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C0B9" w14:textId="77777777" w:rsidR="0077747B" w:rsidRPr="00D32773" w:rsidRDefault="0077747B">
      <w:pPr>
        <w:rPr>
          <w:color w:val="2E74B5" w:themeColor="accent1" w:themeShade="BF"/>
          <w:lang w:val="en-GB"/>
        </w:rPr>
      </w:pPr>
    </w:p>
    <w:p w14:paraId="6EF382AA" w14:textId="77777777" w:rsidR="0077747B" w:rsidRDefault="0077747B">
      <w:pPr>
        <w:rPr>
          <w:lang w:val="en-GB"/>
        </w:rPr>
      </w:pPr>
    </w:p>
    <w:p w14:paraId="2034FBB2" w14:textId="77777777" w:rsidR="0077747B" w:rsidRDefault="0077747B">
      <w:pPr>
        <w:rPr>
          <w:lang w:val="en-GB"/>
        </w:rPr>
      </w:pPr>
    </w:p>
    <w:p w14:paraId="3B398D4D" w14:textId="77777777" w:rsidR="0077747B" w:rsidRDefault="004326A0">
      <w:r>
        <w:rPr>
          <w:noProof/>
        </w:rPr>
        <w:drawing>
          <wp:inline distT="0" distB="0" distL="0" distR="0" wp14:anchorId="4A1B6071" wp14:editId="07777777">
            <wp:extent cx="1228725" cy="304800"/>
            <wp:effectExtent l="0" t="0" r="0" b="0"/>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p>
    <w:p w14:paraId="7CD91120" w14:textId="77777777" w:rsidR="0077747B" w:rsidRDefault="0077747B"/>
    <w:p w14:paraId="7676F62B" w14:textId="77777777" w:rsidR="0077747B" w:rsidRDefault="0077747B"/>
    <w:p w14:paraId="26D08678" w14:textId="77777777" w:rsidR="0077747B" w:rsidRDefault="0077747B">
      <w:pPr>
        <w:jc w:val="center"/>
      </w:pPr>
    </w:p>
    <w:p w14:paraId="521ECC5D" w14:textId="77777777" w:rsidR="00255DB5" w:rsidRDefault="00255DB5">
      <w:pPr>
        <w:jc w:val="center"/>
      </w:pPr>
    </w:p>
    <w:p w14:paraId="411290FC" w14:textId="77777777" w:rsidR="0077747B" w:rsidRDefault="0077747B">
      <w:pPr>
        <w:jc w:val="center"/>
      </w:pPr>
    </w:p>
    <w:p w14:paraId="14CF9684" w14:textId="77777777" w:rsidR="0077747B" w:rsidRDefault="0077747B">
      <w:pPr>
        <w:jc w:val="center"/>
      </w:pPr>
    </w:p>
    <w:p w14:paraId="6C8EC3FE" w14:textId="77777777" w:rsidR="0077747B" w:rsidRDefault="0077747B">
      <w:pPr>
        <w:jc w:val="center"/>
      </w:pPr>
    </w:p>
    <w:p w14:paraId="0DB3746B" w14:textId="77777777" w:rsidR="0077747B" w:rsidRDefault="0077747B">
      <w:pPr>
        <w:jc w:val="center"/>
      </w:pPr>
    </w:p>
    <w:p w14:paraId="7E69DE35" w14:textId="77777777" w:rsidR="0077747B" w:rsidRDefault="0077747B">
      <w:pPr>
        <w:jc w:val="center"/>
      </w:pPr>
    </w:p>
    <w:p w14:paraId="7094E5D5" w14:textId="77777777" w:rsidR="0077747B" w:rsidRDefault="0077747B">
      <w:pPr>
        <w:jc w:val="center"/>
      </w:pPr>
    </w:p>
    <w:p w14:paraId="48C6E084" w14:textId="77777777" w:rsidR="0077747B" w:rsidRDefault="0077747B">
      <w:pPr>
        <w:jc w:val="center"/>
      </w:pPr>
    </w:p>
    <w:p w14:paraId="39225458" w14:textId="77777777" w:rsidR="0077747B" w:rsidRDefault="0077747B">
      <w:pPr>
        <w:jc w:val="center"/>
      </w:pPr>
    </w:p>
    <w:p w14:paraId="2B0C47DE" w14:textId="77777777" w:rsidR="0077747B" w:rsidRDefault="0077747B">
      <w:pPr>
        <w:jc w:val="center"/>
      </w:pPr>
    </w:p>
    <w:p w14:paraId="42471CB4" w14:textId="77777777" w:rsidR="0077747B" w:rsidRDefault="0077747B">
      <w:pPr>
        <w:jc w:val="center"/>
      </w:pPr>
    </w:p>
    <w:p w14:paraId="470E6176" w14:textId="77777777" w:rsidR="0077747B" w:rsidRDefault="0077747B">
      <w:pPr>
        <w:jc w:val="center"/>
      </w:pPr>
    </w:p>
    <w:p w14:paraId="05564BF0" w14:textId="77777777" w:rsidR="0077747B" w:rsidRDefault="0077747B">
      <w:pPr>
        <w:jc w:val="center"/>
      </w:pPr>
    </w:p>
    <w:p w14:paraId="596D941F" w14:textId="77777777" w:rsidR="0077747B" w:rsidRDefault="0077747B">
      <w:pPr>
        <w:jc w:val="center"/>
      </w:pPr>
    </w:p>
    <w:p w14:paraId="5377C5EB" w14:textId="77777777" w:rsidR="0077747B" w:rsidRDefault="0077747B" w:rsidP="4716D89F">
      <w:pPr>
        <w:jc w:val="center"/>
        <w:rPr>
          <w:rFonts w:ascii="Arial" w:hAnsi="Arial" w:cs="Arial"/>
          <w:b/>
          <w:bCs/>
          <w:sz w:val="40"/>
          <w:szCs w:val="40"/>
        </w:rPr>
      </w:pPr>
      <w:r w:rsidRPr="4716D89F">
        <w:rPr>
          <w:rFonts w:ascii="Arial" w:hAnsi="Arial" w:cs="Arial"/>
          <w:b/>
          <w:bCs/>
          <w:sz w:val="40"/>
          <w:szCs w:val="40"/>
        </w:rPr>
        <w:t>Lääkemääräyksen sanomat CDA R2-rakenteena</w:t>
      </w:r>
    </w:p>
    <w:p w14:paraId="5F110D61" w14:textId="77777777" w:rsidR="0077747B" w:rsidRDefault="0077747B">
      <w:pPr>
        <w:jc w:val="center"/>
      </w:pPr>
    </w:p>
    <w:p w14:paraId="66B0B7DE" w14:textId="77777777" w:rsidR="0077747B" w:rsidRDefault="0077747B">
      <w:pPr>
        <w:jc w:val="center"/>
      </w:pPr>
    </w:p>
    <w:p w14:paraId="7DC292D2" w14:textId="77777777" w:rsidR="0077747B" w:rsidRDefault="0077747B">
      <w:pPr>
        <w:jc w:val="center"/>
      </w:pPr>
    </w:p>
    <w:p w14:paraId="0474E1BD" w14:textId="77777777" w:rsidR="0077747B" w:rsidRDefault="0077747B">
      <w:pPr>
        <w:jc w:val="center"/>
      </w:pPr>
    </w:p>
    <w:p w14:paraId="73736A0B" w14:textId="77777777" w:rsidR="0077747B" w:rsidRDefault="0077747B">
      <w:pPr>
        <w:jc w:val="center"/>
      </w:pPr>
    </w:p>
    <w:p w14:paraId="57B3A938" w14:textId="77777777" w:rsidR="0077747B" w:rsidRDefault="0077747B">
      <w:pPr>
        <w:jc w:val="center"/>
      </w:pPr>
    </w:p>
    <w:p w14:paraId="05B6D4EA" w14:textId="77777777" w:rsidR="0077747B" w:rsidRDefault="0077747B">
      <w:pPr>
        <w:jc w:val="center"/>
      </w:pPr>
    </w:p>
    <w:p w14:paraId="64192937" w14:textId="77777777" w:rsidR="0077747B" w:rsidRPr="00DA268E" w:rsidRDefault="0077747B">
      <w:pPr>
        <w:jc w:val="center"/>
        <w:rPr>
          <w:sz w:val="28"/>
          <w:szCs w:val="28"/>
        </w:rPr>
      </w:pPr>
    </w:p>
    <w:p w14:paraId="1BF04A89" w14:textId="29A17E85" w:rsidR="0077747B" w:rsidRPr="004747AC" w:rsidRDefault="00AE7398">
      <w:pPr>
        <w:jc w:val="center"/>
        <w:rPr>
          <w:sz w:val="28"/>
          <w:szCs w:val="28"/>
        </w:rPr>
      </w:pPr>
      <w:r w:rsidRPr="004747AC">
        <w:rPr>
          <w:sz w:val="28"/>
          <w:szCs w:val="28"/>
        </w:rPr>
        <w:t xml:space="preserve">Versio </w:t>
      </w:r>
      <w:r w:rsidR="00C6782B">
        <w:rPr>
          <w:sz w:val="28"/>
          <w:szCs w:val="28"/>
        </w:rPr>
        <w:t>4.</w:t>
      </w:r>
      <w:del w:id="0" w:author="Pettersson Mirkka" w:date="2024-08-15T09:40:00Z">
        <w:r w:rsidR="00C745E9" w:rsidDel="004D4390">
          <w:rPr>
            <w:sz w:val="28"/>
            <w:szCs w:val="28"/>
          </w:rPr>
          <w:delText>2</w:delText>
        </w:r>
        <w:r w:rsidR="00C6782B" w:rsidDel="004D4390">
          <w:rPr>
            <w:sz w:val="28"/>
            <w:szCs w:val="28"/>
          </w:rPr>
          <w:delText>.1.</w:delText>
        </w:r>
      </w:del>
      <w:ins w:id="1" w:author="Pettersson Mirkka" w:date="2024-08-15T09:40:00Z">
        <w:r w:rsidR="004D4390">
          <w:rPr>
            <w:sz w:val="28"/>
            <w:szCs w:val="28"/>
          </w:rPr>
          <w:t>3.0</w:t>
        </w:r>
      </w:ins>
    </w:p>
    <w:p w14:paraId="034FA9DD" w14:textId="5C5C1A51" w:rsidR="009A71C5" w:rsidRPr="00883906" w:rsidRDefault="00C745E9">
      <w:pPr>
        <w:jc w:val="center"/>
        <w:rPr>
          <w:sz w:val="28"/>
          <w:szCs w:val="28"/>
        </w:rPr>
      </w:pPr>
      <w:del w:id="2" w:author="Pettersson Mirkka" w:date="2024-09-17T08:11:00Z">
        <w:r w:rsidDel="005D2D72">
          <w:rPr>
            <w:sz w:val="28"/>
            <w:szCs w:val="28"/>
          </w:rPr>
          <w:delText>23.1.2024</w:delText>
        </w:r>
      </w:del>
      <w:ins w:id="3" w:author="Pettersson Mirkka" w:date="2024-09-20T10:01:00Z">
        <w:r w:rsidR="005A5499">
          <w:rPr>
            <w:sz w:val="28"/>
            <w:szCs w:val="28"/>
          </w:rPr>
          <w:t>20.9.2024</w:t>
        </w:r>
      </w:ins>
    </w:p>
    <w:p w14:paraId="7E1B6B93" w14:textId="77777777" w:rsidR="0077747B" w:rsidRPr="00883906" w:rsidRDefault="0077747B">
      <w:pPr>
        <w:jc w:val="center"/>
      </w:pPr>
    </w:p>
    <w:p w14:paraId="6E579813" w14:textId="77777777" w:rsidR="0077747B" w:rsidRPr="00883906" w:rsidRDefault="0077747B">
      <w:pPr>
        <w:jc w:val="center"/>
      </w:pPr>
    </w:p>
    <w:p w14:paraId="0C45280E" w14:textId="77777777" w:rsidR="0077747B" w:rsidRPr="00883906" w:rsidRDefault="0077747B">
      <w:pPr>
        <w:jc w:val="center"/>
      </w:pPr>
    </w:p>
    <w:p w14:paraId="4134187E" w14:textId="26E3EDF7" w:rsidR="0077747B" w:rsidRPr="00CB3EF9" w:rsidRDefault="0077747B">
      <w:pPr>
        <w:pStyle w:val="OID"/>
      </w:pPr>
      <w:r w:rsidRPr="00CB3EF9">
        <w:t xml:space="preserve">OID: </w:t>
      </w:r>
      <w:r w:rsidR="00386774" w:rsidRPr="4716D89F">
        <w:t>1.2.246.777.11.2020.3</w:t>
      </w:r>
    </w:p>
    <w:p w14:paraId="7C1FD415" w14:textId="77777777" w:rsidR="0077747B" w:rsidRPr="00CB3EF9" w:rsidRDefault="0077747B">
      <w:pPr>
        <w:jc w:val="center"/>
      </w:pPr>
    </w:p>
    <w:p w14:paraId="68AA330F" w14:textId="77777777" w:rsidR="0077747B" w:rsidRPr="00CB3EF9" w:rsidRDefault="0077747B">
      <w:r w:rsidRPr="00CB3EF9">
        <w:br w:type="page"/>
      </w:r>
    </w:p>
    <w:p w14:paraId="00F4747B" w14:textId="77777777" w:rsidR="0077747B" w:rsidRPr="00386774" w:rsidRDefault="0077747B">
      <w:pPr>
        <w:rPr>
          <w:b/>
          <w:bCs/>
          <w:lang w:val="en-US"/>
        </w:rPr>
      </w:pPr>
      <w:proofErr w:type="spellStart"/>
      <w:r w:rsidRPr="00386774">
        <w:rPr>
          <w:b/>
          <w:bCs/>
          <w:lang w:val="en-US"/>
        </w:rPr>
        <w:lastRenderedPageBreak/>
        <w:t>Sisällysluettelo</w:t>
      </w:r>
      <w:proofErr w:type="spellEnd"/>
    </w:p>
    <w:p w14:paraId="6D9F304A" w14:textId="77777777" w:rsidR="0077747B" w:rsidRPr="00386774" w:rsidRDefault="0077747B">
      <w:pPr>
        <w:rPr>
          <w:lang w:val="en-US"/>
        </w:rPr>
      </w:pPr>
    </w:p>
    <w:p w14:paraId="2CF6CD23" w14:textId="0462553B" w:rsidR="002742C1" w:rsidRDefault="008A774F">
      <w:pPr>
        <w:pStyle w:val="Sisluet1"/>
        <w:rPr>
          <w:rFonts w:asciiTheme="minorHAnsi" w:eastAsiaTheme="minorEastAsia" w:hAnsiTheme="minorHAnsi" w:cstheme="minorBidi"/>
          <w:szCs w:val="22"/>
          <w:lang w:eastAsia="fi-FI"/>
        </w:rPr>
      </w:pPr>
      <w:r>
        <w:rPr>
          <w:sz w:val="24"/>
          <w:szCs w:val="24"/>
        </w:rPr>
        <w:fldChar w:fldCharType="begin"/>
      </w:r>
      <w:r>
        <w:rPr>
          <w:sz w:val="24"/>
          <w:szCs w:val="24"/>
        </w:rPr>
        <w:instrText xml:space="preserve"> TOC \o "1-7" \h \z \u </w:instrText>
      </w:r>
      <w:r>
        <w:rPr>
          <w:sz w:val="24"/>
          <w:szCs w:val="24"/>
        </w:rPr>
        <w:fldChar w:fldCharType="separate"/>
      </w:r>
      <w:hyperlink w:anchor="_Toc127959961" w:history="1">
        <w:r w:rsidR="002742C1" w:rsidRPr="00071A8C">
          <w:rPr>
            <w:rStyle w:val="Hyperlinkki"/>
          </w:rPr>
          <w:t>1</w:t>
        </w:r>
        <w:r w:rsidR="002742C1">
          <w:rPr>
            <w:rFonts w:asciiTheme="minorHAnsi" w:eastAsiaTheme="minorEastAsia" w:hAnsiTheme="minorHAnsi" w:cstheme="minorBidi"/>
            <w:szCs w:val="22"/>
            <w:lang w:eastAsia="fi-FI"/>
          </w:rPr>
          <w:tab/>
        </w:r>
        <w:r w:rsidR="002742C1" w:rsidRPr="00071A8C">
          <w:rPr>
            <w:rStyle w:val="Hyperlinkki"/>
          </w:rPr>
          <w:t>Mallinnuksen lähtötilanne</w:t>
        </w:r>
        <w:r w:rsidR="002742C1">
          <w:rPr>
            <w:webHidden/>
          </w:rPr>
          <w:tab/>
        </w:r>
        <w:r w:rsidR="002742C1">
          <w:rPr>
            <w:webHidden/>
          </w:rPr>
          <w:fldChar w:fldCharType="begin"/>
        </w:r>
        <w:r w:rsidR="002742C1">
          <w:rPr>
            <w:webHidden/>
          </w:rPr>
          <w:instrText xml:space="preserve"> PAGEREF _Toc127959961 \h </w:instrText>
        </w:r>
        <w:r w:rsidR="002742C1">
          <w:rPr>
            <w:webHidden/>
          </w:rPr>
        </w:r>
        <w:r w:rsidR="002742C1">
          <w:rPr>
            <w:webHidden/>
          </w:rPr>
          <w:fldChar w:fldCharType="separate"/>
        </w:r>
        <w:r w:rsidR="002742C1">
          <w:rPr>
            <w:webHidden/>
          </w:rPr>
          <w:t>10</w:t>
        </w:r>
        <w:r w:rsidR="002742C1">
          <w:rPr>
            <w:webHidden/>
          </w:rPr>
          <w:fldChar w:fldCharType="end"/>
        </w:r>
      </w:hyperlink>
    </w:p>
    <w:p w14:paraId="1328826C" w14:textId="5446BC3E" w:rsidR="002742C1" w:rsidRDefault="00446637">
      <w:pPr>
        <w:pStyle w:val="Sisluet1"/>
        <w:rPr>
          <w:rFonts w:asciiTheme="minorHAnsi" w:eastAsiaTheme="minorEastAsia" w:hAnsiTheme="minorHAnsi" w:cstheme="minorBidi"/>
          <w:szCs w:val="22"/>
          <w:lang w:eastAsia="fi-FI"/>
        </w:rPr>
      </w:pPr>
      <w:hyperlink w:anchor="_Toc127959962" w:history="1">
        <w:r w:rsidR="002742C1" w:rsidRPr="00071A8C">
          <w:rPr>
            <w:rStyle w:val="Hyperlinkki"/>
          </w:rPr>
          <w:t>2</w:t>
        </w:r>
        <w:r w:rsidR="002742C1">
          <w:rPr>
            <w:rFonts w:asciiTheme="minorHAnsi" w:eastAsiaTheme="minorEastAsia" w:hAnsiTheme="minorHAnsi" w:cstheme="minorBidi"/>
            <w:szCs w:val="22"/>
            <w:lang w:eastAsia="fi-FI"/>
          </w:rPr>
          <w:tab/>
        </w:r>
        <w:r w:rsidR="002742C1" w:rsidRPr="00071A8C">
          <w:rPr>
            <w:rStyle w:val="Hyperlinkki"/>
          </w:rPr>
          <w:t>Perusrakenne</w:t>
        </w:r>
        <w:r w:rsidR="002742C1">
          <w:rPr>
            <w:webHidden/>
          </w:rPr>
          <w:tab/>
        </w:r>
        <w:r w:rsidR="002742C1">
          <w:rPr>
            <w:webHidden/>
          </w:rPr>
          <w:fldChar w:fldCharType="begin"/>
        </w:r>
        <w:r w:rsidR="002742C1">
          <w:rPr>
            <w:webHidden/>
          </w:rPr>
          <w:instrText xml:space="preserve"> PAGEREF _Toc127959962 \h </w:instrText>
        </w:r>
        <w:r w:rsidR="002742C1">
          <w:rPr>
            <w:webHidden/>
          </w:rPr>
        </w:r>
        <w:r w:rsidR="002742C1">
          <w:rPr>
            <w:webHidden/>
          </w:rPr>
          <w:fldChar w:fldCharType="separate"/>
        </w:r>
        <w:r w:rsidR="002742C1">
          <w:rPr>
            <w:webHidden/>
          </w:rPr>
          <w:t>11</w:t>
        </w:r>
        <w:r w:rsidR="002742C1">
          <w:rPr>
            <w:webHidden/>
          </w:rPr>
          <w:fldChar w:fldCharType="end"/>
        </w:r>
      </w:hyperlink>
    </w:p>
    <w:p w14:paraId="14202062" w14:textId="1A8D0810" w:rsidR="002742C1" w:rsidRDefault="00446637">
      <w:pPr>
        <w:pStyle w:val="Sisluet2"/>
        <w:rPr>
          <w:rFonts w:asciiTheme="minorHAnsi" w:eastAsiaTheme="minorEastAsia" w:hAnsiTheme="minorHAnsi" w:cstheme="minorBidi"/>
          <w:szCs w:val="22"/>
          <w:lang w:eastAsia="fi-FI"/>
        </w:rPr>
      </w:pPr>
      <w:hyperlink w:anchor="_Toc127959963"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Rakenteen tasot</w:t>
        </w:r>
        <w:r w:rsidR="002742C1">
          <w:rPr>
            <w:webHidden/>
          </w:rPr>
          <w:tab/>
        </w:r>
        <w:r w:rsidR="002742C1">
          <w:rPr>
            <w:webHidden/>
          </w:rPr>
          <w:fldChar w:fldCharType="begin"/>
        </w:r>
        <w:r w:rsidR="002742C1">
          <w:rPr>
            <w:webHidden/>
          </w:rPr>
          <w:instrText xml:space="preserve"> PAGEREF _Toc127959963 \h </w:instrText>
        </w:r>
        <w:r w:rsidR="002742C1">
          <w:rPr>
            <w:webHidden/>
          </w:rPr>
        </w:r>
        <w:r w:rsidR="002742C1">
          <w:rPr>
            <w:webHidden/>
          </w:rPr>
          <w:fldChar w:fldCharType="separate"/>
        </w:r>
        <w:r w:rsidR="002742C1">
          <w:rPr>
            <w:webHidden/>
          </w:rPr>
          <w:t>12</w:t>
        </w:r>
        <w:r w:rsidR="002742C1">
          <w:rPr>
            <w:webHidden/>
          </w:rPr>
          <w:fldChar w:fldCharType="end"/>
        </w:r>
      </w:hyperlink>
    </w:p>
    <w:p w14:paraId="2F871D74" w14:textId="77E40AEA" w:rsidR="002742C1" w:rsidRDefault="00446637">
      <w:pPr>
        <w:pStyle w:val="Sisluet1"/>
        <w:rPr>
          <w:rFonts w:asciiTheme="minorHAnsi" w:eastAsiaTheme="minorEastAsia" w:hAnsiTheme="minorHAnsi" w:cstheme="minorBidi"/>
          <w:szCs w:val="22"/>
          <w:lang w:eastAsia="fi-FI"/>
        </w:rPr>
      </w:pPr>
      <w:hyperlink w:anchor="_Toc127959964" w:history="1">
        <w:r w:rsidR="002742C1" w:rsidRPr="00071A8C">
          <w:rPr>
            <w:rStyle w:val="Hyperlinkki"/>
          </w:rPr>
          <w:t>3</w:t>
        </w:r>
        <w:r w:rsidR="002742C1">
          <w:rPr>
            <w:rFonts w:asciiTheme="minorHAnsi" w:eastAsiaTheme="minorEastAsia" w:hAnsiTheme="minorHAnsi" w:cstheme="minorBidi"/>
            <w:szCs w:val="22"/>
            <w:lang w:eastAsia="fi-FI"/>
          </w:rPr>
          <w:tab/>
        </w:r>
        <w:r w:rsidR="002742C1" w:rsidRPr="00071A8C">
          <w:rPr>
            <w:rStyle w:val="Hyperlinkki"/>
          </w:rPr>
          <w:t>Kenttien tunnisteet</w:t>
        </w:r>
        <w:r w:rsidR="002742C1">
          <w:rPr>
            <w:webHidden/>
          </w:rPr>
          <w:tab/>
        </w:r>
        <w:r w:rsidR="002742C1">
          <w:rPr>
            <w:webHidden/>
          </w:rPr>
          <w:fldChar w:fldCharType="begin"/>
        </w:r>
        <w:r w:rsidR="002742C1">
          <w:rPr>
            <w:webHidden/>
          </w:rPr>
          <w:instrText xml:space="preserve"> PAGEREF _Toc127959964 \h </w:instrText>
        </w:r>
        <w:r w:rsidR="002742C1">
          <w:rPr>
            <w:webHidden/>
          </w:rPr>
        </w:r>
        <w:r w:rsidR="002742C1">
          <w:rPr>
            <w:webHidden/>
          </w:rPr>
          <w:fldChar w:fldCharType="separate"/>
        </w:r>
        <w:r w:rsidR="002742C1">
          <w:rPr>
            <w:webHidden/>
          </w:rPr>
          <w:t>16</w:t>
        </w:r>
        <w:r w:rsidR="002742C1">
          <w:rPr>
            <w:webHidden/>
          </w:rPr>
          <w:fldChar w:fldCharType="end"/>
        </w:r>
      </w:hyperlink>
    </w:p>
    <w:p w14:paraId="6D81BA6A" w14:textId="5D85B25B" w:rsidR="002742C1" w:rsidRDefault="00446637">
      <w:pPr>
        <w:pStyle w:val="Sisluet1"/>
        <w:rPr>
          <w:rFonts w:asciiTheme="minorHAnsi" w:eastAsiaTheme="minorEastAsia" w:hAnsiTheme="minorHAnsi" w:cstheme="minorBidi"/>
          <w:szCs w:val="22"/>
          <w:lang w:eastAsia="fi-FI"/>
        </w:rPr>
      </w:pPr>
      <w:hyperlink w:anchor="_Toc127959965" w:history="1">
        <w:r w:rsidR="002742C1" w:rsidRPr="00071A8C">
          <w:rPr>
            <w:rStyle w:val="Hyperlinkki"/>
          </w:rPr>
          <w:t>4</w:t>
        </w:r>
        <w:r w:rsidR="002742C1">
          <w:rPr>
            <w:rFonts w:asciiTheme="minorHAnsi" w:eastAsiaTheme="minorEastAsia" w:hAnsiTheme="minorHAnsi" w:cstheme="minorBidi"/>
            <w:szCs w:val="22"/>
            <w:lang w:eastAsia="fi-FI"/>
          </w:rPr>
          <w:tab/>
        </w:r>
        <w:r w:rsidR="002742C1" w:rsidRPr="00071A8C">
          <w:rPr>
            <w:rStyle w:val="Hyperlinkki"/>
          </w:rPr>
          <w:t>LÄÄKEMÄÄRÄYS - rakenteinen muoto (computable structures)</w:t>
        </w:r>
        <w:r w:rsidR="002742C1">
          <w:rPr>
            <w:webHidden/>
          </w:rPr>
          <w:tab/>
        </w:r>
        <w:r w:rsidR="002742C1">
          <w:rPr>
            <w:webHidden/>
          </w:rPr>
          <w:fldChar w:fldCharType="begin"/>
        </w:r>
        <w:r w:rsidR="002742C1">
          <w:rPr>
            <w:webHidden/>
          </w:rPr>
          <w:instrText xml:space="preserve"> PAGEREF _Toc127959965 \h </w:instrText>
        </w:r>
        <w:r w:rsidR="002742C1">
          <w:rPr>
            <w:webHidden/>
          </w:rPr>
        </w:r>
        <w:r w:rsidR="002742C1">
          <w:rPr>
            <w:webHidden/>
          </w:rPr>
          <w:fldChar w:fldCharType="separate"/>
        </w:r>
        <w:r w:rsidR="002742C1">
          <w:rPr>
            <w:webHidden/>
          </w:rPr>
          <w:t>20</w:t>
        </w:r>
        <w:r w:rsidR="002742C1">
          <w:rPr>
            <w:webHidden/>
          </w:rPr>
          <w:fldChar w:fldCharType="end"/>
        </w:r>
      </w:hyperlink>
    </w:p>
    <w:p w14:paraId="24D95518" w14:textId="4CCF837A" w:rsidR="002742C1" w:rsidRDefault="00446637">
      <w:pPr>
        <w:pStyle w:val="Sisluet2"/>
        <w:rPr>
          <w:rFonts w:asciiTheme="minorHAnsi" w:eastAsiaTheme="minorEastAsia" w:hAnsiTheme="minorHAnsi" w:cstheme="minorBidi"/>
          <w:szCs w:val="22"/>
          <w:lang w:eastAsia="fi-FI"/>
        </w:rPr>
      </w:pPr>
      <w:hyperlink w:anchor="_Toc127959966" w:history="1">
        <w:r w:rsidR="002742C1" w:rsidRPr="00071A8C">
          <w:rPr>
            <w:rStyle w:val="Hyperlinkki"/>
          </w:rPr>
          <w:t>4.1</w:t>
        </w:r>
        <w:r w:rsidR="002742C1">
          <w:rPr>
            <w:rFonts w:asciiTheme="minorHAnsi" w:eastAsiaTheme="minorEastAsia" w:hAnsiTheme="minorHAnsi" w:cstheme="minorBidi"/>
            <w:szCs w:val="22"/>
            <w:lang w:eastAsia="fi-FI"/>
          </w:rPr>
          <w:tab/>
        </w:r>
        <w:r w:rsidR="002742C1" w:rsidRPr="00071A8C">
          <w:rPr>
            <w:rStyle w:val="Hyperlinkki"/>
          </w:rPr>
          <w:t>Lääkemääräyksen rakenteisen muodon periaatteet</w:t>
        </w:r>
        <w:r w:rsidR="002742C1">
          <w:rPr>
            <w:webHidden/>
          </w:rPr>
          <w:tab/>
        </w:r>
        <w:r w:rsidR="002742C1">
          <w:rPr>
            <w:webHidden/>
          </w:rPr>
          <w:fldChar w:fldCharType="begin"/>
        </w:r>
        <w:r w:rsidR="002742C1">
          <w:rPr>
            <w:webHidden/>
          </w:rPr>
          <w:instrText xml:space="preserve"> PAGEREF _Toc127959966 \h </w:instrText>
        </w:r>
        <w:r w:rsidR="002742C1">
          <w:rPr>
            <w:webHidden/>
          </w:rPr>
        </w:r>
        <w:r w:rsidR="002742C1">
          <w:rPr>
            <w:webHidden/>
          </w:rPr>
          <w:fldChar w:fldCharType="separate"/>
        </w:r>
        <w:r w:rsidR="002742C1">
          <w:rPr>
            <w:webHidden/>
          </w:rPr>
          <w:t>20</w:t>
        </w:r>
        <w:r w:rsidR="002742C1">
          <w:rPr>
            <w:webHidden/>
          </w:rPr>
          <w:fldChar w:fldCharType="end"/>
        </w:r>
      </w:hyperlink>
    </w:p>
    <w:p w14:paraId="40A23271" w14:textId="34A56E92" w:rsidR="002742C1" w:rsidRDefault="00446637">
      <w:pPr>
        <w:pStyle w:val="Sisluet2"/>
        <w:rPr>
          <w:rFonts w:asciiTheme="minorHAnsi" w:eastAsiaTheme="minorEastAsia" w:hAnsiTheme="minorHAnsi" w:cstheme="minorBidi"/>
          <w:szCs w:val="22"/>
          <w:lang w:eastAsia="fi-FI"/>
        </w:rPr>
      </w:pPr>
      <w:hyperlink w:anchor="_Toc127959967" w:history="1">
        <w:r w:rsidR="002742C1" w:rsidRPr="00071A8C">
          <w:rPr>
            <w:rStyle w:val="Hyperlinkki"/>
          </w:rPr>
          <w:t>4.2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_Toc127959967 \h </w:instrText>
        </w:r>
        <w:r w:rsidR="002742C1">
          <w:rPr>
            <w:webHidden/>
          </w:rPr>
        </w:r>
        <w:r w:rsidR="002742C1">
          <w:rPr>
            <w:webHidden/>
          </w:rPr>
          <w:fldChar w:fldCharType="separate"/>
        </w:r>
        <w:r w:rsidR="002742C1">
          <w:rPr>
            <w:webHidden/>
          </w:rPr>
          <w:t>20</w:t>
        </w:r>
        <w:r w:rsidR="002742C1">
          <w:rPr>
            <w:webHidden/>
          </w:rPr>
          <w:fldChar w:fldCharType="end"/>
        </w:r>
      </w:hyperlink>
    </w:p>
    <w:p w14:paraId="2975DFC9" w14:textId="467E8134" w:rsidR="002742C1" w:rsidRDefault="00446637">
      <w:pPr>
        <w:pStyle w:val="Sisluet3"/>
        <w:rPr>
          <w:rFonts w:asciiTheme="minorHAnsi" w:eastAsiaTheme="minorEastAsia" w:hAnsiTheme="minorHAnsi" w:cstheme="minorBidi"/>
          <w:szCs w:val="22"/>
        </w:rPr>
      </w:pPr>
      <w:hyperlink w:anchor="_Toc127959968" w:history="1">
        <w:r w:rsidR="002742C1" w:rsidRPr="00071A8C">
          <w:rPr>
            <w:rStyle w:val="Hyperlinkki"/>
          </w:rPr>
          <w:t>4.2.1</w:t>
        </w:r>
        <w:r w:rsidR="002742C1">
          <w:rPr>
            <w:rFonts w:asciiTheme="minorHAnsi" w:eastAsiaTheme="minorEastAsia" w:hAnsiTheme="minorHAnsi" w:cstheme="minorBidi"/>
            <w:szCs w:val="22"/>
          </w:rPr>
          <w:tab/>
        </w:r>
        <w:r w:rsidR="002742C1" w:rsidRPr="00071A8C">
          <w:rPr>
            <w:rStyle w:val="Hyperlinkki"/>
          </w:rPr>
          <w:t>Määrätyn lääkkeen yksilöivä tunniste -observation</w:t>
        </w:r>
        <w:r w:rsidR="002742C1">
          <w:rPr>
            <w:webHidden/>
          </w:rPr>
          <w:tab/>
        </w:r>
        <w:r w:rsidR="002742C1">
          <w:rPr>
            <w:webHidden/>
          </w:rPr>
          <w:fldChar w:fldCharType="begin"/>
        </w:r>
        <w:r w:rsidR="002742C1">
          <w:rPr>
            <w:webHidden/>
          </w:rPr>
          <w:instrText xml:space="preserve"> PAGEREF _Toc127959968 \h </w:instrText>
        </w:r>
        <w:r w:rsidR="002742C1">
          <w:rPr>
            <w:webHidden/>
          </w:rPr>
        </w:r>
        <w:r w:rsidR="002742C1">
          <w:rPr>
            <w:webHidden/>
          </w:rPr>
          <w:fldChar w:fldCharType="separate"/>
        </w:r>
        <w:r w:rsidR="002742C1">
          <w:rPr>
            <w:webHidden/>
          </w:rPr>
          <w:t>20</w:t>
        </w:r>
        <w:r w:rsidR="002742C1">
          <w:rPr>
            <w:webHidden/>
          </w:rPr>
          <w:fldChar w:fldCharType="end"/>
        </w:r>
      </w:hyperlink>
    </w:p>
    <w:p w14:paraId="2A16E77B" w14:textId="63F22F26" w:rsidR="002742C1" w:rsidRDefault="00446637">
      <w:pPr>
        <w:pStyle w:val="Sisluet4"/>
        <w:rPr>
          <w:rFonts w:asciiTheme="minorHAnsi" w:eastAsiaTheme="minorEastAsia" w:hAnsiTheme="minorHAnsi" w:cstheme="minorBidi"/>
          <w:szCs w:val="22"/>
        </w:rPr>
      </w:pPr>
      <w:hyperlink w:anchor="_Toc127959969" w:history="1">
        <w:r w:rsidR="002742C1" w:rsidRPr="00071A8C">
          <w:rPr>
            <w:rStyle w:val="Hyperlinkki"/>
          </w:rPr>
          <w:t>4.2.1.1</w:t>
        </w:r>
        <w:r w:rsidR="002742C1">
          <w:rPr>
            <w:rFonts w:asciiTheme="minorHAnsi" w:eastAsiaTheme="minorEastAsia" w:hAnsiTheme="minorHAnsi" w:cstheme="minorBidi"/>
            <w:szCs w:val="22"/>
          </w:rPr>
          <w:tab/>
        </w:r>
        <w:r w:rsidR="002742C1" w:rsidRPr="00071A8C">
          <w:rPr>
            <w:rStyle w:val="Hyperlinkki"/>
          </w:rPr>
          <w:t>Määrätyn lääkkeen osatunniste – observation</w:t>
        </w:r>
        <w:r w:rsidR="002742C1">
          <w:rPr>
            <w:webHidden/>
          </w:rPr>
          <w:tab/>
        </w:r>
        <w:r w:rsidR="002742C1">
          <w:rPr>
            <w:webHidden/>
          </w:rPr>
          <w:fldChar w:fldCharType="begin"/>
        </w:r>
        <w:r w:rsidR="002742C1">
          <w:rPr>
            <w:webHidden/>
          </w:rPr>
          <w:instrText xml:space="preserve"> PAGEREF _Toc127959969 \h </w:instrText>
        </w:r>
        <w:r w:rsidR="002742C1">
          <w:rPr>
            <w:webHidden/>
          </w:rPr>
        </w:r>
        <w:r w:rsidR="002742C1">
          <w:rPr>
            <w:webHidden/>
          </w:rPr>
          <w:fldChar w:fldCharType="separate"/>
        </w:r>
        <w:r w:rsidR="002742C1">
          <w:rPr>
            <w:webHidden/>
          </w:rPr>
          <w:t>21</w:t>
        </w:r>
        <w:r w:rsidR="002742C1">
          <w:rPr>
            <w:webHidden/>
          </w:rPr>
          <w:fldChar w:fldCharType="end"/>
        </w:r>
      </w:hyperlink>
    </w:p>
    <w:p w14:paraId="4BBB1BC5" w14:textId="630632A9" w:rsidR="002742C1" w:rsidRDefault="00446637">
      <w:pPr>
        <w:pStyle w:val="Sisluet2"/>
        <w:rPr>
          <w:rFonts w:asciiTheme="minorHAnsi" w:eastAsiaTheme="minorEastAsia" w:hAnsiTheme="minorHAnsi" w:cstheme="minorBidi"/>
          <w:szCs w:val="22"/>
          <w:lang w:eastAsia="fi-FI"/>
        </w:rPr>
      </w:pPr>
      <w:hyperlink w:anchor="_Toc127959970" w:history="1">
        <w:r w:rsidR="002742C1" w:rsidRPr="00071A8C">
          <w:rPr>
            <w:rStyle w:val="Hyperlinkki"/>
          </w:rPr>
          <w:t>4.3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reseptin perustiedot</w:t>
        </w:r>
        <w:r w:rsidR="002742C1">
          <w:rPr>
            <w:webHidden/>
          </w:rPr>
          <w:tab/>
        </w:r>
        <w:r w:rsidR="002742C1">
          <w:rPr>
            <w:webHidden/>
          </w:rPr>
          <w:fldChar w:fldCharType="begin"/>
        </w:r>
        <w:r w:rsidR="002742C1">
          <w:rPr>
            <w:webHidden/>
          </w:rPr>
          <w:instrText xml:space="preserve"> PAGEREF _Toc127959970 \h </w:instrText>
        </w:r>
        <w:r w:rsidR="002742C1">
          <w:rPr>
            <w:webHidden/>
          </w:rPr>
        </w:r>
        <w:r w:rsidR="002742C1">
          <w:rPr>
            <w:webHidden/>
          </w:rPr>
          <w:fldChar w:fldCharType="separate"/>
        </w:r>
        <w:r w:rsidR="002742C1">
          <w:rPr>
            <w:webHidden/>
          </w:rPr>
          <w:t>22</w:t>
        </w:r>
        <w:r w:rsidR="002742C1">
          <w:rPr>
            <w:webHidden/>
          </w:rPr>
          <w:fldChar w:fldCharType="end"/>
        </w:r>
      </w:hyperlink>
    </w:p>
    <w:p w14:paraId="64253659" w14:textId="158DAC1F" w:rsidR="002742C1" w:rsidRDefault="00446637">
      <w:pPr>
        <w:pStyle w:val="Sisluet3"/>
        <w:rPr>
          <w:rFonts w:asciiTheme="minorHAnsi" w:eastAsiaTheme="minorEastAsia" w:hAnsiTheme="minorHAnsi" w:cstheme="minorBidi"/>
          <w:szCs w:val="22"/>
        </w:rPr>
      </w:pPr>
      <w:hyperlink w:anchor="_Toc127959971" w:history="1">
        <w:r w:rsidR="002742C1" w:rsidRPr="00071A8C">
          <w:rPr>
            <w:rStyle w:val="Hyperlinkki"/>
          </w:rPr>
          <w:t>4.3.1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_Toc127959971 \h </w:instrText>
        </w:r>
        <w:r w:rsidR="002742C1">
          <w:rPr>
            <w:webHidden/>
          </w:rPr>
        </w:r>
        <w:r w:rsidR="002742C1">
          <w:rPr>
            <w:webHidden/>
          </w:rPr>
          <w:fldChar w:fldCharType="separate"/>
        </w:r>
        <w:r w:rsidR="002742C1">
          <w:rPr>
            <w:webHidden/>
          </w:rPr>
          <w:t>22</w:t>
        </w:r>
        <w:r w:rsidR="002742C1">
          <w:rPr>
            <w:webHidden/>
          </w:rPr>
          <w:fldChar w:fldCharType="end"/>
        </w:r>
      </w:hyperlink>
    </w:p>
    <w:p w14:paraId="02A2CFC0" w14:textId="766740C9" w:rsidR="002742C1" w:rsidRDefault="00446637">
      <w:pPr>
        <w:pStyle w:val="Sisluet3"/>
        <w:rPr>
          <w:rFonts w:asciiTheme="minorHAnsi" w:eastAsiaTheme="minorEastAsia" w:hAnsiTheme="minorHAnsi" w:cstheme="minorBidi"/>
          <w:szCs w:val="22"/>
        </w:rPr>
      </w:pPr>
      <w:hyperlink w:anchor="_Toc127959972" w:history="1">
        <w:r w:rsidR="002742C1" w:rsidRPr="00071A8C">
          <w:rPr>
            <w:rStyle w:val="Hyperlinkki"/>
          </w:rPr>
          <w:t>4.3.2</w:t>
        </w:r>
        <w:r w:rsidR="002742C1">
          <w:rPr>
            <w:rFonts w:asciiTheme="minorHAnsi" w:eastAsiaTheme="minorEastAsia" w:hAnsiTheme="minorHAnsi" w:cstheme="minorBidi"/>
            <w:szCs w:val="22"/>
          </w:rPr>
          <w:tab/>
        </w:r>
        <w:r w:rsidR="002742C1" w:rsidRPr="00071A8C">
          <w:rPr>
            <w:rStyle w:val="Hyperlinkki"/>
          </w:rPr>
          <w:t>Lääkevalmisteen vahvuus,  valmistusohje ja ajankohta</w:t>
        </w:r>
        <w:r w:rsidR="002742C1">
          <w:rPr>
            <w:webHidden/>
          </w:rPr>
          <w:tab/>
        </w:r>
        <w:r w:rsidR="002742C1">
          <w:rPr>
            <w:webHidden/>
          </w:rPr>
          <w:fldChar w:fldCharType="begin"/>
        </w:r>
        <w:r w:rsidR="002742C1">
          <w:rPr>
            <w:webHidden/>
          </w:rPr>
          <w:instrText xml:space="preserve"> PAGEREF _Toc127959972 \h </w:instrText>
        </w:r>
        <w:r w:rsidR="002742C1">
          <w:rPr>
            <w:webHidden/>
          </w:rPr>
        </w:r>
        <w:r w:rsidR="002742C1">
          <w:rPr>
            <w:webHidden/>
          </w:rPr>
          <w:fldChar w:fldCharType="separate"/>
        </w:r>
        <w:r w:rsidR="002742C1">
          <w:rPr>
            <w:webHidden/>
          </w:rPr>
          <w:t>25</w:t>
        </w:r>
        <w:r w:rsidR="002742C1">
          <w:rPr>
            <w:webHidden/>
          </w:rPr>
          <w:fldChar w:fldCharType="end"/>
        </w:r>
      </w:hyperlink>
    </w:p>
    <w:p w14:paraId="3B089CF1" w14:textId="2029066B" w:rsidR="002742C1" w:rsidRDefault="00446637">
      <w:pPr>
        <w:pStyle w:val="Sisluet3"/>
        <w:rPr>
          <w:rFonts w:asciiTheme="minorHAnsi" w:eastAsiaTheme="minorEastAsia" w:hAnsiTheme="minorHAnsi" w:cstheme="minorBidi"/>
          <w:szCs w:val="22"/>
        </w:rPr>
      </w:pPr>
      <w:hyperlink w:anchor="_Toc127959973" w:history="1">
        <w:r w:rsidR="002742C1" w:rsidRPr="00071A8C">
          <w:rPr>
            <w:rStyle w:val="Hyperlinkki"/>
            <w:highlight w:val="white"/>
          </w:rPr>
          <w:t>4.3.3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sekä Lääketietokantaan kuulumaton valmiste</w:t>
        </w:r>
        <w:r w:rsidR="002742C1">
          <w:rPr>
            <w:webHidden/>
          </w:rPr>
          <w:tab/>
        </w:r>
        <w:r w:rsidR="002742C1">
          <w:rPr>
            <w:webHidden/>
          </w:rPr>
          <w:fldChar w:fldCharType="begin"/>
        </w:r>
        <w:r w:rsidR="002742C1">
          <w:rPr>
            <w:webHidden/>
          </w:rPr>
          <w:instrText xml:space="preserve"> PAGEREF _Toc127959973 \h </w:instrText>
        </w:r>
        <w:r w:rsidR="002742C1">
          <w:rPr>
            <w:webHidden/>
          </w:rPr>
        </w:r>
        <w:r w:rsidR="002742C1">
          <w:rPr>
            <w:webHidden/>
          </w:rPr>
          <w:fldChar w:fldCharType="separate"/>
        </w:r>
        <w:r w:rsidR="002742C1">
          <w:rPr>
            <w:webHidden/>
          </w:rPr>
          <w:t>26</w:t>
        </w:r>
        <w:r w:rsidR="002742C1">
          <w:rPr>
            <w:webHidden/>
          </w:rPr>
          <w:fldChar w:fldCharType="end"/>
        </w:r>
      </w:hyperlink>
    </w:p>
    <w:p w14:paraId="54799920" w14:textId="2E2E8CC7" w:rsidR="002742C1" w:rsidRDefault="00446637">
      <w:pPr>
        <w:pStyle w:val="Sisluet3"/>
        <w:rPr>
          <w:rFonts w:asciiTheme="minorHAnsi" w:eastAsiaTheme="minorEastAsia" w:hAnsiTheme="minorHAnsi" w:cstheme="minorBidi"/>
          <w:szCs w:val="22"/>
        </w:rPr>
      </w:pPr>
      <w:hyperlink w:anchor="_Toc127959974" w:history="1">
        <w:r w:rsidR="002742C1" w:rsidRPr="00071A8C">
          <w:rPr>
            <w:rStyle w:val="Hyperlinkki"/>
          </w:rPr>
          <w:t>4.3.4</w:t>
        </w:r>
        <w:r w:rsidR="002742C1">
          <w:rPr>
            <w:rFonts w:asciiTheme="minorHAnsi" w:eastAsiaTheme="minorEastAsia" w:hAnsiTheme="minorHAnsi" w:cstheme="minorBidi"/>
            <w:szCs w:val="22"/>
          </w:rPr>
          <w:tab/>
        </w:r>
        <w:r w:rsidR="002742C1" w:rsidRPr="00071A8C">
          <w:rPr>
            <w:rStyle w:val="Hyperlinkki"/>
          </w:rPr>
          <w:t>Pakkauskoko tekstimuotoisena, pakkauskoko, pakkauskoon kerroin, pakkausten lukumäärä, lääkkeen kokonaismäärä, lääkettä tietyksi ajaksi ja pakkauksen muut tiedot</w:t>
        </w:r>
        <w:r w:rsidR="002742C1">
          <w:rPr>
            <w:webHidden/>
          </w:rPr>
          <w:tab/>
        </w:r>
        <w:r w:rsidR="002742C1">
          <w:rPr>
            <w:webHidden/>
          </w:rPr>
          <w:fldChar w:fldCharType="begin"/>
        </w:r>
        <w:r w:rsidR="002742C1">
          <w:rPr>
            <w:webHidden/>
          </w:rPr>
          <w:instrText xml:space="preserve"> PAGEREF _Toc127959974 \h </w:instrText>
        </w:r>
        <w:r w:rsidR="002742C1">
          <w:rPr>
            <w:webHidden/>
          </w:rPr>
        </w:r>
        <w:r w:rsidR="002742C1">
          <w:rPr>
            <w:webHidden/>
          </w:rPr>
          <w:fldChar w:fldCharType="separate"/>
        </w:r>
        <w:r w:rsidR="002742C1">
          <w:rPr>
            <w:webHidden/>
          </w:rPr>
          <w:t>27</w:t>
        </w:r>
        <w:r w:rsidR="002742C1">
          <w:rPr>
            <w:webHidden/>
          </w:rPr>
          <w:fldChar w:fldCharType="end"/>
        </w:r>
      </w:hyperlink>
    </w:p>
    <w:p w14:paraId="57F44DB8" w14:textId="5D1102CE" w:rsidR="002742C1" w:rsidRDefault="00446637">
      <w:pPr>
        <w:pStyle w:val="Sisluet3"/>
        <w:rPr>
          <w:rFonts w:asciiTheme="minorHAnsi" w:eastAsiaTheme="minorEastAsia" w:hAnsiTheme="minorHAnsi" w:cstheme="minorBidi"/>
          <w:szCs w:val="22"/>
        </w:rPr>
      </w:pPr>
      <w:hyperlink w:anchor="_Toc127959975" w:history="1">
        <w:r w:rsidR="002742C1" w:rsidRPr="00071A8C">
          <w:rPr>
            <w:rStyle w:val="Hyperlinkki"/>
          </w:rPr>
          <w:t>4.3.5</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_Toc127959975 \h </w:instrText>
        </w:r>
        <w:r w:rsidR="002742C1">
          <w:rPr>
            <w:webHidden/>
          </w:rPr>
        </w:r>
        <w:r w:rsidR="002742C1">
          <w:rPr>
            <w:webHidden/>
          </w:rPr>
          <w:fldChar w:fldCharType="separate"/>
        </w:r>
        <w:r w:rsidR="002742C1">
          <w:rPr>
            <w:webHidden/>
          </w:rPr>
          <w:t>31</w:t>
        </w:r>
        <w:r w:rsidR="002742C1">
          <w:rPr>
            <w:webHidden/>
          </w:rPr>
          <w:fldChar w:fldCharType="end"/>
        </w:r>
      </w:hyperlink>
    </w:p>
    <w:p w14:paraId="525677AA" w14:textId="62EE64BD" w:rsidR="002742C1" w:rsidRDefault="00446637">
      <w:pPr>
        <w:pStyle w:val="Sisluet3"/>
        <w:rPr>
          <w:rFonts w:asciiTheme="minorHAnsi" w:eastAsiaTheme="minorEastAsia" w:hAnsiTheme="minorHAnsi" w:cstheme="minorBidi"/>
          <w:szCs w:val="22"/>
        </w:rPr>
      </w:pPr>
      <w:hyperlink w:anchor="_Toc127959976" w:history="1">
        <w:r w:rsidR="002742C1" w:rsidRPr="00071A8C">
          <w:rPr>
            <w:rStyle w:val="Hyperlinkki"/>
          </w:rPr>
          <w:t>4.3.6</w:t>
        </w:r>
        <w:r w:rsidR="002742C1">
          <w:rPr>
            <w:rFonts w:asciiTheme="minorHAnsi" w:eastAsiaTheme="minorEastAsia" w:hAnsiTheme="minorHAnsi" w:cstheme="minorBidi"/>
            <w:szCs w:val="22"/>
          </w:rPr>
          <w:tab/>
        </w:r>
        <w:r w:rsidR="002742C1" w:rsidRPr="00071A8C">
          <w:rPr>
            <w:rStyle w:val="Hyperlinkki"/>
          </w:rPr>
          <w:t>Lääkemuoto ja iterointi</w:t>
        </w:r>
        <w:r w:rsidR="002742C1">
          <w:rPr>
            <w:webHidden/>
          </w:rPr>
          <w:tab/>
        </w:r>
        <w:r w:rsidR="002742C1">
          <w:rPr>
            <w:webHidden/>
          </w:rPr>
          <w:fldChar w:fldCharType="begin"/>
        </w:r>
        <w:r w:rsidR="002742C1">
          <w:rPr>
            <w:webHidden/>
          </w:rPr>
          <w:instrText xml:space="preserve"> PAGEREF _Toc127959976 \h </w:instrText>
        </w:r>
        <w:r w:rsidR="002742C1">
          <w:rPr>
            <w:webHidden/>
          </w:rPr>
        </w:r>
        <w:r w:rsidR="002742C1">
          <w:rPr>
            <w:webHidden/>
          </w:rPr>
          <w:fldChar w:fldCharType="separate"/>
        </w:r>
        <w:r w:rsidR="002742C1">
          <w:rPr>
            <w:webHidden/>
          </w:rPr>
          <w:t>32</w:t>
        </w:r>
        <w:r w:rsidR="002742C1">
          <w:rPr>
            <w:webHidden/>
          </w:rPr>
          <w:fldChar w:fldCharType="end"/>
        </w:r>
      </w:hyperlink>
    </w:p>
    <w:p w14:paraId="5A399D35" w14:textId="7F901699" w:rsidR="002742C1" w:rsidRDefault="00446637">
      <w:pPr>
        <w:pStyle w:val="Sisluet3"/>
        <w:rPr>
          <w:rFonts w:asciiTheme="minorHAnsi" w:eastAsiaTheme="minorEastAsia" w:hAnsiTheme="minorHAnsi" w:cstheme="minorBidi"/>
          <w:szCs w:val="22"/>
        </w:rPr>
      </w:pPr>
      <w:hyperlink w:anchor="_Toc127959977" w:history="1">
        <w:r w:rsidR="002742C1" w:rsidRPr="00071A8C">
          <w:rPr>
            <w:rStyle w:val="Hyperlinkki"/>
          </w:rPr>
          <w:t>4.3.7</w:t>
        </w:r>
        <w:r w:rsidR="002742C1">
          <w:rPr>
            <w:rFonts w:asciiTheme="minorHAnsi" w:eastAsiaTheme="minorEastAsia" w:hAnsiTheme="minorHAnsi" w:cstheme="minorBidi"/>
            <w:szCs w:val="22"/>
          </w:rPr>
          <w:tab/>
        </w:r>
        <w:r w:rsidR="002742C1" w:rsidRPr="00071A8C">
          <w:rPr>
            <w:rStyle w:val="Hyperlinkki"/>
          </w:rPr>
          <w:t>Lääkkeen määrääjän ja organisaation tiedot</w:t>
        </w:r>
        <w:r w:rsidR="002742C1">
          <w:rPr>
            <w:webHidden/>
          </w:rPr>
          <w:tab/>
        </w:r>
        <w:r w:rsidR="002742C1">
          <w:rPr>
            <w:webHidden/>
          </w:rPr>
          <w:fldChar w:fldCharType="begin"/>
        </w:r>
        <w:r w:rsidR="002742C1">
          <w:rPr>
            <w:webHidden/>
          </w:rPr>
          <w:instrText xml:space="preserve"> PAGEREF _Toc127959977 \h </w:instrText>
        </w:r>
        <w:r w:rsidR="002742C1">
          <w:rPr>
            <w:webHidden/>
          </w:rPr>
        </w:r>
        <w:r w:rsidR="002742C1">
          <w:rPr>
            <w:webHidden/>
          </w:rPr>
          <w:fldChar w:fldCharType="separate"/>
        </w:r>
        <w:r w:rsidR="002742C1">
          <w:rPr>
            <w:webHidden/>
          </w:rPr>
          <w:t>32</w:t>
        </w:r>
        <w:r w:rsidR="002742C1">
          <w:rPr>
            <w:webHidden/>
          </w:rPr>
          <w:fldChar w:fldCharType="end"/>
        </w:r>
      </w:hyperlink>
    </w:p>
    <w:p w14:paraId="6F50DC08" w14:textId="2D515A8D" w:rsidR="002742C1" w:rsidRDefault="00446637">
      <w:pPr>
        <w:pStyle w:val="Sisluet3"/>
        <w:rPr>
          <w:rFonts w:asciiTheme="minorHAnsi" w:eastAsiaTheme="minorEastAsia" w:hAnsiTheme="minorHAnsi" w:cstheme="minorBidi"/>
          <w:szCs w:val="22"/>
        </w:rPr>
      </w:pPr>
      <w:hyperlink w:anchor="_Toc127959978" w:history="1">
        <w:r w:rsidR="002742C1" w:rsidRPr="00071A8C">
          <w:rPr>
            <w:rStyle w:val="Hyperlinkki"/>
          </w:rPr>
          <w:t>4.3.8</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_Toc127959978 \h </w:instrText>
        </w:r>
        <w:r w:rsidR="002742C1">
          <w:rPr>
            <w:webHidden/>
          </w:rPr>
        </w:r>
        <w:r w:rsidR="002742C1">
          <w:rPr>
            <w:webHidden/>
          </w:rPr>
          <w:fldChar w:fldCharType="separate"/>
        </w:r>
        <w:r w:rsidR="002742C1">
          <w:rPr>
            <w:webHidden/>
          </w:rPr>
          <w:t>35</w:t>
        </w:r>
        <w:r w:rsidR="002742C1">
          <w:rPr>
            <w:webHidden/>
          </w:rPr>
          <w:fldChar w:fldCharType="end"/>
        </w:r>
      </w:hyperlink>
    </w:p>
    <w:p w14:paraId="0C1620AF" w14:textId="2A69286E" w:rsidR="002742C1" w:rsidRDefault="00446637">
      <w:pPr>
        <w:pStyle w:val="Sisluet3"/>
        <w:rPr>
          <w:rFonts w:asciiTheme="minorHAnsi" w:eastAsiaTheme="minorEastAsia" w:hAnsiTheme="minorHAnsi" w:cstheme="minorBidi"/>
          <w:szCs w:val="22"/>
        </w:rPr>
      </w:pPr>
      <w:hyperlink w:anchor="_Toc127959979" w:history="1">
        <w:r w:rsidR="002742C1" w:rsidRPr="00071A8C">
          <w:rPr>
            <w:rStyle w:val="Hyperlinkki"/>
          </w:rPr>
          <w:t>4.3.9</w:t>
        </w:r>
        <w:r w:rsidR="002742C1">
          <w:rPr>
            <w:rFonts w:asciiTheme="minorHAnsi" w:eastAsiaTheme="minorEastAsia" w:hAnsiTheme="minorHAnsi" w:cstheme="minorBidi"/>
            <w:szCs w:val="22"/>
          </w:rPr>
          <w:tab/>
        </w:r>
        <w:r w:rsidR="002742C1" w:rsidRPr="00071A8C">
          <w:rPr>
            <w:rStyle w:val="Hyperlinkki"/>
          </w:rPr>
          <w:t>Alkuperäisen lääkemääräyksen id sekä lääkemääräyksen id</w:t>
        </w:r>
        <w:r w:rsidR="002742C1">
          <w:rPr>
            <w:webHidden/>
          </w:rPr>
          <w:tab/>
        </w:r>
        <w:r w:rsidR="002742C1">
          <w:rPr>
            <w:webHidden/>
          </w:rPr>
          <w:fldChar w:fldCharType="begin"/>
        </w:r>
        <w:r w:rsidR="002742C1">
          <w:rPr>
            <w:webHidden/>
          </w:rPr>
          <w:instrText xml:space="preserve"> PAGEREF _Toc127959979 \h </w:instrText>
        </w:r>
        <w:r w:rsidR="002742C1">
          <w:rPr>
            <w:webHidden/>
          </w:rPr>
        </w:r>
        <w:r w:rsidR="002742C1">
          <w:rPr>
            <w:webHidden/>
          </w:rPr>
          <w:fldChar w:fldCharType="separate"/>
        </w:r>
        <w:r w:rsidR="002742C1">
          <w:rPr>
            <w:webHidden/>
          </w:rPr>
          <w:t>35</w:t>
        </w:r>
        <w:r w:rsidR="002742C1">
          <w:rPr>
            <w:webHidden/>
          </w:rPr>
          <w:fldChar w:fldCharType="end"/>
        </w:r>
      </w:hyperlink>
    </w:p>
    <w:p w14:paraId="47F0A421" w14:textId="61AA9B46" w:rsidR="002742C1" w:rsidRDefault="00446637">
      <w:pPr>
        <w:pStyle w:val="Sisluet2"/>
        <w:rPr>
          <w:rFonts w:asciiTheme="minorHAnsi" w:eastAsiaTheme="minorEastAsia" w:hAnsiTheme="minorHAnsi" w:cstheme="minorBidi"/>
          <w:szCs w:val="22"/>
          <w:lang w:eastAsia="fi-FI"/>
        </w:rPr>
      </w:pPr>
      <w:hyperlink w:anchor="_Toc127959980" w:history="1">
        <w:r w:rsidR="002742C1" w:rsidRPr="00071A8C">
          <w:rPr>
            <w:rStyle w:val="Hyperlinkki"/>
            <w:lang w:val="en-GB"/>
          </w:rPr>
          <w:t>4.4</w:t>
        </w:r>
        <w:r w:rsidR="002742C1">
          <w:rPr>
            <w:rFonts w:asciiTheme="minorHAnsi" w:eastAsiaTheme="minorEastAsia" w:hAnsiTheme="minorHAnsi" w:cstheme="minorBidi"/>
            <w:szCs w:val="22"/>
            <w:lang w:eastAsia="fi-FI"/>
          </w:rPr>
          <w:tab/>
        </w:r>
        <w:r w:rsidR="002742C1" w:rsidRPr="00071A8C">
          <w:rPr>
            <w:rStyle w:val="Hyperlinkki"/>
            <w:lang w:val="en-GB"/>
          </w:rPr>
          <w:t>Vaikuttavat ainesosat</w:t>
        </w:r>
        <w:r w:rsidR="002742C1">
          <w:rPr>
            <w:webHidden/>
          </w:rPr>
          <w:tab/>
        </w:r>
        <w:r w:rsidR="002742C1">
          <w:rPr>
            <w:webHidden/>
          </w:rPr>
          <w:fldChar w:fldCharType="begin"/>
        </w:r>
        <w:r w:rsidR="002742C1">
          <w:rPr>
            <w:webHidden/>
          </w:rPr>
          <w:instrText xml:space="preserve"> PAGEREF _Toc127959980 \h </w:instrText>
        </w:r>
        <w:r w:rsidR="002742C1">
          <w:rPr>
            <w:webHidden/>
          </w:rPr>
        </w:r>
        <w:r w:rsidR="002742C1">
          <w:rPr>
            <w:webHidden/>
          </w:rPr>
          <w:fldChar w:fldCharType="separate"/>
        </w:r>
        <w:r w:rsidR="002742C1">
          <w:rPr>
            <w:webHidden/>
          </w:rPr>
          <w:t>37</w:t>
        </w:r>
        <w:r w:rsidR="002742C1">
          <w:rPr>
            <w:webHidden/>
          </w:rPr>
          <w:fldChar w:fldCharType="end"/>
        </w:r>
      </w:hyperlink>
    </w:p>
    <w:p w14:paraId="75D5558F" w14:textId="2AF652E4" w:rsidR="002742C1" w:rsidRDefault="00446637">
      <w:pPr>
        <w:pStyle w:val="Sisluet3"/>
        <w:rPr>
          <w:rFonts w:asciiTheme="minorHAnsi" w:eastAsiaTheme="minorEastAsia" w:hAnsiTheme="minorHAnsi" w:cstheme="minorBidi"/>
          <w:szCs w:val="22"/>
        </w:rPr>
      </w:pPr>
      <w:hyperlink w:anchor="_Toc127959981" w:history="1">
        <w:r w:rsidR="002742C1" w:rsidRPr="00071A8C">
          <w:rPr>
            <w:rStyle w:val="Hyperlinkki"/>
          </w:rPr>
          <w:t>4.4.1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_Toc127959981 \h </w:instrText>
        </w:r>
        <w:r w:rsidR="002742C1">
          <w:rPr>
            <w:webHidden/>
          </w:rPr>
        </w:r>
        <w:r w:rsidR="002742C1">
          <w:rPr>
            <w:webHidden/>
          </w:rPr>
          <w:fldChar w:fldCharType="separate"/>
        </w:r>
        <w:r w:rsidR="002742C1">
          <w:rPr>
            <w:webHidden/>
          </w:rPr>
          <w:t>37</w:t>
        </w:r>
        <w:r w:rsidR="002742C1">
          <w:rPr>
            <w:webHidden/>
          </w:rPr>
          <w:fldChar w:fldCharType="end"/>
        </w:r>
      </w:hyperlink>
    </w:p>
    <w:p w14:paraId="14404B68" w14:textId="6B5004AD" w:rsidR="002742C1" w:rsidRDefault="00446637">
      <w:pPr>
        <w:pStyle w:val="Sisluet3"/>
        <w:rPr>
          <w:rFonts w:asciiTheme="minorHAnsi" w:eastAsiaTheme="minorEastAsia" w:hAnsiTheme="minorHAnsi" w:cstheme="minorBidi"/>
          <w:szCs w:val="22"/>
        </w:rPr>
      </w:pPr>
      <w:hyperlink w:anchor="_Toc127959982" w:history="1">
        <w:r w:rsidR="002742C1" w:rsidRPr="00071A8C">
          <w:rPr>
            <w:rStyle w:val="Hyperlinkki"/>
          </w:rPr>
          <w:t>4.4.2</w:t>
        </w:r>
        <w:r w:rsidR="002742C1">
          <w:rPr>
            <w:rFonts w:asciiTheme="minorHAnsi" w:eastAsiaTheme="minorEastAsia" w:hAnsiTheme="minorHAnsi" w:cstheme="minorBidi"/>
            <w:szCs w:val="22"/>
          </w:rPr>
          <w:tab/>
        </w:r>
        <w:r w:rsidR="002742C1" w:rsidRPr="00071A8C">
          <w:rPr>
            <w:rStyle w:val="Hyperlinkki"/>
          </w:rPr>
          <w:t>Määrä (vahvuus), nimi ja ATC-koodi</w:t>
        </w:r>
        <w:r w:rsidR="002742C1">
          <w:rPr>
            <w:webHidden/>
          </w:rPr>
          <w:tab/>
        </w:r>
        <w:r w:rsidR="002742C1">
          <w:rPr>
            <w:webHidden/>
          </w:rPr>
          <w:fldChar w:fldCharType="begin"/>
        </w:r>
        <w:r w:rsidR="002742C1">
          <w:rPr>
            <w:webHidden/>
          </w:rPr>
          <w:instrText xml:space="preserve"> PAGEREF _Toc127959982 \h </w:instrText>
        </w:r>
        <w:r w:rsidR="002742C1">
          <w:rPr>
            <w:webHidden/>
          </w:rPr>
        </w:r>
        <w:r w:rsidR="002742C1">
          <w:rPr>
            <w:webHidden/>
          </w:rPr>
          <w:fldChar w:fldCharType="separate"/>
        </w:r>
        <w:r w:rsidR="002742C1">
          <w:rPr>
            <w:webHidden/>
          </w:rPr>
          <w:t>38</w:t>
        </w:r>
        <w:r w:rsidR="002742C1">
          <w:rPr>
            <w:webHidden/>
          </w:rPr>
          <w:fldChar w:fldCharType="end"/>
        </w:r>
      </w:hyperlink>
    </w:p>
    <w:p w14:paraId="0199A363" w14:textId="1CA56FC5" w:rsidR="002742C1" w:rsidRDefault="00446637">
      <w:pPr>
        <w:pStyle w:val="Sisluet2"/>
        <w:rPr>
          <w:rFonts w:asciiTheme="minorHAnsi" w:eastAsiaTheme="minorEastAsia" w:hAnsiTheme="minorHAnsi" w:cstheme="minorBidi"/>
          <w:szCs w:val="22"/>
          <w:lang w:eastAsia="fi-FI"/>
        </w:rPr>
      </w:pPr>
      <w:hyperlink w:anchor="_Toc127959983" w:history="1">
        <w:r w:rsidR="002742C1" w:rsidRPr="00071A8C">
          <w:rPr>
            <w:rStyle w:val="Hyperlinkki"/>
          </w:rPr>
          <w:t>4.5</w:t>
        </w:r>
        <w:r w:rsidR="002742C1">
          <w:rPr>
            <w:rFonts w:asciiTheme="minorHAnsi" w:eastAsiaTheme="minorEastAsia" w:hAnsiTheme="minorHAnsi" w:cstheme="minorBidi"/>
            <w:szCs w:val="22"/>
            <w:lang w:eastAsia="fi-FI"/>
          </w:rPr>
          <w:tab/>
        </w:r>
        <w:r w:rsidR="002742C1" w:rsidRPr="00071A8C">
          <w:rPr>
            <w:rStyle w:val="Hyperlinkki"/>
          </w:rPr>
          <w:t>Muut  ainesosat</w:t>
        </w:r>
        <w:r w:rsidR="002742C1">
          <w:rPr>
            <w:webHidden/>
          </w:rPr>
          <w:tab/>
        </w:r>
        <w:r w:rsidR="002742C1">
          <w:rPr>
            <w:webHidden/>
          </w:rPr>
          <w:fldChar w:fldCharType="begin"/>
        </w:r>
        <w:r w:rsidR="002742C1">
          <w:rPr>
            <w:webHidden/>
          </w:rPr>
          <w:instrText xml:space="preserve"> PAGEREF _Toc127959983 \h </w:instrText>
        </w:r>
        <w:r w:rsidR="002742C1">
          <w:rPr>
            <w:webHidden/>
          </w:rPr>
        </w:r>
        <w:r w:rsidR="002742C1">
          <w:rPr>
            <w:webHidden/>
          </w:rPr>
          <w:fldChar w:fldCharType="separate"/>
        </w:r>
        <w:r w:rsidR="002742C1">
          <w:rPr>
            <w:webHidden/>
          </w:rPr>
          <w:t>41</w:t>
        </w:r>
        <w:r w:rsidR="002742C1">
          <w:rPr>
            <w:webHidden/>
          </w:rPr>
          <w:fldChar w:fldCharType="end"/>
        </w:r>
      </w:hyperlink>
    </w:p>
    <w:p w14:paraId="7E1DAED4" w14:textId="721F4246" w:rsidR="002742C1" w:rsidRDefault="00446637">
      <w:pPr>
        <w:pStyle w:val="Sisluet3"/>
        <w:rPr>
          <w:rFonts w:asciiTheme="minorHAnsi" w:eastAsiaTheme="minorEastAsia" w:hAnsiTheme="minorHAnsi" w:cstheme="minorBidi"/>
          <w:szCs w:val="22"/>
        </w:rPr>
      </w:pPr>
      <w:hyperlink w:anchor="_Toc127959984" w:history="1">
        <w:r w:rsidR="002742C1" w:rsidRPr="00071A8C">
          <w:rPr>
            <w:rStyle w:val="Hyperlinkki"/>
          </w:rPr>
          <w:t>4.5.1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_Toc127959984 \h </w:instrText>
        </w:r>
        <w:r w:rsidR="002742C1">
          <w:rPr>
            <w:webHidden/>
          </w:rPr>
        </w:r>
        <w:r w:rsidR="002742C1">
          <w:rPr>
            <w:webHidden/>
          </w:rPr>
          <w:fldChar w:fldCharType="separate"/>
        </w:r>
        <w:r w:rsidR="002742C1">
          <w:rPr>
            <w:webHidden/>
          </w:rPr>
          <w:t>41</w:t>
        </w:r>
        <w:r w:rsidR="002742C1">
          <w:rPr>
            <w:webHidden/>
          </w:rPr>
          <w:fldChar w:fldCharType="end"/>
        </w:r>
      </w:hyperlink>
    </w:p>
    <w:p w14:paraId="53C8FF1D" w14:textId="3BB8AF83" w:rsidR="002742C1" w:rsidRDefault="00446637">
      <w:pPr>
        <w:pStyle w:val="Sisluet3"/>
        <w:rPr>
          <w:rFonts w:asciiTheme="minorHAnsi" w:eastAsiaTheme="minorEastAsia" w:hAnsiTheme="minorHAnsi" w:cstheme="minorBidi"/>
          <w:szCs w:val="22"/>
        </w:rPr>
      </w:pPr>
      <w:hyperlink w:anchor="_Toc127959985" w:history="1">
        <w:r w:rsidR="002742C1" w:rsidRPr="00071A8C">
          <w:rPr>
            <w:rStyle w:val="Hyperlinkki"/>
            <w:highlight w:val="white"/>
          </w:rPr>
          <w:t>4.5.2</w:t>
        </w:r>
        <w:r w:rsidR="002742C1">
          <w:rPr>
            <w:rFonts w:asciiTheme="minorHAnsi" w:eastAsiaTheme="minorEastAsia" w:hAnsiTheme="minorHAnsi" w:cstheme="minorBidi"/>
            <w:szCs w:val="22"/>
          </w:rPr>
          <w:tab/>
        </w:r>
        <w:r w:rsidR="002742C1" w:rsidRPr="00071A8C">
          <w:rPr>
            <w:rStyle w:val="Hyperlinkki"/>
            <w:highlight w:val="white"/>
          </w:rPr>
          <w:t>Muun aineen määrä (vahvuus)</w:t>
        </w:r>
        <w:r w:rsidR="002742C1">
          <w:rPr>
            <w:webHidden/>
          </w:rPr>
          <w:tab/>
        </w:r>
        <w:r w:rsidR="002742C1">
          <w:rPr>
            <w:webHidden/>
          </w:rPr>
          <w:fldChar w:fldCharType="begin"/>
        </w:r>
        <w:r w:rsidR="002742C1">
          <w:rPr>
            <w:webHidden/>
          </w:rPr>
          <w:instrText xml:space="preserve"> PAGEREF _Toc127959985 \h </w:instrText>
        </w:r>
        <w:r w:rsidR="002742C1">
          <w:rPr>
            <w:webHidden/>
          </w:rPr>
        </w:r>
        <w:r w:rsidR="002742C1">
          <w:rPr>
            <w:webHidden/>
          </w:rPr>
          <w:fldChar w:fldCharType="separate"/>
        </w:r>
        <w:r w:rsidR="002742C1">
          <w:rPr>
            <w:webHidden/>
          </w:rPr>
          <w:t>41</w:t>
        </w:r>
        <w:r w:rsidR="002742C1">
          <w:rPr>
            <w:webHidden/>
          </w:rPr>
          <w:fldChar w:fldCharType="end"/>
        </w:r>
      </w:hyperlink>
    </w:p>
    <w:p w14:paraId="60EFE9E7" w14:textId="66E8BA36" w:rsidR="002742C1" w:rsidRDefault="00446637">
      <w:pPr>
        <w:pStyle w:val="Sisluet3"/>
        <w:rPr>
          <w:rFonts w:asciiTheme="minorHAnsi" w:eastAsiaTheme="minorEastAsia" w:hAnsiTheme="minorHAnsi" w:cstheme="minorBidi"/>
          <w:szCs w:val="22"/>
        </w:rPr>
      </w:pPr>
      <w:hyperlink w:anchor="_Toc127959986" w:history="1">
        <w:r w:rsidR="002742C1" w:rsidRPr="00071A8C">
          <w:rPr>
            <w:rStyle w:val="Hyperlinkki"/>
            <w:highlight w:val="white"/>
          </w:rPr>
          <w:t>4.5.3</w:t>
        </w:r>
        <w:r w:rsidR="002742C1">
          <w:rPr>
            <w:rFonts w:asciiTheme="minorHAnsi" w:eastAsiaTheme="minorEastAsia" w:hAnsiTheme="minorHAnsi" w:cstheme="minorBidi"/>
            <w:szCs w:val="22"/>
          </w:rPr>
          <w:tab/>
        </w:r>
        <w:r w:rsidR="002742C1" w:rsidRPr="00071A8C">
          <w:rPr>
            <w:rStyle w:val="Hyperlinkki"/>
            <w:highlight w:val="white"/>
          </w:rPr>
          <w:t>Nimi ja ATC-koodi</w:t>
        </w:r>
        <w:r w:rsidR="002742C1">
          <w:rPr>
            <w:webHidden/>
          </w:rPr>
          <w:tab/>
        </w:r>
        <w:r w:rsidR="002742C1">
          <w:rPr>
            <w:webHidden/>
          </w:rPr>
          <w:fldChar w:fldCharType="begin"/>
        </w:r>
        <w:r w:rsidR="002742C1">
          <w:rPr>
            <w:webHidden/>
          </w:rPr>
          <w:instrText xml:space="preserve"> PAGEREF _Toc127959986 \h </w:instrText>
        </w:r>
        <w:r w:rsidR="002742C1">
          <w:rPr>
            <w:webHidden/>
          </w:rPr>
        </w:r>
        <w:r w:rsidR="002742C1">
          <w:rPr>
            <w:webHidden/>
          </w:rPr>
          <w:fldChar w:fldCharType="separate"/>
        </w:r>
        <w:r w:rsidR="002742C1">
          <w:rPr>
            <w:webHidden/>
          </w:rPr>
          <w:t>42</w:t>
        </w:r>
        <w:r w:rsidR="002742C1">
          <w:rPr>
            <w:webHidden/>
          </w:rPr>
          <w:fldChar w:fldCharType="end"/>
        </w:r>
      </w:hyperlink>
    </w:p>
    <w:p w14:paraId="6EED321C" w14:textId="02910736" w:rsidR="002742C1" w:rsidRDefault="00446637">
      <w:pPr>
        <w:pStyle w:val="Sisluet2"/>
        <w:rPr>
          <w:rFonts w:asciiTheme="minorHAnsi" w:eastAsiaTheme="minorEastAsia" w:hAnsiTheme="minorHAnsi" w:cstheme="minorBidi"/>
          <w:szCs w:val="22"/>
          <w:lang w:eastAsia="fi-FI"/>
        </w:rPr>
      </w:pPr>
      <w:hyperlink w:anchor="_Toc127959987" w:history="1">
        <w:r w:rsidR="002742C1" w:rsidRPr="00071A8C">
          <w:rPr>
            <w:rStyle w:val="Hyperlinkki"/>
          </w:rPr>
          <w:t>4.6</w:t>
        </w:r>
        <w:r w:rsidR="002742C1">
          <w:rPr>
            <w:rFonts w:asciiTheme="minorHAnsi" w:eastAsiaTheme="minorEastAsia" w:hAnsiTheme="minorHAnsi" w:cstheme="minorBidi"/>
            <w:szCs w:val="22"/>
            <w:lang w:eastAsia="fi-FI"/>
          </w:rPr>
          <w:tab/>
        </w:r>
        <w:r w:rsidR="002742C1" w:rsidRPr="00071A8C">
          <w:rPr>
            <w:rStyle w:val="Hyperlinkki"/>
          </w:rPr>
          <w:t>Annostus</w:t>
        </w:r>
        <w:r w:rsidR="002742C1">
          <w:rPr>
            <w:webHidden/>
          </w:rPr>
          <w:tab/>
        </w:r>
        <w:r w:rsidR="002742C1">
          <w:rPr>
            <w:webHidden/>
          </w:rPr>
          <w:fldChar w:fldCharType="begin"/>
        </w:r>
        <w:r w:rsidR="002742C1">
          <w:rPr>
            <w:webHidden/>
          </w:rPr>
          <w:instrText xml:space="preserve"> PAGEREF _Toc127959987 \h </w:instrText>
        </w:r>
        <w:r w:rsidR="002742C1">
          <w:rPr>
            <w:webHidden/>
          </w:rPr>
        </w:r>
        <w:r w:rsidR="002742C1">
          <w:rPr>
            <w:webHidden/>
          </w:rPr>
          <w:fldChar w:fldCharType="separate"/>
        </w:r>
        <w:r w:rsidR="002742C1">
          <w:rPr>
            <w:webHidden/>
          </w:rPr>
          <w:t>43</w:t>
        </w:r>
        <w:r w:rsidR="002742C1">
          <w:rPr>
            <w:webHidden/>
          </w:rPr>
          <w:fldChar w:fldCharType="end"/>
        </w:r>
      </w:hyperlink>
    </w:p>
    <w:p w14:paraId="1CA84B4B" w14:textId="25DB9E05" w:rsidR="002742C1" w:rsidRDefault="00446637">
      <w:pPr>
        <w:pStyle w:val="Sisluet3"/>
        <w:rPr>
          <w:rFonts w:asciiTheme="minorHAnsi" w:eastAsiaTheme="minorEastAsia" w:hAnsiTheme="minorHAnsi" w:cstheme="minorBidi"/>
          <w:szCs w:val="22"/>
        </w:rPr>
      </w:pPr>
      <w:hyperlink w:anchor="_Toc127959988" w:history="1">
        <w:r w:rsidR="002742C1" w:rsidRPr="00071A8C">
          <w:rPr>
            <w:rStyle w:val="Hyperlinkki"/>
          </w:rPr>
          <w:t>4.6.1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_Toc127959988 \h </w:instrText>
        </w:r>
        <w:r w:rsidR="002742C1">
          <w:rPr>
            <w:webHidden/>
          </w:rPr>
        </w:r>
        <w:r w:rsidR="002742C1">
          <w:rPr>
            <w:webHidden/>
          </w:rPr>
          <w:fldChar w:fldCharType="separate"/>
        </w:r>
        <w:r w:rsidR="002742C1">
          <w:rPr>
            <w:webHidden/>
          </w:rPr>
          <w:t>43</w:t>
        </w:r>
        <w:r w:rsidR="002742C1">
          <w:rPr>
            <w:webHidden/>
          </w:rPr>
          <w:fldChar w:fldCharType="end"/>
        </w:r>
      </w:hyperlink>
    </w:p>
    <w:p w14:paraId="7F5D3E1B" w14:textId="68DFCAFB" w:rsidR="002742C1" w:rsidRDefault="00446637">
      <w:pPr>
        <w:pStyle w:val="Sisluet3"/>
        <w:rPr>
          <w:rFonts w:asciiTheme="minorHAnsi" w:eastAsiaTheme="minorEastAsia" w:hAnsiTheme="minorHAnsi" w:cstheme="minorBidi"/>
          <w:szCs w:val="22"/>
        </w:rPr>
      </w:pPr>
      <w:hyperlink w:anchor="_Toc127959989" w:history="1">
        <w:r w:rsidR="002742C1" w:rsidRPr="00071A8C">
          <w:rPr>
            <w:rStyle w:val="Hyperlinkki"/>
          </w:rPr>
          <w:t>4.6.2</w:t>
        </w:r>
        <w:r w:rsidR="002742C1">
          <w:rPr>
            <w:rFonts w:asciiTheme="minorHAnsi" w:eastAsiaTheme="minorEastAsia" w:hAnsiTheme="minorHAnsi" w:cstheme="minorBidi"/>
            <w:szCs w:val="22"/>
          </w:rPr>
          <w:tab/>
        </w:r>
        <w:r w:rsidR="002742C1" w:rsidRPr="00071A8C">
          <w:rPr>
            <w:rStyle w:val="Hyperlinkki"/>
          </w:rPr>
          <w:t>Annososio ja jatko-osiot - organizer</w:t>
        </w:r>
        <w:r w:rsidR="002742C1">
          <w:rPr>
            <w:webHidden/>
          </w:rPr>
          <w:tab/>
        </w:r>
        <w:r w:rsidR="002742C1">
          <w:rPr>
            <w:webHidden/>
          </w:rPr>
          <w:fldChar w:fldCharType="begin"/>
        </w:r>
        <w:r w:rsidR="002742C1">
          <w:rPr>
            <w:webHidden/>
          </w:rPr>
          <w:instrText xml:space="preserve"> PAGEREF _Toc127959989 \h </w:instrText>
        </w:r>
        <w:r w:rsidR="002742C1">
          <w:rPr>
            <w:webHidden/>
          </w:rPr>
        </w:r>
        <w:r w:rsidR="002742C1">
          <w:rPr>
            <w:webHidden/>
          </w:rPr>
          <w:fldChar w:fldCharType="separate"/>
        </w:r>
        <w:r w:rsidR="002742C1">
          <w:rPr>
            <w:webHidden/>
          </w:rPr>
          <w:t>44</w:t>
        </w:r>
        <w:r w:rsidR="002742C1">
          <w:rPr>
            <w:webHidden/>
          </w:rPr>
          <w:fldChar w:fldCharType="end"/>
        </w:r>
      </w:hyperlink>
    </w:p>
    <w:p w14:paraId="3724850D" w14:textId="002FB631" w:rsidR="002742C1" w:rsidRDefault="00446637">
      <w:pPr>
        <w:pStyle w:val="Sisluet4"/>
        <w:rPr>
          <w:rFonts w:asciiTheme="minorHAnsi" w:eastAsiaTheme="minorEastAsia" w:hAnsiTheme="minorHAnsi" w:cstheme="minorBidi"/>
          <w:szCs w:val="22"/>
        </w:rPr>
      </w:pPr>
      <w:hyperlink w:anchor="_Toc127959990" w:history="1">
        <w:r w:rsidR="002742C1" w:rsidRPr="00071A8C">
          <w:rPr>
            <w:rStyle w:val="Hyperlinkki"/>
          </w:rPr>
          <w:t>4.6.2.1</w:t>
        </w:r>
        <w:r w:rsidR="002742C1">
          <w:rPr>
            <w:rFonts w:asciiTheme="minorHAnsi" w:eastAsiaTheme="minorEastAsia" w:hAnsiTheme="minorHAnsi" w:cstheme="minorBidi"/>
            <w:szCs w:val="22"/>
          </w:rPr>
          <w:tab/>
        </w:r>
        <w:r w:rsidR="002742C1" w:rsidRPr="00071A8C">
          <w:rPr>
            <w:rStyle w:val="Hyperlinkki"/>
          </w:rPr>
          <w:t>annostelu vain tekstinä - observation</w:t>
        </w:r>
        <w:r w:rsidR="002742C1">
          <w:rPr>
            <w:webHidden/>
          </w:rPr>
          <w:tab/>
        </w:r>
        <w:r w:rsidR="002742C1">
          <w:rPr>
            <w:webHidden/>
          </w:rPr>
          <w:fldChar w:fldCharType="begin"/>
        </w:r>
        <w:r w:rsidR="002742C1">
          <w:rPr>
            <w:webHidden/>
          </w:rPr>
          <w:instrText xml:space="preserve"> PAGEREF _Toc127959990 \h </w:instrText>
        </w:r>
        <w:r w:rsidR="002742C1">
          <w:rPr>
            <w:webHidden/>
          </w:rPr>
        </w:r>
        <w:r w:rsidR="002742C1">
          <w:rPr>
            <w:webHidden/>
          </w:rPr>
          <w:fldChar w:fldCharType="separate"/>
        </w:r>
        <w:r w:rsidR="002742C1">
          <w:rPr>
            <w:webHidden/>
          </w:rPr>
          <w:t>44</w:t>
        </w:r>
        <w:r w:rsidR="002742C1">
          <w:rPr>
            <w:webHidden/>
          </w:rPr>
          <w:fldChar w:fldCharType="end"/>
        </w:r>
      </w:hyperlink>
    </w:p>
    <w:p w14:paraId="0F11054A" w14:textId="1B1DF5B2" w:rsidR="002742C1" w:rsidRDefault="00446637">
      <w:pPr>
        <w:pStyle w:val="Sisluet4"/>
        <w:rPr>
          <w:rFonts w:asciiTheme="minorHAnsi" w:eastAsiaTheme="minorEastAsia" w:hAnsiTheme="minorHAnsi" w:cstheme="minorBidi"/>
          <w:szCs w:val="22"/>
        </w:rPr>
      </w:pPr>
      <w:hyperlink w:anchor="_Toc127959991" w:history="1">
        <w:r w:rsidR="002742C1" w:rsidRPr="00071A8C">
          <w:rPr>
            <w:rStyle w:val="Hyperlinkki"/>
          </w:rPr>
          <w:t>4.6.2.2</w:t>
        </w:r>
        <w:r w:rsidR="002742C1">
          <w:rPr>
            <w:rFonts w:asciiTheme="minorHAnsi" w:eastAsiaTheme="minorEastAsia" w:hAnsiTheme="minorHAnsi" w:cstheme="minorBidi"/>
            <w:szCs w:val="22"/>
          </w:rPr>
          <w:tab/>
        </w:r>
        <w:r w:rsidR="002742C1" w:rsidRPr="00071A8C">
          <w:rPr>
            <w:rStyle w:val="Hyperlinkki"/>
          </w:rPr>
          <w:t>tekstimuotoinen annostusohje - substanceAdministration</w:t>
        </w:r>
        <w:r w:rsidR="002742C1">
          <w:rPr>
            <w:webHidden/>
          </w:rPr>
          <w:tab/>
        </w:r>
        <w:r w:rsidR="002742C1">
          <w:rPr>
            <w:webHidden/>
          </w:rPr>
          <w:fldChar w:fldCharType="begin"/>
        </w:r>
        <w:r w:rsidR="002742C1">
          <w:rPr>
            <w:webHidden/>
          </w:rPr>
          <w:instrText xml:space="preserve"> PAGEREF _Toc127959991 \h </w:instrText>
        </w:r>
        <w:r w:rsidR="002742C1">
          <w:rPr>
            <w:webHidden/>
          </w:rPr>
        </w:r>
        <w:r w:rsidR="002742C1">
          <w:rPr>
            <w:webHidden/>
          </w:rPr>
          <w:fldChar w:fldCharType="separate"/>
        </w:r>
        <w:r w:rsidR="002742C1">
          <w:rPr>
            <w:webHidden/>
          </w:rPr>
          <w:t>45</w:t>
        </w:r>
        <w:r w:rsidR="002742C1">
          <w:rPr>
            <w:webHidden/>
          </w:rPr>
          <w:fldChar w:fldCharType="end"/>
        </w:r>
      </w:hyperlink>
    </w:p>
    <w:p w14:paraId="1B0498E3" w14:textId="199CAFA6" w:rsidR="002742C1" w:rsidRDefault="00446637">
      <w:pPr>
        <w:pStyle w:val="Sisluet5"/>
        <w:rPr>
          <w:rFonts w:asciiTheme="minorHAnsi" w:eastAsiaTheme="minorEastAsia" w:hAnsiTheme="minorHAnsi" w:cstheme="minorBidi"/>
          <w:szCs w:val="22"/>
        </w:rPr>
      </w:pPr>
      <w:hyperlink w:anchor="_Toc127959992" w:history="1">
        <w:r w:rsidR="002742C1" w:rsidRPr="00071A8C">
          <w:rPr>
            <w:rStyle w:val="Hyperlinkki"/>
          </w:rPr>
          <w:t>4.6.2.2.1</w:t>
        </w:r>
        <w:r w:rsidR="002742C1">
          <w:rPr>
            <w:rFonts w:asciiTheme="minorHAnsi" w:eastAsiaTheme="minorEastAsia" w:hAnsiTheme="minorHAnsi" w:cstheme="minorBidi"/>
            <w:szCs w:val="22"/>
          </w:rPr>
          <w:tab/>
        </w:r>
        <w:r w:rsidR="002742C1" w:rsidRPr="00071A8C">
          <w:rPr>
            <w:rStyle w:val="Hyperlinkki"/>
          </w:rPr>
          <w:t>Sic!-merkintä - observation</w:t>
        </w:r>
        <w:r w:rsidR="002742C1">
          <w:rPr>
            <w:webHidden/>
          </w:rPr>
          <w:tab/>
        </w:r>
        <w:r w:rsidR="002742C1">
          <w:rPr>
            <w:webHidden/>
          </w:rPr>
          <w:fldChar w:fldCharType="begin"/>
        </w:r>
        <w:r w:rsidR="002742C1">
          <w:rPr>
            <w:webHidden/>
          </w:rPr>
          <w:instrText xml:space="preserve"> PAGEREF _Toc127959992 \h </w:instrText>
        </w:r>
        <w:r w:rsidR="002742C1">
          <w:rPr>
            <w:webHidden/>
          </w:rPr>
        </w:r>
        <w:r w:rsidR="002742C1">
          <w:rPr>
            <w:webHidden/>
          </w:rPr>
          <w:fldChar w:fldCharType="separate"/>
        </w:r>
        <w:r w:rsidR="002742C1">
          <w:rPr>
            <w:webHidden/>
          </w:rPr>
          <w:t>45</w:t>
        </w:r>
        <w:r w:rsidR="002742C1">
          <w:rPr>
            <w:webHidden/>
          </w:rPr>
          <w:fldChar w:fldCharType="end"/>
        </w:r>
      </w:hyperlink>
    </w:p>
    <w:p w14:paraId="1A6A0E5D" w14:textId="05537874" w:rsidR="002742C1" w:rsidRDefault="00446637">
      <w:pPr>
        <w:pStyle w:val="Sisluet4"/>
        <w:rPr>
          <w:rFonts w:asciiTheme="minorHAnsi" w:eastAsiaTheme="minorEastAsia" w:hAnsiTheme="minorHAnsi" w:cstheme="minorBidi"/>
          <w:szCs w:val="22"/>
        </w:rPr>
      </w:pPr>
      <w:hyperlink w:anchor="_Toc127959993" w:history="1">
        <w:r w:rsidR="002742C1" w:rsidRPr="00071A8C">
          <w:rPr>
            <w:rStyle w:val="Hyperlinkki"/>
          </w:rPr>
          <w:t>4.6.2.3</w:t>
        </w:r>
        <w:r w:rsidR="002742C1">
          <w:rPr>
            <w:rFonts w:asciiTheme="minorHAnsi" w:eastAsiaTheme="minorEastAsia" w:hAnsiTheme="minorHAnsi" w:cstheme="minorBidi"/>
            <w:szCs w:val="22"/>
          </w:rPr>
          <w:tab/>
        </w:r>
        <w:r w:rsidR="002742C1" w:rsidRPr="00071A8C">
          <w:rPr>
            <w:rStyle w:val="Hyperlinkki"/>
          </w:rPr>
          <w:t>annostuksen lisätiedot - substanceAdministration</w:t>
        </w:r>
        <w:r w:rsidR="002742C1">
          <w:rPr>
            <w:webHidden/>
          </w:rPr>
          <w:tab/>
        </w:r>
        <w:r w:rsidR="002742C1">
          <w:rPr>
            <w:webHidden/>
          </w:rPr>
          <w:fldChar w:fldCharType="begin"/>
        </w:r>
        <w:r w:rsidR="002742C1">
          <w:rPr>
            <w:webHidden/>
          </w:rPr>
          <w:instrText xml:space="preserve"> PAGEREF _Toc127959993 \h </w:instrText>
        </w:r>
        <w:r w:rsidR="002742C1">
          <w:rPr>
            <w:webHidden/>
          </w:rPr>
        </w:r>
        <w:r w:rsidR="002742C1">
          <w:rPr>
            <w:webHidden/>
          </w:rPr>
          <w:fldChar w:fldCharType="separate"/>
        </w:r>
        <w:r w:rsidR="002742C1">
          <w:rPr>
            <w:webHidden/>
          </w:rPr>
          <w:t>46</w:t>
        </w:r>
        <w:r w:rsidR="002742C1">
          <w:rPr>
            <w:webHidden/>
          </w:rPr>
          <w:fldChar w:fldCharType="end"/>
        </w:r>
      </w:hyperlink>
    </w:p>
    <w:p w14:paraId="71B5CDB7" w14:textId="5C03B80F" w:rsidR="002742C1" w:rsidRDefault="00446637">
      <w:pPr>
        <w:pStyle w:val="Sisluet5"/>
        <w:rPr>
          <w:rFonts w:asciiTheme="minorHAnsi" w:eastAsiaTheme="minorEastAsia" w:hAnsiTheme="minorHAnsi" w:cstheme="minorBidi"/>
          <w:szCs w:val="22"/>
        </w:rPr>
      </w:pPr>
      <w:hyperlink w:anchor="_Toc127959994" w:history="1">
        <w:r w:rsidR="002742C1" w:rsidRPr="00071A8C">
          <w:rPr>
            <w:rStyle w:val="Hyperlinkki"/>
          </w:rPr>
          <w:t>4.6.2.3.1</w:t>
        </w:r>
        <w:r w:rsidR="002742C1">
          <w:rPr>
            <w:rFonts w:asciiTheme="minorHAnsi" w:eastAsiaTheme="minorEastAsia" w:hAnsiTheme="minorHAnsi" w:cstheme="minorBidi"/>
            <w:szCs w:val="22"/>
          </w:rPr>
          <w:tab/>
        </w:r>
        <w:r w:rsidR="002742C1" w:rsidRPr="00071A8C">
          <w:rPr>
            <w:rStyle w:val="Hyperlinkki"/>
          </w:rPr>
          <w:t>käyttöohjeen lisätieto – observation</w:t>
        </w:r>
        <w:r w:rsidR="002742C1">
          <w:rPr>
            <w:webHidden/>
          </w:rPr>
          <w:tab/>
        </w:r>
        <w:r w:rsidR="002742C1">
          <w:rPr>
            <w:webHidden/>
          </w:rPr>
          <w:fldChar w:fldCharType="begin"/>
        </w:r>
        <w:r w:rsidR="002742C1">
          <w:rPr>
            <w:webHidden/>
          </w:rPr>
          <w:instrText xml:space="preserve"> PAGEREF _Toc127959994 \h </w:instrText>
        </w:r>
        <w:r w:rsidR="002742C1">
          <w:rPr>
            <w:webHidden/>
          </w:rPr>
        </w:r>
        <w:r w:rsidR="002742C1">
          <w:rPr>
            <w:webHidden/>
          </w:rPr>
          <w:fldChar w:fldCharType="separate"/>
        </w:r>
        <w:r w:rsidR="002742C1">
          <w:rPr>
            <w:webHidden/>
          </w:rPr>
          <w:t>46</w:t>
        </w:r>
        <w:r w:rsidR="002742C1">
          <w:rPr>
            <w:webHidden/>
          </w:rPr>
          <w:fldChar w:fldCharType="end"/>
        </w:r>
      </w:hyperlink>
    </w:p>
    <w:p w14:paraId="66A1CDB4" w14:textId="57C3DDCA" w:rsidR="002742C1" w:rsidRDefault="00446637">
      <w:pPr>
        <w:pStyle w:val="Sisluet4"/>
        <w:rPr>
          <w:rFonts w:asciiTheme="minorHAnsi" w:eastAsiaTheme="minorEastAsia" w:hAnsiTheme="minorHAnsi" w:cstheme="minorBidi"/>
          <w:szCs w:val="22"/>
        </w:rPr>
      </w:pPr>
      <w:hyperlink w:anchor="_Toc127959995" w:history="1">
        <w:r w:rsidR="002742C1" w:rsidRPr="00071A8C">
          <w:rPr>
            <w:rStyle w:val="Hyperlinkki"/>
          </w:rPr>
          <w:t>4.6.2.4</w:t>
        </w:r>
        <w:r w:rsidR="002742C1">
          <w:rPr>
            <w:rFonts w:asciiTheme="minorHAnsi" w:eastAsiaTheme="minorEastAsia" w:hAnsiTheme="minorHAnsi" w:cstheme="minorBidi"/>
            <w:szCs w:val="22"/>
          </w:rPr>
          <w:tab/>
        </w:r>
        <w:r w:rsidR="002742C1" w:rsidRPr="00071A8C">
          <w:rPr>
            <w:rStyle w:val="Hyperlinkki"/>
          </w:rPr>
          <w:t>annostelukausi - substanceAdministration</w:t>
        </w:r>
        <w:r w:rsidR="002742C1">
          <w:rPr>
            <w:webHidden/>
          </w:rPr>
          <w:tab/>
        </w:r>
        <w:r w:rsidR="002742C1">
          <w:rPr>
            <w:webHidden/>
          </w:rPr>
          <w:fldChar w:fldCharType="begin"/>
        </w:r>
        <w:r w:rsidR="002742C1">
          <w:rPr>
            <w:webHidden/>
          </w:rPr>
          <w:instrText xml:space="preserve"> PAGEREF _Toc127959995 \h </w:instrText>
        </w:r>
        <w:r w:rsidR="002742C1">
          <w:rPr>
            <w:webHidden/>
          </w:rPr>
        </w:r>
        <w:r w:rsidR="002742C1">
          <w:rPr>
            <w:webHidden/>
          </w:rPr>
          <w:fldChar w:fldCharType="separate"/>
        </w:r>
        <w:r w:rsidR="002742C1">
          <w:rPr>
            <w:webHidden/>
          </w:rPr>
          <w:t>47</w:t>
        </w:r>
        <w:r w:rsidR="002742C1">
          <w:rPr>
            <w:webHidden/>
          </w:rPr>
          <w:fldChar w:fldCharType="end"/>
        </w:r>
      </w:hyperlink>
    </w:p>
    <w:p w14:paraId="685D65B4" w14:textId="57885433" w:rsidR="002742C1" w:rsidRDefault="00446637">
      <w:pPr>
        <w:pStyle w:val="Sisluet5"/>
        <w:rPr>
          <w:rFonts w:asciiTheme="minorHAnsi" w:eastAsiaTheme="minorEastAsia" w:hAnsiTheme="minorHAnsi" w:cstheme="minorBidi"/>
          <w:szCs w:val="22"/>
        </w:rPr>
      </w:pPr>
      <w:hyperlink w:anchor="_Toc127959996" w:history="1">
        <w:r w:rsidR="002742C1" w:rsidRPr="00071A8C">
          <w:rPr>
            <w:rStyle w:val="Hyperlinkki"/>
          </w:rPr>
          <w:t>4.6.2.4.1</w:t>
        </w:r>
        <w:r w:rsidR="002742C1">
          <w:rPr>
            <w:rFonts w:asciiTheme="minorHAnsi" w:eastAsiaTheme="minorEastAsia" w:hAnsiTheme="minorHAnsi" w:cstheme="minorBidi"/>
            <w:szCs w:val="22"/>
          </w:rPr>
          <w:tab/>
        </w:r>
        <w:r w:rsidR="002742C1" w:rsidRPr="00071A8C">
          <w:rPr>
            <w:rStyle w:val="Hyperlinkki"/>
          </w:rPr>
          <w:t>annostelukauden kesto – observation</w:t>
        </w:r>
        <w:r w:rsidR="002742C1">
          <w:rPr>
            <w:webHidden/>
          </w:rPr>
          <w:tab/>
        </w:r>
        <w:r w:rsidR="002742C1">
          <w:rPr>
            <w:webHidden/>
          </w:rPr>
          <w:fldChar w:fldCharType="begin"/>
        </w:r>
        <w:r w:rsidR="002742C1">
          <w:rPr>
            <w:webHidden/>
          </w:rPr>
          <w:instrText xml:space="preserve"> PAGEREF _Toc127959996 \h </w:instrText>
        </w:r>
        <w:r w:rsidR="002742C1">
          <w:rPr>
            <w:webHidden/>
          </w:rPr>
        </w:r>
        <w:r w:rsidR="002742C1">
          <w:rPr>
            <w:webHidden/>
          </w:rPr>
          <w:fldChar w:fldCharType="separate"/>
        </w:r>
        <w:r w:rsidR="002742C1">
          <w:rPr>
            <w:webHidden/>
          </w:rPr>
          <w:t>48</w:t>
        </w:r>
        <w:r w:rsidR="002742C1">
          <w:rPr>
            <w:webHidden/>
          </w:rPr>
          <w:fldChar w:fldCharType="end"/>
        </w:r>
      </w:hyperlink>
    </w:p>
    <w:p w14:paraId="62139922" w14:textId="58A7FB3F" w:rsidR="002742C1" w:rsidRDefault="00446637">
      <w:pPr>
        <w:pStyle w:val="Sisluet5"/>
        <w:rPr>
          <w:rFonts w:asciiTheme="minorHAnsi" w:eastAsiaTheme="minorEastAsia" w:hAnsiTheme="minorHAnsi" w:cstheme="minorBidi"/>
          <w:szCs w:val="22"/>
        </w:rPr>
      </w:pPr>
      <w:hyperlink w:anchor="_Toc127959997" w:history="1">
        <w:r w:rsidR="002742C1" w:rsidRPr="00071A8C">
          <w:rPr>
            <w:rStyle w:val="Hyperlinkki"/>
          </w:rPr>
          <w:t>4.6.2.4.2</w:t>
        </w:r>
        <w:r w:rsidR="002742C1">
          <w:rPr>
            <w:rFonts w:asciiTheme="minorHAnsi" w:eastAsiaTheme="minorEastAsia" w:hAnsiTheme="minorHAnsi" w:cstheme="minorBidi"/>
            <w:szCs w:val="22"/>
          </w:rPr>
          <w:tab/>
        </w:r>
        <w:r w:rsidR="002742C1" w:rsidRPr="00071A8C">
          <w:rPr>
            <w:rStyle w:val="Hyperlinkki"/>
          </w:rPr>
          <w:t>lääke tauolla – observation</w:t>
        </w:r>
        <w:r w:rsidR="002742C1">
          <w:rPr>
            <w:webHidden/>
          </w:rPr>
          <w:tab/>
        </w:r>
        <w:r w:rsidR="002742C1">
          <w:rPr>
            <w:webHidden/>
          </w:rPr>
          <w:fldChar w:fldCharType="begin"/>
        </w:r>
        <w:r w:rsidR="002742C1">
          <w:rPr>
            <w:webHidden/>
          </w:rPr>
          <w:instrText xml:space="preserve"> PAGEREF _Toc127959997 \h </w:instrText>
        </w:r>
        <w:r w:rsidR="002742C1">
          <w:rPr>
            <w:webHidden/>
          </w:rPr>
        </w:r>
        <w:r w:rsidR="002742C1">
          <w:rPr>
            <w:webHidden/>
          </w:rPr>
          <w:fldChar w:fldCharType="separate"/>
        </w:r>
        <w:r w:rsidR="002742C1">
          <w:rPr>
            <w:webHidden/>
          </w:rPr>
          <w:t>49</w:t>
        </w:r>
        <w:r w:rsidR="002742C1">
          <w:rPr>
            <w:webHidden/>
          </w:rPr>
          <w:fldChar w:fldCharType="end"/>
        </w:r>
      </w:hyperlink>
    </w:p>
    <w:p w14:paraId="24E69907" w14:textId="5ED1DBC9" w:rsidR="002742C1" w:rsidRDefault="00446637">
      <w:pPr>
        <w:pStyle w:val="Sisluet5"/>
        <w:rPr>
          <w:rFonts w:asciiTheme="minorHAnsi" w:eastAsiaTheme="minorEastAsia" w:hAnsiTheme="minorHAnsi" w:cstheme="minorBidi"/>
          <w:szCs w:val="22"/>
        </w:rPr>
      </w:pPr>
      <w:hyperlink w:anchor="_Toc127959998" w:history="1">
        <w:r w:rsidR="002742C1" w:rsidRPr="00071A8C">
          <w:rPr>
            <w:rStyle w:val="Hyperlinkki"/>
          </w:rPr>
          <w:t>4.6.2.4.3</w:t>
        </w:r>
        <w:r w:rsidR="002742C1">
          <w:rPr>
            <w:rFonts w:asciiTheme="minorHAnsi" w:eastAsiaTheme="minorEastAsia" w:hAnsiTheme="minorHAnsi" w:cstheme="minorBidi"/>
            <w:szCs w:val="22"/>
          </w:rPr>
          <w:tab/>
        </w:r>
        <w:r w:rsidR="002742C1" w:rsidRPr="00071A8C">
          <w:rPr>
            <w:rStyle w:val="Hyperlinkki"/>
          </w:rPr>
          <w:t>annostus tarvittaessa – observation</w:t>
        </w:r>
        <w:r w:rsidR="002742C1">
          <w:rPr>
            <w:webHidden/>
          </w:rPr>
          <w:tab/>
        </w:r>
        <w:r w:rsidR="002742C1">
          <w:rPr>
            <w:webHidden/>
          </w:rPr>
          <w:fldChar w:fldCharType="begin"/>
        </w:r>
        <w:r w:rsidR="002742C1">
          <w:rPr>
            <w:webHidden/>
          </w:rPr>
          <w:instrText xml:space="preserve"> PAGEREF _Toc127959998 \h </w:instrText>
        </w:r>
        <w:r w:rsidR="002742C1">
          <w:rPr>
            <w:webHidden/>
          </w:rPr>
        </w:r>
        <w:r w:rsidR="002742C1">
          <w:rPr>
            <w:webHidden/>
          </w:rPr>
          <w:fldChar w:fldCharType="separate"/>
        </w:r>
        <w:r w:rsidR="002742C1">
          <w:rPr>
            <w:webHidden/>
          </w:rPr>
          <w:t>50</w:t>
        </w:r>
        <w:r w:rsidR="002742C1">
          <w:rPr>
            <w:webHidden/>
          </w:rPr>
          <w:fldChar w:fldCharType="end"/>
        </w:r>
      </w:hyperlink>
    </w:p>
    <w:p w14:paraId="3D8955B2" w14:textId="0359B652" w:rsidR="002742C1" w:rsidRDefault="00446637">
      <w:pPr>
        <w:pStyle w:val="Sisluet5"/>
        <w:rPr>
          <w:rFonts w:asciiTheme="minorHAnsi" w:eastAsiaTheme="minorEastAsia" w:hAnsiTheme="minorHAnsi" w:cstheme="minorBidi"/>
          <w:szCs w:val="22"/>
        </w:rPr>
      </w:pPr>
      <w:hyperlink w:anchor="_Toc127959999" w:history="1">
        <w:r w:rsidR="002742C1" w:rsidRPr="00071A8C">
          <w:rPr>
            <w:rStyle w:val="Hyperlinkki"/>
          </w:rPr>
          <w:t>4.6.2.4.4</w:t>
        </w:r>
        <w:r w:rsidR="002742C1">
          <w:rPr>
            <w:rFonts w:asciiTheme="minorHAnsi" w:eastAsiaTheme="minorEastAsia" w:hAnsiTheme="minorHAnsi" w:cstheme="minorBidi"/>
            <w:szCs w:val="22"/>
          </w:rPr>
          <w:tab/>
        </w:r>
        <w:r w:rsidR="002742C1" w:rsidRPr="00071A8C">
          <w:rPr>
            <w:rStyle w:val="Hyperlinkki"/>
          </w:rPr>
          <w:t>annosjakson pituus – observation</w:t>
        </w:r>
        <w:r w:rsidR="002742C1">
          <w:rPr>
            <w:webHidden/>
          </w:rPr>
          <w:tab/>
        </w:r>
        <w:r w:rsidR="002742C1">
          <w:rPr>
            <w:webHidden/>
          </w:rPr>
          <w:fldChar w:fldCharType="begin"/>
        </w:r>
        <w:r w:rsidR="002742C1">
          <w:rPr>
            <w:webHidden/>
          </w:rPr>
          <w:instrText xml:space="preserve"> PAGEREF _Toc127959999 \h </w:instrText>
        </w:r>
        <w:r w:rsidR="002742C1">
          <w:rPr>
            <w:webHidden/>
          </w:rPr>
        </w:r>
        <w:r w:rsidR="002742C1">
          <w:rPr>
            <w:webHidden/>
          </w:rPr>
          <w:fldChar w:fldCharType="separate"/>
        </w:r>
        <w:r w:rsidR="002742C1">
          <w:rPr>
            <w:webHidden/>
          </w:rPr>
          <w:t>50</w:t>
        </w:r>
        <w:r w:rsidR="002742C1">
          <w:rPr>
            <w:webHidden/>
          </w:rPr>
          <w:fldChar w:fldCharType="end"/>
        </w:r>
      </w:hyperlink>
    </w:p>
    <w:p w14:paraId="58A95153" w14:textId="0641ECF8" w:rsidR="002742C1" w:rsidRDefault="00446637">
      <w:pPr>
        <w:pStyle w:val="Sisluet5"/>
        <w:rPr>
          <w:rFonts w:asciiTheme="minorHAnsi" w:eastAsiaTheme="minorEastAsia" w:hAnsiTheme="minorHAnsi" w:cstheme="minorBidi"/>
          <w:szCs w:val="22"/>
        </w:rPr>
      </w:pPr>
      <w:hyperlink w:anchor="_Toc127960000" w:history="1">
        <w:r w:rsidR="002742C1" w:rsidRPr="00071A8C">
          <w:rPr>
            <w:rStyle w:val="Hyperlinkki"/>
          </w:rPr>
          <w:t>4.6.2.4.5</w:t>
        </w:r>
        <w:r w:rsidR="002742C1">
          <w:rPr>
            <w:rFonts w:asciiTheme="minorHAnsi" w:eastAsiaTheme="minorEastAsia" w:hAnsiTheme="minorHAnsi" w:cstheme="minorBidi"/>
            <w:szCs w:val="22"/>
          </w:rPr>
          <w:tab/>
        </w:r>
        <w:r w:rsidR="002742C1" w:rsidRPr="00071A8C">
          <w:rPr>
            <w:rStyle w:val="Hyperlinkki"/>
          </w:rPr>
          <w:t>annokset - substanceAdministration</w:t>
        </w:r>
        <w:r w:rsidR="002742C1">
          <w:rPr>
            <w:webHidden/>
          </w:rPr>
          <w:tab/>
        </w:r>
        <w:r w:rsidR="002742C1">
          <w:rPr>
            <w:webHidden/>
          </w:rPr>
          <w:fldChar w:fldCharType="begin"/>
        </w:r>
        <w:r w:rsidR="002742C1">
          <w:rPr>
            <w:webHidden/>
          </w:rPr>
          <w:instrText xml:space="preserve"> PAGEREF _Toc127960000 \h </w:instrText>
        </w:r>
        <w:r w:rsidR="002742C1">
          <w:rPr>
            <w:webHidden/>
          </w:rPr>
        </w:r>
        <w:r w:rsidR="002742C1">
          <w:rPr>
            <w:webHidden/>
          </w:rPr>
          <w:fldChar w:fldCharType="separate"/>
        </w:r>
        <w:r w:rsidR="002742C1">
          <w:rPr>
            <w:webHidden/>
          </w:rPr>
          <w:t>51</w:t>
        </w:r>
        <w:r w:rsidR="002742C1">
          <w:rPr>
            <w:webHidden/>
          </w:rPr>
          <w:fldChar w:fldCharType="end"/>
        </w:r>
      </w:hyperlink>
    </w:p>
    <w:p w14:paraId="72A1B7D0" w14:textId="7D14B2ED" w:rsidR="002742C1" w:rsidRDefault="00446637">
      <w:pPr>
        <w:pStyle w:val="Sisluet6"/>
        <w:rPr>
          <w:rFonts w:asciiTheme="minorHAnsi" w:eastAsiaTheme="minorEastAsia" w:hAnsiTheme="minorHAnsi" w:cstheme="minorBidi"/>
          <w:szCs w:val="22"/>
        </w:rPr>
      </w:pPr>
      <w:hyperlink w:anchor="_Toc127960001" w:history="1">
        <w:r w:rsidR="002742C1" w:rsidRPr="00071A8C">
          <w:rPr>
            <w:rStyle w:val="Hyperlinkki"/>
            <w:b/>
          </w:rPr>
          <w:t>4.6.2.4.5.1</w:t>
        </w:r>
        <w:r w:rsidR="002742C1">
          <w:rPr>
            <w:rFonts w:asciiTheme="minorHAnsi" w:eastAsiaTheme="minorEastAsia" w:hAnsiTheme="minorHAnsi" w:cstheme="minorBidi"/>
            <w:szCs w:val="22"/>
          </w:rPr>
          <w:tab/>
        </w:r>
        <w:r w:rsidR="002742C1" w:rsidRPr="00071A8C">
          <w:rPr>
            <w:rStyle w:val="Hyperlinkki"/>
            <w:b/>
          </w:rPr>
          <w:t>annos (fysikaalinen) - substanceAdministration</w:t>
        </w:r>
        <w:r w:rsidR="002742C1">
          <w:rPr>
            <w:webHidden/>
          </w:rPr>
          <w:tab/>
        </w:r>
        <w:r w:rsidR="002742C1">
          <w:rPr>
            <w:webHidden/>
          </w:rPr>
          <w:fldChar w:fldCharType="begin"/>
        </w:r>
        <w:r w:rsidR="002742C1">
          <w:rPr>
            <w:webHidden/>
          </w:rPr>
          <w:instrText xml:space="preserve"> PAGEREF _Toc127960001 \h </w:instrText>
        </w:r>
        <w:r w:rsidR="002742C1">
          <w:rPr>
            <w:webHidden/>
          </w:rPr>
        </w:r>
        <w:r w:rsidR="002742C1">
          <w:rPr>
            <w:webHidden/>
          </w:rPr>
          <w:fldChar w:fldCharType="separate"/>
        </w:r>
        <w:r w:rsidR="002742C1">
          <w:rPr>
            <w:webHidden/>
          </w:rPr>
          <w:t>53</w:t>
        </w:r>
        <w:r w:rsidR="002742C1">
          <w:rPr>
            <w:webHidden/>
          </w:rPr>
          <w:fldChar w:fldCharType="end"/>
        </w:r>
      </w:hyperlink>
    </w:p>
    <w:p w14:paraId="41159E86" w14:textId="3DF7451D" w:rsidR="002742C1" w:rsidRDefault="00446637">
      <w:pPr>
        <w:pStyle w:val="Sisluet6"/>
        <w:rPr>
          <w:rFonts w:asciiTheme="minorHAnsi" w:eastAsiaTheme="minorEastAsia" w:hAnsiTheme="minorHAnsi" w:cstheme="minorBidi"/>
          <w:szCs w:val="22"/>
        </w:rPr>
      </w:pPr>
      <w:hyperlink w:anchor="_Toc127960002" w:history="1">
        <w:r w:rsidR="002742C1" w:rsidRPr="00071A8C">
          <w:rPr>
            <w:rStyle w:val="Hyperlinkki"/>
            <w:b/>
          </w:rPr>
          <w:t>4.6.2.4.5.2</w:t>
        </w:r>
        <w:r w:rsidR="002742C1">
          <w:rPr>
            <w:rFonts w:asciiTheme="minorHAnsi" w:eastAsiaTheme="minorEastAsia" w:hAnsiTheme="minorHAnsi" w:cstheme="minorBidi"/>
            <w:szCs w:val="22"/>
          </w:rPr>
          <w:tab/>
        </w:r>
        <w:r w:rsidR="002742C1" w:rsidRPr="00071A8C">
          <w:rPr>
            <w:rStyle w:val="Hyperlinkki"/>
            <w:b/>
          </w:rPr>
          <w:t>annos tarvittaessa – observation</w:t>
        </w:r>
        <w:r w:rsidR="002742C1">
          <w:rPr>
            <w:webHidden/>
          </w:rPr>
          <w:tab/>
        </w:r>
        <w:r w:rsidR="002742C1">
          <w:rPr>
            <w:webHidden/>
          </w:rPr>
          <w:fldChar w:fldCharType="begin"/>
        </w:r>
        <w:r w:rsidR="002742C1">
          <w:rPr>
            <w:webHidden/>
          </w:rPr>
          <w:instrText xml:space="preserve"> PAGEREF _Toc127960002 \h </w:instrText>
        </w:r>
        <w:r w:rsidR="002742C1">
          <w:rPr>
            <w:webHidden/>
          </w:rPr>
        </w:r>
        <w:r w:rsidR="002742C1">
          <w:rPr>
            <w:webHidden/>
          </w:rPr>
          <w:fldChar w:fldCharType="separate"/>
        </w:r>
        <w:r w:rsidR="002742C1">
          <w:rPr>
            <w:webHidden/>
          </w:rPr>
          <w:t>54</w:t>
        </w:r>
        <w:r w:rsidR="002742C1">
          <w:rPr>
            <w:webHidden/>
          </w:rPr>
          <w:fldChar w:fldCharType="end"/>
        </w:r>
      </w:hyperlink>
    </w:p>
    <w:p w14:paraId="756F4D2C" w14:textId="44E0D2EA" w:rsidR="002742C1" w:rsidRDefault="00446637">
      <w:pPr>
        <w:pStyle w:val="Sisluet6"/>
        <w:rPr>
          <w:rFonts w:asciiTheme="minorHAnsi" w:eastAsiaTheme="minorEastAsia" w:hAnsiTheme="minorHAnsi" w:cstheme="minorBidi"/>
          <w:szCs w:val="22"/>
        </w:rPr>
      </w:pPr>
      <w:hyperlink w:anchor="_Toc127960003" w:history="1">
        <w:r w:rsidR="002742C1" w:rsidRPr="00071A8C">
          <w:rPr>
            <w:rStyle w:val="Hyperlinkki"/>
            <w:b/>
          </w:rPr>
          <w:t>4.6.2.4.5.3</w:t>
        </w:r>
        <w:r w:rsidR="002742C1">
          <w:rPr>
            <w:rFonts w:asciiTheme="minorHAnsi" w:eastAsiaTheme="minorEastAsia" w:hAnsiTheme="minorHAnsi" w:cstheme="minorBidi"/>
            <w:szCs w:val="22"/>
          </w:rPr>
          <w:tab/>
        </w:r>
        <w:r w:rsidR="002742C1" w:rsidRPr="00071A8C">
          <w:rPr>
            <w:rStyle w:val="Hyperlinkki"/>
            <w:b/>
          </w:rPr>
          <w:t>annosajankohta – observation</w:t>
        </w:r>
        <w:r w:rsidR="002742C1">
          <w:rPr>
            <w:webHidden/>
          </w:rPr>
          <w:tab/>
        </w:r>
        <w:r w:rsidR="002742C1">
          <w:rPr>
            <w:webHidden/>
          </w:rPr>
          <w:fldChar w:fldCharType="begin"/>
        </w:r>
        <w:r w:rsidR="002742C1">
          <w:rPr>
            <w:webHidden/>
          </w:rPr>
          <w:instrText xml:space="preserve"> PAGEREF _Toc127960003 \h </w:instrText>
        </w:r>
        <w:r w:rsidR="002742C1">
          <w:rPr>
            <w:webHidden/>
          </w:rPr>
        </w:r>
        <w:r w:rsidR="002742C1">
          <w:rPr>
            <w:webHidden/>
          </w:rPr>
          <w:fldChar w:fldCharType="separate"/>
        </w:r>
        <w:r w:rsidR="002742C1">
          <w:rPr>
            <w:webHidden/>
          </w:rPr>
          <w:t>54</w:t>
        </w:r>
        <w:r w:rsidR="002742C1">
          <w:rPr>
            <w:webHidden/>
          </w:rPr>
          <w:fldChar w:fldCharType="end"/>
        </w:r>
      </w:hyperlink>
    </w:p>
    <w:p w14:paraId="49F090A9" w14:textId="0A3F047E" w:rsidR="002742C1" w:rsidRDefault="00446637">
      <w:pPr>
        <w:pStyle w:val="Sisluet6"/>
        <w:rPr>
          <w:rFonts w:asciiTheme="minorHAnsi" w:eastAsiaTheme="minorEastAsia" w:hAnsiTheme="minorHAnsi" w:cstheme="minorBidi"/>
          <w:szCs w:val="22"/>
        </w:rPr>
      </w:pPr>
      <w:hyperlink w:anchor="_Toc127960004" w:history="1">
        <w:r w:rsidR="002742C1" w:rsidRPr="00071A8C">
          <w:rPr>
            <w:rStyle w:val="Hyperlinkki"/>
            <w:b/>
          </w:rPr>
          <w:t>4.6.2.4.5.4</w:t>
        </w:r>
        <w:r w:rsidR="002742C1">
          <w:rPr>
            <w:rFonts w:asciiTheme="minorHAnsi" w:eastAsiaTheme="minorEastAsia" w:hAnsiTheme="minorHAnsi" w:cstheme="minorBidi"/>
            <w:szCs w:val="22"/>
          </w:rPr>
          <w:tab/>
        </w:r>
        <w:r w:rsidR="002742C1" w:rsidRPr="00071A8C">
          <w:rPr>
            <w:rStyle w:val="Hyperlinkki"/>
            <w:b/>
          </w:rPr>
          <w:t>annosaika – observation</w:t>
        </w:r>
        <w:r w:rsidR="002742C1">
          <w:rPr>
            <w:webHidden/>
          </w:rPr>
          <w:tab/>
        </w:r>
        <w:r w:rsidR="002742C1">
          <w:rPr>
            <w:webHidden/>
          </w:rPr>
          <w:fldChar w:fldCharType="begin"/>
        </w:r>
        <w:r w:rsidR="002742C1">
          <w:rPr>
            <w:webHidden/>
          </w:rPr>
          <w:instrText xml:space="preserve"> PAGEREF _Toc127960004 \h </w:instrText>
        </w:r>
        <w:r w:rsidR="002742C1">
          <w:rPr>
            <w:webHidden/>
          </w:rPr>
        </w:r>
        <w:r w:rsidR="002742C1">
          <w:rPr>
            <w:webHidden/>
          </w:rPr>
          <w:fldChar w:fldCharType="separate"/>
        </w:r>
        <w:r w:rsidR="002742C1">
          <w:rPr>
            <w:webHidden/>
          </w:rPr>
          <w:t>55</w:t>
        </w:r>
        <w:r w:rsidR="002742C1">
          <w:rPr>
            <w:webHidden/>
          </w:rPr>
          <w:fldChar w:fldCharType="end"/>
        </w:r>
      </w:hyperlink>
    </w:p>
    <w:p w14:paraId="2CEA9104" w14:textId="72E8224C" w:rsidR="002742C1" w:rsidRDefault="00446637">
      <w:pPr>
        <w:pStyle w:val="Sisluet6"/>
        <w:rPr>
          <w:rFonts w:asciiTheme="minorHAnsi" w:eastAsiaTheme="minorEastAsia" w:hAnsiTheme="minorHAnsi" w:cstheme="minorBidi"/>
          <w:szCs w:val="22"/>
        </w:rPr>
      </w:pPr>
      <w:hyperlink w:anchor="_Toc127960005" w:history="1">
        <w:r w:rsidR="002742C1" w:rsidRPr="00071A8C">
          <w:rPr>
            <w:rStyle w:val="Hyperlinkki"/>
            <w:b/>
          </w:rPr>
          <w:t>4.6.2.4.5.5</w:t>
        </w:r>
        <w:r w:rsidR="002742C1">
          <w:rPr>
            <w:rFonts w:asciiTheme="minorHAnsi" w:eastAsiaTheme="minorEastAsia" w:hAnsiTheme="minorHAnsi" w:cstheme="minorBidi"/>
            <w:szCs w:val="22"/>
          </w:rPr>
          <w:tab/>
        </w:r>
        <w:r w:rsidR="002742C1" w:rsidRPr="00071A8C">
          <w:rPr>
            <w:rStyle w:val="Hyperlinkki"/>
            <w:b/>
          </w:rPr>
          <w:t>annosjakson päivä – observation</w:t>
        </w:r>
        <w:r w:rsidR="002742C1">
          <w:rPr>
            <w:webHidden/>
          </w:rPr>
          <w:tab/>
        </w:r>
        <w:r w:rsidR="002742C1">
          <w:rPr>
            <w:webHidden/>
          </w:rPr>
          <w:fldChar w:fldCharType="begin"/>
        </w:r>
        <w:r w:rsidR="002742C1">
          <w:rPr>
            <w:webHidden/>
          </w:rPr>
          <w:instrText xml:space="preserve"> PAGEREF _Toc127960005 \h </w:instrText>
        </w:r>
        <w:r w:rsidR="002742C1">
          <w:rPr>
            <w:webHidden/>
          </w:rPr>
        </w:r>
        <w:r w:rsidR="002742C1">
          <w:rPr>
            <w:webHidden/>
          </w:rPr>
          <w:fldChar w:fldCharType="separate"/>
        </w:r>
        <w:r w:rsidR="002742C1">
          <w:rPr>
            <w:webHidden/>
          </w:rPr>
          <w:t>55</w:t>
        </w:r>
        <w:r w:rsidR="002742C1">
          <w:rPr>
            <w:webHidden/>
          </w:rPr>
          <w:fldChar w:fldCharType="end"/>
        </w:r>
      </w:hyperlink>
    </w:p>
    <w:p w14:paraId="3DCA1654" w14:textId="6A37904D" w:rsidR="002742C1" w:rsidRDefault="00446637">
      <w:pPr>
        <w:pStyle w:val="Sisluet2"/>
        <w:rPr>
          <w:rFonts w:asciiTheme="minorHAnsi" w:eastAsiaTheme="minorEastAsia" w:hAnsiTheme="minorHAnsi" w:cstheme="minorBidi"/>
          <w:szCs w:val="22"/>
          <w:lang w:eastAsia="fi-FI"/>
        </w:rPr>
      </w:pPr>
      <w:hyperlink w:anchor="_Toc127960006" w:history="1">
        <w:r w:rsidR="002742C1" w:rsidRPr="00071A8C">
          <w:rPr>
            <w:rStyle w:val="Hyperlinkki"/>
            <w:highlight w:val="white"/>
          </w:rPr>
          <w:t>4.7</w:t>
        </w:r>
        <w:r w:rsidR="002742C1">
          <w:rPr>
            <w:rFonts w:asciiTheme="minorHAnsi" w:eastAsiaTheme="minorEastAsia" w:hAnsiTheme="minorHAnsi" w:cstheme="minorBidi"/>
            <w:szCs w:val="22"/>
            <w:lang w:eastAsia="fi-FI"/>
          </w:rPr>
          <w:tab/>
        </w:r>
        <w:r w:rsidR="002742C1" w:rsidRPr="00071A8C">
          <w:rPr>
            <w:rStyle w:val="Hyperlinkki"/>
            <w:highlight w:val="white"/>
          </w:rPr>
          <w:t>Lääkemääräyksen muut tiedot</w:t>
        </w:r>
        <w:r w:rsidR="002742C1">
          <w:rPr>
            <w:webHidden/>
          </w:rPr>
          <w:tab/>
        </w:r>
        <w:r w:rsidR="002742C1">
          <w:rPr>
            <w:webHidden/>
          </w:rPr>
          <w:fldChar w:fldCharType="begin"/>
        </w:r>
        <w:r w:rsidR="002742C1">
          <w:rPr>
            <w:webHidden/>
          </w:rPr>
          <w:instrText xml:space="preserve"> PAGEREF _Toc127960006 \h </w:instrText>
        </w:r>
        <w:r w:rsidR="002742C1">
          <w:rPr>
            <w:webHidden/>
          </w:rPr>
        </w:r>
        <w:r w:rsidR="002742C1">
          <w:rPr>
            <w:webHidden/>
          </w:rPr>
          <w:fldChar w:fldCharType="separate"/>
        </w:r>
        <w:r w:rsidR="002742C1">
          <w:rPr>
            <w:webHidden/>
          </w:rPr>
          <w:t>56</w:t>
        </w:r>
        <w:r w:rsidR="002742C1">
          <w:rPr>
            <w:webHidden/>
          </w:rPr>
          <w:fldChar w:fldCharType="end"/>
        </w:r>
      </w:hyperlink>
    </w:p>
    <w:p w14:paraId="0CC7601F" w14:textId="768EB101" w:rsidR="002742C1" w:rsidRDefault="00446637">
      <w:pPr>
        <w:pStyle w:val="Sisluet1"/>
        <w:rPr>
          <w:rFonts w:asciiTheme="minorHAnsi" w:eastAsiaTheme="minorEastAsia" w:hAnsiTheme="minorHAnsi" w:cstheme="minorBidi"/>
          <w:szCs w:val="22"/>
          <w:lang w:eastAsia="fi-FI"/>
        </w:rPr>
      </w:pPr>
      <w:hyperlink w:anchor="_Toc127960007" w:history="1">
        <w:r w:rsidR="002742C1" w:rsidRPr="00071A8C">
          <w:rPr>
            <w:rStyle w:val="Hyperlinkki"/>
          </w:rPr>
          <w:t>5</w:t>
        </w:r>
        <w:r w:rsidR="002742C1">
          <w:rPr>
            <w:rFonts w:asciiTheme="minorHAnsi" w:eastAsiaTheme="minorEastAsia" w:hAnsiTheme="minorHAnsi" w:cstheme="minorBidi"/>
            <w:szCs w:val="22"/>
            <w:lang w:eastAsia="fi-FI"/>
          </w:rPr>
          <w:tab/>
        </w:r>
        <w:r w:rsidR="002742C1" w:rsidRPr="00071A8C">
          <w:rPr>
            <w:rStyle w:val="Hyperlinkki"/>
          </w:rPr>
          <w:t>Lääkemääräyksen mitätöinti</w:t>
        </w:r>
        <w:r w:rsidR="002742C1">
          <w:rPr>
            <w:webHidden/>
          </w:rPr>
          <w:tab/>
        </w:r>
        <w:r w:rsidR="002742C1">
          <w:rPr>
            <w:webHidden/>
          </w:rPr>
          <w:fldChar w:fldCharType="begin"/>
        </w:r>
        <w:r w:rsidR="002742C1">
          <w:rPr>
            <w:webHidden/>
          </w:rPr>
          <w:instrText xml:space="preserve"> PAGEREF _Toc127960007 \h </w:instrText>
        </w:r>
        <w:r w:rsidR="002742C1">
          <w:rPr>
            <w:webHidden/>
          </w:rPr>
        </w:r>
        <w:r w:rsidR="002742C1">
          <w:rPr>
            <w:webHidden/>
          </w:rPr>
          <w:fldChar w:fldCharType="separate"/>
        </w:r>
        <w:r w:rsidR="002742C1">
          <w:rPr>
            <w:webHidden/>
          </w:rPr>
          <w:t>63</w:t>
        </w:r>
        <w:r w:rsidR="002742C1">
          <w:rPr>
            <w:webHidden/>
          </w:rPr>
          <w:fldChar w:fldCharType="end"/>
        </w:r>
      </w:hyperlink>
    </w:p>
    <w:p w14:paraId="57BF434D" w14:textId="662D7EA7" w:rsidR="002742C1" w:rsidRDefault="00446637">
      <w:pPr>
        <w:pStyle w:val="Sisluet2"/>
        <w:rPr>
          <w:rFonts w:asciiTheme="minorHAnsi" w:eastAsiaTheme="minorEastAsia" w:hAnsiTheme="minorHAnsi" w:cstheme="minorBidi"/>
          <w:szCs w:val="22"/>
          <w:lang w:eastAsia="fi-FI"/>
        </w:rPr>
      </w:pPr>
      <w:hyperlink w:anchor="_Toc127960008" w:history="1">
        <w:r w:rsidR="002742C1" w:rsidRPr="00071A8C">
          <w:rPr>
            <w:rStyle w:val="Hyperlinkki"/>
          </w:rPr>
          <w:t>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_Toc127960008 \h </w:instrText>
        </w:r>
        <w:r w:rsidR="002742C1">
          <w:rPr>
            <w:webHidden/>
          </w:rPr>
        </w:r>
        <w:r w:rsidR="002742C1">
          <w:rPr>
            <w:webHidden/>
          </w:rPr>
          <w:fldChar w:fldCharType="separate"/>
        </w:r>
        <w:r w:rsidR="002742C1">
          <w:rPr>
            <w:webHidden/>
          </w:rPr>
          <w:t>63</w:t>
        </w:r>
        <w:r w:rsidR="002742C1">
          <w:rPr>
            <w:webHidden/>
          </w:rPr>
          <w:fldChar w:fldCharType="end"/>
        </w:r>
      </w:hyperlink>
    </w:p>
    <w:p w14:paraId="5F85CA18" w14:textId="2732625F" w:rsidR="002742C1" w:rsidRDefault="00446637">
      <w:pPr>
        <w:pStyle w:val="Sisluet2"/>
        <w:rPr>
          <w:rFonts w:asciiTheme="minorHAnsi" w:eastAsiaTheme="minorEastAsia" w:hAnsiTheme="minorHAnsi" w:cstheme="minorBidi"/>
          <w:szCs w:val="22"/>
          <w:lang w:eastAsia="fi-FI"/>
        </w:rPr>
      </w:pPr>
      <w:hyperlink w:anchor="_Toc127960009" w:history="1">
        <w:r w:rsidR="002742C1" w:rsidRPr="00071A8C">
          <w:rPr>
            <w:rStyle w:val="Hyperlinkki"/>
          </w:rPr>
          <w:t>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_Toc127960009 \h </w:instrText>
        </w:r>
        <w:r w:rsidR="002742C1">
          <w:rPr>
            <w:webHidden/>
          </w:rPr>
        </w:r>
        <w:r w:rsidR="002742C1">
          <w:rPr>
            <w:webHidden/>
          </w:rPr>
          <w:fldChar w:fldCharType="separate"/>
        </w:r>
        <w:r w:rsidR="002742C1">
          <w:rPr>
            <w:webHidden/>
          </w:rPr>
          <w:t>63</w:t>
        </w:r>
        <w:r w:rsidR="002742C1">
          <w:rPr>
            <w:webHidden/>
          </w:rPr>
          <w:fldChar w:fldCharType="end"/>
        </w:r>
      </w:hyperlink>
    </w:p>
    <w:p w14:paraId="2AA6F4DA" w14:textId="2CB01380" w:rsidR="002742C1" w:rsidRDefault="00446637">
      <w:pPr>
        <w:pStyle w:val="Sisluet1"/>
        <w:rPr>
          <w:rFonts w:asciiTheme="minorHAnsi" w:eastAsiaTheme="minorEastAsia" w:hAnsiTheme="minorHAnsi" w:cstheme="minorBidi"/>
          <w:szCs w:val="22"/>
          <w:lang w:eastAsia="fi-FI"/>
        </w:rPr>
      </w:pPr>
      <w:hyperlink w:anchor="_Toc127960010" w:history="1">
        <w:r w:rsidR="002742C1" w:rsidRPr="00071A8C">
          <w:rPr>
            <w:rStyle w:val="Hyperlinkki"/>
          </w:rPr>
          <w:t>6</w:t>
        </w:r>
        <w:r w:rsidR="002742C1">
          <w:rPr>
            <w:rFonts w:asciiTheme="minorHAnsi" w:eastAsiaTheme="minorEastAsia" w:hAnsiTheme="minorHAnsi" w:cstheme="minorBidi"/>
            <w:szCs w:val="22"/>
            <w:lang w:eastAsia="fi-FI"/>
          </w:rPr>
          <w:tab/>
        </w:r>
        <w:r w:rsidR="002742C1" w:rsidRPr="00071A8C">
          <w:rPr>
            <w:rStyle w:val="Hyperlinkki"/>
          </w:rPr>
          <w:t>Lääkemääräyksen korjaus</w:t>
        </w:r>
        <w:r w:rsidR="002742C1">
          <w:rPr>
            <w:webHidden/>
          </w:rPr>
          <w:tab/>
        </w:r>
        <w:r w:rsidR="002742C1">
          <w:rPr>
            <w:webHidden/>
          </w:rPr>
          <w:fldChar w:fldCharType="begin"/>
        </w:r>
        <w:r w:rsidR="002742C1">
          <w:rPr>
            <w:webHidden/>
          </w:rPr>
          <w:instrText xml:space="preserve"> PAGEREF _Toc127960010 \h </w:instrText>
        </w:r>
        <w:r w:rsidR="002742C1">
          <w:rPr>
            <w:webHidden/>
          </w:rPr>
        </w:r>
        <w:r w:rsidR="002742C1">
          <w:rPr>
            <w:webHidden/>
          </w:rPr>
          <w:fldChar w:fldCharType="separate"/>
        </w:r>
        <w:r w:rsidR="002742C1">
          <w:rPr>
            <w:webHidden/>
          </w:rPr>
          <w:t>67</w:t>
        </w:r>
        <w:r w:rsidR="002742C1">
          <w:rPr>
            <w:webHidden/>
          </w:rPr>
          <w:fldChar w:fldCharType="end"/>
        </w:r>
      </w:hyperlink>
    </w:p>
    <w:p w14:paraId="620C2BE1" w14:textId="1501E5E7" w:rsidR="002742C1" w:rsidRDefault="00446637">
      <w:pPr>
        <w:pStyle w:val="Sisluet2"/>
        <w:rPr>
          <w:rFonts w:asciiTheme="minorHAnsi" w:eastAsiaTheme="minorEastAsia" w:hAnsiTheme="minorHAnsi" w:cstheme="minorBidi"/>
          <w:szCs w:val="22"/>
          <w:lang w:eastAsia="fi-FI"/>
        </w:rPr>
      </w:pPr>
      <w:hyperlink w:anchor="_Toc127960011" w:history="1">
        <w:r w:rsidR="002742C1" w:rsidRPr="00071A8C">
          <w:rPr>
            <w:rStyle w:val="Hyperlinkki"/>
          </w:rPr>
          <w:t>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_Toc127960011 \h </w:instrText>
        </w:r>
        <w:r w:rsidR="002742C1">
          <w:rPr>
            <w:webHidden/>
          </w:rPr>
        </w:r>
        <w:r w:rsidR="002742C1">
          <w:rPr>
            <w:webHidden/>
          </w:rPr>
          <w:fldChar w:fldCharType="separate"/>
        </w:r>
        <w:r w:rsidR="002742C1">
          <w:rPr>
            <w:webHidden/>
          </w:rPr>
          <w:t>67</w:t>
        </w:r>
        <w:r w:rsidR="002742C1">
          <w:rPr>
            <w:webHidden/>
          </w:rPr>
          <w:fldChar w:fldCharType="end"/>
        </w:r>
      </w:hyperlink>
    </w:p>
    <w:p w14:paraId="07FC4B08" w14:textId="6CBC5AAE" w:rsidR="002742C1" w:rsidRDefault="00446637">
      <w:pPr>
        <w:pStyle w:val="Sisluet2"/>
        <w:rPr>
          <w:rFonts w:asciiTheme="minorHAnsi" w:eastAsiaTheme="minorEastAsia" w:hAnsiTheme="minorHAnsi" w:cstheme="minorBidi"/>
          <w:szCs w:val="22"/>
          <w:lang w:eastAsia="fi-FI"/>
        </w:rPr>
      </w:pPr>
      <w:hyperlink w:anchor="_Toc127960012" w:history="1">
        <w:r w:rsidR="002742C1" w:rsidRPr="00071A8C">
          <w:rPr>
            <w:rStyle w:val="Hyperlinkki"/>
          </w:rPr>
          <w:t>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_Toc127960012 \h </w:instrText>
        </w:r>
        <w:r w:rsidR="002742C1">
          <w:rPr>
            <w:webHidden/>
          </w:rPr>
        </w:r>
        <w:r w:rsidR="002742C1">
          <w:rPr>
            <w:webHidden/>
          </w:rPr>
          <w:fldChar w:fldCharType="separate"/>
        </w:r>
        <w:r w:rsidR="002742C1">
          <w:rPr>
            <w:webHidden/>
          </w:rPr>
          <w:t>67</w:t>
        </w:r>
        <w:r w:rsidR="002742C1">
          <w:rPr>
            <w:webHidden/>
          </w:rPr>
          <w:fldChar w:fldCharType="end"/>
        </w:r>
      </w:hyperlink>
    </w:p>
    <w:p w14:paraId="74D721C8" w14:textId="1C357333" w:rsidR="002742C1" w:rsidRDefault="00446637">
      <w:pPr>
        <w:pStyle w:val="Sisluet1"/>
        <w:rPr>
          <w:rFonts w:asciiTheme="minorHAnsi" w:eastAsiaTheme="minorEastAsia" w:hAnsiTheme="minorHAnsi" w:cstheme="minorBidi"/>
          <w:szCs w:val="22"/>
          <w:lang w:eastAsia="fi-FI"/>
        </w:rPr>
      </w:pPr>
      <w:hyperlink w:anchor="_Toc127960013" w:history="1">
        <w:r w:rsidR="002742C1" w:rsidRPr="00071A8C">
          <w:rPr>
            <w:rStyle w:val="Hyperlinkki"/>
          </w:rPr>
          <w:t>7</w:t>
        </w:r>
        <w:r w:rsidR="002742C1">
          <w:rPr>
            <w:rFonts w:asciiTheme="minorHAnsi" w:eastAsiaTheme="minorEastAsia" w:hAnsiTheme="minorHAnsi" w:cstheme="minorBidi"/>
            <w:szCs w:val="22"/>
            <w:lang w:eastAsia="fi-FI"/>
          </w:rPr>
          <w:tab/>
        </w:r>
        <w:r w:rsidR="002742C1" w:rsidRPr="00071A8C">
          <w:rPr>
            <w:rStyle w:val="Hyperlinkki"/>
          </w:rPr>
          <w:t>Lääkemääräyksen lukitus</w:t>
        </w:r>
        <w:r w:rsidR="002742C1">
          <w:rPr>
            <w:webHidden/>
          </w:rPr>
          <w:tab/>
        </w:r>
        <w:r w:rsidR="002742C1">
          <w:rPr>
            <w:webHidden/>
          </w:rPr>
          <w:fldChar w:fldCharType="begin"/>
        </w:r>
        <w:r w:rsidR="002742C1">
          <w:rPr>
            <w:webHidden/>
          </w:rPr>
          <w:instrText xml:space="preserve"> PAGEREF _Toc127960013 \h </w:instrText>
        </w:r>
        <w:r w:rsidR="002742C1">
          <w:rPr>
            <w:webHidden/>
          </w:rPr>
        </w:r>
        <w:r w:rsidR="002742C1">
          <w:rPr>
            <w:webHidden/>
          </w:rPr>
          <w:fldChar w:fldCharType="separate"/>
        </w:r>
        <w:r w:rsidR="002742C1">
          <w:rPr>
            <w:webHidden/>
          </w:rPr>
          <w:t>69</w:t>
        </w:r>
        <w:r w:rsidR="002742C1">
          <w:rPr>
            <w:webHidden/>
          </w:rPr>
          <w:fldChar w:fldCharType="end"/>
        </w:r>
      </w:hyperlink>
    </w:p>
    <w:p w14:paraId="7C37F87A" w14:textId="450EC898" w:rsidR="002742C1" w:rsidRDefault="00446637">
      <w:pPr>
        <w:pStyle w:val="Sisluet2"/>
        <w:rPr>
          <w:rFonts w:asciiTheme="minorHAnsi" w:eastAsiaTheme="minorEastAsia" w:hAnsiTheme="minorHAnsi" w:cstheme="minorBidi"/>
          <w:szCs w:val="22"/>
          <w:lang w:eastAsia="fi-FI"/>
        </w:rPr>
      </w:pPr>
      <w:hyperlink w:anchor="_Toc127960014" w:history="1">
        <w:r w:rsidR="002742C1" w:rsidRPr="00071A8C">
          <w:rPr>
            <w:rStyle w:val="Hyperlinkki"/>
          </w:rPr>
          <w:t>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_Toc127960014 \h </w:instrText>
        </w:r>
        <w:r w:rsidR="002742C1">
          <w:rPr>
            <w:webHidden/>
          </w:rPr>
        </w:r>
        <w:r w:rsidR="002742C1">
          <w:rPr>
            <w:webHidden/>
          </w:rPr>
          <w:fldChar w:fldCharType="separate"/>
        </w:r>
        <w:r w:rsidR="002742C1">
          <w:rPr>
            <w:webHidden/>
          </w:rPr>
          <w:t>69</w:t>
        </w:r>
        <w:r w:rsidR="002742C1">
          <w:rPr>
            <w:webHidden/>
          </w:rPr>
          <w:fldChar w:fldCharType="end"/>
        </w:r>
      </w:hyperlink>
    </w:p>
    <w:p w14:paraId="0A446639" w14:textId="70389FB6" w:rsidR="002742C1" w:rsidRDefault="00446637">
      <w:pPr>
        <w:pStyle w:val="Sisluet2"/>
        <w:rPr>
          <w:rFonts w:asciiTheme="minorHAnsi" w:eastAsiaTheme="minorEastAsia" w:hAnsiTheme="minorHAnsi" w:cstheme="minorBidi"/>
          <w:szCs w:val="22"/>
          <w:lang w:eastAsia="fi-FI"/>
        </w:rPr>
      </w:pPr>
      <w:hyperlink w:anchor="_Toc127960015" w:history="1">
        <w:r w:rsidR="002742C1" w:rsidRPr="00071A8C">
          <w:rPr>
            <w:rStyle w:val="Hyperlinkki"/>
          </w:rPr>
          <w:t>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_Toc127960015 \h </w:instrText>
        </w:r>
        <w:r w:rsidR="002742C1">
          <w:rPr>
            <w:webHidden/>
          </w:rPr>
        </w:r>
        <w:r w:rsidR="002742C1">
          <w:rPr>
            <w:webHidden/>
          </w:rPr>
          <w:fldChar w:fldCharType="separate"/>
        </w:r>
        <w:r w:rsidR="002742C1">
          <w:rPr>
            <w:webHidden/>
          </w:rPr>
          <w:t>69</w:t>
        </w:r>
        <w:r w:rsidR="002742C1">
          <w:rPr>
            <w:webHidden/>
          </w:rPr>
          <w:fldChar w:fldCharType="end"/>
        </w:r>
      </w:hyperlink>
    </w:p>
    <w:p w14:paraId="7D123C98" w14:textId="05E65942" w:rsidR="002742C1" w:rsidRDefault="00446637">
      <w:pPr>
        <w:pStyle w:val="Sisluet1"/>
        <w:rPr>
          <w:rFonts w:asciiTheme="minorHAnsi" w:eastAsiaTheme="minorEastAsia" w:hAnsiTheme="minorHAnsi" w:cstheme="minorBidi"/>
          <w:szCs w:val="22"/>
          <w:lang w:eastAsia="fi-FI"/>
        </w:rPr>
      </w:pPr>
      <w:hyperlink w:anchor="_Toc127960016" w:history="1">
        <w:r w:rsidR="002742C1" w:rsidRPr="00071A8C">
          <w:rPr>
            <w:rStyle w:val="Hyperlinkki"/>
          </w:rPr>
          <w:t>8</w:t>
        </w:r>
        <w:r w:rsidR="002742C1">
          <w:rPr>
            <w:rFonts w:asciiTheme="minorHAnsi" w:eastAsiaTheme="minorEastAsia" w:hAnsiTheme="minorHAnsi" w:cstheme="minorBidi"/>
            <w:szCs w:val="22"/>
            <w:lang w:eastAsia="fi-FI"/>
          </w:rPr>
          <w:tab/>
        </w:r>
        <w:r w:rsidR="002742C1" w:rsidRPr="00071A8C">
          <w:rPr>
            <w:rStyle w:val="Hyperlinkki"/>
          </w:rPr>
          <w:t>Lääkemääräyksen lukituksen purku</w:t>
        </w:r>
        <w:r w:rsidR="002742C1">
          <w:rPr>
            <w:webHidden/>
          </w:rPr>
          <w:tab/>
        </w:r>
        <w:r w:rsidR="002742C1">
          <w:rPr>
            <w:webHidden/>
          </w:rPr>
          <w:fldChar w:fldCharType="begin"/>
        </w:r>
        <w:r w:rsidR="002742C1">
          <w:rPr>
            <w:webHidden/>
          </w:rPr>
          <w:instrText xml:space="preserve"> PAGEREF _Toc127960016 \h </w:instrText>
        </w:r>
        <w:r w:rsidR="002742C1">
          <w:rPr>
            <w:webHidden/>
          </w:rPr>
        </w:r>
        <w:r w:rsidR="002742C1">
          <w:rPr>
            <w:webHidden/>
          </w:rPr>
          <w:fldChar w:fldCharType="separate"/>
        </w:r>
        <w:r w:rsidR="002742C1">
          <w:rPr>
            <w:webHidden/>
          </w:rPr>
          <w:t>70</w:t>
        </w:r>
        <w:r w:rsidR="002742C1">
          <w:rPr>
            <w:webHidden/>
          </w:rPr>
          <w:fldChar w:fldCharType="end"/>
        </w:r>
      </w:hyperlink>
    </w:p>
    <w:p w14:paraId="3FAB93A5" w14:textId="7643065A" w:rsidR="002742C1" w:rsidRDefault="00446637">
      <w:pPr>
        <w:pStyle w:val="Sisluet2"/>
        <w:rPr>
          <w:rFonts w:asciiTheme="minorHAnsi" w:eastAsiaTheme="minorEastAsia" w:hAnsiTheme="minorHAnsi" w:cstheme="minorBidi"/>
          <w:szCs w:val="22"/>
          <w:lang w:eastAsia="fi-FI"/>
        </w:rPr>
      </w:pPr>
      <w:hyperlink w:anchor="_Toc127960017" w:history="1">
        <w:r w:rsidR="002742C1" w:rsidRPr="00071A8C">
          <w:rPr>
            <w:rStyle w:val="Hyperlinkki"/>
          </w:rPr>
          <w:t>8.1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_Toc127960017 \h </w:instrText>
        </w:r>
        <w:r w:rsidR="002742C1">
          <w:rPr>
            <w:webHidden/>
          </w:rPr>
        </w:r>
        <w:r w:rsidR="002742C1">
          <w:rPr>
            <w:webHidden/>
          </w:rPr>
          <w:fldChar w:fldCharType="separate"/>
        </w:r>
        <w:r w:rsidR="002742C1">
          <w:rPr>
            <w:webHidden/>
          </w:rPr>
          <w:t>70</w:t>
        </w:r>
        <w:r w:rsidR="002742C1">
          <w:rPr>
            <w:webHidden/>
          </w:rPr>
          <w:fldChar w:fldCharType="end"/>
        </w:r>
      </w:hyperlink>
    </w:p>
    <w:p w14:paraId="344C07AB" w14:textId="249A7C84" w:rsidR="002742C1" w:rsidRDefault="00446637">
      <w:pPr>
        <w:pStyle w:val="Sisluet2"/>
        <w:rPr>
          <w:rFonts w:asciiTheme="minorHAnsi" w:eastAsiaTheme="minorEastAsia" w:hAnsiTheme="minorHAnsi" w:cstheme="minorBidi"/>
          <w:szCs w:val="22"/>
          <w:lang w:eastAsia="fi-FI"/>
        </w:rPr>
      </w:pPr>
      <w:hyperlink w:anchor="_Toc127960018" w:history="1">
        <w:r w:rsidR="002742C1" w:rsidRPr="00071A8C">
          <w:rPr>
            <w:rStyle w:val="Hyperlinkki"/>
          </w:rPr>
          <w:t>8.2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_Toc127960018 \h </w:instrText>
        </w:r>
        <w:r w:rsidR="002742C1">
          <w:rPr>
            <w:webHidden/>
          </w:rPr>
        </w:r>
        <w:r w:rsidR="002742C1">
          <w:rPr>
            <w:webHidden/>
          </w:rPr>
          <w:fldChar w:fldCharType="separate"/>
        </w:r>
        <w:r w:rsidR="002742C1">
          <w:rPr>
            <w:webHidden/>
          </w:rPr>
          <w:t>70</w:t>
        </w:r>
        <w:r w:rsidR="002742C1">
          <w:rPr>
            <w:webHidden/>
          </w:rPr>
          <w:fldChar w:fldCharType="end"/>
        </w:r>
      </w:hyperlink>
    </w:p>
    <w:p w14:paraId="63CF0615" w14:textId="5D863E2A" w:rsidR="002742C1" w:rsidRDefault="00446637">
      <w:pPr>
        <w:pStyle w:val="Sisluet1"/>
        <w:rPr>
          <w:rFonts w:asciiTheme="minorHAnsi" w:eastAsiaTheme="minorEastAsia" w:hAnsiTheme="minorHAnsi" w:cstheme="minorBidi"/>
          <w:szCs w:val="22"/>
          <w:lang w:eastAsia="fi-FI"/>
        </w:rPr>
      </w:pPr>
      <w:hyperlink w:anchor="_Toc127960019" w:history="1">
        <w:r w:rsidR="002742C1" w:rsidRPr="00071A8C">
          <w:rPr>
            <w:rStyle w:val="Hyperlinkki"/>
          </w:rPr>
          <w:t>9</w:t>
        </w:r>
        <w:r w:rsidR="002742C1">
          <w:rPr>
            <w:rFonts w:asciiTheme="minorHAnsi" w:eastAsiaTheme="minorEastAsia" w:hAnsiTheme="minorHAnsi" w:cstheme="minorBidi"/>
            <w:szCs w:val="22"/>
            <w:lang w:eastAsia="fi-FI"/>
          </w:rPr>
          <w:tab/>
        </w:r>
        <w:r w:rsidR="002742C1" w:rsidRPr="00071A8C">
          <w:rPr>
            <w:rStyle w:val="Hyperlinkki"/>
          </w:rPr>
          <w:t>Lääkemääräyksen varaus</w:t>
        </w:r>
        <w:r w:rsidR="002742C1">
          <w:rPr>
            <w:webHidden/>
          </w:rPr>
          <w:tab/>
        </w:r>
        <w:r w:rsidR="002742C1">
          <w:rPr>
            <w:webHidden/>
          </w:rPr>
          <w:fldChar w:fldCharType="begin"/>
        </w:r>
        <w:r w:rsidR="002742C1">
          <w:rPr>
            <w:webHidden/>
          </w:rPr>
          <w:instrText xml:space="preserve"> PAGEREF _Toc127960019 \h </w:instrText>
        </w:r>
        <w:r w:rsidR="002742C1">
          <w:rPr>
            <w:webHidden/>
          </w:rPr>
        </w:r>
        <w:r w:rsidR="002742C1">
          <w:rPr>
            <w:webHidden/>
          </w:rPr>
          <w:fldChar w:fldCharType="separate"/>
        </w:r>
        <w:r w:rsidR="002742C1">
          <w:rPr>
            <w:webHidden/>
          </w:rPr>
          <w:t>71</w:t>
        </w:r>
        <w:r w:rsidR="002742C1">
          <w:rPr>
            <w:webHidden/>
          </w:rPr>
          <w:fldChar w:fldCharType="end"/>
        </w:r>
      </w:hyperlink>
    </w:p>
    <w:p w14:paraId="1829411A" w14:textId="3715F84F" w:rsidR="002742C1" w:rsidRDefault="00446637">
      <w:pPr>
        <w:pStyle w:val="Sisluet1"/>
        <w:rPr>
          <w:rFonts w:asciiTheme="minorHAnsi" w:eastAsiaTheme="minorEastAsia" w:hAnsiTheme="minorHAnsi" w:cstheme="minorBidi"/>
          <w:szCs w:val="22"/>
          <w:lang w:eastAsia="fi-FI"/>
        </w:rPr>
      </w:pPr>
      <w:hyperlink w:anchor="_Toc127960020" w:history="1">
        <w:r w:rsidR="002742C1" w:rsidRPr="00071A8C">
          <w:rPr>
            <w:rStyle w:val="Hyperlinkki"/>
          </w:rPr>
          <w:t>10</w:t>
        </w:r>
        <w:r w:rsidR="002742C1">
          <w:rPr>
            <w:rFonts w:asciiTheme="minorHAnsi" w:eastAsiaTheme="minorEastAsia" w:hAnsiTheme="minorHAnsi" w:cstheme="minorBidi"/>
            <w:szCs w:val="22"/>
            <w:lang w:eastAsia="fi-FI"/>
          </w:rPr>
          <w:tab/>
        </w:r>
        <w:r w:rsidR="002742C1" w:rsidRPr="00071A8C">
          <w:rPr>
            <w:rStyle w:val="Hyperlinkki"/>
          </w:rPr>
          <w:t>Lääkemääräyksen varauksen purku</w:t>
        </w:r>
        <w:r w:rsidR="002742C1">
          <w:rPr>
            <w:webHidden/>
          </w:rPr>
          <w:tab/>
        </w:r>
        <w:r w:rsidR="002742C1">
          <w:rPr>
            <w:webHidden/>
          </w:rPr>
          <w:fldChar w:fldCharType="begin"/>
        </w:r>
        <w:r w:rsidR="002742C1">
          <w:rPr>
            <w:webHidden/>
          </w:rPr>
          <w:instrText xml:space="preserve"> PAGEREF _Toc127960020 \h </w:instrText>
        </w:r>
        <w:r w:rsidR="002742C1">
          <w:rPr>
            <w:webHidden/>
          </w:rPr>
        </w:r>
        <w:r w:rsidR="002742C1">
          <w:rPr>
            <w:webHidden/>
          </w:rPr>
          <w:fldChar w:fldCharType="separate"/>
        </w:r>
        <w:r w:rsidR="002742C1">
          <w:rPr>
            <w:webHidden/>
          </w:rPr>
          <w:t>71</w:t>
        </w:r>
        <w:r w:rsidR="002742C1">
          <w:rPr>
            <w:webHidden/>
          </w:rPr>
          <w:fldChar w:fldCharType="end"/>
        </w:r>
      </w:hyperlink>
    </w:p>
    <w:p w14:paraId="01B34463" w14:textId="268763BF" w:rsidR="002742C1" w:rsidRDefault="00446637">
      <w:pPr>
        <w:pStyle w:val="Sisluet1"/>
        <w:rPr>
          <w:rFonts w:asciiTheme="minorHAnsi" w:eastAsiaTheme="minorEastAsia" w:hAnsiTheme="minorHAnsi" w:cstheme="minorBidi"/>
          <w:szCs w:val="22"/>
          <w:lang w:eastAsia="fi-FI"/>
        </w:rPr>
      </w:pPr>
      <w:hyperlink w:anchor="_Toc127960021" w:history="1">
        <w:r w:rsidR="002742C1" w:rsidRPr="00071A8C">
          <w:rPr>
            <w:rStyle w:val="Hyperlinkki"/>
          </w:rPr>
          <w:t>11</w:t>
        </w:r>
        <w:r w:rsidR="002742C1">
          <w:rPr>
            <w:rFonts w:asciiTheme="minorHAnsi" w:eastAsiaTheme="minorEastAsia" w:hAnsiTheme="minorHAnsi" w:cstheme="minorBidi"/>
            <w:szCs w:val="22"/>
            <w:lang w:eastAsia="fi-FI"/>
          </w:rPr>
          <w:tab/>
        </w:r>
        <w:r w:rsidR="002742C1" w:rsidRPr="00071A8C">
          <w:rPr>
            <w:rStyle w:val="Hyperlinkki"/>
          </w:rPr>
          <w:t>Lääkemääräyksen uusimispyyntö</w:t>
        </w:r>
        <w:r w:rsidR="002742C1">
          <w:rPr>
            <w:webHidden/>
          </w:rPr>
          <w:tab/>
        </w:r>
        <w:r w:rsidR="002742C1">
          <w:rPr>
            <w:webHidden/>
          </w:rPr>
          <w:fldChar w:fldCharType="begin"/>
        </w:r>
        <w:r w:rsidR="002742C1">
          <w:rPr>
            <w:webHidden/>
          </w:rPr>
          <w:instrText xml:space="preserve"> PAGEREF _Toc127960021 \h </w:instrText>
        </w:r>
        <w:r w:rsidR="002742C1">
          <w:rPr>
            <w:webHidden/>
          </w:rPr>
        </w:r>
        <w:r w:rsidR="002742C1">
          <w:rPr>
            <w:webHidden/>
          </w:rPr>
          <w:fldChar w:fldCharType="separate"/>
        </w:r>
        <w:r w:rsidR="002742C1">
          <w:rPr>
            <w:webHidden/>
          </w:rPr>
          <w:t>71</w:t>
        </w:r>
        <w:r w:rsidR="002742C1">
          <w:rPr>
            <w:webHidden/>
          </w:rPr>
          <w:fldChar w:fldCharType="end"/>
        </w:r>
      </w:hyperlink>
    </w:p>
    <w:p w14:paraId="55533772" w14:textId="5355B4BB" w:rsidR="002742C1" w:rsidRDefault="00446637">
      <w:pPr>
        <w:pStyle w:val="Sisluet2"/>
        <w:rPr>
          <w:rFonts w:asciiTheme="minorHAnsi" w:eastAsiaTheme="minorEastAsia" w:hAnsiTheme="minorHAnsi" w:cstheme="minorBidi"/>
          <w:szCs w:val="22"/>
          <w:lang w:eastAsia="fi-FI"/>
        </w:rPr>
      </w:pPr>
      <w:hyperlink w:anchor="_Toc127960022" w:history="1">
        <w:r w:rsidR="002742C1" w:rsidRPr="00071A8C">
          <w:rPr>
            <w:rStyle w:val="Hyperlinkki"/>
          </w:rPr>
          <w:t>11.1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_Toc127960022 \h </w:instrText>
        </w:r>
        <w:r w:rsidR="002742C1">
          <w:rPr>
            <w:webHidden/>
          </w:rPr>
        </w:r>
        <w:r w:rsidR="002742C1">
          <w:rPr>
            <w:webHidden/>
          </w:rPr>
          <w:fldChar w:fldCharType="separate"/>
        </w:r>
        <w:r w:rsidR="002742C1">
          <w:rPr>
            <w:webHidden/>
          </w:rPr>
          <w:t>71</w:t>
        </w:r>
        <w:r w:rsidR="002742C1">
          <w:rPr>
            <w:webHidden/>
          </w:rPr>
          <w:fldChar w:fldCharType="end"/>
        </w:r>
      </w:hyperlink>
    </w:p>
    <w:p w14:paraId="7482F411" w14:textId="7C6FEBE1" w:rsidR="002742C1" w:rsidRDefault="00446637">
      <w:pPr>
        <w:pStyle w:val="Sisluet2"/>
        <w:rPr>
          <w:rFonts w:asciiTheme="minorHAnsi" w:eastAsiaTheme="minorEastAsia" w:hAnsiTheme="minorHAnsi" w:cstheme="minorBidi"/>
          <w:szCs w:val="22"/>
          <w:lang w:eastAsia="fi-FI"/>
        </w:rPr>
      </w:pPr>
      <w:hyperlink w:anchor="_Toc127960023" w:history="1">
        <w:r w:rsidR="002742C1" w:rsidRPr="00071A8C">
          <w:rPr>
            <w:rStyle w:val="Hyperlinkki"/>
          </w:rPr>
          <w:t>11.2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_Toc127960023 \h </w:instrText>
        </w:r>
        <w:r w:rsidR="002742C1">
          <w:rPr>
            <w:webHidden/>
          </w:rPr>
        </w:r>
        <w:r w:rsidR="002742C1">
          <w:rPr>
            <w:webHidden/>
          </w:rPr>
          <w:fldChar w:fldCharType="separate"/>
        </w:r>
        <w:r w:rsidR="002742C1">
          <w:rPr>
            <w:webHidden/>
          </w:rPr>
          <w:t>71</w:t>
        </w:r>
        <w:r w:rsidR="002742C1">
          <w:rPr>
            <w:webHidden/>
          </w:rPr>
          <w:fldChar w:fldCharType="end"/>
        </w:r>
      </w:hyperlink>
    </w:p>
    <w:p w14:paraId="5EDA3758" w14:textId="3169B195" w:rsidR="002742C1" w:rsidRDefault="00446637">
      <w:pPr>
        <w:pStyle w:val="Sisluet3"/>
        <w:rPr>
          <w:rFonts w:asciiTheme="minorHAnsi" w:eastAsiaTheme="minorEastAsia" w:hAnsiTheme="minorHAnsi" w:cstheme="minorBidi"/>
          <w:szCs w:val="22"/>
        </w:rPr>
      </w:pPr>
      <w:hyperlink w:anchor="_Toc127960024" w:history="1">
        <w:r w:rsidR="002742C1" w:rsidRPr="00071A8C">
          <w:rPr>
            <w:rStyle w:val="Hyperlinkki"/>
          </w:rPr>
          <w:t>11.2.1</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_Toc127960024 \h </w:instrText>
        </w:r>
        <w:r w:rsidR="002742C1">
          <w:rPr>
            <w:webHidden/>
          </w:rPr>
        </w:r>
        <w:r w:rsidR="002742C1">
          <w:rPr>
            <w:webHidden/>
          </w:rPr>
          <w:fldChar w:fldCharType="separate"/>
        </w:r>
        <w:r w:rsidR="002742C1">
          <w:rPr>
            <w:webHidden/>
          </w:rPr>
          <w:t>72</w:t>
        </w:r>
        <w:r w:rsidR="002742C1">
          <w:rPr>
            <w:webHidden/>
          </w:rPr>
          <w:fldChar w:fldCharType="end"/>
        </w:r>
      </w:hyperlink>
    </w:p>
    <w:p w14:paraId="748A1EE1" w14:textId="74891CB3" w:rsidR="002742C1" w:rsidRDefault="00446637">
      <w:pPr>
        <w:pStyle w:val="Sisluet3"/>
        <w:rPr>
          <w:rFonts w:asciiTheme="minorHAnsi" w:eastAsiaTheme="minorEastAsia" w:hAnsiTheme="minorHAnsi" w:cstheme="minorBidi"/>
          <w:szCs w:val="22"/>
        </w:rPr>
      </w:pPr>
      <w:hyperlink w:anchor="_Toc127960025" w:history="1">
        <w:r w:rsidR="002742C1" w:rsidRPr="00071A8C">
          <w:rPr>
            <w:rStyle w:val="Hyperlinkki"/>
          </w:rPr>
          <w:t>11.2.2</w:t>
        </w:r>
        <w:r w:rsidR="002742C1">
          <w:rPr>
            <w:rFonts w:asciiTheme="minorHAnsi" w:eastAsiaTheme="minorEastAsia" w:hAnsiTheme="minorHAnsi" w:cstheme="minorBidi"/>
            <w:szCs w:val="22"/>
          </w:rPr>
          <w:tab/>
        </w:r>
        <w:r w:rsidR="002742C1" w:rsidRPr="00071A8C">
          <w:rPr>
            <w:rStyle w:val="Hyperlinkki"/>
          </w:rPr>
          <w:t>Uusimispyynnön kohteena oleva organisaatio</w:t>
        </w:r>
        <w:r w:rsidR="002742C1">
          <w:rPr>
            <w:webHidden/>
          </w:rPr>
          <w:tab/>
        </w:r>
        <w:r w:rsidR="002742C1">
          <w:rPr>
            <w:webHidden/>
          </w:rPr>
          <w:fldChar w:fldCharType="begin"/>
        </w:r>
        <w:r w:rsidR="002742C1">
          <w:rPr>
            <w:webHidden/>
          </w:rPr>
          <w:instrText xml:space="preserve"> PAGEREF _Toc127960025 \h </w:instrText>
        </w:r>
        <w:r w:rsidR="002742C1">
          <w:rPr>
            <w:webHidden/>
          </w:rPr>
        </w:r>
        <w:r w:rsidR="002742C1">
          <w:rPr>
            <w:webHidden/>
          </w:rPr>
          <w:fldChar w:fldCharType="separate"/>
        </w:r>
        <w:r w:rsidR="002742C1">
          <w:rPr>
            <w:webHidden/>
          </w:rPr>
          <w:t>72</w:t>
        </w:r>
        <w:r w:rsidR="002742C1">
          <w:rPr>
            <w:webHidden/>
          </w:rPr>
          <w:fldChar w:fldCharType="end"/>
        </w:r>
      </w:hyperlink>
    </w:p>
    <w:p w14:paraId="71CF9DDD" w14:textId="576D8636" w:rsidR="002742C1" w:rsidRDefault="00446637">
      <w:pPr>
        <w:pStyle w:val="Sisluet3"/>
        <w:rPr>
          <w:rFonts w:asciiTheme="minorHAnsi" w:eastAsiaTheme="minorEastAsia" w:hAnsiTheme="minorHAnsi" w:cstheme="minorBidi"/>
          <w:szCs w:val="22"/>
        </w:rPr>
      </w:pPr>
      <w:hyperlink w:anchor="_Toc127960026" w:history="1">
        <w:r w:rsidR="002742C1" w:rsidRPr="00071A8C">
          <w:rPr>
            <w:rStyle w:val="Hyperlinkki"/>
          </w:rPr>
          <w:t>11.2.3</w:t>
        </w:r>
        <w:r w:rsidR="002742C1">
          <w:rPr>
            <w:rFonts w:asciiTheme="minorHAnsi" w:eastAsiaTheme="minorEastAsia" w:hAnsiTheme="minorHAnsi" w:cstheme="minorBidi"/>
            <w:szCs w:val="22"/>
          </w:rPr>
          <w:tab/>
        </w:r>
        <w:r w:rsidR="002742C1" w:rsidRPr="00071A8C">
          <w:rPr>
            <w:rStyle w:val="Hyperlinkki"/>
          </w:rPr>
          <w:t>Uusimispyynnön muut tiedot</w:t>
        </w:r>
        <w:r w:rsidR="002742C1">
          <w:rPr>
            <w:webHidden/>
          </w:rPr>
          <w:tab/>
        </w:r>
        <w:r w:rsidR="002742C1">
          <w:rPr>
            <w:webHidden/>
          </w:rPr>
          <w:fldChar w:fldCharType="begin"/>
        </w:r>
        <w:r w:rsidR="002742C1">
          <w:rPr>
            <w:webHidden/>
          </w:rPr>
          <w:instrText xml:space="preserve"> PAGEREF _Toc127960026 \h </w:instrText>
        </w:r>
        <w:r w:rsidR="002742C1">
          <w:rPr>
            <w:webHidden/>
          </w:rPr>
        </w:r>
        <w:r w:rsidR="002742C1">
          <w:rPr>
            <w:webHidden/>
          </w:rPr>
          <w:fldChar w:fldCharType="separate"/>
        </w:r>
        <w:r w:rsidR="002742C1">
          <w:rPr>
            <w:webHidden/>
          </w:rPr>
          <w:t>73</w:t>
        </w:r>
        <w:r w:rsidR="002742C1">
          <w:rPr>
            <w:webHidden/>
          </w:rPr>
          <w:fldChar w:fldCharType="end"/>
        </w:r>
      </w:hyperlink>
    </w:p>
    <w:p w14:paraId="44E81880" w14:textId="70AFACE1" w:rsidR="002742C1" w:rsidRDefault="00446637">
      <w:pPr>
        <w:pStyle w:val="Sisluet2"/>
        <w:rPr>
          <w:rFonts w:asciiTheme="minorHAnsi" w:eastAsiaTheme="minorEastAsia" w:hAnsiTheme="minorHAnsi" w:cstheme="minorBidi"/>
          <w:szCs w:val="22"/>
          <w:lang w:eastAsia="fi-FI"/>
        </w:rPr>
      </w:pPr>
      <w:hyperlink w:anchor="_Toc127960027" w:history="1">
        <w:r w:rsidR="002742C1" w:rsidRPr="00071A8C">
          <w:rPr>
            <w:rStyle w:val="Hyperlinkki"/>
          </w:rPr>
          <w:t>11.3</w:t>
        </w:r>
        <w:r w:rsidR="002742C1">
          <w:rPr>
            <w:rFonts w:asciiTheme="minorHAnsi" w:eastAsiaTheme="minorEastAsia" w:hAnsiTheme="minorHAnsi" w:cstheme="minorBidi"/>
            <w:szCs w:val="22"/>
            <w:lang w:eastAsia="fi-FI"/>
          </w:rPr>
          <w:tab/>
        </w:r>
        <w:r w:rsidR="002742C1" w:rsidRPr="00071A8C">
          <w:rPr>
            <w:rStyle w:val="Hyperlinkki"/>
          </w:rPr>
          <w:t>Valmisteen nimi, määrääjä ja määräyspäivä</w:t>
        </w:r>
        <w:r w:rsidR="002742C1">
          <w:rPr>
            <w:webHidden/>
          </w:rPr>
          <w:tab/>
        </w:r>
        <w:r w:rsidR="002742C1">
          <w:rPr>
            <w:webHidden/>
          </w:rPr>
          <w:fldChar w:fldCharType="begin"/>
        </w:r>
        <w:r w:rsidR="002742C1">
          <w:rPr>
            <w:webHidden/>
          </w:rPr>
          <w:instrText xml:space="preserve"> PAGEREF _Toc127960027 \h </w:instrText>
        </w:r>
        <w:r w:rsidR="002742C1">
          <w:rPr>
            <w:webHidden/>
          </w:rPr>
        </w:r>
        <w:r w:rsidR="002742C1">
          <w:rPr>
            <w:webHidden/>
          </w:rPr>
          <w:fldChar w:fldCharType="separate"/>
        </w:r>
        <w:r w:rsidR="002742C1">
          <w:rPr>
            <w:webHidden/>
          </w:rPr>
          <w:t>74</w:t>
        </w:r>
        <w:r w:rsidR="002742C1">
          <w:rPr>
            <w:webHidden/>
          </w:rPr>
          <w:fldChar w:fldCharType="end"/>
        </w:r>
      </w:hyperlink>
    </w:p>
    <w:p w14:paraId="1700D206" w14:textId="1C4803D6" w:rsidR="002742C1" w:rsidRDefault="00446637">
      <w:pPr>
        <w:pStyle w:val="Sisluet1"/>
        <w:rPr>
          <w:rFonts w:asciiTheme="minorHAnsi" w:eastAsiaTheme="minorEastAsia" w:hAnsiTheme="minorHAnsi" w:cstheme="minorBidi"/>
          <w:szCs w:val="22"/>
          <w:lang w:eastAsia="fi-FI"/>
        </w:rPr>
      </w:pPr>
      <w:hyperlink w:anchor="_Toc127960028" w:history="1">
        <w:r w:rsidR="002742C1" w:rsidRPr="00071A8C">
          <w:rPr>
            <w:rStyle w:val="Hyperlinkki"/>
          </w:rPr>
          <w:t>12</w:t>
        </w:r>
        <w:r w:rsidR="002742C1">
          <w:rPr>
            <w:rFonts w:asciiTheme="minorHAnsi" w:eastAsiaTheme="minorEastAsia" w:hAnsiTheme="minorHAnsi" w:cstheme="minorBidi"/>
            <w:szCs w:val="22"/>
            <w:lang w:eastAsia="fi-FI"/>
          </w:rPr>
          <w:tab/>
        </w:r>
        <w:r w:rsidR="002742C1" w:rsidRPr="00071A8C">
          <w:rPr>
            <w:rStyle w:val="Hyperlinkki"/>
          </w:rPr>
          <w:t>Lääkemääräyksen uusimispyynnön vastaus (käsittelyviesti)</w:t>
        </w:r>
        <w:r w:rsidR="002742C1">
          <w:rPr>
            <w:webHidden/>
          </w:rPr>
          <w:tab/>
        </w:r>
        <w:r w:rsidR="002742C1">
          <w:rPr>
            <w:webHidden/>
          </w:rPr>
          <w:fldChar w:fldCharType="begin"/>
        </w:r>
        <w:r w:rsidR="002742C1">
          <w:rPr>
            <w:webHidden/>
          </w:rPr>
          <w:instrText xml:space="preserve"> PAGEREF _Toc127960028 \h </w:instrText>
        </w:r>
        <w:r w:rsidR="002742C1">
          <w:rPr>
            <w:webHidden/>
          </w:rPr>
        </w:r>
        <w:r w:rsidR="002742C1">
          <w:rPr>
            <w:webHidden/>
          </w:rPr>
          <w:fldChar w:fldCharType="separate"/>
        </w:r>
        <w:r w:rsidR="002742C1">
          <w:rPr>
            <w:webHidden/>
          </w:rPr>
          <w:t>76</w:t>
        </w:r>
        <w:r w:rsidR="002742C1">
          <w:rPr>
            <w:webHidden/>
          </w:rPr>
          <w:fldChar w:fldCharType="end"/>
        </w:r>
      </w:hyperlink>
    </w:p>
    <w:p w14:paraId="1585FCC2" w14:textId="7B1CDDFA" w:rsidR="002742C1" w:rsidRDefault="00446637">
      <w:pPr>
        <w:pStyle w:val="Sisluet2"/>
        <w:rPr>
          <w:rFonts w:asciiTheme="minorHAnsi" w:eastAsiaTheme="minorEastAsia" w:hAnsiTheme="minorHAnsi" w:cstheme="minorBidi"/>
          <w:szCs w:val="22"/>
          <w:lang w:eastAsia="fi-FI"/>
        </w:rPr>
      </w:pPr>
      <w:hyperlink w:anchor="_Toc127960029" w:history="1">
        <w:r w:rsidR="002742C1" w:rsidRPr="00071A8C">
          <w:rPr>
            <w:rStyle w:val="Hyperlinkki"/>
          </w:rPr>
          <w:t>12.1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_Toc127960029 \h </w:instrText>
        </w:r>
        <w:r w:rsidR="002742C1">
          <w:rPr>
            <w:webHidden/>
          </w:rPr>
        </w:r>
        <w:r w:rsidR="002742C1">
          <w:rPr>
            <w:webHidden/>
          </w:rPr>
          <w:fldChar w:fldCharType="separate"/>
        </w:r>
        <w:r w:rsidR="002742C1">
          <w:rPr>
            <w:webHidden/>
          </w:rPr>
          <w:t>76</w:t>
        </w:r>
        <w:r w:rsidR="002742C1">
          <w:rPr>
            <w:webHidden/>
          </w:rPr>
          <w:fldChar w:fldCharType="end"/>
        </w:r>
      </w:hyperlink>
    </w:p>
    <w:p w14:paraId="503E6A61" w14:textId="03BBDDC2" w:rsidR="002742C1" w:rsidRDefault="00446637">
      <w:pPr>
        <w:pStyle w:val="Sisluet2"/>
        <w:rPr>
          <w:rFonts w:asciiTheme="minorHAnsi" w:eastAsiaTheme="minorEastAsia" w:hAnsiTheme="minorHAnsi" w:cstheme="minorBidi"/>
          <w:szCs w:val="22"/>
          <w:lang w:eastAsia="fi-FI"/>
        </w:rPr>
      </w:pPr>
      <w:hyperlink w:anchor="_Toc127960030" w:history="1">
        <w:r w:rsidR="002742C1" w:rsidRPr="00071A8C">
          <w:rPr>
            <w:rStyle w:val="Hyperlinkki"/>
          </w:rPr>
          <w:t>12.2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_Toc127960030 \h </w:instrText>
        </w:r>
        <w:r w:rsidR="002742C1">
          <w:rPr>
            <w:webHidden/>
          </w:rPr>
        </w:r>
        <w:r w:rsidR="002742C1">
          <w:rPr>
            <w:webHidden/>
          </w:rPr>
          <w:fldChar w:fldCharType="separate"/>
        </w:r>
        <w:r w:rsidR="002742C1">
          <w:rPr>
            <w:webHidden/>
          </w:rPr>
          <w:t>76</w:t>
        </w:r>
        <w:r w:rsidR="002742C1">
          <w:rPr>
            <w:webHidden/>
          </w:rPr>
          <w:fldChar w:fldCharType="end"/>
        </w:r>
      </w:hyperlink>
    </w:p>
    <w:p w14:paraId="0583E528" w14:textId="33E9D946" w:rsidR="002742C1" w:rsidRDefault="00446637">
      <w:pPr>
        <w:pStyle w:val="Sisluet1"/>
        <w:rPr>
          <w:rFonts w:asciiTheme="minorHAnsi" w:eastAsiaTheme="minorEastAsia" w:hAnsiTheme="minorHAnsi" w:cstheme="minorBidi"/>
          <w:szCs w:val="22"/>
          <w:lang w:eastAsia="fi-FI"/>
        </w:rPr>
      </w:pPr>
      <w:hyperlink w:anchor="_Toc127960031" w:history="1">
        <w:r w:rsidR="002742C1" w:rsidRPr="00071A8C">
          <w:rPr>
            <w:rStyle w:val="Hyperlinkki"/>
          </w:rPr>
          <w:t>13</w:t>
        </w:r>
        <w:r w:rsidR="002742C1">
          <w:rPr>
            <w:rFonts w:asciiTheme="minorHAnsi" w:eastAsiaTheme="minorEastAsia" w:hAnsiTheme="minorHAnsi" w:cstheme="minorBidi"/>
            <w:szCs w:val="22"/>
            <w:lang w:eastAsia="fi-FI"/>
          </w:rPr>
          <w:tab/>
        </w:r>
        <w:r w:rsidR="002742C1" w:rsidRPr="00071A8C">
          <w:rPr>
            <w:rStyle w:val="Hyperlinkki"/>
          </w:rPr>
          <w:t>Lääkemääräyksen toimitus</w:t>
        </w:r>
        <w:r w:rsidR="002742C1">
          <w:rPr>
            <w:webHidden/>
          </w:rPr>
          <w:tab/>
        </w:r>
        <w:r w:rsidR="002742C1">
          <w:rPr>
            <w:webHidden/>
          </w:rPr>
          <w:fldChar w:fldCharType="begin"/>
        </w:r>
        <w:r w:rsidR="002742C1">
          <w:rPr>
            <w:webHidden/>
          </w:rPr>
          <w:instrText xml:space="preserve"> PAGEREF _Toc127960031 \h </w:instrText>
        </w:r>
        <w:r w:rsidR="002742C1">
          <w:rPr>
            <w:webHidden/>
          </w:rPr>
        </w:r>
        <w:r w:rsidR="002742C1">
          <w:rPr>
            <w:webHidden/>
          </w:rPr>
          <w:fldChar w:fldCharType="separate"/>
        </w:r>
        <w:r w:rsidR="002742C1">
          <w:rPr>
            <w:webHidden/>
          </w:rPr>
          <w:t>78</w:t>
        </w:r>
        <w:r w:rsidR="002742C1">
          <w:rPr>
            <w:webHidden/>
          </w:rPr>
          <w:fldChar w:fldCharType="end"/>
        </w:r>
      </w:hyperlink>
    </w:p>
    <w:p w14:paraId="2FFAE1CF" w14:textId="73C7AB31" w:rsidR="002742C1" w:rsidRDefault="00446637">
      <w:pPr>
        <w:pStyle w:val="Sisluet2"/>
        <w:rPr>
          <w:rFonts w:asciiTheme="minorHAnsi" w:eastAsiaTheme="minorEastAsia" w:hAnsiTheme="minorHAnsi" w:cstheme="minorBidi"/>
          <w:szCs w:val="22"/>
          <w:lang w:eastAsia="fi-FI"/>
        </w:rPr>
      </w:pPr>
      <w:hyperlink w:anchor="_Toc127960032" w:history="1">
        <w:r w:rsidR="002742C1" w:rsidRPr="00071A8C">
          <w:rPr>
            <w:rStyle w:val="Hyperlinkki"/>
          </w:rPr>
          <w:t>13.1</w:t>
        </w:r>
        <w:r w:rsidR="002742C1">
          <w:rPr>
            <w:rFonts w:asciiTheme="minorHAnsi" w:eastAsiaTheme="minorEastAsia" w:hAnsiTheme="minorHAnsi" w:cstheme="minorBidi"/>
            <w:szCs w:val="22"/>
            <w:lang w:eastAsia="fi-FI"/>
          </w:rPr>
          <w:tab/>
        </w:r>
        <w:r w:rsidR="002742C1" w:rsidRPr="00071A8C">
          <w:rPr>
            <w:rStyle w:val="Hyperlinkki"/>
          </w:rPr>
          <w:t>Lääkemääräyksen toimituksen rakenteisen muodon periaatteet</w:t>
        </w:r>
        <w:r w:rsidR="002742C1">
          <w:rPr>
            <w:webHidden/>
          </w:rPr>
          <w:tab/>
        </w:r>
        <w:r w:rsidR="002742C1">
          <w:rPr>
            <w:webHidden/>
          </w:rPr>
          <w:fldChar w:fldCharType="begin"/>
        </w:r>
        <w:r w:rsidR="002742C1">
          <w:rPr>
            <w:webHidden/>
          </w:rPr>
          <w:instrText xml:space="preserve"> PAGEREF _Toc127960032 \h </w:instrText>
        </w:r>
        <w:r w:rsidR="002742C1">
          <w:rPr>
            <w:webHidden/>
          </w:rPr>
        </w:r>
        <w:r w:rsidR="002742C1">
          <w:rPr>
            <w:webHidden/>
          </w:rPr>
          <w:fldChar w:fldCharType="separate"/>
        </w:r>
        <w:r w:rsidR="002742C1">
          <w:rPr>
            <w:webHidden/>
          </w:rPr>
          <w:t>78</w:t>
        </w:r>
        <w:r w:rsidR="002742C1">
          <w:rPr>
            <w:webHidden/>
          </w:rPr>
          <w:fldChar w:fldCharType="end"/>
        </w:r>
      </w:hyperlink>
    </w:p>
    <w:p w14:paraId="46B59778" w14:textId="38B40C53" w:rsidR="002742C1" w:rsidRDefault="00446637">
      <w:pPr>
        <w:pStyle w:val="Sisluet2"/>
        <w:rPr>
          <w:rFonts w:asciiTheme="minorHAnsi" w:eastAsiaTheme="minorEastAsia" w:hAnsiTheme="minorHAnsi" w:cstheme="minorBidi"/>
          <w:szCs w:val="22"/>
          <w:lang w:eastAsia="fi-FI"/>
        </w:rPr>
      </w:pPr>
      <w:hyperlink w:anchor="_Toc127960033" w:history="1">
        <w:r w:rsidR="002742C1" w:rsidRPr="00071A8C">
          <w:rPr>
            <w:rStyle w:val="Hyperlinkki"/>
          </w:rPr>
          <w:t>13.2</w:t>
        </w:r>
        <w:r w:rsidR="002742C1">
          <w:rPr>
            <w:rFonts w:asciiTheme="minorHAnsi" w:eastAsiaTheme="minorEastAsia" w:hAnsiTheme="minorHAnsi" w:cstheme="minorBidi"/>
            <w:szCs w:val="22"/>
            <w:lang w:eastAsia="fi-FI"/>
          </w:rPr>
          <w:tab/>
        </w:r>
        <w:r w:rsidR="002742C1" w:rsidRPr="00071A8C">
          <w:rPr>
            <w:rStyle w:val="Hyperlinkki"/>
          </w:rPr>
          <w:t>Määrätyn lääkkeen yksilöivä tunniste</w:t>
        </w:r>
        <w:r w:rsidR="002742C1">
          <w:rPr>
            <w:webHidden/>
          </w:rPr>
          <w:tab/>
        </w:r>
        <w:r w:rsidR="002742C1">
          <w:rPr>
            <w:webHidden/>
          </w:rPr>
          <w:fldChar w:fldCharType="begin"/>
        </w:r>
        <w:r w:rsidR="002742C1">
          <w:rPr>
            <w:webHidden/>
          </w:rPr>
          <w:instrText xml:space="preserve"> PAGEREF _Toc127960033 \h </w:instrText>
        </w:r>
        <w:r w:rsidR="002742C1">
          <w:rPr>
            <w:webHidden/>
          </w:rPr>
        </w:r>
        <w:r w:rsidR="002742C1">
          <w:rPr>
            <w:webHidden/>
          </w:rPr>
          <w:fldChar w:fldCharType="separate"/>
        </w:r>
        <w:r w:rsidR="002742C1">
          <w:rPr>
            <w:webHidden/>
          </w:rPr>
          <w:t>78</w:t>
        </w:r>
        <w:r w:rsidR="002742C1">
          <w:rPr>
            <w:webHidden/>
          </w:rPr>
          <w:fldChar w:fldCharType="end"/>
        </w:r>
      </w:hyperlink>
    </w:p>
    <w:p w14:paraId="3F80A532" w14:textId="79A16AAA" w:rsidR="002742C1" w:rsidRDefault="00446637">
      <w:pPr>
        <w:pStyle w:val="Sisluet2"/>
        <w:rPr>
          <w:rFonts w:asciiTheme="minorHAnsi" w:eastAsiaTheme="minorEastAsia" w:hAnsiTheme="minorHAnsi" w:cstheme="minorBidi"/>
          <w:szCs w:val="22"/>
          <w:lang w:eastAsia="fi-FI"/>
        </w:rPr>
      </w:pPr>
      <w:hyperlink w:anchor="_Toc127960034" w:history="1">
        <w:r w:rsidR="002742C1" w:rsidRPr="00071A8C">
          <w:rPr>
            <w:rStyle w:val="Hyperlinkki"/>
          </w:rPr>
          <w:t>13.3</w:t>
        </w:r>
        <w:r w:rsidR="002742C1">
          <w:rPr>
            <w:rFonts w:asciiTheme="minorHAnsi" w:eastAsiaTheme="minorEastAsia" w:hAnsiTheme="minorHAnsi" w:cstheme="minorBidi"/>
            <w:szCs w:val="22"/>
            <w:lang w:eastAsia="fi-FI"/>
          </w:rPr>
          <w:tab/>
        </w:r>
        <w:r w:rsidR="002742C1" w:rsidRPr="00071A8C">
          <w:rPr>
            <w:rStyle w:val="Hyperlinkki"/>
          </w:rPr>
          <w:t>Lääkevalmisteen ja pakkauksen tiedot sekä toimituksen perustiedot</w:t>
        </w:r>
        <w:r w:rsidR="002742C1">
          <w:rPr>
            <w:webHidden/>
          </w:rPr>
          <w:tab/>
        </w:r>
        <w:r w:rsidR="002742C1">
          <w:rPr>
            <w:webHidden/>
          </w:rPr>
          <w:fldChar w:fldCharType="begin"/>
        </w:r>
        <w:r w:rsidR="002742C1">
          <w:rPr>
            <w:webHidden/>
          </w:rPr>
          <w:instrText xml:space="preserve"> PAGEREF _Toc127960034 \h </w:instrText>
        </w:r>
        <w:r w:rsidR="002742C1">
          <w:rPr>
            <w:webHidden/>
          </w:rPr>
        </w:r>
        <w:r w:rsidR="002742C1">
          <w:rPr>
            <w:webHidden/>
          </w:rPr>
          <w:fldChar w:fldCharType="separate"/>
        </w:r>
        <w:r w:rsidR="002742C1">
          <w:rPr>
            <w:webHidden/>
          </w:rPr>
          <w:t>79</w:t>
        </w:r>
        <w:r w:rsidR="002742C1">
          <w:rPr>
            <w:webHidden/>
          </w:rPr>
          <w:fldChar w:fldCharType="end"/>
        </w:r>
      </w:hyperlink>
    </w:p>
    <w:p w14:paraId="454E3765" w14:textId="4546EF7F" w:rsidR="002742C1" w:rsidRDefault="00446637">
      <w:pPr>
        <w:pStyle w:val="Sisluet3"/>
        <w:rPr>
          <w:rFonts w:asciiTheme="minorHAnsi" w:eastAsiaTheme="minorEastAsia" w:hAnsiTheme="minorHAnsi" w:cstheme="minorBidi"/>
          <w:szCs w:val="22"/>
        </w:rPr>
      </w:pPr>
      <w:hyperlink w:anchor="_Toc127960035" w:history="1">
        <w:r w:rsidR="002742C1" w:rsidRPr="00071A8C">
          <w:rPr>
            <w:rStyle w:val="Hyperlinkki"/>
          </w:rPr>
          <w:t>13.3.1</w:t>
        </w:r>
        <w:r w:rsidR="002742C1">
          <w:rPr>
            <w:rFonts w:asciiTheme="minorHAnsi" w:eastAsiaTheme="minorEastAsia" w:hAnsiTheme="minorHAnsi" w:cstheme="minorBidi"/>
            <w:szCs w:val="22"/>
          </w:rPr>
          <w:tab/>
        </w:r>
        <w:r w:rsidR="002742C1" w:rsidRPr="00071A8C">
          <w:rPr>
            <w:rStyle w:val="Hyperlinkki"/>
          </w:rPr>
          <w:t>Tietojen yhteenveto</w:t>
        </w:r>
        <w:r w:rsidR="002742C1">
          <w:rPr>
            <w:webHidden/>
          </w:rPr>
          <w:tab/>
        </w:r>
        <w:r w:rsidR="002742C1">
          <w:rPr>
            <w:webHidden/>
          </w:rPr>
          <w:fldChar w:fldCharType="begin"/>
        </w:r>
        <w:r w:rsidR="002742C1">
          <w:rPr>
            <w:webHidden/>
          </w:rPr>
          <w:instrText xml:space="preserve"> PAGEREF _Toc127960035 \h </w:instrText>
        </w:r>
        <w:r w:rsidR="002742C1">
          <w:rPr>
            <w:webHidden/>
          </w:rPr>
        </w:r>
        <w:r w:rsidR="002742C1">
          <w:rPr>
            <w:webHidden/>
          </w:rPr>
          <w:fldChar w:fldCharType="separate"/>
        </w:r>
        <w:r w:rsidR="002742C1">
          <w:rPr>
            <w:webHidden/>
          </w:rPr>
          <w:t>79</w:t>
        </w:r>
        <w:r w:rsidR="002742C1">
          <w:rPr>
            <w:webHidden/>
          </w:rPr>
          <w:fldChar w:fldCharType="end"/>
        </w:r>
      </w:hyperlink>
    </w:p>
    <w:p w14:paraId="64AFFB6D" w14:textId="5F028C07" w:rsidR="002742C1" w:rsidRDefault="00446637">
      <w:pPr>
        <w:pStyle w:val="Sisluet3"/>
        <w:rPr>
          <w:rFonts w:asciiTheme="minorHAnsi" w:eastAsiaTheme="minorEastAsia" w:hAnsiTheme="minorHAnsi" w:cstheme="minorBidi"/>
          <w:szCs w:val="22"/>
        </w:rPr>
      </w:pPr>
      <w:hyperlink w:anchor="_Toc127960036" w:history="1">
        <w:r w:rsidR="002742C1" w:rsidRPr="00071A8C">
          <w:rPr>
            <w:rStyle w:val="Hyperlinkki"/>
          </w:rPr>
          <w:t>13.3.2</w:t>
        </w:r>
        <w:r w:rsidR="002742C1">
          <w:rPr>
            <w:rFonts w:asciiTheme="minorHAnsi" w:eastAsiaTheme="minorEastAsia" w:hAnsiTheme="minorHAnsi" w:cstheme="minorBidi"/>
            <w:szCs w:val="22"/>
          </w:rPr>
          <w:tab/>
        </w:r>
        <w:r w:rsidR="002742C1" w:rsidRPr="00071A8C">
          <w:rPr>
            <w:rStyle w:val="Hyperlinkki"/>
          </w:rPr>
          <w:t>Lääkevalmisteen vahvuus, koostumus ja ajankohta</w:t>
        </w:r>
        <w:r w:rsidR="002742C1">
          <w:rPr>
            <w:webHidden/>
          </w:rPr>
          <w:tab/>
        </w:r>
        <w:r w:rsidR="002742C1">
          <w:rPr>
            <w:webHidden/>
          </w:rPr>
          <w:fldChar w:fldCharType="begin"/>
        </w:r>
        <w:r w:rsidR="002742C1">
          <w:rPr>
            <w:webHidden/>
          </w:rPr>
          <w:instrText xml:space="preserve"> PAGEREF _Toc127960036 \h </w:instrText>
        </w:r>
        <w:r w:rsidR="002742C1">
          <w:rPr>
            <w:webHidden/>
          </w:rPr>
        </w:r>
        <w:r w:rsidR="002742C1">
          <w:rPr>
            <w:webHidden/>
          </w:rPr>
          <w:fldChar w:fldCharType="separate"/>
        </w:r>
        <w:r w:rsidR="002742C1">
          <w:rPr>
            <w:webHidden/>
          </w:rPr>
          <w:t>81</w:t>
        </w:r>
        <w:r w:rsidR="002742C1">
          <w:rPr>
            <w:webHidden/>
          </w:rPr>
          <w:fldChar w:fldCharType="end"/>
        </w:r>
      </w:hyperlink>
    </w:p>
    <w:p w14:paraId="4E4D675A" w14:textId="7C8FFA0B" w:rsidR="002742C1" w:rsidRDefault="00446637">
      <w:pPr>
        <w:pStyle w:val="Sisluet3"/>
        <w:rPr>
          <w:rFonts w:asciiTheme="minorHAnsi" w:eastAsiaTheme="minorEastAsia" w:hAnsiTheme="minorHAnsi" w:cstheme="minorBidi"/>
          <w:szCs w:val="22"/>
        </w:rPr>
      </w:pPr>
      <w:hyperlink w:anchor="_Toc127960037" w:history="1">
        <w:r w:rsidR="002742C1" w:rsidRPr="00071A8C">
          <w:rPr>
            <w:rStyle w:val="Hyperlinkki"/>
            <w:highlight w:val="white"/>
          </w:rPr>
          <w:t>13.3.3</w:t>
        </w:r>
        <w:r w:rsidR="002742C1">
          <w:rPr>
            <w:rFonts w:asciiTheme="minorHAnsi" w:eastAsiaTheme="minorEastAsia" w:hAnsiTheme="minorHAnsi" w:cstheme="minorBidi"/>
            <w:szCs w:val="22"/>
          </w:rPr>
          <w:tab/>
        </w:r>
        <w:r w:rsidR="002742C1" w:rsidRPr="00071A8C">
          <w:rPr>
            <w:rStyle w:val="Hyperlinkki"/>
            <w:highlight w:val="white"/>
          </w:rPr>
          <w:t>Lääkevalmisteen ATC-koodi ja nimi, Lääketietokantaan kuulumaton valmiste</w:t>
        </w:r>
        <w:r w:rsidR="002742C1">
          <w:rPr>
            <w:webHidden/>
          </w:rPr>
          <w:tab/>
        </w:r>
        <w:r w:rsidR="002742C1">
          <w:rPr>
            <w:webHidden/>
          </w:rPr>
          <w:fldChar w:fldCharType="begin"/>
        </w:r>
        <w:r w:rsidR="002742C1">
          <w:rPr>
            <w:webHidden/>
          </w:rPr>
          <w:instrText xml:space="preserve"> PAGEREF _Toc127960037 \h </w:instrText>
        </w:r>
        <w:r w:rsidR="002742C1">
          <w:rPr>
            <w:webHidden/>
          </w:rPr>
        </w:r>
        <w:r w:rsidR="002742C1">
          <w:rPr>
            <w:webHidden/>
          </w:rPr>
          <w:fldChar w:fldCharType="separate"/>
        </w:r>
        <w:r w:rsidR="002742C1">
          <w:rPr>
            <w:webHidden/>
          </w:rPr>
          <w:t>82</w:t>
        </w:r>
        <w:r w:rsidR="002742C1">
          <w:rPr>
            <w:webHidden/>
          </w:rPr>
          <w:fldChar w:fldCharType="end"/>
        </w:r>
      </w:hyperlink>
    </w:p>
    <w:p w14:paraId="0A82D0F9" w14:textId="007D8A45" w:rsidR="002742C1" w:rsidRDefault="00446637">
      <w:pPr>
        <w:pStyle w:val="Sisluet3"/>
        <w:rPr>
          <w:rFonts w:asciiTheme="minorHAnsi" w:eastAsiaTheme="minorEastAsia" w:hAnsiTheme="minorHAnsi" w:cstheme="minorBidi"/>
          <w:szCs w:val="22"/>
        </w:rPr>
      </w:pPr>
      <w:hyperlink w:anchor="_Toc127960038" w:history="1">
        <w:r w:rsidR="002742C1" w:rsidRPr="00071A8C">
          <w:rPr>
            <w:rStyle w:val="Hyperlinkki"/>
          </w:rPr>
          <w:t>13.3.4</w:t>
        </w:r>
        <w:r w:rsidR="002742C1">
          <w:rPr>
            <w:rFonts w:asciiTheme="minorHAnsi" w:eastAsiaTheme="minorEastAsia" w:hAnsiTheme="minorHAnsi" w:cstheme="minorBidi"/>
            <w:szCs w:val="22"/>
          </w:rPr>
          <w:tab/>
        </w:r>
        <w:r w:rsidR="002742C1" w:rsidRPr="00071A8C">
          <w:rPr>
            <w:rStyle w:val="Hyperlinkki"/>
          </w:rPr>
          <w:t>Toimitettu kokonaismäärä ja jäljellä oleva määrä</w:t>
        </w:r>
        <w:r w:rsidR="002742C1">
          <w:rPr>
            <w:webHidden/>
          </w:rPr>
          <w:tab/>
        </w:r>
        <w:r w:rsidR="002742C1">
          <w:rPr>
            <w:webHidden/>
          </w:rPr>
          <w:fldChar w:fldCharType="begin"/>
        </w:r>
        <w:r w:rsidR="002742C1">
          <w:rPr>
            <w:webHidden/>
          </w:rPr>
          <w:instrText xml:space="preserve"> PAGEREF _Toc127960038 \h </w:instrText>
        </w:r>
        <w:r w:rsidR="002742C1">
          <w:rPr>
            <w:webHidden/>
          </w:rPr>
        </w:r>
        <w:r w:rsidR="002742C1">
          <w:rPr>
            <w:webHidden/>
          </w:rPr>
          <w:fldChar w:fldCharType="separate"/>
        </w:r>
        <w:r w:rsidR="002742C1">
          <w:rPr>
            <w:webHidden/>
          </w:rPr>
          <w:t>83</w:t>
        </w:r>
        <w:r w:rsidR="002742C1">
          <w:rPr>
            <w:webHidden/>
          </w:rPr>
          <w:fldChar w:fldCharType="end"/>
        </w:r>
      </w:hyperlink>
    </w:p>
    <w:p w14:paraId="57979BCD" w14:textId="16F4F757" w:rsidR="002742C1" w:rsidRDefault="00446637">
      <w:pPr>
        <w:pStyle w:val="Sisluet3"/>
        <w:rPr>
          <w:rFonts w:asciiTheme="minorHAnsi" w:eastAsiaTheme="minorEastAsia" w:hAnsiTheme="minorHAnsi" w:cstheme="minorBidi"/>
          <w:szCs w:val="22"/>
        </w:rPr>
      </w:pPr>
      <w:hyperlink w:anchor="_Toc127960039" w:history="1">
        <w:r w:rsidR="002742C1" w:rsidRPr="00071A8C">
          <w:rPr>
            <w:rStyle w:val="Hyperlinkki"/>
          </w:rPr>
          <w:t>13.3.5</w:t>
        </w:r>
        <w:r w:rsidR="002742C1">
          <w:rPr>
            <w:rFonts w:asciiTheme="minorHAnsi" w:eastAsiaTheme="minorEastAsia" w:hAnsiTheme="minorHAnsi" w:cstheme="minorBidi"/>
            <w:szCs w:val="22"/>
          </w:rPr>
          <w:tab/>
        </w:r>
        <w:r w:rsidR="002742C1" w:rsidRPr="00071A8C">
          <w:rPr>
            <w:rStyle w:val="Hyperlinkki"/>
          </w:rPr>
          <w:t>Toimitettava pakkauskoko ja pakkausten lukumäärä</w:t>
        </w:r>
        <w:r w:rsidR="002742C1">
          <w:rPr>
            <w:webHidden/>
          </w:rPr>
          <w:tab/>
        </w:r>
        <w:r w:rsidR="002742C1">
          <w:rPr>
            <w:webHidden/>
          </w:rPr>
          <w:fldChar w:fldCharType="begin"/>
        </w:r>
        <w:r w:rsidR="002742C1">
          <w:rPr>
            <w:webHidden/>
          </w:rPr>
          <w:instrText xml:space="preserve"> PAGEREF _Toc127960039 \h </w:instrText>
        </w:r>
        <w:r w:rsidR="002742C1">
          <w:rPr>
            <w:webHidden/>
          </w:rPr>
        </w:r>
        <w:r w:rsidR="002742C1">
          <w:rPr>
            <w:webHidden/>
          </w:rPr>
          <w:fldChar w:fldCharType="separate"/>
        </w:r>
        <w:r w:rsidR="002742C1">
          <w:rPr>
            <w:webHidden/>
          </w:rPr>
          <w:t>84</w:t>
        </w:r>
        <w:r w:rsidR="002742C1">
          <w:rPr>
            <w:webHidden/>
          </w:rPr>
          <w:fldChar w:fldCharType="end"/>
        </w:r>
      </w:hyperlink>
    </w:p>
    <w:p w14:paraId="6E40DBEA" w14:textId="1EE87A62" w:rsidR="002742C1" w:rsidRDefault="00446637">
      <w:pPr>
        <w:pStyle w:val="Sisluet3"/>
        <w:rPr>
          <w:rFonts w:asciiTheme="minorHAnsi" w:eastAsiaTheme="minorEastAsia" w:hAnsiTheme="minorHAnsi" w:cstheme="minorBidi"/>
          <w:szCs w:val="22"/>
        </w:rPr>
      </w:pPr>
      <w:hyperlink w:anchor="_Toc127960040" w:history="1">
        <w:r w:rsidR="002742C1" w:rsidRPr="00071A8C">
          <w:rPr>
            <w:rStyle w:val="Hyperlinkki"/>
          </w:rPr>
          <w:t>13.3.6</w:t>
        </w:r>
        <w:r w:rsidR="002742C1">
          <w:rPr>
            <w:rFonts w:asciiTheme="minorHAnsi" w:eastAsiaTheme="minorEastAsia" w:hAnsiTheme="minorHAnsi" w:cstheme="minorBidi"/>
            <w:szCs w:val="22"/>
          </w:rPr>
          <w:tab/>
        </w:r>
        <w:r w:rsidR="002742C1" w:rsidRPr="00071A8C">
          <w:rPr>
            <w:rStyle w:val="Hyperlinkki"/>
          </w:rPr>
          <w:t>Lääkkeen kauppanimi ja VNR-numero</w:t>
        </w:r>
        <w:r w:rsidR="002742C1">
          <w:rPr>
            <w:webHidden/>
          </w:rPr>
          <w:tab/>
        </w:r>
        <w:r w:rsidR="002742C1">
          <w:rPr>
            <w:webHidden/>
          </w:rPr>
          <w:fldChar w:fldCharType="begin"/>
        </w:r>
        <w:r w:rsidR="002742C1">
          <w:rPr>
            <w:webHidden/>
          </w:rPr>
          <w:instrText xml:space="preserve"> PAGEREF _Toc127960040 \h </w:instrText>
        </w:r>
        <w:r w:rsidR="002742C1">
          <w:rPr>
            <w:webHidden/>
          </w:rPr>
        </w:r>
        <w:r w:rsidR="002742C1">
          <w:rPr>
            <w:webHidden/>
          </w:rPr>
          <w:fldChar w:fldCharType="separate"/>
        </w:r>
        <w:r w:rsidR="002742C1">
          <w:rPr>
            <w:webHidden/>
          </w:rPr>
          <w:t>85</w:t>
        </w:r>
        <w:r w:rsidR="002742C1">
          <w:rPr>
            <w:webHidden/>
          </w:rPr>
          <w:fldChar w:fldCharType="end"/>
        </w:r>
      </w:hyperlink>
    </w:p>
    <w:p w14:paraId="4941950C" w14:textId="2FDF314A" w:rsidR="002742C1" w:rsidRDefault="00446637">
      <w:pPr>
        <w:pStyle w:val="Sisluet3"/>
        <w:rPr>
          <w:rFonts w:asciiTheme="minorHAnsi" w:eastAsiaTheme="minorEastAsia" w:hAnsiTheme="minorHAnsi" w:cstheme="minorBidi"/>
          <w:szCs w:val="22"/>
        </w:rPr>
      </w:pPr>
      <w:hyperlink w:anchor="_Toc127960041" w:history="1">
        <w:r w:rsidR="002742C1" w:rsidRPr="00071A8C">
          <w:rPr>
            <w:rStyle w:val="Hyperlinkki"/>
          </w:rPr>
          <w:t>13.3.7</w:t>
        </w:r>
        <w:r w:rsidR="002742C1">
          <w:rPr>
            <w:rFonts w:asciiTheme="minorHAnsi" w:eastAsiaTheme="minorEastAsia" w:hAnsiTheme="minorHAnsi" w:cstheme="minorBidi"/>
            <w:szCs w:val="22"/>
          </w:rPr>
          <w:tab/>
        </w:r>
        <w:r w:rsidR="002742C1" w:rsidRPr="00071A8C">
          <w:rPr>
            <w:rStyle w:val="Hyperlinkki"/>
          </w:rPr>
          <w:t>Myyntiluvan haltija</w:t>
        </w:r>
        <w:r w:rsidR="002742C1">
          <w:rPr>
            <w:webHidden/>
          </w:rPr>
          <w:tab/>
        </w:r>
        <w:r w:rsidR="002742C1">
          <w:rPr>
            <w:webHidden/>
          </w:rPr>
          <w:fldChar w:fldCharType="begin"/>
        </w:r>
        <w:r w:rsidR="002742C1">
          <w:rPr>
            <w:webHidden/>
          </w:rPr>
          <w:instrText xml:space="preserve"> PAGEREF _Toc127960041 \h </w:instrText>
        </w:r>
        <w:r w:rsidR="002742C1">
          <w:rPr>
            <w:webHidden/>
          </w:rPr>
        </w:r>
        <w:r w:rsidR="002742C1">
          <w:rPr>
            <w:webHidden/>
          </w:rPr>
          <w:fldChar w:fldCharType="separate"/>
        </w:r>
        <w:r w:rsidR="002742C1">
          <w:rPr>
            <w:webHidden/>
          </w:rPr>
          <w:t>86</w:t>
        </w:r>
        <w:r w:rsidR="002742C1">
          <w:rPr>
            <w:webHidden/>
          </w:rPr>
          <w:fldChar w:fldCharType="end"/>
        </w:r>
      </w:hyperlink>
    </w:p>
    <w:p w14:paraId="73FFBCB5" w14:textId="1E77C2E9" w:rsidR="002742C1" w:rsidRDefault="00446637">
      <w:pPr>
        <w:pStyle w:val="Sisluet3"/>
        <w:rPr>
          <w:rFonts w:asciiTheme="minorHAnsi" w:eastAsiaTheme="minorEastAsia" w:hAnsiTheme="minorHAnsi" w:cstheme="minorBidi"/>
          <w:szCs w:val="22"/>
        </w:rPr>
      </w:pPr>
      <w:hyperlink w:anchor="_Toc127960042" w:history="1">
        <w:r w:rsidR="002742C1" w:rsidRPr="00071A8C">
          <w:rPr>
            <w:rStyle w:val="Hyperlinkki"/>
          </w:rPr>
          <w:t>13.3.8</w:t>
        </w:r>
        <w:r w:rsidR="002742C1">
          <w:rPr>
            <w:rFonts w:asciiTheme="minorHAnsi" w:eastAsiaTheme="minorEastAsia" w:hAnsiTheme="minorHAnsi" w:cstheme="minorBidi"/>
            <w:szCs w:val="22"/>
          </w:rPr>
          <w:tab/>
        </w:r>
        <w:r w:rsidR="002742C1" w:rsidRPr="00071A8C">
          <w:rPr>
            <w:rStyle w:val="Hyperlinkki"/>
          </w:rPr>
          <w:t>Lääkemuoto, säilytysastia, valmisteen ja pakkauksen lisätieto ja osapakkaus</w:t>
        </w:r>
        <w:r w:rsidR="002742C1">
          <w:rPr>
            <w:webHidden/>
          </w:rPr>
          <w:tab/>
        </w:r>
        <w:r w:rsidR="002742C1">
          <w:rPr>
            <w:webHidden/>
          </w:rPr>
          <w:fldChar w:fldCharType="begin"/>
        </w:r>
        <w:r w:rsidR="002742C1">
          <w:rPr>
            <w:webHidden/>
          </w:rPr>
          <w:instrText xml:space="preserve"> PAGEREF _Toc127960042 \h </w:instrText>
        </w:r>
        <w:r w:rsidR="002742C1">
          <w:rPr>
            <w:webHidden/>
          </w:rPr>
        </w:r>
        <w:r w:rsidR="002742C1">
          <w:rPr>
            <w:webHidden/>
          </w:rPr>
          <w:fldChar w:fldCharType="separate"/>
        </w:r>
        <w:r w:rsidR="002742C1">
          <w:rPr>
            <w:webHidden/>
          </w:rPr>
          <w:t>86</w:t>
        </w:r>
        <w:r w:rsidR="002742C1">
          <w:rPr>
            <w:webHidden/>
          </w:rPr>
          <w:fldChar w:fldCharType="end"/>
        </w:r>
      </w:hyperlink>
    </w:p>
    <w:p w14:paraId="34F7534E" w14:textId="221BAB58" w:rsidR="002742C1" w:rsidRDefault="00446637">
      <w:pPr>
        <w:pStyle w:val="Sisluet3"/>
        <w:rPr>
          <w:rFonts w:asciiTheme="minorHAnsi" w:eastAsiaTheme="minorEastAsia" w:hAnsiTheme="minorHAnsi" w:cstheme="minorBidi"/>
          <w:szCs w:val="22"/>
        </w:rPr>
      </w:pPr>
      <w:hyperlink w:anchor="_Toc127960043" w:history="1">
        <w:r w:rsidR="002742C1" w:rsidRPr="00071A8C">
          <w:rPr>
            <w:rStyle w:val="Hyperlinkki"/>
          </w:rPr>
          <w:t>13.3.9</w:t>
        </w:r>
        <w:r w:rsidR="002742C1">
          <w:rPr>
            <w:rFonts w:asciiTheme="minorHAnsi" w:eastAsiaTheme="minorEastAsia" w:hAnsiTheme="minorHAnsi" w:cstheme="minorBidi"/>
            <w:szCs w:val="22"/>
          </w:rPr>
          <w:tab/>
        </w:r>
        <w:r w:rsidR="002742C1" w:rsidRPr="00071A8C">
          <w:rPr>
            <w:rStyle w:val="Hyperlinkki"/>
          </w:rPr>
          <w:t>Toimituksen osapuolitiedot</w:t>
        </w:r>
        <w:r w:rsidR="002742C1">
          <w:rPr>
            <w:webHidden/>
          </w:rPr>
          <w:tab/>
        </w:r>
        <w:r w:rsidR="002742C1">
          <w:rPr>
            <w:webHidden/>
          </w:rPr>
          <w:fldChar w:fldCharType="begin"/>
        </w:r>
        <w:r w:rsidR="002742C1">
          <w:rPr>
            <w:webHidden/>
          </w:rPr>
          <w:instrText xml:space="preserve"> PAGEREF _Toc127960043 \h </w:instrText>
        </w:r>
        <w:r w:rsidR="002742C1">
          <w:rPr>
            <w:webHidden/>
          </w:rPr>
        </w:r>
        <w:r w:rsidR="002742C1">
          <w:rPr>
            <w:webHidden/>
          </w:rPr>
          <w:fldChar w:fldCharType="separate"/>
        </w:r>
        <w:r w:rsidR="002742C1">
          <w:rPr>
            <w:webHidden/>
          </w:rPr>
          <w:t>87</w:t>
        </w:r>
        <w:r w:rsidR="002742C1">
          <w:rPr>
            <w:webHidden/>
          </w:rPr>
          <w:fldChar w:fldCharType="end"/>
        </w:r>
      </w:hyperlink>
    </w:p>
    <w:p w14:paraId="0F43B261" w14:textId="2F419AEE" w:rsidR="002742C1" w:rsidRDefault="00446637">
      <w:pPr>
        <w:pStyle w:val="Sisluet4"/>
        <w:rPr>
          <w:rFonts w:asciiTheme="minorHAnsi" w:eastAsiaTheme="minorEastAsia" w:hAnsiTheme="minorHAnsi" w:cstheme="minorBidi"/>
          <w:szCs w:val="22"/>
        </w:rPr>
      </w:pPr>
      <w:hyperlink w:anchor="_Toc127960044" w:history="1">
        <w:r w:rsidR="002742C1" w:rsidRPr="00071A8C">
          <w:rPr>
            <w:rStyle w:val="Hyperlinkki"/>
          </w:rPr>
          <w:t>13.3.9.1</w:t>
        </w:r>
        <w:r w:rsidR="002742C1">
          <w:rPr>
            <w:rFonts w:asciiTheme="minorHAnsi" w:eastAsiaTheme="minorEastAsia" w:hAnsiTheme="minorHAnsi" w:cstheme="minorBidi"/>
            <w:szCs w:val="22"/>
          </w:rPr>
          <w:tab/>
        </w:r>
        <w:r w:rsidR="002742C1" w:rsidRPr="00071A8C">
          <w:rPr>
            <w:rStyle w:val="Hyperlinkki"/>
          </w:rPr>
          <w:t>Proviisorin, farmaseutin ja  organisaation tiedot</w:t>
        </w:r>
        <w:r w:rsidR="002742C1">
          <w:rPr>
            <w:webHidden/>
          </w:rPr>
          <w:tab/>
        </w:r>
        <w:r w:rsidR="002742C1">
          <w:rPr>
            <w:webHidden/>
          </w:rPr>
          <w:fldChar w:fldCharType="begin"/>
        </w:r>
        <w:r w:rsidR="002742C1">
          <w:rPr>
            <w:webHidden/>
          </w:rPr>
          <w:instrText xml:space="preserve"> PAGEREF _Toc127960044 \h </w:instrText>
        </w:r>
        <w:r w:rsidR="002742C1">
          <w:rPr>
            <w:webHidden/>
          </w:rPr>
        </w:r>
        <w:r w:rsidR="002742C1">
          <w:rPr>
            <w:webHidden/>
          </w:rPr>
          <w:fldChar w:fldCharType="separate"/>
        </w:r>
        <w:r w:rsidR="002742C1">
          <w:rPr>
            <w:webHidden/>
          </w:rPr>
          <w:t>87</w:t>
        </w:r>
        <w:r w:rsidR="002742C1">
          <w:rPr>
            <w:webHidden/>
          </w:rPr>
          <w:fldChar w:fldCharType="end"/>
        </w:r>
      </w:hyperlink>
    </w:p>
    <w:p w14:paraId="331EDAF4" w14:textId="76A69876" w:rsidR="002742C1" w:rsidRDefault="00446637">
      <w:pPr>
        <w:pStyle w:val="Sisluet4"/>
        <w:rPr>
          <w:rFonts w:asciiTheme="minorHAnsi" w:eastAsiaTheme="minorEastAsia" w:hAnsiTheme="minorHAnsi" w:cstheme="minorBidi"/>
          <w:szCs w:val="22"/>
        </w:rPr>
      </w:pPr>
      <w:hyperlink w:anchor="_Toc127960045" w:history="1">
        <w:r w:rsidR="002742C1" w:rsidRPr="00071A8C">
          <w:rPr>
            <w:rStyle w:val="Hyperlinkki"/>
          </w:rPr>
          <w:t>13.3.9.2</w:t>
        </w:r>
        <w:r w:rsidR="002742C1">
          <w:rPr>
            <w:rFonts w:asciiTheme="minorHAnsi" w:eastAsiaTheme="minorEastAsia" w:hAnsiTheme="minorHAnsi" w:cstheme="minorBidi"/>
            <w:szCs w:val="22"/>
          </w:rPr>
          <w:tab/>
        </w:r>
        <w:r w:rsidR="002742C1" w:rsidRPr="00071A8C">
          <w:rPr>
            <w:rStyle w:val="Hyperlinkki"/>
          </w:rPr>
          <w:t>Farmasian opiskelija</w:t>
        </w:r>
        <w:r w:rsidR="002742C1">
          <w:rPr>
            <w:webHidden/>
          </w:rPr>
          <w:tab/>
        </w:r>
        <w:r w:rsidR="002742C1">
          <w:rPr>
            <w:webHidden/>
          </w:rPr>
          <w:fldChar w:fldCharType="begin"/>
        </w:r>
        <w:r w:rsidR="002742C1">
          <w:rPr>
            <w:webHidden/>
          </w:rPr>
          <w:instrText xml:space="preserve"> PAGEREF _Toc127960045 \h </w:instrText>
        </w:r>
        <w:r w:rsidR="002742C1">
          <w:rPr>
            <w:webHidden/>
          </w:rPr>
        </w:r>
        <w:r w:rsidR="002742C1">
          <w:rPr>
            <w:webHidden/>
          </w:rPr>
          <w:fldChar w:fldCharType="separate"/>
        </w:r>
        <w:r w:rsidR="002742C1">
          <w:rPr>
            <w:webHidden/>
          </w:rPr>
          <w:t>89</w:t>
        </w:r>
        <w:r w:rsidR="002742C1">
          <w:rPr>
            <w:webHidden/>
          </w:rPr>
          <w:fldChar w:fldCharType="end"/>
        </w:r>
      </w:hyperlink>
    </w:p>
    <w:p w14:paraId="41C28075" w14:textId="77A08CDD" w:rsidR="002742C1" w:rsidRDefault="00446637">
      <w:pPr>
        <w:pStyle w:val="Sisluet4"/>
        <w:rPr>
          <w:rFonts w:asciiTheme="minorHAnsi" w:eastAsiaTheme="minorEastAsia" w:hAnsiTheme="minorHAnsi" w:cstheme="minorBidi"/>
          <w:szCs w:val="22"/>
        </w:rPr>
      </w:pPr>
      <w:hyperlink w:anchor="_Toc127960046" w:history="1">
        <w:r w:rsidR="002742C1" w:rsidRPr="00071A8C">
          <w:rPr>
            <w:rStyle w:val="Hyperlinkki"/>
          </w:rPr>
          <w:t>13.3.9.3</w:t>
        </w:r>
        <w:r w:rsidR="002742C1">
          <w:rPr>
            <w:rFonts w:asciiTheme="minorHAnsi" w:eastAsiaTheme="minorEastAsia" w:hAnsiTheme="minorHAnsi" w:cstheme="minorBidi"/>
            <w:szCs w:val="22"/>
          </w:rPr>
          <w:tab/>
        </w:r>
        <w:r w:rsidR="002742C1" w:rsidRPr="00071A8C">
          <w:rPr>
            <w:rStyle w:val="Hyperlinkki"/>
          </w:rPr>
          <w:t>Potilaan tiedot</w:t>
        </w:r>
        <w:r w:rsidR="002742C1">
          <w:rPr>
            <w:webHidden/>
          </w:rPr>
          <w:tab/>
        </w:r>
        <w:r w:rsidR="002742C1">
          <w:rPr>
            <w:webHidden/>
          </w:rPr>
          <w:fldChar w:fldCharType="begin"/>
        </w:r>
        <w:r w:rsidR="002742C1">
          <w:rPr>
            <w:webHidden/>
          </w:rPr>
          <w:instrText xml:space="preserve"> PAGEREF _Toc127960046 \h </w:instrText>
        </w:r>
        <w:r w:rsidR="002742C1">
          <w:rPr>
            <w:webHidden/>
          </w:rPr>
        </w:r>
        <w:r w:rsidR="002742C1">
          <w:rPr>
            <w:webHidden/>
          </w:rPr>
          <w:fldChar w:fldCharType="separate"/>
        </w:r>
        <w:r w:rsidR="002742C1">
          <w:rPr>
            <w:webHidden/>
          </w:rPr>
          <w:t>89</w:t>
        </w:r>
        <w:r w:rsidR="002742C1">
          <w:rPr>
            <w:webHidden/>
          </w:rPr>
          <w:fldChar w:fldCharType="end"/>
        </w:r>
      </w:hyperlink>
    </w:p>
    <w:p w14:paraId="5DC6DCB9" w14:textId="31F14480" w:rsidR="002742C1" w:rsidRDefault="00446637">
      <w:pPr>
        <w:pStyle w:val="Sisluet3"/>
        <w:rPr>
          <w:rFonts w:asciiTheme="minorHAnsi" w:eastAsiaTheme="minorEastAsia" w:hAnsiTheme="minorHAnsi" w:cstheme="minorBidi"/>
          <w:szCs w:val="22"/>
        </w:rPr>
      </w:pPr>
      <w:hyperlink w:anchor="_Toc127960047" w:history="1">
        <w:r w:rsidR="002742C1" w:rsidRPr="00071A8C">
          <w:rPr>
            <w:rStyle w:val="Hyperlinkki"/>
          </w:rPr>
          <w:t>13.3.10</w:t>
        </w:r>
        <w:r w:rsidR="002742C1">
          <w:rPr>
            <w:rFonts w:asciiTheme="minorHAnsi" w:eastAsiaTheme="minorEastAsia" w:hAnsiTheme="minorHAnsi" w:cstheme="minorBidi"/>
            <w:szCs w:val="22"/>
          </w:rPr>
          <w:tab/>
        </w:r>
        <w:r w:rsidR="002742C1" w:rsidRPr="00071A8C">
          <w:rPr>
            <w:rStyle w:val="Hyperlinkki"/>
          </w:rPr>
          <w:t>Toimituksen kohteena olevan lääkemääräyksen id sekä toimituksen id</w:t>
        </w:r>
        <w:r w:rsidR="002742C1">
          <w:rPr>
            <w:webHidden/>
          </w:rPr>
          <w:tab/>
        </w:r>
        <w:r w:rsidR="002742C1">
          <w:rPr>
            <w:webHidden/>
          </w:rPr>
          <w:fldChar w:fldCharType="begin"/>
        </w:r>
        <w:r w:rsidR="002742C1">
          <w:rPr>
            <w:webHidden/>
          </w:rPr>
          <w:instrText xml:space="preserve"> PAGEREF _Toc127960047 \h </w:instrText>
        </w:r>
        <w:r w:rsidR="002742C1">
          <w:rPr>
            <w:webHidden/>
          </w:rPr>
        </w:r>
        <w:r w:rsidR="002742C1">
          <w:rPr>
            <w:webHidden/>
          </w:rPr>
          <w:fldChar w:fldCharType="separate"/>
        </w:r>
        <w:r w:rsidR="002742C1">
          <w:rPr>
            <w:webHidden/>
          </w:rPr>
          <w:t>90</w:t>
        </w:r>
        <w:r w:rsidR="002742C1">
          <w:rPr>
            <w:webHidden/>
          </w:rPr>
          <w:fldChar w:fldCharType="end"/>
        </w:r>
      </w:hyperlink>
    </w:p>
    <w:p w14:paraId="310E8557" w14:textId="33AE31A7" w:rsidR="002742C1" w:rsidRDefault="00446637">
      <w:pPr>
        <w:pStyle w:val="Sisluet2"/>
        <w:rPr>
          <w:rFonts w:asciiTheme="minorHAnsi" w:eastAsiaTheme="minorEastAsia" w:hAnsiTheme="minorHAnsi" w:cstheme="minorBidi"/>
          <w:szCs w:val="22"/>
          <w:lang w:eastAsia="fi-FI"/>
        </w:rPr>
      </w:pPr>
      <w:hyperlink w:anchor="_Toc127960048" w:history="1">
        <w:r w:rsidR="002742C1" w:rsidRPr="00071A8C">
          <w:rPr>
            <w:rStyle w:val="Hyperlinkki"/>
            <w:highlight w:val="white"/>
          </w:rPr>
          <w:t>13.4</w:t>
        </w:r>
        <w:r w:rsidR="002742C1">
          <w:rPr>
            <w:rFonts w:asciiTheme="minorHAnsi" w:eastAsiaTheme="minorEastAsia" w:hAnsiTheme="minorHAnsi" w:cstheme="minorBidi"/>
            <w:szCs w:val="22"/>
            <w:lang w:eastAsia="fi-FI"/>
          </w:rPr>
          <w:tab/>
        </w:r>
        <w:r w:rsidR="002742C1" w:rsidRPr="00071A8C">
          <w:rPr>
            <w:rStyle w:val="Hyperlinkki"/>
            <w:highlight w:val="white"/>
          </w:rPr>
          <w:t>Toimituksen muut tiedot</w:t>
        </w:r>
        <w:r w:rsidR="002742C1">
          <w:rPr>
            <w:webHidden/>
          </w:rPr>
          <w:tab/>
        </w:r>
        <w:r w:rsidR="002742C1">
          <w:rPr>
            <w:webHidden/>
          </w:rPr>
          <w:fldChar w:fldCharType="begin"/>
        </w:r>
        <w:r w:rsidR="002742C1">
          <w:rPr>
            <w:webHidden/>
          </w:rPr>
          <w:instrText xml:space="preserve"> PAGEREF _Toc127960048 \h </w:instrText>
        </w:r>
        <w:r w:rsidR="002742C1">
          <w:rPr>
            <w:webHidden/>
          </w:rPr>
        </w:r>
        <w:r w:rsidR="002742C1">
          <w:rPr>
            <w:webHidden/>
          </w:rPr>
          <w:fldChar w:fldCharType="separate"/>
        </w:r>
        <w:r w:rsidR="002742C1">
          <w:rPr>
            <w:webHidden/>
          </w:rPr>
          <w:t>91</w:t>
        </w:r>
        <w:r w:rsidR="002742C1">
          <w:rPr>
            <w:webHidden/>
          </w:rPr>
          <w:fldChar w:fldCharType="end"/>
        </w:r>
      </w:hyperlink>
    </w:p>
    <w:p w14:paraId="151E362C" w14:textId="3CF61A76" w:rsidR="002742C1" w:rsidRDefault="00446637">
      <w:pPr>
        <w:pStyle w:val="Sisluet1"/>
        <w:rPr>
          <w:rFonts w:asciiTheme="minorHAnsi" w:eastAsiaTheme="minorEastAsia" w:hAnsiTheme="minorHAnsi" w:cstheme="minorBidi"/>
          <w:szCs w:val="22"/>
          <w:lang w:eastAsia="fi-FI"/>
        </w:rPr>
      </w:pPr>
      <w:hyperlink w:anchor="_Toc127960049" w:history="1">
        <w:r w:rsidR="002742C1" w:rsidRPr="00071A8C">
          <w:rPr>
            <w:rStyle w:val="Hyperlinkki"/>
          </w:rPr>
          <w:t>14</w:t>
        </w:r>
        <w:r w:rsidR="002742C1">
          <w:rPr>
            <w:rFonts w:asciiTheme="minorHAnsi" w:eastAsiaTheme="minorEastAsia" w:hAnsiTheme="minorHAnsi" w:cstheme="minorBidi"/>
            <w:szCs w:val="22"/>
            <w:lang w:eastAsia="fi-FI"/>
          </w:rPr>
          <w:tab/>
        </w:r>
        <w:r w:rsidR="002742C1" w:rsidRPr="00071A8C">
          <w:rPr>
            <w:rStyle w:val="Hyperlinkki"/>
          </w:rPr>
          <w:t>Lääkemääräyksen toimituksen mitätöinti</w:t>
        </w:r>
        <w:r w:rsidR="002742C1">
          <w:rPr>
            <w:webHidden/>
          </w:rPr>
          <w:tab/>
        </w:r>
        <w:r w:rsidR="002742C1">
          <w:rPr>
            <w:webHidden/>
          </w:rPr>
          <w:fldChar w:fldCharType="begin"/>
        </w:r>
        <w:r w:rsidR="002742C1">
          <w:rPr>
            <w:webHidden/>
          </w:rPr>
          <w:instrText xml:space="preserve"> PAGEREF _Toc127960049 \h </w:instrText>
        </w:r>
        <w:r w:rsidR="002742C1">
          <w:rPr>
            <w:webHidden/>
          </w:rPr>
        </w:r>
        <w:r w:rsidR="002742C1">
          <w:rPr>
            <w:webHidden/>
          </w:rPr>
          <w:fldChar w:fldCharType="separate"/>
        </w:r>
        <w:r w:rsidR="002742C1">
          <w:rPr>
            <w:webHidden/>
          </w:rPr>
          <w:t>93</w:t>
        </w:r>
        <w:r w:rsidR="002742C1">
          <w:rPr>
            <w:webHidden/>
          </w:rPr>
          <w:fldChar w:fldCharType="end"/>
        </w:r>
      </w:hyperlink>
    </w:p>
    <w:p w14:paraId="4310E81D" w14:textId="338B13C7" w:rsidR="002742C1" w:rsidRDefault="00446637">
      <w:pPr>
        <w:pStyle w:val="Sisluet2"/>
        <w:rPr>
          <w:rFonts w:asciiTheme="minorHAnsi" w:eastAsiaTheme="minorEastAsia" w:hAnsiTheme="minorHAnsi" w:cstheme="minorBidi"/>
          <w:szCs w:val="22"/>
          <w:lang w:eastAsia="fi-FI"/>
        </w:rPr>
      </w:pPr>
      <w:hyperlink w:anchor="_Toc127960050" w:history="1">
        <w:r w:rsidR="002742C1" w:rsidRPr="00071A8C">
          <w:rPr>
            <w:rStyle w:val="Hyperlinkki"/>
          </w:rPr>
          <w:t>14.1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_Toc127960050 \h </w:instrText>
        </w:r>
        <w:r w:rsidR="002742C1">
          <w:rPr>
            <w:webHidden/>
          </w:rPr>
        </w:r>
        <w:r w:rsidR="002742C1">
          <w:rPr>
            <w:webHidden/>
          </w:rPr>
          <w:fldChar w:fldCharType="separate"/>
        </w:r>
        <w:r w:rsidR="002742C1">
          <w:rPr>
            <w:webHidden/>
          </w:rPr>
          <w:t>93</w:t>
        </w:r>
        <w:r w:rsidR="002742C1">
          <w:rPr>
            <w:webHidden/>
          </w:rPr>
          <w:fldChar w:fldCharType="end"/>
        </w:r>
      </w:hyperlink>
    </w:p>
    <w:p w14:paraId="7AA567DD" w14:textId="3533DD66" w:rsidR="002742C1" w:rsidRDefault="00446637">
      <w:pPr>
        <w:pStyle w:val="Sisluet2"/>
        <w:rPr>
          <w:rFonts w:asciiTheme="minorHAnsi" w:eastAsiaTheme="minorEastAsia" w:hAnsiTheme="minorHAnsi" w:cstheme="minorBidi"/>
          <w:szCs w:val="22"/>
          <w:lang w:eastAsia="fi-FI"/>
        </w:rPr>
      </w:pPr>
      <w:hyperlink w:anchor="_Toc127960051" w:history="1">
        <w:r w:rsidR="002742C1" w:rsidRPr="00071A8C">
          <w:rPr>
            <w:rStyle w:val="Hyperlinkki"/>
          </w:rPr>
          <w:t>14.2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_Toc127960051 \h </w:instrText>
        </w:r>
        <w:r w:rsidR="002742C1">
          <w:rPr>
            <w:webHidden/>
          </w:rPr>
        </w:r>
        <w:r w:rsidR="002742C1">
          <w:rPr>
            <w:webHidden/>
          </w:rPr>
          <w:fldChar w:fldCharType="separate"/>
        </w:r>
        <w:r w:rsidR="002742C1">
          <w:rPr>
            <w:webHidden/>
          </w:rPr>
          <w:t>93</w:t>
        </w:r>
        <w:r w:rsidR="002742C1">
          <w:rPr>
            <w:webHidden/>
          </w:rPr>
          <w:fldChar w:fldCharType="end"/>
        </w:r>
      </w:hyperlink>
    </w:p>
    <w:p w14:paraId="368E867E" w14:textId="4EB3F594" w:rsidR="002742C1" w:rsidRDefault="00446637">
      <w:pPr>
        <w:pStyle w:val="Sisluet1"/>
        <w:rPr>
          <w:rFonts w:asciiTheme="minorHAnsi" w:eastAsiaTheme="minorEastAsia" w:hAnsiTheme="minorHAnsi" w:cstheme="minorBidi"/>
          <w:szCs w:val="22"/>
          <w:lang w:eastAsia="fi-FI"/>
        </w:rPr>
      </w:pPr>
      <w:hyperlink w:anchor="_Toc127960052" w:history="1">
        <w:r w:rsidR="002742C1" w:rsidRPr="00071A8C">
          <w:rPr>
            <w:rStyle w:val="Hyperlinkki"/>
          </w:rPr>
          <w:t>15</w:t>
        </w:r>
        <w:r w:rsidR="002742C1">
          <w:rPr>
            <w:rFonts w:asciiTheme="minorHAnsi" w:eastAsiaTheme="minorEastAsia" w:hAnsiTheme="minorHAnsi" w:cstheme="minorBidi"/>
            <w:szCs w:val="22"/>
            <w:lang w:eastAsia="fi-FI"/>
          </w:rPr>
          <w:tab/>
        </w:r>
        <w:r w:rsidR="002742C1" w:rsidRPr="00071A8C">
          <w:rPr>
            <w:rStyle w:val="Hyperlinkki"/>
          </w:rPr>
          <w:t>Lääkemääräyksen toimituksen korjaus</w:t>
        </w:r>
        <w:r w:rsidR="002742C1">
          <w:rPr>
            <w:webHidden/>
          </w:rPr>
          <w:tab/>
        </w:r>
        <w:r w:rsidR="002742C1">
          <w:rPr>
            <w:webHidden/>
          </w:rPr>
          <w:fldChar w:fldCharType="begin"/>
        </w:r>
        <w:r w:rsidR="002742C1">
          <w:rPr>
            <w:webHidden/>
          </w:rPr>
          <w:instrText xml:space="preserve"> PAGEREF _Toc127960052 \h </w:instrText>
        </w:r>
        <w:r w:rsidR="002742C1">
          <w:rPr>
            <w:webHidden/>
          </w:rPr>
        </w:r>
        <w:r w:rsidR="002742C1">
          <w:rPr>
            <w:webHidden/>
          </w:rPr>
          <w:fldChar w:fldCharType="separate"/>
        </w:r>
        <w:r w:rsidR="002742C1">
          <w:rPr>
            <w:webHidden/>
          </w:rPr>
          <w:t>95</w:t>
        </w:r>
        <w:r w:rsidR="002742C1">
          <w:rPr>
            <w:webHidden/>
          </w:rPr>
          <w:fldChar w:fldCharType="end"/>
        </w:r>
      </w:hyperlink>
    </w:p>
    <w:p w14:paraId="14CA5755" w14:textId="2434F489" w:rsidR="002742C1" w:rsidRDefault="00446637">
      <w:pPr>
        <w:pStyle w:val="Sisluet2"/>
        <w:rPr>
          <w:rFonts w:asciiTheme="minorHAnsi" w:eastAsiaTheme="minorEastAsia" w:hAnsiTheme="minorHAnsi" w:cstheme="minorBidi"/>
          <w:szCs w:val="22"/>
          <w:lang w:eastAsia="fi-FI"/>
        </w:rPr>
      </w:pPr>
      <w:hyperlink w:anchor="_Toc127960053" w:history="1">
        <w:r w:rsidR="002742C1" w:rsidRPr="00071A8C">
          <w:rPr>
            <w:rStyle w:val="Hyperlinkki"/>
          </w:rPr>
          <w:t>15.1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_Toc127960053 \h </w:instrText>
        </w:r>
        <w:r w:rsidR="002742C1">
          <w:rPr>
            <w:webHidden/>
          </w:rPr>
        </w:r>
        <w:r w:rsidR="002742C1">
          <w:rPr>
            <w:webHidden/>
          </w:rPr>
          <w:fldChar w:fldCharType="separate"/>
        </w:r>
        <w:r w:rsidR="002742C1">
          <w:rPr>
            <w:webHidden/>
          </w:rPr>
          <w:t>95</w:t>
        </w:r>
        <w:r w:rsidR="002742C1">
          <w:rPr>
            <w:webHidden/>
          </w:rPr>
          <w:fldChar w:fldCharType="end"/>
        </w:r>
      </w:hyperlink>
    </w:p>
    <w:p w14:paraId="31851D44" w14:textId="00F0B317" w:rsidR="002742C1" w:rsidRDefault="00446637">
      <w:pPr>
        <w:pStyle w:val="Sisluet2"/>
        <w:rPr>
          <w:rFonts w:asciiTheme="minorHAnsi" w:eastAsiaTheme="minorEastAsia" w:hAnsiTheme="minorHAnsi" w:cstheme="minorBidi"/>
          <w:szCs w:val="22"/>
          <w:lang w:eastAsia="fi-FI"/>
        </w:rPr>
      </w:pPr>
      <w:hyperlink w:anchor="_Toc127960054" w:history="1">
        <w:r w:rsidR="002742C1" w:rsidRPr="00071A8C">
          <w:rPr>
            <w:rStyle w:val="Hyperlinkki"/>
          </w:rPr>
          <w:t>15.2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_Toc127960054 \h </w:instrText>
        </w:r>
        <w:r w:rsidR="002742C1">
          <w:rPr>
            <w:webHidden/>
          </w:rPr>
        </w:r>
        <w:r w:rsidR="002742C1">
          <w:rPr>
            <w:webHidden/>
          </w:rPr>
          <w:fldChar w:fldCharType="separate"/>
        </w:r>
        <w:r w:rsidR="002742C1">
          <w:rPr>
            <w:webHidden/>
          </w:rPr>
          <w:t>95</w:t>
        </w:r>
        <w:r w:rsidR="002742C1">
          <w:rPr>
            <w:webHidden/>
          </w:rPr>
          <w:fldChar w:fldCharType="end"/>
        </w:r>
      </w:hyperlink>
    </w:p>
    <w:p w14:paraId="5AC074D2" w14:textId="0A066C97" w:rsidR="002742C1" w:rsidRDefault="00446637">
      <w:pPr>
        <w:pStyle w:val="Sisluet1"/>
        <w:rPr>
          <w:rFonts w:asciiTheme="minorHAnsi" w:eastAsiaTheme="minorEastAsia" w:hAnsiTheme="minorHAnsi" w:cstheme="minorBidi"/>
          <w:szCs w:val="22"/>
          <w:lang w:eastAsia="fi-FI"/>
        </w:rPr>
      </w:pPr>
      <w:hyperlink w:anchor="_Toc127960055" w:history="1">
        <w:r w:rsidR="002742C1" w:rsidRPr="00071A8C">
          <w:rPr>
            <w:rStyle w:val="Hyperlinkki"/>
          </w:rPr>
          <w:t>16</w:t>
        </w:r>
        <w:r w:rsidR="002742C1">
          <w:rPr>
            <w:rFonts w:asciiTheme="minorHAnsi" w:eastAsiaTheme="minorEastAsia" w:hAnsiTheme="minorHAnsi" w:cstheme="minorBidi"/>
            <w:szCs w:val="22"/>
            <w:lang w:eastAsia="fi-FI"/>
          </w:rPr>
          <w:tab/>
        </w:r>
        <w:r w:rsidR="002742C1" w:rsidRPr="00071A8C">
          <w:rPr>
            <w:rStyle w:val="Hyperlinkki"/>
          </w:rPr>
          <w:t>Annosjakelu</w:t>
        </w:r>
        <w:r w:rsidR="002742C1">
          <w:rPr>
            <w:webHidden/>
          </w:rPr>
          <w:tab/>
        </w:r>
        <w:r w:rsidR="002742C1">
          <w:rPr>
            <w:webHidden/>
          </w:rPr>
          <w:fldChar w:fldCharType="begin"/>
        </w:r>
        <w:r w:rsidR="002742C1">
          <w:rPr>
            <w:webHidden/>
          </w:rPr>
          <w:instrText xml:space="preserve"> PAGEREF _Toc127960055 \h </w:instrText>
        </w:r>
        <w:r w:rsidR="002742C1">
          <w:rPr>
            <w:webHidden/>
          </w:rPr>
        </w:r>
        <w:r w:rsidR="002742C1">
          <w:rPr>
            <w:webHidden/>
          </w:rPr>
          <w:fldChar w:fldCharType="separate"/>
        </w:r>
        <w:r w:rsidR="002742C1">
          <w:rPr>
            <w:webHidden/>
          </w:rPr>
          <w:t>97</w:t>
        </w:r>
        <w:r w:rsidR="002742C1">
          <w:rPr>
            <w:webHidden/>
          </w:rPr>
          <w:fldChar w:fldCharType="end"/>
        </w:r>
      </w:hyperlink>
    </w:p>
    <w:p w14:paraId="244E8232" w14:textId="0E2DE1EF" w:rsidR="002742C1" w:rsidRDefault="00446637">
      <w:pPr>
        <w:pStyle w:val="Sisluet2"/>
        <w:rPr>
          <w:rFonts w:asciiTheme="minorHAnsi" w:eastAsiaTheme="minorEastAsia" w:hAnsiTheme="minorHAnsi" w:cstheme="minorBidi"/>
          <w:szCs w:val="22"/>
          <w:lang w:eastAsia="fi-FI"/>
        </w:rPr>
      </w:pPr>
      <w:hyperlink w:anchor="_Toc127960056" w:history="1">
        <w:r w:rsidR="002742C1" w:rsidRPr="00071A8C">
          <w:rPr>
            <w:rStyle w:val="Hyperlinkki"/>
          </w:rPr>
          <w:t>16.1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_Toc127960056 \h </w:instrText>
        </w:r>
        <w:r w:rsidR="002742C1">
          <w:rPr>
            <w:webHidden/>
          </w:rPr>
        </w:r>
        <w:r w:rsidR="002742C1">
          <w:rPr>
            <w:webHidden/>
          </w:rPr>
          <w:fldChar w:fldCharType="separate"/>
        </w:r>
        <w:r w:rsidR="002742C1">
          <w:rPr>
            <w:webHidden/>
          </w:rPr>
          <w:t>97</w:t>
        </w:r>
        <w:r w:rsidR="002742C1">
          <w:rPr>
            <w:webHidden/>
          </w:rPr>
          <w:fldChar w:fldCharType="end"/>
        </w:r>
      </w:hyperlink>
    </w:p>
    <w:p w14:paraId="72E56CD6" w14:textId="4587746D" w:rsidR="002742C1" w:rsidRDefault="00446637">
      <w:pPr>
        <w:pStyle w:val="Sisluet2"/>
        <w:rPr>
          <w:rFonts w:asciiTheme="minorHAnsi" w:eastAsiaTheme="minorEastAsia" w:hAnsiTheme="minorHAnsi" w:cstheme="minorBidi"/>
          <w:szCs w:val="22"/>
          <w:lang w:eastAsia="fi-FI"/>
        </w:rPr>
      </w:pPr>
      <w:hyperlink w:anchor="_Toc127960057" w:history="1">
        <w:r w:rsidR="002742C1" w:rsidRPr="00071A8C">
          <w:rPr>
            <w:rStyle w:val="Hyperlinkki"/>
          </w:rPr>
          <w:t>16.2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_Toc127960057 \h </w:instrText>
        </w:r>
        <w:r w:rsidR="002742C1">
          <w:rPr>
            <w:webHidden/>
          </w:rPr>
        </w:r>
        <w:r w:rsidR="002742C1">
          <w:rPr>
            <w:webHidden/>
          </w:rPr>
          <w:fldChar w:fldCharType="separate"/>
        </w:r>
        <w:r w:rsidR="002742C1">
          <w:rPr>
            <w:webHidden/>
          </w:rPr>
          <w:t>97</w:t>
        </w:r>
        <w:r w:rsidR="002742C1">
          <w:rPr>
            <w:webHidden/>
          </w:rPr>
          <w:fldChar w:fldCharType="end"/>
        </w:r>
      </w:hyperlink>
    </w:p>
    <w:p w14:paraId="668D422E" w14:textId="09763494" w:rsidR="002742C1" w:rsidRDefault="00446637">
      <w:pPr>
        <w:pStyle w:val="Sisluet1"/>
        <w:rPr>
          <w:rFonts w:asciiTheme="minorHAnsi" w:eastAsiaTheme="minorEastAsia" w:hAnsiTheme="minorHAnsi" w:cstheme="minorBidi"/>
          <w:szCs w:val="22"/>
          <w:lang w:eastAsia="fi-FI"/>
        </w:rPr>
      </w:pPr>
      <w:hyperlink w:anchor="_Toc127960058" w:history="1">
        <w:r w:rsidR="002742C1" w:rsidRPr="00071A8C">
          <w:rPr>
            <w:rStyle w:val="Hyperlinkki"/>
          </w:rPr>
          <w:t>17</w:t>
        </w:r>
        <w:r w:rsidR="002742C1">
          <w:rPr>
            <w:rFonts w:asciiTheme="minorHAnsi" w:eastAsiaTheme="minorEastAsia" w:hAnsiTheme="minorHAnsi" w:cstheme="minorBidi"/>
            <w:szCs w:val="22"/>
            <w:lang w:eastAsia="fi-FI"/>
          </w:rPr>
          <w:tab/>
        </w:r>
        <w:r w:rsidR="002742C1" w:rsidRPr="00071A8C">
          <w:rPr>
            <w:rStyle w:val="Hyperlinkki"/>
          </w:rPr>
          <w:t>Annosjakelun purku</w:t>
        </w:r>
        <w:r w:rsidR="002742C1">
          <w:rPr>
            <w:webHidden/>
          </w:rPr>
          <w:tab/>
        </w:r>
        <w:r w:rsidR="002742C1">
          <w:rPr>
            <w:webHidden/>
          </w:rPr>
          <w:fldChar w:fldCharType="begin"/>
        </w:r>
        <w:r w:rsidR="002742C1">
          <w:rPr>
            <w:webHidden/>
          </w:rPr>
          <w:instrText xml:space="preserve"> PAGEREF _Toc127960058 \h </w:instrText>
        </w:r>
        <w:r w:rsidR="002742C1">
          <w:rPr>
            <w:webHidden/>
          </w:rPr>
        </w:r>
        <w:r w:rsidR="002742C1">
          <w:rPr>
            <w:webHidden/>
          </w:rPr>
          <w:fldChar w:fldCharType="separate"/>
        </w:r>
        <w:r w:rsidR="002742C1">
          <w:rPr>
            <w:webHidden/>
          </w:rPr>
          <w:t>98</w:t>
        </w:r>
        <w:r w:rsidR="002742C1">
          <w:rPr>
            <w:webHidden/>
          </w:rPr>
          <w:fldChar w:fldCharType="end"/>
        </w:r>
      </w:hyperlink>
    </w:p>
    <w:p w14:paraId="5430C30A" w14:textId="486DCF29" w:rsidR="002742C1" w:rsidRDefault="00446637">
      <w:pPr>
        <w:pStyle w:val="Sisluet2"/>
        <w:rPr>
          <w:rFonts w:asciiTheme="minorHAnsi" w:eastAsiaTheme="minorEastAsia" w:hAnsiTheme="minorHAnsi" w:cstheme="minorBidi"/>
          <w:szCs w:val="22"/>
          <w:lang w:eastAsia="fi-FI"/>
        </w:rPr>
      </w:pPr>
      <w:hyperlink w:anchor="_Toc127960059" w:history="1">
        <w:r w:rsidR="002742C1" w:rsidRPr="00071A8C">
          <w:rPr>
            <w:rStyle w:val="Hyperlinkki"/>
          </w:rPr>
          <w:t>17.1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_Toc127960059 \h </w:instrText>
        </w:r>
        <w:r w:rsidR="002742C1">
          <w:rPr>
            <w:webHidden/>
          </w:rPr>
        </w:r>
        <w:r w:rsidR="002742C1">
          <w:rPr>
            <w:webHidden/>
          </w:rPr>
          <w:fldChar w:fldCharType="separate"/>
        </w:r>
        <w:r w:rsidR="002742C1">
          <w:rPr>
            <w:webHidden/>
          </w:rPr>
          <w:t>98</w:t>
        </w:r>
        <w:r w:rsidR="002742C1">
          <w:rPr>
            <w:webHidden/>
          </w:rPr>
          <w:fldChar w:fldCharType="end"/>
        </w:r>
      </w:hyperlink>
    </w:p>
    <w:p w14:paraId="6DB738C9" w14:textId="6E5EA698" w:rsidR="002742C1" w:rsidRDefault="00446637">
      <w:pPr>
        <w:pStyle w:val="Sisluet2"/>
        <w:rPr>
          <w:rFonts w:asciiTheme="minorHAnsi" w:eastAsiaTheme="minorEastAsia" w:hAnsiTheme="minorHAnsi" w:cstheme="minorBidi"/>
          <w:szCs w:val="22"/>
          <w:lang w:eastAsia="fi-FI"/>
        </w:rPr>
      </w:pPr>
      <w:hyperlink w:anchor="_Toc127960060" w:history="1">
        <w:r w:rsidR="002742C1" w:rsidRPr="00071A8C">
          <w:rPr>
            <w:rStyle w:val="Hyperlinkki"/>
          </w:rPr>
          <w:t>17.2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_Toc127960060 \h </w:instrText>
        </w:r>
        <w:r w:rsidR="002742C1">
          <w:rPr>
            <w:webHidden/>
          </w:rPr>
        </w:r>
        <w:r w:rsidR="002742C1">
          <w:rPr>
            <w:webHidden/>
          </w:rPr>
          <w:fldChar w:fldCharType="separate"/>
        </w:r>
        <w:r w:rsidR="002742C1">
          <w:rPr>
            <w:webHidden/>
          </w:rPr>
          <w:t>98</w:t>
        </w:r>
        <w:r w:rsidR="002742C1">
          <w:rPr>
            <w:webHidden/>
          </w:rPr>
          <w:fldChar w:fldCharType="end"/>
        </w:r>
      </w:hyperlink>
    </w:p>
    <w:p w14:paraId="290A7547" w14:textId="6282BB76" w:rsidR="002742C1" w:rsidRDefault="00446637">
      <w:pPr>
        <w:pStyle w:val="Sisluet1"/>
        <w:rPr>
          <w:rFonts w:asciiTheme="minorHAnsi" w:eastAsiaTheme="minorEastAsia" w:hAnsiTheme="minorHAnsi" w:cstheme="minorBidi"/>
          <w:szCs w:val="22"/>
          <w:lang w:eastAsia="fi-FI"/>
        </w:rPr>
      </w:pPr>
      <w:hyperlink w:anchor="_Toc127960061" w:history="1">
        <w:r w:rsidR="002742C1" w:rsidRPr="00071A8C">
          <w:rPr>
            <w:rStyle w:val="Hyperlinkki"/>
          </w:rPr>
          <w:t>18</w:t>
        </w:r>
        <w:r w:rsidR="002742C1">
          <w:rPr>
            <w:rFonts w:asciiTheme="minorHAnsi" w:eastAsiaTheme="minorEastAsia" w:hAnsiTheme="minorHAnsi" w:cstheme="minorBidi"/>
            <w:szCs w:val="22"/>
            <w:lang w:eastAsia="fi-FI"/>
          </w:rPr>
          <w:tab/>
        </w:r>
        <w:r w:rsidR="002742C1" w:rsidRPr="00071A8C">
          <w:rPr>
            <w:rStyle w:val="Hyperlinkki"/>
          </w:rPr>
          <w:t>Erityislupavaraus</w:t>
        </w:r>
        <w:r w:rsidR="002742C1">
          <w:rPr>
            <w:webHidden/>
          </w:rPr>
          <w:tab/>
        </w:r>
        <w:r w:rsidR="002742C1">
          <w:rPr>
            <w:webHidden/>
          </w:rPr>
          <w:fldChar w:fldCharType="begin"/>
        </w:r>
        <w:r w:rsidR="002742C1">
          <w:rPr>
            <w:webHidden/>
          </w:rPr>
          <w:instrText xml:space="preserve"> PAGEREF _Toc127960061 \h </w:instrText>
        </w:r>
        <w:r w:rsidR="002742C1">
          <w:rPr>
            <w:webHidden/>
          </w:rPr>
        </w:r>
        <w:r w:rsidR="002742C1">
          <w:rPr>
            <w:webHidden/>
          </w:rPr>
          <w:fldChar w:fldCharType="separate"/>
        </w:r>
        <w:r w:rsidR="002742C1">
          <w:rPr>
            <w:webHidden/>
          </w:rPr>
          <w:t>99</w:t>
        </w:r>
        <w:r w:rsidR="002742C1">
          <w:rPr>
            <w:webHidden/>
          </w:rPr>
          <w:fldChar w:fldCharType="end"/>
        </w:r>
      </w:hyperlink>
    </w:p>
    <w:p w14:paraId="1141DAD2" w14:textId="2137356E" w:rsidR="002742C1" w:rsidRDefault="00446637">
      <w:pPr>
        <w:pStyle w:val="Sisluet1"/>
        <w:rPr>
          <w:rFonts w:asciiTheme="minorHAnsi" w:eastAsiaTheme="minorEastAsia" w:hAnsiTheme="minorHAnsi" w:cstheme="minorBidi"/>
          <w:szCs w:val="22"/>
          <w:lang w:eastAsia="fi-FI"/>
        </w:rPr>
      </w:pPr>
      <w:hyperlink w:anchor="_Toc127960062" w:history="1">
        <w:r w:rsidR="002742C1" w:rsidRPr="00071A8C">
          <w:rPr>
            <w:rStyle w:val="Hyperlinkki"/>
          </w:rPr>
          <w:t>19</w:t>
        </w:r>
        <w:r w:rsidR="002742C1">
          <w:rPr>
            <w:rFonts w:asciiTheme="minorHAnsi" w:eastAsiaTheme="minorEastAsia" w:hAnsiTheme="minorHAnsi" w:cstheme="minorBidi"/>
            <w:szCs w:val="22"/>
            <w:lang w:eastAsia="fi-FI"/>
          </w:rPr>
          <w:tab/>
        </w:r>
        <w:r w:rsidR="002742C1" w:rsidRPr="00071A8C">
          <w:rPr>
            <w:rStyle w:val="Hyperlinkki"/>
          </w:rPr>
          <w:t>Erityislupavarauksen purku</w:t>
        </w:r>
        <w:r w:rsidR="002742C1">
          <w:rPr>
            <w:webHidden/>
          </w:rPr>
          <w:tab/>
        </w:r>
        <w:r w:rsidR="002742C1">
          <w:rPr>
            <w:webHidden/>
          </w:rPr>
          <w:fldChar w:fldCharType="begin"/>
        </w:r>
        <w:r w:rsidR="002742C1">
          <w:rPr>
            <w:webHidden/>
          </w:rPr>
          <w:instrText xml:space="preserve"> PAGEREF _Toc127960062 \h </w:instrText>
        </w:r>
        <w:r w:rsidR="002742C1">
          <w:rPr>
            <w:webHidden/>
          </w:rPr>
        </w:r>
        <w:r w:rsidR="002742C1">
          <w:rPr>
            <w:webHidden/>
          </w:rPr>
          <w:fldChar w:fldCharType="separate"/>
        </w:r>
        <w:r w:rsidR="002742C1">
          <w:rPr>
            <w:webHidden/>
          </w:rPr>
          <w:t>99</w:t>
        </w:r>
        <w:r w:rsidR="002742C1">
          <w:rPr>
            <w:webHidden/>
          </w:rPr>
          <w:fldChar w:fldCharType="end"/>
        </w:r>
      </w:hyperlink>
    </w:p>
    <w:p w14:paraId="26745C58" w14:textId="120BE5D5" w:rsidR="002742C1" w:rsidRDefault="00446637">
      <w:pPr>
        <w:pStyle w:val="Sisluet1"/>
        <w:rPr>
          <w:rFonts w:asciiTheme="minorHAnsi" w:eastAsiaTheme="minorEastAsia" w:hAnsiTheme="minorHAnsi" w:cstheme="minorBidi"/>
          <w:szCs w:val="22"/>
          <w:lang w:eastAsia="fi-FI"/>
        </w:rPr>
      </w:pPr>
      <w:hyperlink w:anchor="_Toc127960063" w:history="1">
        <w:r w:rsidR="002742C1" w:rsidRPr="00071A8C">
          <w:rPr>
            <w:rStyle w:val="Hyperlinkki"/>
          </w:rPr>
          <w:t>20</w:t>
        </w:r>
        <w:r w:rsidR="002742C1">
          <w:rPr>
            <w:rFonts w:asciiTheme="minorHAnsi" w:eastAsiaTheme="minorEastAsia" w:hAnsiTheme="minorHAnsi" w:cstheme="minorBidi"/>
            <w:szCs w:val="22"/>
            <w:lang w:eastAsia="fi-FI"/>
          </w:rPr>
          <w:tab/>
        </w:r>
        <w:r w:rsidR="002742C1" w:rsidRPr="00071A8C">
          <w:rPr>
            <w:rStyle w:val="Hyperlinkki"/>
          </w:rPr>
          <w:t>Toimitusvarauksen purku</w:t>
        </w:r>
        <w:r w:rsidR="002742C1">
          <w:rPr>
            <w:webHidden/>
          </w:rPr>
          <w:tab/>
        </w:r>
        <w:r w:rsidR="002742C1">
          <w:rPr>
            <w:webHidden/>
          </w:rPr>
          <w:fldChar w:fldCharType="begin"/>
        </w:r>
        <w:r w:rsidR="002742C1">
          <w:rPr>
            <w:webHidden/>
          </w:rPr>
          <w:instrText xml:space="preserve"> PAGEREF _Toc127960063 \h </w:instrText>
        </w:r>
        <w:r w:rsidR="002742C1">
          <w:rPr>
            <w:webHidden/>
          </w:rPr>
        </w:r>
        <w:r w:rsidR="002742C1">
          <w:rPr>
            <w:webHidden/>
          </w:rPr>
          <w:fldChar w:fldCharType="separate"/>
        </w:r>
        <w:r w:rsidR="002742C1">
          <w:rPr>
            <w:webHidden/>
          </w:rPr>
          <w:t>100</w:t>
        </w:r>
        <w:r w:rsidR="002742C1">
          <w:rPr>
            <w:webHidden/>
          </w:rPr>
          <w:fldChar w:fldCharType="end"/>
        </w:r>
      </w:hyperlink>
    </w:p>
    <w:p w14:paraId="59075C55" w14:textId="473BAD29" w:rsidR="002742C1" w:rsidRDefault="00446637">
      <w:pPr>
        <w:pStyle w:val="Sisluet2"/>
        <w:rPr>
          <w:rFonts w:asciiTheme="minorHAnsi" w:eastAsiaTheme="minorEastAsia" w:hAnsiTheme="minorHAnsi" w:cstheme="minorBidi"/>
          <w:szCs w:val="22"/>
          <w:lang w:eastAsia="fi-FI"/>
        </w:rPr>
      </w:pPr>
      <w:hyperlink w:anchor="_Toc127960064" w:history="1">
        <w:r w:rsidR="002742C1" w:rsidRPr="00071A8C">
          <w:rPr>
            <w:rStyle w:val="Hyperlinkki"/>
          </w:rPr>
          <w:t>20.1</w:t>
        </w:r>
        <w:r w:rsidR="002742C1">
          <w:rPr>
            <w:rFonts w:asciiTheme="minorHAnsi" w:eastAsiaTheme="minorEastAsia" w:hAnsiTheme="minorHAnsi" w:cstheme="minorBidi"/>
            <w:szCs w:val="22"/>
            <w:lang w:eastAsia="fi-FI"/>
          </w:rPr>
          <w:tab/>
        </w:r>
        <w:r w:rsidR="002742C1" w:rsidRPr="00071A8C">
          <w:rPr>
            <w:rStyle w:val="Hyperlinkki"/>
          </w:rPr>
          <w:t>Yleisrakenne</w:t>
        </w:r>
        <w:r w:rsidR="002742C1">
          <w:rPr>
            <w:webHidden/>
          </w:rPr>
          <w:tab/>
        </w:r>
        <w:r w:rsidR="002742C1">
          <w:rPr>
            <w:webHidden/>
          </w:rPr>
          <w:fldChar w:fldCharType="begin"/>
        </w:r>
        <w:r w:rsidR="002742C1">
          <w:rPr>
            <w:webHidden/>
          </w:rPr>
          <w:instrText xml:space="preserve"> PAGEREF _Toc127960064 \h </w:instrText>
        </w:r>
        <w:r w:rsidR="002742C1">
          <w:rPr>
            <w:webHidden/>
          </w:rPr>
        </w:r>
        <w:r w:rsidR="002742C1">
          <w:rPr>
            <w:webHidden/>
          </w:rPr>
          <w:fldChar w:fldCharType="separate"/>
        </w:r>
        <w:r w:rsidR="002742C1">
          <w:rPr>
            <w:webHidden/>
          </w:rPr>
          <w:t>100</w:t>
        </w:r>
        <w:r w:rsidR="002742C1">
          <w:rPr>
            <w:webHidden/>
          </w:rPr>
          <w:fldChar w:fldCharType="end"/>
        </w:r>
      </w:hyperlink>
    </w:p>
    <w:p w14:paraId="0A6E03D8" w14:textId="040BD1B5" w:rsidR="002742C1" w:rsidRDefault="00446637">
      <w:pPr>
        <w:pStyle w:val="Sisluet2"/>
        <w:rPr>
          <w:rFonts w:asciiTheme="minorHAnsi" w:eastAsiaTheme="minorEastAsia" w:hAnsiTheme="minorHAnsi" w:cstheme="minorBidi"/>
          <w:szCs w:val="22"/>
          <w:lang w:eastAsia="fi-FI"/>
        </w:rPr>
      </w:pPr>
      <w:hyperlink w:anchor="_Toc127960065" w:history="1">
        <w:r w:rsidR="002742C1" w:rsidRPr="00071A8C">
          <w:rPr>
            <w:rStyle w:val="Hyperlinkki"/>
          </w:rPr>
          <w:t>20.2</w:t>
        </w:r>
        <w:r w:rsidR="002742C1">
          <w:rPr>
            <w:rFonts w:asciiTheme="minorHAnsi" w:eastAsiaTheme="minorEastAsia" w:hAnsiTheme="minorHAnsi" w:cstheme="minorBidi"/>
            <w:szCs w:val="22"/>
            <w:lang w:eastAsia="fi-FI"/>
          </w:rPr>
          <w:tab/>
        </w:r>
        <w:r w:rsidR="002742C1" w:rsidRPr="00071A8C">
          <w:rPr>
            <w:rStyle w:val="Hyperlinkki"/>
          </w:rPr>
          <w:t>Rakenteinen muoto</w:t>
        </w:r>
        <w:r w:rsidR="002742C1">
          <w:rPr>
            <w:webHidden/>
          </w:rPr>
          <w:tab/>
        </w:r>
        <w:r w:rsidR="002742C1">
          <w:rPr>
            <w:webHidden/>
          </w:rPr>
          <w:fldChar w:fldCharType="begin"/>
        </w:r>
        <w:r w:rsidR="002742C1">
          <w:rPr>
            <w:webHidden/>
          </w:rPr>
          <w:instrText xml:space="preserve"> PAGEREF _Toc127960065 \h </w:instrText>
        </w:r>
        <w:r w:rsidR="002742C1">
          <w:rPr>
            <w:webHidden/>
          </w:rPr>
        </w:r>
        <w:r w:rsidR="002742C1">
          <w:rPr>
            <w:webHidden/>
          </w:rPr>
          <w:fldChar w:fldCharType="separate"/>
        </w:r>
        <w:r w:rsidR="002742C1">
          <w:rPr>
            <w:webHidden/>
          </w:rPr>
          <w:t>100</w:t>
        </w:r>
        <w:r w:rsidR="002742C1">
          <w:rPr>
            <w:webHidden/>
          </w:rPr>
          <w:fldChar w:fldCharType="end"/>
        </w:r>
      </w:hyperlink>
    </w:p>
    <w:p w14:paraId="39963C94" w14:textId="3BCFF89E" w:rsidR="002742C1" w:rsidRDefault="00446637">
      <w:pPr>
        <w:pStyle w:val="Sisluet1"/>
        <w:rPr>
          <w:rFonts w:asciiTheme="minorHAnsi" w:eastAsiaTheme="minorEastAsia" w:hAnsiTheme="minorHAnsi" w:cstheme="minorBidi"/>
          <w:szCs w:val="22"/>
          <w:lang w:eastAsia="fi-FI"/>
        </w:rPr>
      </w:pPr>
      <w:hyperlink w:anchor="_Toc127960066" w:history="1">
        <w:r w:rsidR="002742C1" w:rsidRPr="00071A8C">
          <w:rPr>
            <w:rStyle w:val="Hyperlinkki"/>
          </w:rPr>
          <w:t>21</w:t>
        </w:r>
        <w:r w:rsidR="002742C1">
          <w:rPr>
            <w:rFonts w:asciiTheme="minorHAnsi" w:eastAsiaTheme="minorEastAsia" w:hAnsiTheme="minorHAnsi" w:cstheme="minorBidi"/>
            <w:szCs w:val="22"/>
            <w:lang w:eastAsia="fi-FI"/>
          </w:rPr>
          <w:tab/>
        </w:r>
        <w:r w:rsidR="002742C1" w:rsidRPr="00071A8C">
          <w:rPr>
            <w:rStyle w:val="Hyperlinkki"/>
          </w:rPr>
          <w:t>Näyttömuoto</w:t>
        </w:r>
        <w:r w:rsidR="002742C1">
          <w:rPr>
            <w:webHidden/>
          </w:rPr>
          <w:tab/>
        </w:r>
        <w:r w:rsidR="002742C1">
          <w:rPr>
            <w:webHidden/>
          </w:rPr>
          <w:fldChar w:fldCharType="begin"/>
        </w:r>
        <w:r w:rsidR="002742C1">
          <w:rPr>
            <w:webHidden/>
          </w:rPr>
          <w:instrText xml:space="preserve"> PAGEREF _Toc127960066 \h </w:instrText>
        </w:r>
        <w:r w:rsidR="002742C1">
          <w:rPr>
            <w:webHidden/>
          </w:rPr>
        </w:r>
        <w:r w:rsidR="002742C1">
          <w:rPr>
            <w:webHidden/>
          </w:rPr>
          <w:fldChar w:fldCharType="separate"/>
        </w:r>
        <w:r w:rsidR="002742C1">
          <w:rPr>
            <w:webHidden/>
          </w:rPr>
          <w:t>101</w:t>
        </w:r>
        <w:r w:rsidR="002742C1">
          <w:rPr>
            <w:webHidden/>
          </w:rPr>
          <w:fldChar w:fldCharType="end"/>
        </w:r>
      </w:hyperlink>
    </w:p>
    <w:p w14:paraId="539EBBB4" w14:textId="53965C5E" w:rsidR="002742C1" w:rsidRDefault="00446637">
      <w:pPr>
        <w:pStyle w:val="Sisluet1"/>
        <w:rPr>
          <w:rFonts w:asciiTheme="minorHAnsi" w:eastAsiaTheme="minorEastAsia" w:hAnsiTheme="minorHAnsi" w:cstheme="minorBidi"/>
          <w:szCs w:val="22"/>
          <w:lang w:eastAsia="fi-FI"/>
        </w:rPr>
      </w:pPr>
      <w:hyperlink w:anchor="_Toc127960067" w:history="1">
        <w:r w:rsidR="002742C1" w:rsidRPr="00071A8C">
          <w:rPr>
            <w:rStyle w:val="Hyperlinkki"/>
          </w:rPr>
          <w:t>22</w:t>
        </w:r>
        <w:r w:rsidR="002742C1">
          <w:rPr>
            <w:rFonts w:asciiTheme="minorHAnsi" w:eastAsiaTheme="minorEastAsia" w:hAnsiTheme="minorHAnsi" w:cstheme="minorBidi"/>
            <w:szCs w:val="22"/>
            <w:lang w:eastAsia="fi-FI"/>
          </w:rPr>
          <w:tab/>
        </w:r>
        <w:r w:rsidR="002742C1" w:rsidRPr="00071A8C">
          <w:rPr>
            <w:rStyle w:val="Hyperlinkki"/>
          </w:rPr>
          <w:t>Käytetty notaatio</w:t>
        </w:r>
        <w:r w:rsidR="002742C1">
          <w:rPr>
            <w:webHidden/>
          </w:rPr>
          <w:tab/>
        </w:r>
        <w:r w:rsidR="002742C1">
          <w:rPr>
            <w:webHidden/>
          </w:rPr>
          <w:fldChar w:fldCharType="begin"/>
        </w:r>
        <w:r w:rsidR="002742C1">
          <w:rPr>
            <w:webHidden/>
          </w:rPr>
          <w:instrText xml:space="preserve"> PAGEREF _Toc127960067 \h </w:instrText>
        </w:r>
        <w:r w:rsidR="002742C1">
          <w:rPr>
            <w:webHidden/>
          </w:rPr>
        </w:r>
        <w:r w:rsidR="002742C1">
          <w:rPr>
            <w:webHidden/>
          </w:rPr>
          <w:fldChar w:fldCharType="separate"/>
        </w:r>
        <w:r w:rsidR="002742C1">
          <w:rPr>
            <w:webHidden/>
          </w:rPr>
          <w:t>102</w:t>
        </w:r>
        <w:r w:rsidR="002742C1">
          <w:rPr>
            <w:webHidden/>
          </w:rPr>
          <w:fldChar w:fldCharType="end"/>
        </w:r>
      </w:hyperlink>
    </w:p>
    <w:p w14:paraId="3C737A4C" w14:textId="6348095C" w:rsidR="0077747B" w:rsidRDefault="008A774F">
      <w:r>
        <w:fldChar w:fldCharType="end"/>
      </w:r>
    </w:p>
    <w:p w14:paraId="39F5B018" w14:textId="77777777" w:rsidR="0077747B" w:rsidRDefault="0077747B"/>
    <w:p w14:paraId="78B058CC" w14:textId="77777777" w:rsidR="0077747B" w:rsidRDefault="0077747B"/>
    <w:p w14:paraId="1338216B" w14:textId="77777777" w:rsidR="0077747B" w:rsidRDefault="0077747B"/>
    <w:p w14:paraId="336CDD0F" w14:textId="77777777" w:rsidR="00A266DB" w:rsidRDefault="00A266DB"/>
    <w:p w14:paraId="0352949B" w14:textId="47BADCA8" w:rsidR="005E2E1C" w:rsidRDefault="005E2E1C"/>
    <w:p w14:paraId="6FD50069" w14:textId="77777777" w:rsidR="005E2E1C" w:rsidRPr="005E2E1C" w:rsidRDefault="005E2E1C" w:rsidP="005E2E1C"/>
    <w:p w14:paraId="44C9D572" w14:textId="77777777" w:rsidR="005E2E1C" w:rsidRPr="005E2E1C" w:rsidRDefault="005E2E1C" w:rsidP="005E2E1C"/>
    <w:p w14:paraId="558006EA" w14:textId="77777777" w:rsidR="005E2E1C" w:rsidRPr="005E2E1C" w:rsidRDefault="005E2E1C" w:rsidP="005E2E1C"/>
    <w:p w14:paraId="3A2418E8" w14:textId="77777777" w:rsidR="005E2E1C" w:rsidRPr="005E2E1C" w:rsidRDefault="005E2E1C" w:rsidP="005E2E1C"/>
    <w:p w14:paraId="66AFE9A7" w14:textId="39E111BB" w:rsidR="005E2E1C" w:rsidRDefault="005E2E1C"/>
    <w:p w14:paraId="0A7215C5" w14:textId="4B18DC43" w:rsidR="005E2E1C" w:rsidRDefault="005E2E1C"/>
    <w:p w14:paraId="13C6D414" w14:textId="2B757794" w:rsidR="005E2E1C" w:rsidRDefault="005E2E1C" w:rsidP="005E2E1C">
      <w:pPr>
        <w:tabs>
          <w:tab w:val="left" w:pos="5235"/>
        </w:tabs>
      </w:pPr>
      <w:r>
        <w:tab/>
      </w:r>
    </w:p>
    <w:p w14:paraId="1EBD25B5" w14:textId="77777777" w:rsidR="0077747B" w:rsidRDefault="0077747B">
      <w:pPr>
        <w:rPr>
          <w:b/>
          <w:bCs/>
        </w:rPr>
      </w:pPr>
      <w:r w:rsidRPr="005E2E1C">
        <w:br w:type="page"/>
      </w:r>
      <w:r>
        <w:rPr>
          <w:b/>
          <w:bCs/>
        </w:rPr>
        <w:lastRenderedPageBreak/>
        <w:t>Versiohistoria</w:t>
      </w:r>
    </w:p>
    <w:p w14:paraId="6496DC16" w14:textId="77777777" w:rsidR="0077747B" w:rsidRDefault="0077747B"/>
    <w:p w14:paraId="6C8F002A" w14:textId="77777777" w:rsidR="0077747B" w:rsidRDefault="0077747B"/>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134"/>
        <w:gridCol w:w="2410"/>
        <w:gridCol w:w="4536"/>
      </w:tblGrid>
      <w:tr w:rsidR="0077747B" w:rsidRPr="00AE7398" w14:paraId="277624B4" w14:textId="77777777" w:rsidTr="4716D89F">
        <w:tc>
          <w:tcPr>
            <w:tcW w:w="959" w:type="dxa"/>
            <w:tcBorders>
              <w:top w:val="single" w:sz="4" w:space="0" w:color="auto"/>
              <w:left w:val="single" w:sz="4" w:space="0" w:color="auto"/>
              <w:bottom w:val="single" w:sz="4" w:space="0" w:color="auto"/>
              <w:right w:val="single" w:sz="4" w:space="0" w:color="auto"/>
            </w:tcBorders>
          </w:tcPr>
          <w:p w14:paraId="6E4B9A9E" w14:textId="77777777" w:rsidR="0077747B" w:rsidRPr="00AE7398" w:rsidRDefault="0077747B" w:rsidP="4716D89F">
            <w:pPr>
              <w:rPr>
                <w:b/>
                <w:bCs/>
              </w:rPr>
            </w:pPr>
            <w:r w:rsidRPr="4716D89F">
              <w:rPr>
                <w:b/>
                <w:bCs/>
              </w:rPr>
              <w:t>Versio</w:t>
            </w:r>
          </w:p>
        </w:tc>
        <w:tc>
          <w:tcPr>
            <w:tcW w:w="1134" w:type="dxa"/>
            <w:tcBorders>
              <w:top w:val="single" w:sz="4" w:space="0" w:color="auto"/>
              <w:left w:val="single" w:sz="4" w:space="0" w:color="auto"/>
              <w:bottom w:val="single" w:sz="4" w:space="0" w:color="auto"/>
              <w:right w:val="single" w:sz="4" w:space="0" w:color="auto"/>
            </w:tcBorders>
          </w:tcPr>
          <w:p w14:paraId="3B5A39C0" w14:textId="77777777" w:rsidR="0077747B" w:rsidRPr="00AE7398" w:rsidRDefault="0077747B" w:rsidP="4716D89F">
            <w:pPr>
              <w:rPr>
                <w:b/>
                <w:bCs/>
              </w:rPr>
            </w:pPr>
            <w:r w:rsidRPr="4716D89F">
              <w:rPr>
                <w:b/>
                <w:bCs/>
              </w:rPr>
              <w:t>Pvm</w:t>
            </w:r>
          </w:p>
        </w:tc>
        <w:tc>
          <w:tcPr>
            <w:tcW w:w="2410" w:type="dxa"/>
            <w:tcBorders>
              <w:top w:val="single" w:sz="4" w:space="0" w:color="auto"/>
              <w:left w:val="single" w:sz="4" w:space="0" w:color="auto"/>
              <w:bottom w:val="single" w:sz="4" w:space="0" w:color="auto"/>
              <w:right w:val="single" w:sz="4" w:space="0" w:color="auto"/>
            </w:tcBorders>
          </w:tcPr>
          <w:p w14:paraId="779DC808" w14:textId="77777777" w:rsidR="0077747B" w:rsidRPr="00AE7398" w:rsidRDefault="0077747B" w:rsidP="4716D89F">
            <w:pPr>
              <w:rPr>
                <w:b/>
                <w:bCs/>
              </w:rPr>
            </w:pPr>
            <w:r w:rsidRPr="4716D89F">
              <w:rPr>
                <w:b/>
                <w:bCs/>
              </w:rPr>
              <w:t>Tekijät</w:t>
            </w:r>
          </w:p>
        </w:tc>
        <w:tc>
          <w:tcPr>
            <w:tcW w:w="4536" w:type="dxa"/>
            <w:tcBorders>
              <w:top w:val="single" w:sz="4" w:space="0" w:color="auto"/>
              <w:left w:val="single" w:sz="4" w:space="0" w:color="auto"/>
              <w:bottom w:val="single" w:sz="4" w:space="0" w:color="auto"/>
              <w:right w:val="single" w:sz="4" w:space="0" w:color="auto"/>
            </w:tcBorders>
          </w:tcPr>
          <w:p w14:paraId="780C24E9" w14:textId="77777777" w:rsidR="0077747B" w:rsidRPr="00AE7398" w:rsidRDefault="0077747B" w:rsidP="4716D89F">
            <w:pPr>
              <w:rPr>
                <w:b/>
                <w:bCs/>
              </w:rPr>
            </w:pPr>
            <w:r w:rsidRPr="4716D89F">
              <w:rPr>
                <w:b/>
                <w:bCs/>
              </w:rPr>
              <w:t>Selite</w:t>
            </w:r>
          </w:p>
        </w:tc>
      </w:tr>
      <w:tr w:rsidR="0077747B" w:rsidRPr="00AE7398" w14:paraId="457AC3E8" w14:textId="77777777" w:rsidTr="4716D89F">
        <w:tc>
          <w:tcPr>
            <w:tcW w:w="959" w:type="dxa"/>
            <w:tcBorders>
              <w:top w:val="single" w:sz="4" w:space="0" w:color="auto"/>
              <w:left w:val="single" w:sz="4" w:space="0" w:color="auto"/>
              <w:bottom w:val="single" w:sz="4" w:space="0" w:color="auto"/>
              <w:right w:val="single" w:sz="4" w:space="0" w:color="auto"/>
            </w:tcBorders>
          </w:tcPr>
          <w:p w14:paraId="2E4E3198" w14:textId="77777777" w:rsidR="0077747B" w:rsidRPr="00AE7398" w:rsidRDefault="0077747B">
            <w:pPr>
              <w:rPr>
                <w:sz w:val="20"/>
                <w:szCs w:val="20"/>
              </w:rPr>
            </w:pPr>
            <w:r w:rsidRPr="00AE7398">
              <w:rPr>
                <w:sz w:val="20"/>
                <w:szCs w:val="20"/>
              </w:rPr>
              <w:t>0.9</w:t>
            </w:r>
          </w:p>
        </w:tc>
        <w:tc>
          <w:tcPr>
            <w:tcW w:w="1134" w:type="dxa"/>
            <w:tcBorders>
              <w:top w:val="single" w:sz="4" w:space="0" w:color="auto"/>
              <w:left w:val="single" w:sz="4" w:space="0" w:color="auto"/>
              <w:bottom w:val="single" w:sz="4" w:space="0" w:color="auto"/>
              <w:right w:val="single" w:sz="4" w:space="0" w:color="auto"/>
            </w:tcBorders>
          </w:tcPr>
          <w:p w14:paraId="6B40A735" w14:textId="77777777" w:rsidR="0077747B" w:rsidRPr="00AE7398" w:rsidRDefault="0077747B">
            <w:pPr>
              <w:rPr>
                <w:sz w:val="20"/>
                <w:szCs w:val="20"/>
              </w:rPr>
            </w:pPr>
            <w:r w:rsidRPr="00AE7398">
              <w:rPr>
                <w:sz w:val="20"/>
                <w:szCs w:val="20"/>
              </w:rPr>
              <w:t>30.11.2006</w:t>
            </w:r>
          </w:p>
        </w:tc>
        <w:tc>
          <w:tcPr>
            <w:tcW w:w="2410" w:type="dxa"/>
            <w:tcBorders>
              <w:top w:val="single" w:sz="4" w:space="0" w:color="auto"/>
              <w:left w:val="single" w:sz="4" w:space="0" w:color="auto"/>
              <w:bottom w:val="single" w:sz="4" w:space="0" w:color="auto"/>
              <w:right w:val="single" w:sz="4" w:space="0" w:color="auto"/>
            </w:tcBorders>
          </w:tcPr>
          <w:p w14:paraId="36ECF1DB"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r w:rsidRPr="00AE7398">
              <w:rPr>
                <w:sz w:val="20"/>
                <w:szCs w:val="20"/>
              </w:rPr>
              <w:t>/Tietotarha ja muu reseptiryhmä</w:t>
            </w:r>
          </w:p>
          <w:p w14:paraId="6A5B3D6F" w14:textId="77777777" w:rsidR="0077747B" w:rsidRPr="00AE7398" w:rsidRDefault="0077747B">
            <w:pPr>
              <w:rPr>
                <w:sz w:val="20"/>
                <w:szCs w:val="20"/>
              </w:rPr>
            </w:pPr>
            <w:r w:rsidRPr="00AE7398">
              <w:rPr>
                <w:sz w:val="20"/>
                <w:szCs w:val="20"/>
              </w:rPr>
              <w:t>(HL7: Jari Porrasmaa, Antero Ensio, Ari Vähä-Erkkilä, Timo Kaskinen, KELA: Petri Kemppainen, Erja Enoranta, Sirkka Hartikainen)</w:t>
            </w:r>
          </w:p>
        </w:tc>
        <w:tc>
          <w:tcPr>
            <w:tcW w:w="4536" w:type="dxa"/>
            <w:tcBorders>
              <w:top w:val="single" w:sz="4" w:space="0" w:color="auto"/>
              <w:left w:val="single" w:sz="4" w:space="0" w:color="auto"/>
              <w:bottom w:val="single" w:sz="4" w:space="0" w:color="auto"/>
              <w:right w:val="single" w:sz="4" w:space="0" w:color="auto"/>
            </w:tcBorders>
          </w:tcPr>
          <w:p w14:paraId="4946E8D3" w14:textId="77777777" w:rsidR="0077747B" w:rsidRPr="00AE7398" w:rsidRDefault="0077747B">
            <w:pPr>
              <w:rPr>
                <w:sz w:val="20"/>
                <w:szCs w:val="20"/>
              </w:rPr>
            </w:pPr>
            <w:r w:rsidRPr="00AE7398">
              <w:rPr>
                <w:sz w:val="20"/>
                <w:szCs w:val="20"/>
              </w:rPr>
              <w:t>Julkaisuversio HL7-projektin päättyessä</w:t>
            </w:r>
          </w:p>
        </w:tc>
      </w:tr>
      <w:tr w:rsidR="0077747B" w:rsidRPr="00AE7398" w14:paraId="732788A6" w14:textId="77777777" w:rsidTr="4716D89F">
        <w:tc>
          <w:tcPr>
            <w:tcW w:w="959" w:type="dxa"/>
            <w:tcBorders>
              <w:top w:val="single" w:sz="4" w:space="0" w:color="auto"/>
              <w:left w:val="single" w:sz="4" w:space="0" w:color="auto"/>
              <w:bottom w:val="single" w:sz="4" w:space="0" w:color="auto"/>
              <w:right w:val="single" w:sz="4" w:space="0" w:color="auto"/>
            </w:tcBorders>
          </w:tcPr>
          <w:p w14:paraId="3B317F20" w14:textId="77777777" w:rsidR="0077747B" w:rsidRPr="00AE7398" w:rsidRDefault="0077747B">
            <w:pPr>
              <w:rPr>
                <w:sz w:val="20"/>
                <w:szCs w:val="20"/>
              </w:rPr>
            </w:pPr>
            <w:r w:rsidRPr="00AE7398">
              <w:rPr>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6672B2F5" w14:textId="77777777" w:rsidR="0077747B" w:rsidRPr="00AE7398" w:rsidRDefault="0077747B">
            <w:pPr>
              <w:rPr>
                <w:sz w:val="20"/>
                <w:szCs w:val="20"/>
              </w:rPr>
            </w:pPr>
            <w:r w:rsidRPr="00AE7398">
              <w:rPr>
                <w:sz w:val="20"/>
                <w:szCs w:val="20"/>
              </w:rPr>
              <w:t>31.12.2006</w:t>
            </w:r>
          </w:p>
        </w:tc>
        <w:tc>
          <w:tcPr>
            <w:tcW w:w="2410" w:type="dxa"/>
            <w:tcBorders>
              <w:top w:val="single" w:sz="4" w:space="0" w:color="auto"/>
              <w:left w:val="single" w:sz="4" w:space="0" w:color="auto"/>
              <w:bottom w:val="single" w:sz="4" w:space="0" w:color="auto"/>
              <w:right w:val="single" w:sz="4" w:space="0" w:color="auto"/>
            </w:tcBorders>
          </w:tcPr>
          <w:p w14:paraId="7B200BF8" w14:textId="77777777" w:rsidR="0077747B" w:rsidRPr="00AE7398" w:rsidRDefault="0077747B">
            <w:pPr>
              <w:rPr>
                <w:sz w:val="20"/>
                <w:szCs w:val="20"/>
              </w:rPr>
            </w:pPr>
            <w:r w:rsidRPr="00AE7398">
              <w:rPr>
                <w:sz w:val="20"/>
                <w:szCs w:val="20"/>
              </w:rPr>
              <w:t>Projektiryhmä</w:t>
            </w:r>
          </w:p>
        </w:tc>
        <w:tc>
          <w:tcPr>
            <w:tcW w:w="4536" w:type="dxa"/>
            <w:tcBorders>
              <w:top w:val="single" w:sz="4" w:space="0" w:color="auto"/>
              <w:left w:val="single" w:sz="4" w:space="0" w:color="auto"/>
              <w:bottom w:val="single" w:sz="4" w:space="0" w:color="auto"/>
              <w:right w:val="single" w:sz="4" w:space="0" w:color="auto"/>
            </w:tcBorders>
          </w:tcPr>
          <w:p w14:paraId="5F6FE491" w14:textId="77777777" w:rsidR="0077747B" w:rsidRPr="00AE7398" w:rsidRDefault="0077747B">
            <w:pPr>
              <w:rPr>
                <w:sz w:val="20"/>
                <w:szCs w:val="20"/>
              </w:rPr>
            </w:pPr>
            <w:r w:rsidRPr="00AE7398">
              <w:rPr>
                <w:sz w:val="20"/>
                <w:szCs w:val="20"/>
              </w:rPr>
              <w:t>Virallinen julkaisuversio.</w:t>
            </w:r>
          </w:p>
        </w:tc>
      </w:tr>
      <w:tr w:rsidR="0077747B" w:rsidRPr="00AE7398" w14:paraId="15471AE2" w14:textId="77777777" w:rsidTr="4716D89F">
        <w:tc>
          <w:tcPr>
            <w:tcW w:w="959" w:type="dxa"/>
            <w:tcBorders>
              <w:top w:val="single" w:sz="4" w:space="0" w:color="auto"/>
              <w:left w:val="single" w:sz="4" w:space="0" w:color="auto"/>
              <w:bottom w:val="single" w:sz="4" w:space="0" w:color="auto"/>
              <w:right w:val="single" w:sz="4" w:space="0" w:color="auto"/>
            </w:tcBorders>
          </w:tcPr>
          <w:p w14:paraId="635DBA52" w14:textId="77777777" w:rsidR="0077747B" w:rsidRPr="00AE7398" w:rsidRDefault="0077747B">
            <w:pPr>
              <w:rPr>
                <w:sz w:val="20"/>
                <w:szCs w:val="20"/>
              </w:rPr>
            </w:pPr>
            <w:r w:rsidRPr="00AE7398">
              <w:rPr>
                <w:sz w:val="20"/>
                <w:szCs w:val="20"/>
              </w:rPr>
              <w:t>1.1</w:t>
            </w:r>
          </w:p>
        </w:tc>
        <w:tc>
          <w:tcPr>
            <w:tcW w:w="1134" w:type="dxa"/>
            <w:tcBorders>
              <w:top w:val="single" w:sz="4" w:space="0" w:color="auto"/>
              <w:left w:val="single" w:sz="4" w:space="0" w:color="auto"/>
              <w:bottom w:val="single" w:sz="4" w:space="0" w:color="auto"/>
              <w:right w:val="single" w:sz="4" w:space="0" w:color="auto"/>
            </w:tcBorders>
          </w:tcPr>
          <w:p w14:paraId="5A0E3194" w14:textId="77777777" w:rsidR="0077747B" w:rsidRPr="00AE7398" w:rsidRDefault="0077747B">
            <w:pPr>
              <w:rPr>
                <w:sz w:val="20"/>
                <w:szCs w:val="20"/>
              </w:rPr>
            </w:pPr>
            <w:r w:rsidRPr="00AE7398">
              <w:rPr>
                <w:sz w:val="20"/>
                <w:szCs w:val="20"/>
              </w:rPr>
              <w:t>29.1.2007</w:t>
            </w:r>
          </w:p>
        </w:tc>
        <w:tc>
          <w:tcPr>
            <w:tcW w:w="2410" w:type="dxa"/>
            <w:tcBorders>
              <w:top w:val="single" w:sz="4" w:space="0" w:color="auto"/>
              <w:left w:val="single" w:sz="4" w:space="0" w:color="auto"/>
              <w:bottom w:val="single" w:sz="4" w:space="0" w:color="auto"/>
              <w:right w:val="single" w:sz="4" w:space="0" w:color="auto"/>
            </w:tcBorders>
          </w:tcPr>
          <w:p w14:paraId="7593E29A"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p>
        </w:tc>
        <w:tc>
          <w:tcPr>
            <w:tcW w:w="4536" w:type="dxa"/>
            <w:tcBorders>
              <w:top w:val="single" w:sz="4" w:space="0" w:color="auto"/>
              <w:left w:val="single" w:sz="4" w:space="0" w:color="auto"/>
              <w:bottom w:val="single" w:sz="4" w:space="0" w:color="auto"/>
              <w:right w:val="single" w:sz="4" w:space="0" w:color="auto"/>
            </w:tcBorders>
          </w:tcPr>
          <w:p w14:paraId="1788B239" w14:textId="77777777" w:rsidR="0077747B" w:rsidRPr="00AE7398" w:rsidRDefault="0077747B">
            <w:pPr>
              <w:rPr>
                <w:sz w:val="20"/>
                <w:szCs w:val="20"/>
              </w:rPr>
            </w:pPr>
            <w:proofErr w:type="spellStart"/>
            <w:r w:rsidRPr="00AE7398">
              <w:rPr>
                <w:sz w:val="20"/>
                <w:szCs w:val="20"/>
              </w:rPr>
              <w:t>KELA:n</w:t>
            </w:r>
            <w:proofErr w:type="spellEnd"/>
            <w:r w:rsidRPr="00AE7398">
              <w:rPr>
                <w:sz w:val="20"/>
                <w:szCs w:val="20"/>
              </w:rPr>
              <w:t xml:space="preserve"> 23.1 palaverin muutokset ennen tarjouskilpailun aloittamista:</w:t>
            </w:r>
          </w:p>
          <w:p w14:paraId="452FBD38" w14:textId="77777777" w:rsidR="0077747B" w:rsidRPr="00AE7398" w:rsidRDefault="0077747B">
            <w:pPr>
              <w:rPr>
                <w:sz w:val="20"/>
                <w:szCs w:val="20"/>
              </w:rPr>
            </w:pPr>
            <w:r w:rsidRPr="00AE7398">
              <w:rPr>
                <w:sz w:val="20"/>
                <w:szCs w:val="20"/>
              </w:rPr>
              <w:t>tekninen koodi muutettu lajiksi, toimitussanomaan lisätty tieto ”kokonaan toimitettu”. Mitätöinnin tyypistä otettu koodi 3 (muu syy) pois (tämä on erillisessä koodistotaulukossa).</w:t>
            </w:r>
          </w:p>
        </w:tc>
      </w:tr>
      <w:tr w:rsidR="0077747B" w:rsidRPr="00AE7398" w14:paraId="70A68D2B" w14:textId="77777777" w:rsidTr="4716D89F">
        <w:tc>
          <w:tcPr>
            <w:tcW w:w="959" w:type="dxa"/>
            <w:tcBorders>
              <w:top w:val="single" w:sz="4" w:space="0" w:color="auto"/>
              <w:left w:val="single" w:sz="4" w:space="0" w:color="auto"/>
              <w:bottom w:val="single" w:sz="4" w:space="0" w:color="auto"/>
              <w:right w:val="single" w:sz="4" w:space="0" w:color="auto"/>
            </w:tcBorders>
          </w:tcPr>
          <w:p w14:paraId="34F0E335" w14:textId="77777777" w:rsidR="0077747B" w:rsidRPr="00AE7398" w:rsidRDefault="0077747B">
            <w:pPr>
              <w:rPr>
                <w:sz w:val="20"/>
                <w:szCs w:val="20"/>
              </w:rPr>
            </w:pPr>
            <w:r w:rsidRPr="00AE7398">
              <w:rPr>
                <w:sz w:val="20"/>
                <w:szCs w:val="20"/>
              </w:rPr>
              <w:t>2.0</w:t>
            </w:r>
          </w:p>
        </w:tc>
        <w:tc>
          <w:tcPr>
            <w:tcW w:w="1134" w:type="dxa"/>
            <w:tcBorders>
              <w:top w:val="single" w:sz="4" w:space="0" w:color="auto"/>
              <w:left w:val="single" w:sz="4" w:space="0" w:color="auto"/>
              <w:bottom w:val="single" w:sz="4" w:space="0" w:color="auto"/>
              <w:right w:val="single" w:sz="4" w:space="0" w:color="auto"/>
            </w:tcBorders>
          </w:tcPr>
          <w:p w14:paraId="45C7EB8A" w14:textId="77777777" w:rsidR="0077747B" w:rsidRPr="00AE7398" w:rsidRDefault="0077747B">
            <w:pPr>
              <w:rPr>
                <w:sz w:val="20"/>
                <w:szCs w:val="20"/>
              </w:rPr>
            </w:pPr>
            <w:r w:rsidRPr="00AE7398">
              <w:rPr>
                <w:sz w:val="20"/>
                <w:szCs w:val="20"/>
              </w:rPr>
              <w:t>2.7.2007</w:t>
            </w:r>
          </w:p>
        </w:tc>
        <w:tc>
          <w:tcPr>
            <w:tcW w:w="2410" w:type="dxa"/>
            <w:tcBorders>
              <w:top w:val="single" w:sz="4" w:space="0" w:color="auto"/>
              <w:left w:val="single" w:sz="4" w:space="0" w:color="auto"/>
              <w:bottom w:val="single" w:sz="4" w:space="0" w:color="auto"/>
              <w:right w:val="single" w:sz="4" w:space="0" w:color="auto"/>
            </w:tcBorders>
          </w:tcPr>
          <w:p w14:paraId="13128FF5"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r w:rsidRPr="00AE7398">
              <w:rPr>
                <w:sz w:val="20"/>
                <w:szCs w:val="20"/>
              </w:rPr>
              <w:t xml:space="preserve"> ja Esko Eloranta/Tietotarha</w:t>
            </w:r>
          </w:p>
        </w:tc>
        <w:tc>
          <w:tcPr>
            <w:tcW w:w="4536" w:type="dxa"/>
            <w:tcBorders>
              <w:top w:val="single" w:sz="4" w:space="0" w:color="auto"/>
              <w:left w:val="single" w:sz="4" w:space="0" w:color="auto"/>
              <w:bottom w:val="single" w:sz="4" w:space="0" w:color="auto"/>
              <w:right w:val="single" w:sz="4" w:space="0" w:color="auto"/>
            </w:tcBorders>
          </w:tcPr>
          <w:p w14:paraId="2DEADF0A" w14:textId="77777777" w:rsidR="0077747B" w:rsidRPr="00AE7398" w:rsidRDefault="0077747B">
            <w:pPr>
              <w:rPr>
                <w:sz w:val="20"/>
                <w:szCs w:val="20"/>
              </w:rPr>
            </w:pPr>
            <w:r w:rsidRPr="00AE7398">
              <w:rPr>
                <w:sz w:val="20"/>
                <w:szCs w:val="20"/>
              </w:rPr>
              <w:t xml:space="preserve">Uusi versio äänestyskierroksen sekä </w:t>
            </w:r>
            <w:proofErr w:type="spellStart"/>
            <w:r w:rsidRPr="00AE7398">
              <w:rPr>
                <w:sz w:val="20"/>
                <w:szCs w:val="20"/>
              </w:rPr>
              <w:t>KELA:n</w:t>
            </w:r>
            <w:proofErr w:type="spellEnd"/>
            <w:r w:rsidRPr="00AE7398">
              <w:rPr>
                <w:sz w:val="20"/>
                <w:szCs w:val="20"/>
              </w:rPr>
              <w:t xml:space="preserve"> </w:t>
            </w:r>
            <w:proofErr w:type="gramStart"/>
            <w:r w:rsidRPr="00AE7398">
              <w:rPr>
                <w:sz w:val="20"/>
                <w:szCs w:val="20"/>
              </w:rPr>
              <w:t>tarkennettujen  määritysten</w:t>
            </w:r>
            <w:proofErr w:type="gramEnd"/>
            <w:r w:rsidRPr="00AE7398">
              <w:rPr>
                <w:sz w:val="20"/>
                <w:szCs w:val="20"/>
              </w:rPr>
              <w:t xml:space="preserve"> jälkeen. Kommentit ja muutosehdotukset on käyty läpi HL7:n (Antero Ensio, Ari Vähä-Erkkilä, Jari Porrasmaa, Timo </w:t>
            </w:r>
            <w:proofErr w:type="spellStart"/>
            <w:proofErr w:type="gramStart"/>
            <w:r w:rsidRPr="00AE7398">
              <w:rPr>
                <w:sz w:val="20"/>
                <w:szCs w:val="20"/>
              </w:rPr>
              <w:t>Tarhonen</w:t>
            </w:r>
            <w:proofErr w:type="spellEnd"/>
            <w:r w:rsidRPr="00AE7398">
              <w:rPr>
                <w:sz w:val="20"/>
                <w:szCs w:val="20"/>
              </w:rPr>
              <w:t>)  ja</w:t>
            </w:r>
            <w:proofErr w:type="gramEnd"/>
            <w:r w:rsidRPr="00AE7398">
              <w:rPr>
                <w:sz w:val="20"/>
                <w:szCs w:val="20"/>
              </w:rPr>
              <w:t xml:space="preserve"> Kelan yhteistyöpalavereissa (Petri Kemppainen, Sirkka Hartikainen, Timo Kauppila, Annika Juurikivi). Erityiskiitos </w:t>
            </w:r>
            <w:proofErr w:type="spellStart"/>
            <w:r w:rsidRPr="00AE7398">
              <w:rPr>
                <w:sz w:val="20"/>
                <w:szCs w:val="20"/>
              </w:rPr>
              <w:t>Mediconsult</w:t>
            </w:r>
            <w:proofErr w:type="spellEnd"/>
            <w:r w:rsidRPr="00AE7398">
              <w:rPr>
                <w:sz w:val="20"/>
                <w:szCs w:val="20"/>
              </w:rPr>
              <w:t xml:space="preserve"> Oy:lle kattavista kommenteista. Määritykseen on lisätty useita tarkennuksia. Henkilön nimen käytössä on ohjeistettu rakenteiseen muotoon (</w:t>
            </w:r>
            <w:proofErr w:type="spellStart"/>
            <w:r w:rsidRPr="00AE7398">
              <w:rPr>
                <w:sz w:val="20"/>
                <w:szCs w:val="20"/>
              </w:rPr>
              <w:t>given</w:t>
            </w:r>
            <w:proofErr w:type="spellEnd"/>
            <w:r w:rsidRPr="00AE7398">
              <w:rPr>
                <w:sz w:val="20"/>
                <w:szCs w:val="20"/>
              </w:rPr>
              <w:t xml:space="preserve"> ja </w:t>
            </w:r>
            <w:proofErr w:type="spellStart"/>
            <w:r w:rsidRPr="00AE7398">
              <w:rPr>
                <w:sz w:val="20"/>
                <w:szCs w:val="20"/>
              </w:rPr>
              <w:t>family</w:t>
            </w:r>
            <w:proofErr w:type="spellEnd"/>
            <w:r w:rsidRPr="00AE7398">
              <w:rPr>
                <w:sz w:val="20"/>
                <w:szCs w:val="20"/>
              </w:rPr>
              <w:t xml:space="preserve">).  ED tietotyypit on muutettu </w:t>
            </w:r>
            <w:proofErr w:type="spellStart"/>
            <w:r w:rsidRPr="00AE7398">
              <w:rPr>
                <w:sz w:val="20"/>
                <w:szCs w:val="20"/>
              </w:rPr>
              <w:t>ST:ksi</w:t>
            </w:r>
            <w:proofErr w:type="spellEnd"/>
            <w:r w:rsidRPr="00AE7398">
              <w:rPr>
                <w:sz w:val="20"/>
                <w:szCs w:val="20"/>
              </w:rPr>
              <w:t xml:space="preserve">.  </w:t>
            </w:r>
            <w:proofErr w:type="spellStart"/>
            <w:r w:rsidRPr="00AE7398">
              <w:rPr>
                <w:sz w:val="20"/>
                <w:szCs w:val="20"/>
              </w:rPr>
              <w:t>TemplateID:n</w:t>
            </w:r>
            <w:proofErr w:type="spellEnd"/>
            <w:r w:rsidRPr="00AE7398">
              <w:rPr>
                <w:sz w:val="20"/>
                <w:szCs w:val="20"/>
              </w:rPr>
              <w:t xml:space="preserve"> käyttö on selkeytetty. Näkymätason </w:t>
            </w:r>
            <w:proofErr w:type="spellStart"/>
            <w:r w:rsidRPr="00AE7398">
              <w:rPr>
                <w:sz w:val="20"/>
                <w:szCs w:val="20"/>
              </w:rPr>
              <w:t>title</w:t>
            </w:r>
            <w:proofErr w:type="spellEnd"/>
            <w:r w:rsidRPr="00AE7398">
              <w:rPr>
                <w:sz w:val="20"/>
                <w:szCs w:val="20"/>
              </w:rPr>
              <w:t xml:space="preserve">-arvoja on muutettu. Pakollisuuksia on tarkistettu. </w:t>
            </w:r>
            <w:proofErr w:type="spellStart"/>
            <w:r w:rsidRPr="00AE7398">
              <w:rPr>
                <w:sz w:val="20"/>
                <w:szCs w:val="20"/>
              </w:rPr>
              <w:t>Organizeriin</w:t>
            </w:r>
            <w:proofErr w:type="spellEnd"/>
            <w:r w:rsidRPr="00AE7398">
              <w:rPr>
                <w:sz w:val="20"/>
                <w:szCs w:val="20"/>
              </w:rPr>
              <w:t xml:space="preserve"> on lisätty </w:t>
            </w:r>
            <w:proofErr w:type="spellStart"/>
            <w:r w:rsidRPr="00AE7398">
              <w:rPr>
                <w:sz w:val="20"/>
                <w:szCs w:val="20"/>
              </w:rPr>
              <w:t>statusCode</w:t>
            </w:r>
            <w:proofErr w:type="spellEnd"/>
            <w:r w:rsidRPr="00AE7398">
              <w:rPr>
                <w:sz w:val="20"/>
                <w:szCs w:val="20"/>
              </w:rPr>
              <w:t xml:space="preserve"> ja pakollisten rakenneattribuuttien käyttöä on selkeytetty. Uusimispyynnön ja sen vastauksien tietomäärittelyjä on muutettu. OID-koodeihin on lisätty vuosiversio ja </w:t>
            </w:r>
            <w:proofErr w:type="spellStart"/>
            <w:r w:rsidRPr="00AE7398">
              <w:rPr>
                <w:sz w:val="20"/>
                <w:szCs w:val="20"/>
              </w:rPr>
              <w:t>root</w:t>
            </w:r>
            <w:proofErr w:type="spellEnd"/>
            <w:r w:rsidRPr="00AE7398">
              <w:rPr>
                <w:sz w:val="20"/>
                <w:szCs w:val="20"/>
              </w:rPr>
              <w:t>/</w:t>
            </w:r>
            <w:proofErr w:type="spellStart"/>
            <w:r w:rsidRPr="00AE7398">
              <w:rPr>
                <w:sz w:val="20"/>
                <w:szCs w:val="20"/>
              </w:rPr>
              <w:t>extension</w:t>
            </w:r>
            <w:proofErr w:type="spellEnd"/>
            <w:r w:rsidRPr="00AE7398">
              <w:rPr>
                <w:sz w:val="20"/>
                <w:szCs w:val="20"/>
              </w:rPr>
              <w:t>-jakoa on selkeytetty.</w:t>
            </w:r>
          </w:p>
        </w:tc>
      </w:tr>
      <w:tr w:rsidR="0077747B" w:rsidRPr="00AE7398" w14:paraId="3AD266FF" w14:textId="77777777" w:rsidTr="4716D89F">
        <w:tc>
          <w:tcPr>
            <w:tcW w:w="959" w:type="dxa"/>
            <w:tcBorders>
              <w:top w:val="single" w:sz="4" w:space="0" w:color="auto"/>
              <w:left w:val="single" w:sz="4" w:space="0" w:color="auto"/>
              <w:bottom w:val="single" w:sz="4" w:space="0" w:color="auto"/>
              <w:right w:val="single" w:sz="4" w:space="0" w:color="auto"/>
            </w:tcBorders>
          </w:tcPr>
          <w:p w14:paraId="0175B52D" w14:textId="77777777" w:rsidR="0077747B" w:rsidRPr="00AE7398" w:rsidRDefault="0077747B">
            <w:pPr>
              <w:rPr>
                <w:sz w:val="20"/>
                <w:szCs w:val="20"/>
              </w:rPr>
            </w:pPr>
            <w:r w:rsidRPr="00AE7398">
              <w:rPr>
                <w:sz w:val="20"/>
                <w:szCs w:val="20"/>
              </w:rPr>
              <w:t>2.1</w:t>
            </w:r>
          </w:p>
        </w:tc>
        <w:tc>
          <w:tcPr>
            <w:tcW w:w="1134" w:type="dxa"/>
            <w:tcBorders>
              <w:top w:val="single" w:sz="4" w:space="0" w:color="auto"/>
              <w:left w:val="single" w:sz="4" w:space="0" w:color="auto"/>
              <w:bottom w:val="single" w:sz="4" w:space="0" w:color="auto"/>
              <w:right w:val="single" w:sz="4" w:space="0" w:color="auto"/>
            </w:tcBorders>
          </w:tcPr>
          <w:p w14:paraId="41479B52" w14:textId="77777777" w:rsidR="0077747B" w:rsidRPr="00AE7398" w:rsidRDefault="0077747B">
            <w:pPr>
              <w:rPr>
                <w:sz w:val="20"/>
                <w:szCs w:val="20"/>
              </w:rPr>
            </w:pPr>
            <w:r w:rsidRPr="00AE7398">
              <w:rPr>
                <w:sz w:val="20"/>
                <w:szCs w:val="20"/>
              </w:rPr>
              <w:t>17.9</w:t>
            </w:r>
          </w:p>
        </w:tc>
        <w:tc>
          <w:tcPr>
            <w:tcW w:w="2410" w:type="dxa"/>
            <w:tcBorders>
              <w:top w:val="single" w:sz="4" w:space="0" w:color="auto"/>
              <w:left w:val="single" w:sz="4" w:space="0" w:color="auto"/>
              <w:bottom w:val="single" w:sz="4" w:space="0" w:color="auto"/>
              <w:right w:val="single" w:sz="4" w:space="0" w:color="auto"/>
            </w:tcBorders>
          </w:tcPr>
          <w:p w14:paraId="6FFE3100" w14:textId="77777777" w:rsidR="0077747B" w:rsidRPr="00AE7398" w:rsidRDefault="0077747B">
            <w:pPr>
              <w:rPr>
                <w:sz w:val="20"/>
                <w:szCs w:val="20"/>
              </w:rPr>
            </w:pPr>
            <w:r w:rsidRPr="00AE7398">
              <w:rPr>
                <w:sz w:val="20"/>
                <w:szCs w:val="20"/>
              </w:rPr>
              <w:t xml:space="preserve">Timo </w:t>
            </w:r>
            <w:proofErr w:type="spellStart"/>
            <w:r w:rsidRPr="00AE7398">
              <w:rPr>
                <w:sz w:val="20"/>
                <w:szCs w:val="20"/>
              </w:rPr>
              <w:t>Tarhonen</w:t>
            </w:r>
            <w:proofErr w:type="spellEnd"/>
            <w:r w:rsidRPr="00AE7398">
              <w:rPr>
                <w:sz w:val="20"/>
                <w:szCs w:val="20"/>
              </w:rPr>
              <w:t>/Tietotarha</w:t>
            </w:r>
          </w:p>
        </w:tc>
        <w:tc>
          <w:tcPr>
            <w:tcW w:w="4536" w:type="dxa"/>
            <w:tcBorders>
              <w:top w:val="single" w:sz="4" w:space="0" w:color="auto"/>
              <w:left w:val="single" w:sz="4" w:space="0" w:color="auto"/>
              <w:bottom w:val="single" w:sz="4" w:space="0" w:color="auto"/>
              <w:right w:val="single" w:sz="4" w:space="0" w:color="auto"/>
            </w:tcBorders>
          </w:tcPr>
          <w:p w14:paraId="1E1F4981" w14:textId="77777777" w:rsidR="0077747B" w:rsidRPr="00AE7398" w:rsidRDefault="0077747B">
            <w:pPr>
              <w:rPr>
                <w:sz w:val="20"/>
                <w:szCs w:val="20"/>
              </w:rPr>
            </w:pPr>
            <w:r w:rsidRPr="00AE7398">
              <w:rPr>
                <w:sz w:val="20"/>
                <w:szCs w:val="20"/>
              </w:rPr>
              <w:t>Virallinen versio hyväksymiskierroksen jälkeen. Kenttäkoodikorjaukset:</w:t>
            </w:r>
          </w:p>
          <w:p w14:paraId="1357113E" w14:textId="77777777" w:rsidR="0077747B" w:rsidRPr="00AE7398" w:rsidRDefault="0077747B">
            <w:pPr>
              <w:rPr>
                <w:sz w:val="20"/>
                <w:szCs w:val="20"/>
              </w:rPr>
            </w:pPr>
            <w:r w:rsidRPr="00AE7398">
              <w:rPr>
                <w:sz w:val="20"/>
                <w:szCs w:val="20"/>
              </w:rPr>
              <w:t>Iterointi, kenttäkoodimuutos 86-&gt;121</w:t>
            </w:r>
          </w:p>
          <w:p w14:paraId="3BC6A5A6" w14:textId="77777777" w:rsidR="0077747B" w:rsidRPr="00AE7398" w:rsidRDefault="0077747B">
            <w:pPr>
              <w:rPr>
                <w:sz w:val="20"/>
                <w:szCs w:val="20"/>
              </w:rPr>
            </w:pPr>
            <w:r w:rsidRPr="00AE7398">
              <w:rPr>
                <w:sz w:val="20"/>
                <w:szCs w:val="20"/>
              </w:rPr>
              <w:t>Kokonaan toimitettu, kenttäkoodimuutos 118-122</w:t>
            </w:r>
          </w:p>
          <w:p w14:paraId="407F6CB0" w14:textId="77777777" w:rsidR="0077747B" w:rsidRPr="00AE7398" w:rsidRDefault="0077747B">
            <w:pPr>
              <w:rPr>
                <w:sz w:val="20"/>
                <w:szCs w:val="20"/>
              </w:rPr>
            </w:pPr>
            <w:r w:rsidRPr="00AE7398">
              <w:rPr>
                <w:sz w:val="20"/>
                <w:szCs w:val="20"/>
              </w:rPr>
              <w:t>Muutettu kenttäkoodin 58 selite ”käyttötarkoitus” arvoon ”käyttötarkoitus tekstinä”.</w:t>
            </w:r>
          </w:p>
          <w:p w14:paraId="24C2C516" w14:textId="77777777" w:rsidR="0077747B" w:rsidRPr="00AE7398" w:rsidRDefault="0077747B">
            <w:pPr>
              <w:rPr>
                <w:sz w:val="20"/>
                <w:szCs w:val="20"/>
              </w:rPr>
            </w:pPr>
            <w:r w:rsidRPr="00AE7398">
              <w:rPr>
                <w:sz w:val="20"/>
                <w:szCs w:val="20"/>
              </w:rPr>
              <w:t xml:space="preserve">Kenttäkoodiluettelossa </w:t>
            </w:r>
            <w:proofErr w:type="gramStart"/>
            <w:r w:rsidRPr="00AE7398">
              <w:rPr>
                <w:sz w:val="20"/>
                <w:szCs w:val="20"/>
              </w:rPr>
              <w:t>muutettu:  ”</w:t>
            </w:r>
            <w:proofErr w:type="gramEnd"/>
            <w:r w:rsidRPr="00AE7398">
              <w:rPr>
                <w:sz w:val="20"/>
                <w:szCs w:val="20"/>
              </w:rPr>
              <w:t>syöttökoodi” arvoon ”valvottu syöttökoodi” ja ”lääkkeen muu ainesosa” arvoon ”lääkkeen muut ainesosat” ja ”lääkkeen vaikuttava aine” arvoon ”lääkkeen vaikuttavat ainesosat”. Lisätty virallisen hyväksymisen merkintä.</w:t>
            </w:r>
          </w:p>
        </w:tc>
      </w:tr>
      <w:tr w:rsidR="0077747B" w:rsidRPr="00AE7398" w14:paraId="2E242E04" w14:textId="77777777" w:rsidTr="4716D89F">
        <w:tc>
          <w:tcPr>
            <w:tcW w:w="959" w:type="dxa"/>
            <w:tcBorders>
              <w:top w:val="single" w:sz="4" w:space="0" w:color="auto"/>
              <w:left w:val="single" w:sz="4" w:space="0" w:color="auto"/>
              <w:bottom w:val="single" w:sz="4" w:space="0" w:color="auto"/>
              <w:right w:val="single" w:sz="4" w:space="0" w:color="auto"/>
            </w:tcBorders>
          </w:tcPr>
          <w:p w14:paraId="0D2166A0" w14:textId="77777777" w:rsidR="0077747B" w:rsidRPr="00AE7398" w:rsidRDefault="0077747B">
            <w:pPr>
              <w:rPr>
                <w:sz w:val="20"/>
                <w:szCs w:val="20"/>
              </w:rPr>
            </w:pPr>
            <w:r w:rsidRPr="00AE7398">
              <w:rPr>
                <w:sz w:val="20"/>
                <w:szCs w:val="20"/>
              </w:rPr>
              <w:t>2.2</w:t>
            </w:r>
          </w:p>
        </w:tc>
        <w:tc>
          <w:tcPr>
            <w:tcW w:w="1134" w:type="dxa"/>
            <w:tcBorders>
              <w:top w:val="single" w:sz="4" w:space="0" w:color="auto"/>
              <w:left w:val="single" w:sz="4" w:space="0" w:color="auto"/>
              <w:bottom w:val="single" w:sz="4" w:space="0" w:color="auto"/>
              <w:right w:val="single" w:sz="4" w:space="0" w:color="auto"/>
            </w:tcBorders>
          </w:tcPr>
          <w:p w14:paraId="7AEDFB6A" w14:textId="77777777" w:rsidR="0077747B" w:rsidRPr="00AE7398" w:rsidRDefault="0077747B">
            <w:pPr>
              <w:rPr>
                <w:sz w:val="20"/>
                <w:szCs w:val="20"/>
              </w:rPr>
            </w:pPr>
            <w:r w:rsidRPr="00AE7398">
              <w:rPr>
                <w:sz w:val="20"/>
                <w:szCs w:val="20"/>
              </w:rPr>
              <w:t>15.11.2007</w:t>
            </w:r>
          </w:p>
        </w:tc>
        <w:tc>
          <w:tcPr>
            <w:tcW w:w="2410" w:type="dxa"/>
            <w:tcBorders>
              <w:top w:val="single" w:sz="4" w:space="0" w:color="auto"/>
              <w:left w:val="single" w:sz="4" w:space="0" w:color="auto"/>
              <w:bottom w:val="single" w:sz="4" w:space="0" w:color="auto"/>
              <w:right w:val="single" w:sz="4" w:space="0" w:color="auto"/>
            </w:tcBorders>
          </w:tcPr>
          <w:p w14:paraId="53FD5CFB" w14:textId="77777777" w:rsidR="0077747B" w:rsidRPr="00AE7398" w:rsidRDefault="0077747B">
            <w:pPr>
              <w:rPr>
                <w:sz w:val="20"/>
                <w:szCs w:val="20"/>
              </w:rPr>
            </w:pPr>
            <w:r w:rsidRPr="00AE7398">
              <w:rPr>
                <w:sz w:val="20"/>
                <w:szCs w:val="20"/>
              </w:rPr>
              <w:t xml:space="preserve">Työryhmä: </w:t>
            </w:r>
            <w:proofErr w:type="spellStart"/>
            <w:r w:rsidRPr="00AE7398">
              <w:rPr>
                <w:sz w:val="20"/>
                <w:szCs w:val="20"/>
              </w:rPr>
              <w:t>Tarhonen</w:t>
            </w:r>
            <w:proofErr w:type="spellEnd"/>
            <w:r w:rsidRPr="00AE7398">
              <w:rPr>
                <w:sz w:val="20"/>
                <w:szCs w:val="20"/>
              </w:rPr>
              <w:t xml:space="preserve">/Tietotarha (editori), Sanna </w:t>
            </w:r>
            <w:proofErr w:type="spellStart"/>
            <w:r w:rsidRPr="00AE7398">
              <w:rPr>
                <w:sz w:val="20"/>
                <w:szCs w:val="20"/>
              </w:rPr>
              <w:t>Kaven</w:t>
            </w:r>
            <w:proofErr w:type="spellEnd"/>
            <w:r w:rsidRPr="00AE7398">
              <w:rPr>
                <w:sz w:val="20"/>
                <w:szCs w:val="20"/>
              </w:rPr>
              <w:t>/</w:t>
            </w:r>
            <w:proofErr w:type="gramStart"/>
            <w:r w:rsidRPr="00AE7398">
              <w:rPr>
                <w:sz w:val="20"/>
                <w:szCs w:val="20"/>
              </w:rPr>
              <w:t>KELA ,</w:t>
            </w:r>
            <w:proofErr w:type="gramEnd"/>
            <w:r w:rsidRPr="00AE7398">
              <w:rPr>
                <w:sz w:val="20"/>
                <w:szCs w:val="20"/>
              </w:rPr>
              <w:t xml:space="preserve"> Jari Porrasmaa/Kuopion yliopisto, Petri Kemppainen/KELA, Sirkka Hartikainen/KELA,</w:t>
            </w:r>
          </w:p>
          <w:p w14:paraId="63A089A4" w14:textId="77777777" w:rsidR="0077747B" w:rsidRPr="00AE7398" w:rsidRDefault="0077747B">
            <w:pPr>
              <w:rPr>
                <w:sz w:val="20"/>
                <w:szCs w:val="20"/>
              </w:rPr>
            </w:pPr>
            <w:proofErr w:type="spellStart"/>
            <w:r w:rsidRPr="00AE7398">
              <w:rPr>
                <w:sz w:val="20"/>
                <w:szCs w:val="20"/>
              </w:rPr>
              <w:t>Annika.Juurikivi</w:t>
            </w:r>
            <w:proofErr w:type="spellEnd"/>
            <w:r w:rsidRPr="00AE7398">
              <w:rPr>
                <w:sz w:val="20"/>
                <w:szCs w:val="20"/>
              </w:rPr>
              <w:t>/KELA, Ari Vähä-Erkkilä/</w:t>
            </w:r>
            <w:proofErr w:type="gramStart"/>
            <w:r w:rsidRPr="00AE7398">
              <w:rPr>
                <w:sz w:val="20"/>
                <w:szCs w:val="20"/>
              </w:rPr>
              <w:t xml:space="preserve">KELA,  </w:t>
            </w:r>
            <w:r w:rsidRPr="00AE7398">
              <w:rPr>
                <w:sz w:val="20"/>
                <w:szCs w:val="20"/>
              </w:rPr>
              <w:lastRenderedPageBreak/>
              <w:t>Katriina</w:t>
            </w:r>
            <w:proofErr w:type="gramEnd"/>
            <w:r w:rsidRPr="00AE7398">
              <w:rPr>
                <w:sz w:val="20"/>
                <w:szCs w:val="20"/>
              </w:rPr>
              <w:t xml:space="preserve"> Köli/KELA (editori), Markku Vuorinen/KELA, </w:t>
            </w:r>
            <w:proofErr w:type="spellStart"/>
            <w:r w:rsidRPr="00AE7398">
              <w:rPr>
                <w:sz w:val="20"/>
                <w:szCs w:val="20"/>
              </w:rPr>
              <w:t>Teemu.Suna</w:t>
            </w:r>
            <w:proofErr w:type="spellEnd"/>
            <w:r w:rsidRPr="00AE7398">
              <w:rPr>
                <w:sz w:val="20"/>
                <w:szCs w:val="20"/>
              </w:rPr>
              <w:t>/Fujitsu, Timo Kauppila/KELA</w:t>
            </w:r>
          </w:p>
        </w:tc>
        <w:tc>
          <w:tcPr>
            <w:tcW w:w="4536" w:type="dxa"/>
            <w:tcBorders>
              <w:top w:val="single" w:sz="4" w:space="0" w:color="auto"/>
              <w:left w:val="single" w:sz="4" w:space="0" w:color="auto"/>
              <w:bottom w:val="single" w:sz="4" w:space="0" w:color="auto"/>
              <w:right w:val="single" w:sz="4" w:space="0" w:color="auto"/>
            </w:tcBorders>
          </w:tcPr>
          <w:p w14:paraId="5132D316" w14:textId="77777777" w:rsidR="0077747B" w:rsidRPr="00AE7398" w:rsidRDefault="0077747B">
            <w:pPr>
              <w:rPr>
                <w:sz w:val="20"/>
                <w:szCs w:val="20"/>
              </w:rPr>
            </w:pPr>
            <w:r w:rsidRPr="00AE7398">
              <w:rPr>
                <w:sz w:val="20"/>
                <w:szCs w:val="20"/>
              </w:rPr>
              <w:lastRenderedPageBreak/>
              <w:t>Muutoksista on erillinen dokumentti.</w:t>
            </w:r>
          </w:p>
          <w:p w14:paraId="0308BE3D" w14:textId="77777777" w:rsidR="0077747B" w:rsidRPr="00AE7398" w:rsidRDefault="0077747B">
            <w:pPr>
              <w:rPr>
                <w:sz w:val="20"/>
                <w:szCs w:val="20"/>
              </w:rPr>
            </w:pPr>
          </w:p>
          <w:p w14:paraId="0E551B5D" w14:textId="77777777" w:rsidR="0077747B" w:rsidRPr="00AE7398" w:rsidRDefault="0077747B">
            <w:pPr>
              <w:rPr>
                <w:sz w:val="20"/>
                <w:szCs w:val="20"/>
              </w:rPr>
            </w:pPr>
            <w:r w:rsidRPr="00AE7398">
              <w:rPr>
                <w:sz w:val="20"/>
                <w:szCs w:val="20"/>
              </w:rPr>
              <w:t>Kenttäkoodilistasta näkee uudet tiedot: potilas kieltäytynyt potilasohjeen tulostamisesta,</w:t>
            </w:r>
          </w:p>
          <w:p w14:paraId="49F13897" w14:textId="77777777" w:rsidR="0077747B" w:rsidRPr="00AE7398" w:rsidRDefault="0077747B">
            <w:pPr>
              <w:rPr>
                <w:sz w:val="20"/>
                <w:szCs w:val="20"/>
              </w:rPr>
            </w:pPr>
            <w:r w:rsidRPr="00AE7398">
              <w:rPr>
                <w:sz w:val="20"/>
                <w:szCs w:val="20"/>
              </w:rPr>
              <w:t>apteekissa valmistettavan lääkkeen osoitin,</w:t>
            </w:r>
          </w:p>
          <w:p w14:paraId="40455468" w14:textId="77777777" w:rsidR="0077747B" w:rsidRPr="00AE7398" w:rsidRDefault="0077747B">
            <w:pPr>
              <w:rPr>
                <w:sz w:val="20"/>
                <w:szCs w:val="20"/>
              </w:rPr>
            </w:pPr>
            <w:r w:rsidRPr="00AE7398">
              <w:rPr>
                <w:sz w:val="20"/>
                <w:szCs w:val="20"/>
              </w:rPr>
              <w:t>pakkauskoon kerroin,</w:t>
            </w:r>
          </w:p>
          <w:p w14:paraId="00701726" w14:textId="77777777" w:rsidR="0077747B" w:rsidRPr="00AE7398" w:rsidRDefault="0077747B">
            <w:pPr>
              <w:rPr>
                <w:sz w:val="20"/>
                <w:szCs w:val="20"/>
              </w:rPr>
            </w:pPr>
            <w:r w:rsidRPr="00AE7398">
              <w:rPr>
                <w:sz w:val="20"/>
                <w:szCs w:val="20"/>
              </w:rPr>
              <w:t>pakkauskoko tekstimuodossa,</w:t>
            </w:r>
          </w:p>
          <w:p w14:paraId="7D78F481" w14:textId="77777777" w:rsidR="0077747B" w:rsidRPr="00AE7398" w:rsidRDefault="0077747B">
            <w:pPr>
              <w:rPr>
                <w:sz w:val="20"/>
                <w:szCs w:val="20"/>
              </w:rPr>
            </w:pPr>
            <w:r w:rsidRPr="00AE7398">
              <w:rPr>
                <w:sz w:val="20"/>
                <w:szCs w:val="20"/>
              </w:rPr>
              <w:t>laite,</w:t>
            </w:r>
          </w:p>
          <w:p w14:paraId="09E0CA60" w14:textId="77777777" w:rsidR="0077747B" w:rsidRPr="00AE7398" w:rsidRDefault="0077747B">
            <w:pPr>
              <w:rPr>
                <w:sz w:val="20"/>
                <w:szCs w:val="20"/>
              </w:rPr>
            </w:pPr>
            <w:r w:rsidRPr="00AE7398">
              <w:rPr>
                <w:sz w:val="20"/>
                <w:szCs w:val="20"/>
              </w:rPr>
              <w:t>säilytysastia,</w:t>
            </w:r>
          </w:p>
          <w:p w14:paraId="7FB4EDF0" w14:textId="77777777" w:rsidR="0077747B" w:rsidRPr="00AE7398" w:rsidRDefault="0077747B">
            <w:pPr>
              <w:rPr>
                <w:sz w:val="20"/>
                <w:szCs w:val="20"/>
              </w:rPr>
            </w:pPr>
            <w:r w:rsidRPr="00AE7398">
              <w:rPr>
                <w:sz w:val="20"/>
                <w:szCs w:val="20"/>
              </w:rPr>
              <w:t xml:space="preserve">kyseessä </w:t>
            </w:r>
            <w:proofErr w:type="spellStart"/>
            <w:r w:rsidRPr="00AE7398">
              <w:rPr>
                <w:sz w:val="20"/>
                <w:szCs w:val="20"/>
              </w:rPr>
              <w:t>lääkeen</w:t>
            </w:r>
            <w:proofErr w:type="spellEnd"/>
            <w:r w:rsidRPr="00AE7398">
              <w:rPr>
                <w:sz w:val="20"/>
                <w:szCs w:val="20"/>
              </w:rPr>
              <w:t xml:space="preserve"> käytön aloitus</w:t>
            </w:r>
          </w:p>
          <w:p w14:paraId="6855AE4E" w14:textId="77777777" w:rsidR="0077747B" w:rsidRPr="00AE7398" w:rsidRDefault="0077747B">
            <w:pPr>
              <w:rPr>
                <w:sz w:val="20"/>
                <w:szCs w:val="20"/>
              </w:rPr>
            </w:pPr>
          </w:p>
          <w:p w14:paraId="39DE821B" w14:textId="77777777" w:rsidR="0077747B" w:rsidRPr="00AE7398" w:rsidRDefault="0077747B">
            <w:pPr>
              <w:rPr>
                <w:sz w:val="20"/>
                <w:szCs w:val="20"/>
              </w:rPr>
            </w:pPr>
            <w:r w:rsidRPr="00AE7398">
              <w:rPr>
                <w:sz w:val="20"/>
                <w:szCs w:val="20"/>
              </w:rPr>
              <w:t>Tietojen pituudet on muutettu uusimman lääketietokantamäärittelyn</w:t>
            </w:r>
            <w:r w:rsidRPr="00AE7398">
              <w:rPr>
                <w:sz w:val="20"/>
                <w:szCs w:val="20"/>
              </w:rPr>
              <w:softHyphen/>
              <w:t xml:space="preserve"> mukaiseksi.</w:t>
            </w:r>
          </w:p>
          <w:p w14:paraId="29446306" w14:textId="77777777" w:rsidR="0077747B" w:rsidRPr="00AE7398" w:rsidRDefault="0077747B">
            <w:pPr>
              <w:rPr>
                <w:sz w:val="20"/>
                <w:szCs w:val="20"/>
              </w:rPr>
            </w:pPr>
          </w:p>
          <w:p w14:paraId="6F02F97B" w14:textId="77777777" w:rsidR="0077747B" w:rsidRPr="00AE7398" w:rsidRDefault="0077747B">
            <w:pPr>
              <w:rPr>
                <w:sz w:val="20"/>
                <w:szCs w:val="20"/>
              </w:rPr>
            </w:pPr>
            <w:r w:rsidRPr="00AE7398">
              <w:rPr>
                <w:sz w:val="20"/>
                <w:szCs w:val="20"/>
              </w:rPr>
              <w:t>Yhdistelmävalmisteilla pitää ilmoittaa kaikki vaikuttavat ainesosat. VNR-koodin rakennetta on muutettu ja kandeilla on myös SV-numero. Toimitetun ja jäljellä olevan määrän esitysmuotoa on muutettu.</w:t>
            </w:r>
          </w:p>
          <w:p w14:paraId="55064DF1" w14:textId="77777777" w:rsidR="0077747B" w:rsidRPr="00AE7398" w:rsidRDefault="0077747B">
            <w:pPr>
              <w:rPr>
                <w:sz w:val="20"/>
                <w:szCs w:val="20"/>
              </w:rPr>
            </w:pPr>
          </w:p>
        </w:tc>
      </w:tr>
      <w:tr w:rsidR="0077747B" w:rsidRPr="00AE7398" w14:paraId="6246677B" w14:textId="77777777" w:rsidTr="4716D89F">
        <w:tc>
          <w:tcPr>
            <w:tcW w:w="959" w:type="dxa"/>
            <w:tcBorders>
              <w:top w:val="single" w:sz="4" w:space="0" w:color="auto"/>
              <w:left w:val="single" w:sz="4" w:space="0" w:color="auto"/>
              <w:bottom w:val="single" w:sz="4" w:space="0" w:color="auto"/>
              <w:right w:val="single" w:sz="4" w:space="0" w:color="auto"/>
            </w:tcBorders>
          </w:tcPr>
          <w:p w14:paraId="7DA50D72" w14:textId="77777777" w:rsidR="0077747B" w:rsidRPr="00AE7398" w:rsidRDefault="0077747B">
            <w:pPr>
              <w:rPr>
                <w:sz w:val="20"/>
                <w:szCs w:val="20"/>
              </w:rPr>
            </w:pPr>
            <w:r w:rsidRPr="00AE7398">
              <w:rPr>
                <w:sz w:val="20"/>
                <w:szCs w:val="20"/>
              </w:rPr>
              <w:lastRenderedPageBreak/>
              <w:t>2.3</w:t>
            </w:r>
          </w:p>
        </w:tc>
        <w:tc>
          <w:tcPr>
            <w:tcW w:w="1134" w:type="dxa"/>
            <w:tcBorders>
              <w:top w:val="single" w:sz="4" w:space="0" w:color="auto"/>
              <w:left w:val="single" w:sz="4" w:space="0" w:color="auto"/>
              <w:bottom w:val="single" w:sz="4" w:space="0" w:color="auto"/>
              <w:right w:val="single" w:sz="4" w:space="0" w:color="auto"/>
            </w:tcBorders>
          </w:tcPr>
          <w:p w14:paraId="0669568B" w14:textId="77777777" w:rsidR="0077747B" w:rsidRPr="00AE7398" w:rsidRDefault="0077747B">
            <w:pPr>
              <w:rPr>
                <w:sz w:val="20"/>
                <w:szCs w:val="20"/>
              </w:rPr>
            </w:pPr>
            <w:r w:rsidRPr="00AE7398">
              <w:rPr>
                <w:sz w:val="20"/>
                <w:szCs w:val="20"/>
              </w:rPr>
              <w:t>18.12.2007</w:t>
            </w:r>
          </w:p>
        </w:tc>
        <w:tc>
          <w:tcPr>
            <w:tcW w:w="2410" w:type="dxa"/>
            <w:tcBorders>
              <w:top w:val="single" w:sz="4" w:space="0" w:color="auto"/>
              <w:left w:val="single" w:sz="4" w:space="0" w:color="auto"/>
              <w:bottom w:val="single" w:sz="4" w:space="0" w:color="auto"/>
              <w:right w:val="single" w:sz="4" w:space="0" w:color="auto"/>
            </w:tcBorders>
          </w:tcPr>
          <w:p w14:paraId="31D5DC7E" w14:textId="77777777" w:rsidR="0077747B" w:rsidRPr="00AE7398" w:rsidRDefault="0077747B">
            <w:pPr>
              <w:rPr>
                <w:sz w:val="20"/>
                <w:szCs w:val="20"/>
              </w:rPr>
            </w:pPr>
            <w:r w:rsidRPr="00AE7398">
              <w:rPr>
                <w:sz w:val="20"/>
                <w:szCs w:val="20"/>
              </w:rPr>
              <w:t>Edellisen kohdan työryhmä</w:t>
            </w:r>
          </w:p>
        </w:tc>
        <w:tc>
          <w:tcPr>
            <w:tcW w:w="4536" w:type="dxa"/>
            <w:tcBorders>
              <w:top w:val="single" w:sz="4" w:space="0" w:color="auto"/>
              <w:left w:val="single" w:sz="4" w:space="0" w:color="auto"/>
              <w:bottom w:val="single" w:sz="4" w:space="0" w:color="auto"/>
              <w:right w:val="single" w:sz="4" w:space="0" w:color="auto"/>
            </w:tcBorders>
          </w:tcPr>
          <w:p w14:paraId="64F994F4" w14:textId="77777777" w:rsidR="0077747B" w:rsidRPr="00AE7398" w:rsidRDefault="0077747B">
            <w:pPr>
              <w:rPr>
                <w:sz w:val="20"/>
                <w:szCs w:val="20"/>
              </w:rPr>
            </w:pPr>
            <w:r w:rsidRPr="00AE7398">
              <w:rPr>
                <w:sz w:val="20"/>
                <w:szCs w:val="20"/>
              </w:rPr>
              <w:t>Korjattu annostelu tekstimuodossa-pituus. Lisätty uusimispyyntöön valmisteen ja määrääjän nimi sekä määräyspäivä. Uusimispyynnön vastaukseen lisätty tiedot: lääkärin antama viesti apteekille ja tieto potilaan informoinnista.</w:t>
            </w:r>
          </w:p>
          <w:p w14:paraId="178FE4DE" w14:textId="77777777" w:rsidR="0077747B" w:rsidRPr="00AE7398" w:rsidRDefault="0077747B">
            <w:pPr>
              <w:rPr>
                <w:sz w:val="20"/>
                <w:szCs w:val="20"/>
              </w:rPr>
            </w:pPr>
            <w:r w:rsidRPr="00AE7398">
              <w:rPr>
                <w:sz w:val="20"/>
                <w:szCs w:val="20"/>
              </w:rPr>
              <w:t xml:space="preserve">Lisätty sanomat annosjakelu ja annosjakelun purku. Lääkkeen </w:t>
            </w:r>
            <w:proofErr w:type="spellStart"/>
            <w:r w:rsidRPr="00AE7398">
              <w:rPr>
                <w:sz w:val="20"/>
                <w:szCs w:val="20"/>
              </w:rPr>
              <w:t>vanhvuuden</w:t>
            </w:r>
            <w:proofErr w:type="spellEnd"/>
            <w:r w:rsidRPr="00AE7398">
              <w:rPr>
                <w:sz w:val="20"/>
                <w:szCs w:val="20"/>
              </w:rPr>
              <w:t xml:space="preserve"> ja yksikön voi antaa myös ei-</w:t>
            </w:r>
            <w:proofErr w:type="spellStart"/>
            <w:r w:rsidRPr="00AE7398">
              <w:rPr>
                <w:sz w:val="20"/>
                <w:szCs w:val="20"/>
              </w:rPr>
              <w:t>rakeneteisena</w:t>
            </w:r>
            <w:proofErr w:type="spellEnd"/>
            <w:r w:rsidRPr="00AE7398">
              <w:rPr>
                <w:sz w:val="20"/>
                <w:szCs w:val="20"/>
              </w:rPr>
              <w:t xml:space="preserve"> (samassa elementissä).</w:t>
            </w:r>
          </w:p>
          <w:p w14:paraId="737BCA98" w14:textId="77777777" w:rsidR="0077747B" w:rsidRPr="00AE7398" w:rsidRDefault="0077747B">
            <w:pPr>
              <w:rPr>
                <w:sz w:val="20"/>
                <w:szCs w:val="20"/>
              </w:rPr>
            </w:pPr>
            <w:r w:rsidRPr="00AE7398">
              <w:rPr>
                <w:sz w:val="20"/>
                <w:szCs w:val="20"/>
              </w:rPr>
              <w:t xml:space="preserve">Lisätty lääkemääräyksen korjaukseen korjaajan nimi. </w:t>
            </w:r>
          </w:p>
          <w:p w14:paraId="69CAF208" w14:textId="77777777" w:rsidR="0077747B" w:rsidRPr="00AE7398" w:rsidRDefault="0077747B">
            <w:pPr>
              <w:rPr>
                <w:sz w:val="20"/>
                <w:szCs w:val="20"/>
              </w:rPr>
            </w:pPr>
            <w:r w:rsidRPr="00AE7398">
              <w:rPr>
                <w:sz w:val="20"/>
                <w:szCs w:val="20"/>
              </w:rPr>
              <w:t>Tietojen yhteenvedon pakollisia tietoja on päivitetty (esim. pakollinen, jos löytyy lääketietokannasta). Huumeille lisätty oma kenttä. Terminologian muutos: hoitotarvike -&gt; lääketietokannan ulkopuolinen valmiste.</w:t>
            </w:r>
          </w:p>
          <w:p w14:paraId="75A55688" w14:textId="77777777" w:rsidR="0077747B" w:rsidRPr="00AE7398" w:rsidRDefault="0077747B">
            <w:pPr>
              <w:rPr>
                <w:sz w:val="20"/>
                <w:szCs w:val="20"/>
              </w:rPr>
            </w:pPr>
          </w:p>
        </w:tc>
      </w:tr>
      <w:tr w:rsidR="0077747B" w:rsidRPr="00AE7398" w14:paraId="7A5D0C6E" w14:textId="77777777" w:rsidTr="4716D89F">
        <w:tc>
          <w:tcPr>
            <w:tcW w:w="959" w:type="dxa"/>
            <w:tcBorders>
              <w:top w:val="single" w:sz="4" w:space="0" w:color="auto"/>
              <w:left w:val="single" w:sz="4" w:space="0" w:color="auto"/>
              <w:bottom w:val="single" w:sz="4" w:space="0" w:color="auto"/>
              <w:right w:val="single" w:sz="4" w:space="0" w:color="auto"/>
            </w:tcBorders>
          </w:tcPr>
          <w:p w14:paraId="2B279F52" w14:textId="77777777" w:rsidR="0077747B" w:rsidRPr="00AE7398" w:rsidRDefault="0077747B">
            <w:pPr>
              <w:rPr>
                <w:sz w:val="20"/>
                <w:szCs w:val="20"/>
              </w:rPr>
            </w:pPr>
            <w:r w:rsidRPr="00AE7398">
              <w:rPr>
                <w:sz w:val="20"/>
                <w:szCs w:val="20"/>
              </w:rPr>
              <w:t>2.4</w:t>
            </w:r>
          </w:p>
        </w:tc>
        <w:tc>
          <w:tcPr>
            <w:tcW w:w="1134" w:type="dxa"/>
            <w:tcBorders>
              <w:top w:val="single" w:sz="4" w:space="0" w:color="auto"/>
              <w:left w:val="single" w:sz="4" w:space="0" w:color="auto"/>
              <w:bottom w:val="single" w:sz="4" w:space="0" w:color="auto"/>
              <w:right w:val="single" w:sz="4" w:space="0" w:color="auto"/>
            </w:tcBorders>
          </w:tcPr>
          <w:p w14:paraId="5FD07768" w14:textId="77777777" w:rsidR="0077747B" w:rsidRPr="00AE7398" w:rsidRDefault="0077747B">
            <w:pPr>
              <w:rPr>
                <w:sz w:val="20"/>
                <w:szCs w:val="20"/>
              </w:rPr>
            </w:pPr>
            <w:r w:rsidRPr="00AE7398">
              <w:rPr>
                <w:sz w:val="20"/>
                <w:szCs w:val="20"/>
              </w:rPr>
              <w:t>4.2.2008</w:t>
            </w:r>
          </w:p>
        </w:tc>
        <w:tc>
          <w:tcPr>
            <w:tcW w:w="2410" w:type="dxa"/>
            <w:tcBorders>
              <w:top w:val="single" w:sz="4" w:space="0" w:color="auto"/>
              <w:left w:val="single" w:sz="4" w:space="0" w:color="auto"/>
              <w:bottom w:val="single" w:sz="4" w:space="0" w:color="auto"/>
              <w:right w:val="single" w:sz="4" w:space="0" w:color="auto"/>
            </w:tcBorders>
          </w:tcPr>
          <w:p w14:paraId="7F6AD979" w14:textId="77777777" w:rsidR="0077747B" w:rsidRPr="00AE7398" w:rsidRDefault="0077747B">
            <w:pPr>
              <w:rPr>
                <w:sz w:val="20"/>
                <w:szCs w:val="20"/>
              </w:rPr>
            </w:pPr>
            <w:r w:rsidRPr="00AE7398">
              <w:rPr>
                <w:sz w:val="20"/>
                <w:szCs w:val="20"/>
              </w:rPr>
              <w:t>Version 2.2 työryhmä</w:t>
            </w:r>
          </w:p>
        </w:tc>
        <w:tc>
          <w:tcPr>
            <w:tcW w:w="4536" w:type="dxa"/>
            <w:tcBorders>
              <w:top w:val="single" w:sz="4" w:space="0" w:color="auto"/>
              <w:left w:val="single" w:sz="4" w:space="0" w:color="auto"/>
              <w:bottom w:val="single" w:sz="4" w:space="0" w:color="auto"/>
              <w:right w:val="single" w:sz="4" w:space="0" w:color="auto"/>
            </w:tcBorders>
          </w:tcPr>
          <w:p w14:paraId="25F34645" w14:textId="77777777" w:rsidR="0077747B" w:rsidRPr="00AE7398" w:rsidRDefault="0077747B">
            <w:pPr>
              <w:rPr>
                <w:sz w:val="20"/>
                <w:szCs w:val="20"/>
              </w:rPr>
            </w:pPr>
            <w:r w:rsidRPr="00AE7398">
              <w:rPr>
                <w:sz w:val="20"/>
                <w:szCs w:val="20"/>
              </w:rPr>
              <w:t xml:space="preserve">Toimituksessa jäljellä oleva määrä on aina pakollinen. </w:t>
            </w:r>
            <w:proofErr w:type="spellStart"/>
            <w:r w:rsidRPr="00AE7398">
              <w:rPr>
                <w:sz w:val="20"/>
                <w:szCs w:val="20"/>
              </w:rPr>
              <w:t>Lääkkeseen</w:t>
            </w:r>
            <w:proofErr w:type="spellEnd"/>
            <w:r w:rsidRPr="00AE7398">
              <w:rPr>
                <w:sz w:val="20"/>
                <w:szCs w:val="20"/>
              </w:rPr>
              <w:t xml:space="preserve"> liittyvä laite on poistettu. Säilytysastian tietotyyppiä on muutettu, se ilmaistaan </w:t>
            </w:r>
            <w:proofErr w:type="spellStart"/>
            <w:r w:rsidRPr="00AE7398">
              <w:rPr>
                <w:sz w:val="20"/>
                <w:szCs w:val="20"/>
              </w:rPr>
              <w:t>ensijaisesti</w:t>
            </w:r>
            <w:proofErr w:type="spellEnd"/>
            <w:r w:rsidRPr="00AE7398">
              <w:rPr>
                <w:sz w:val="20"/>
                <w:szCs w:val="20"/>
              </w:rPr>
              <w:t xml:space="preserve"> tekstinä. Korjattu </w:t>
            </w:r>
            <w:proofErr w:type="spellStart"/>
            <w:r w:rsidRPr="00AE7398">
              <w:rPr>
                <w:sz w:val="20"/>
                <w:szCs w:val="20"/>
              </w:rPr>
              <w:t>SV_numeron</w:t>
            </w:r>
            <w:proofErr w:type="spellEnd"/>
            <w:r w:rsidRPr="00AE7398">
              <w:rPr>
                <w:sz w:val="20"/>
                <w:szCs w:val="20"/>
              </w:rPr>
              <w:t xml:space="preserve"> OID. Lisätty uusi sanoma toimitusvarauksen purku.</w:t>
            </w:r>
          </w:p>
        </w:tc>
      </w:tr>
      <w:tr w:rsidR="00DA5D95" w:rsidRPr="00AE7398" w14:paraId="565D46E2" w14:textId="77777777" w:rsidTr="4716D89F">
        <w:tc>
          <w:tcPr>
            <w:tcW w:w="959" w:type="dxa"/>
            <w:tcBorders>
              <w:top w:val="single" w:sz="4" w:space="0" w:color="auto"/>
              <w:left w:val="single" w:sz="4" w:space="0" w:color="auto"/>
              <w:bottom w:val="single" w:sz="4" w:space="0" w:color="auto"/>
              <w:right w:val="single" w:sz="4" w:space="0" w:color="auto"/>
            </w:tcBorders>
          </w:tcPr>
          <w:p w14:paraId="314BB68D" w14:textId="77777777" w:rsidR="00DA5D95" w:rsidRPr="00AE7398" w:rsidRDefault="00DA5D95">
            <w:pPr>
              <w:rPr>
                <w:sz w:val="20"/>
                <w:szCs w:val="20"/>
              </w:rPr>
            </w:pPr>
            <w:r w:rsidRPr="00AE7398">
              <w:rPr>
                <w:sz w:val="20"/>
                <w:szCs w:val="20"/>
              </w:rPr>
              <w:t>2.5</w:t>
            </w:r>
          </w:p>
        </w:tc>
        <w:tc>
          <w:tcPr>
            <w:tcW w:w="1134" w:type="dxa"/>
            <w:tcBorders>
              <w:top w:val="single" w:sz="4" w:space="0" w:color="auto"/>
              <w:left w:val="single" w:sz="4" w:space="0" w:color="auto"/>
              <w:bottom w:val="single" w:sz="4" w:space="0" w:color="auto"/>
              <w:right w:val="single" w:sz="4" w:space="0" w:color="auto"/>
            </w:tcBorders>
          </w:tcPr>
          <w:p w14:paraId="0825B442" w14:textId="77777777" w:rsidR="00DA5D95" w:rsidRPr="00AE7398" w:rsidRDefault="00DA5D95">
            <w:pPr>
              <w:rPr>
                <w:sz w:val="20"/>
                <w:szCs w:val="20"/>
              </w:rPr>
            </w:pPr>
            <w:r w:rsidRPr="00AE7398">
              <w:rPr>
                <w:sz w:val="20"/>
                <w:szCs w:val="20"/>
              </w:rPr>
              <w:t>23.5.2008</w:t>
            </w:r>
          </w:p>
        </w:tc>
        <w:tc>
          <w:tcPr>
            <w:tcW w:w="2410" w:type="dxa"/>
            <w:tcBorders>
              <w:top w:val="single" w:sz="4" w:space="0" w:color="auto"/>
              <w:left w:val="single" w:sz="4" w:space="0" w:color="auto"/>
              <w:bottom w:val="single" w:sz="4" w:space="0" w:color="auto"/>
              <w:right w:val="single" w:sz="4" w:space="0" w:color="auto"/>
            </w:tcBorders>
          </w:tcPr>
          <w:p w14:paraId="686FBEE7" w14:textId="77777777" w:rsidR="00DA5D95" w:rsidRPr="00AE7398" w:rsidRDefault="00DA5D95">
            <w:pPr>
              <w:rPr>
                <w:sz w:val="20"/>
                <w:szCs w:val="20"/>
              </w:rPr>
            </w:pPr>
            <w:r w:rsidRPr="00AE7398">
              <w:rPr>
                <w:sz w:val="20"/>
                <w:szCs w:val="20"/>
              </w:rPr>
              <w:t>Version 2.2 työryhmä (editori JP)</w:t>
            </w:r>
          </w:p>
        </w:tc>
        <w:tc>
          <w:tcPr>
            <w:tcW w:w="4536" w:type="dxa"/>
            <w:tcBorders>
              <w:top w:val="single" w:sz="4" w:space="0" w:color="auto"/>
              <w:left w:val="single" w:sz="4" w:space="0" w:color="auto"/>
              <w:bottom w:val="single" w:sz="4" w:space="0" w:color="auto"/>
              <w:right w:val="single" w:sz="4" w:space="0" w:color="auto"/>
            </w:tcBorders>
          </w:tcPr>
          <w:p w14:paraId="0610D499" w14:textId="77777777" w:rsidR="00DA5D95" w:rsidRPr="00AE7398" w:rsidRDefault="00DA5D95">
            <w:pPr>
              <w:rPr>
                <w:sz w:val="20"/>
                <w:szCs w:val="20"/>
              </w:rPr>
            </w:pPr>
            <w:r w:rsidRPr="00AE7398">
              <w:rPr>
                <w:sz w:val="20"/>
                <w:szCs w:val="20"/>
              </w:rPr>
              <w:t xml:space="preserve">Selvennetty että viittauksissa alkuperäinen tarkoittaa edellistä versiota, päivitetty </w:t>
            </w:r>
            <w:proofErr w:type="spellStart"/>
            <w:r w:rsidRPr="00AE7398">
              <w:rPr>
                <w:sz w:val="20"/>
                <w:szCs w:val="20"/>
              </w:rPr>
              <w:t>templateId</w:t>
            </w:r>
            <w:proofErr w:type="spellEnd"/>
            <w:r w:rsidRPr="00AE7398">
              <w:rPr>
                <w:sz w:val="20"/>
                <w:szCs w:val="20"/>
              </w:rPr>
              <w:t xml:space="preserve">, selvennetty mitätöinti ja korjaus sanomissa </w:t>
            </w:r>
            <w:proofErr w:type="spellStart"/>
            <w:r w:rsidRPr="00AE7398">
              <w:rPr>
                <w:sz w:val="20"/>
                <w:szCs w:val="20"/>
              </w:rPr>
              <w:t>organizerin</w:t>
            </w:r>
            <w:proofErr w:type="spellEnd"/>
            <w:r w:rsidRPr="00AE7398">
              <w:rPr>
                <w:sz w:val="20"/>
                <w:szCs w:val="20"/>
              </w:rPr>
              <w:t xml:space="preserve"> käyttöä</w:t>
            </w:r>
            <w:r w:rsidR="002F6F2A" w:rsidRPr="00AE7398">
              <w:rPr>
                <w:sz w:val="20"/>
                <w:szCs w:val="20"/>
              </w:rPr>
              <w:t>.</w:t>
            </w:r>
          </w:p>
        </w:tc>
      </w:tr>
      <w:tr w:rsidR="006659BF" w:rsidRPr="00AE7398" w14:paraId="11F358F6" w14:textId="77777777" w:rsidTr="4716D89F">
        <w:tc>
          <w:tcPr>
            <w:tcW w:w="959" w:type="dxa"/>
            <w:tcBorders>
              <w:top w:val="single" w:sz="4" w:space="0" w:color="auto"/>
              <w:left w:val="single" w:sz="4" w:space="0" w:color="auto"/>
              <w:bottom w:val="single" w:sz="4" w:space="0" w:color="auto"/>
              <w:right w:val="single" w:sz="4" w:space="0" w:color="auto"/>
            </w:tcBorders>
          </w:tcPr>
          <w:p w14:paraId="4655DF22" w14:textId="77777777" w:rsidR="006659BF" w:rsidRPr="00AE7398" w:rsidRDefault="006659BF">
            <w:pPr>
              <w:rPr>
                <w:sz w:val="20"/>
                <w:szCs w:val="20"/>
              </w:rPr>
            </w:pPr>
            <w:r w:rsidRPr="00AE7398">
              <w:rPr>
                <w:sz w:val="20"/>
                <w:szCs w:val="20"/>
              </w:rPr>
              <w:t>2.6</w:t>
            </w:r>
          </w:p>
        </w:tc>
        <w:tc>
          <w:tcPr>
            <w:tcW w:w="1134" w:type="dxa"/>
            <w:tcBorders>
              <w:top w:val="single" w:sz="4" w:space="0" w:color="auto"/>
              <w:left w:val="single" w:sz="4" w:space="0" w:color="auto"/>
              <w:bottom w:val="single" w:sz="4" w:space="0" w:color="auto"/>
              <w:right w:val="single" w:sz="4" w:space="0" w:color="auto"/>
            </w:tcBorders>
          </w:tcPr>
          <w:p w14:paraId="4226FEFB" w14:textId="77777777" w:rsidR="006659BF" w:rsidRPr="00AE7398" w:rsidRDefault="007D3515" w:rsidP="007D3515">
            <w:pPr>
              <w:rPr>
                <w:sz w:val="20"/>
                <w:szCs w:val="20"/>
              </w:rPr>
            </w:pPr>
            <w:r w:rsidRPr="00AE7398">
              <w:rPr>
                <w:sz w:val="20"/>
                <w:szCs w:val="20"/>
              </w:rPr>
              <w:t>26</w:t>
            </w:r>
            <w:r w:rsidR="006659BF" w:rsidRPr="00AE7398">
              <w:rPr>
                <w:sz w:val="20"/>
                <w:szCs w:val="20"/>
              </w:rPr>
              <w:t>.</w:t>
            </w:r>
            <w:r w:rsidRPr="00AE7398">
              <w:rPr>
                <w:sz w:val="20"/>
                <w:szCs w:val="20"/>
              </w:rPr>
              <w:t>3</w:t>
            </w:r>
            <w:r w:rsidR="006659BF" w:rsidRPr="00AE7398">
              <w:rPr>
                <w:sz w:val="20"/>
                <w:szCs w:val="20"/>
              </w:rPr>
              <w:t>.2010</w:t>
            </w:r>
          </w:p>
        </w:tc>
        <w:tc>
          <w:tcPr>
            <w:tcW w:w="2410" w:type="dxa"/>
            <w:tcBorders>
              <w:top w:val="single" w:sz="4" w:space="0" w:color="auto"/>
              <w:left w:val="single" w:sz="4" w:space="0" w:color="auto"/>
              <w:bottom w:val="single" w:sz="4" w:space="0" w:color="auto"/>
              <w:right w:val="single" w:sz="4" w:space="0" w:color="auto"/>
            </w:tcBorders>
          </w:tcPr>
          <w:p w14:paraId="625171CE" w14:textId="77777777" w:rsidR="00EE42A1" w:rsidRPr="00AE7398" w:rsidRDefault="006659BF">
            <w:pPr>
              <w:rPr>
                <w:sz w:val="20"/>
                <w:szCs w:val="20"/>
              </w:rPr>
            </w:pPr>
            <w:r w:rsidRPr="00AE7398">
              <w:rPr>
                <w:sz w:val="20"/>
                <w:szCs w:val="20"/>
              </w:rPr>
              <w:t>Kelan työryhmä</w:t>
            </w:r>
            <w:r w:rsidR="00EE42A1" w:rsidRPr="00AE7398">
              <w:rPr>
                <w:sz w:val="20"/>
                <w:szCs w:val="20"/>
              </w:rPr>
              <w:t>:</w:t>
            </w:r>
          </w:p>
          <w:p w14:paraId="6AFFAA9D" w14:textId="77777777" w:rsidR="00EE42A1" w:rsidRPr="00AE7398" w:rsidRDefault="00EE42A1">
            <w:pPr>
              <w:rPr>
                <w:sz w:val="20"/>
                <w:szCs w:val="20"/>
              </w:rPr>
            </w:pPr>
            <w:r w:rsidRPr="00AE7398">
              <w:rPr>
                <w:sz w:val="20"/>
                <w:szCs w:val="20"/>
              </w:rPr>
              <w:t>Katriina Köli</w:t>
            </w:r>
          </w:p>
          <w:p w14:paraId="05829722" w14:textId="77777777" w:rsidR="00EE42A1" w:rsidRPr="00AE7398" w:rsidRDefault="00EE42A1">
            <w:pPr>
              <w:rPr>
                <w:sz w:val="20"/>
                <w:szCs w:val="20"/>
              </w:rPr>
            </w:pPr>
            <w:r w:rsidRPr="00AE7398">
              <w:rPr>
                <w:sz w:val="20"/>
                <w:szCs w:val="20"/>
              </w:rPr>
              <w:t>Pia Lindholm</w:t>
            </w:r>
          </w:p>
          <w:p w14:paraId="12A278CF" w14:textId="77777777" w:rsidR="00EE42A1" w:rsidRPr="00AE7398" w:rsidRDefault="00EE42A1">
            <w:pPr>
              <w:rPr>
                <w:sz w:val="20"/>
                <w:szCs w:val="20"/>
              </w:rPr>
            </w:pPr>
            <w:r w:rsidRPr="00AE7398">
              <w:rPr>
                <w:sz w:val="20"/>
                <w:szCs w:val="20"/>
              </w:rPr>
              <w:t>Timo Kauppila</w:t>
            </w:r>
          </w:p>
          <w:p w14:paraId="3071EA88" w14:textId="77777777" w:rsidR="00EE42A1" w:rsidRPr="00AE7398" w:rsidRDefault="00EE42A1">
            <w:pPr>
              <w:rPr>
                <w:sz w:val="20"/>
                <w:szCs w:val="20"/>
              </w:rPr>
            </w:pPr>
            <w:r w:rsidRPr="00AE7398">
              <w:rPr>
                <w:sz w:val="20"/>
                <w:szCs w:val="20"/>
              </w:rPr>
              <w:t>Markku T. Vuorinen</w:t>
            </w:r>
          </w:p>
          <w:p w14:paraId="30F19C9F" w14:textId="77777777" w:rsidR="00EE42A1" w:rsidRPr="00AE7398" w:rsidRDefault="00EE42A1">
            <w:pPr>
              <w:rPr>
                <w:sz w:val="20"/>
                <w:szCs w:val="20"/>
              </w:rPr>
            </w:pPr>
            <w:r w:rsidRPr="00AE7398">
              <w:rPr>
                <w:sz w:val="20"/>
                <w:szCs w:val="20"/>
              </w:rPr>
              <w:t>Petri Kemppainen</w:t>
            </w:r>
          </w:p>
          <w:p w14:paraId="01C0C73C" w14:textId="77777777" w:rsidR="006659BF" w:rsidRPr="00AE7398" w:rsidRDefault="005E4844">
            <w:pPr>
              <w:rPr>
                <w:sz w:val="20"/>
                <w:szCs w:val="20"/>
              </w:rPr>
            </w:pPr>
            <w:r w:rsidRPr="00AE7398">
              <w:rPr>
                <w:sz w:val="20"/>
                <w:szCs w:val="20"/>
              </w:rPr>
              <w:t>Lauri Tikkanen, Fujitsu</w:t>
            </w:r>
          </w:p>
        </w:tc>
        <w:tc>
          <w:tcPr>
            <w:tcW w:w="4536" w:type="dxa"/>
            <w:tcBorders>
              <w:top w:val="single" w:sz="4" w:space="0" w:color="auto"/>
              <w:left w:val="single" w:sz="4" w:space="0" w:color="auto"/>
              <w:bottom w:val="single" w:sz="4" w:space="0" w:color="auto"/>
              <w:right w:val="single" w:sz="4" w:space="0" w:color="auto"/>
            </w:tcBorders>
          </w:tcPr>
          <w:p w14:paraId="58F1ED03" w14:textId="77777777" w:rsidR="006659BF" w:rsidRPr="00AE7398" w:rsidRDefault="006809FC">
            <w:pPr>
              <w:rPr>
                <w:sz w:val="20"/>
                <w:szCs w:val="20"/>
              </w:rPr>
            </w:pPr>
            <w:r w:rsidRPr="00AE7398">
              <w:rPr>
                <w:sz w:val="20"/>
                <w:szCs w:val="20"/>
              </w:rPr>
              <w:t xml:space="preserve">Päivitetty </w:t>
            </w:r>
            <w:proofErr w:type="spellStart"/>
            <w:r w:rsidRPr="00AE7398">
              <w:rPr>
                <w:sz w:val="20"/>
                <w:szCs w:val="20"/>
              </w:rPr>
              <w:t>errata</w:t>
            </w:r>
            <w:proofErr w:type="spellEnd"/>
            <w:r w:rsidRPr="00AE7398">
              <w:rPr>
                <w:sz w:val="20"/>
                <w:szCs w:val="20"/>
              </w:rPr>
              <w:t xml:space="preserve"> dokumentaation muutokset. Lisätty lääkemääräykseen laite- ja myyntiluvan haltija tieto sekä suorittajan rooli. Esimerkkejä päivitetty.</w:t>
            </w:r>
          </w:p>
        </w:tc>
      </w:tr>
      <w:tr w:rsidR="00E45FBA" w:rsidRPr="00AE7398" w14:paraId="361FAEE5" w14:textId="77777777" w:rsidTr="4716D89F">
        <w:tc>
          <w:tcPr>
            <w:tcW w:w="959" w:type="dxa"/>
            <w:tcBorders>
              <w:top w:val="single" w:sz="4" w:space="0" w:color="auto"/>
              <w:left w:val="single" w:sz="4" w:space="0" w:color="auto"/>
              <w:bottom w:val="single" w:sz="4" w:space="0" w:color="auto"/>
              <w:right w:val="single" w:sz="4" w:space="0" w:color="auto"/>
            </w:tcBorders>
          </w:tcPr>
          <w:p w14:paraId="74DAE67A" w14:textId="77777777" w:rsidR="00E45FBA" w:rsidRPr="00AE7398" w:rsidRDefault="000352BC">
            <w:pPr>
              <w:rPr>
                <w:sz w:val="20"/>
                <w:szCs w:val="20"/>
              </w:rPr>
            </w:pPr>
            <w:r w:rsidRPr="00AE7398">
              <w:rPr>
                <w:sz w:val="20"/>
                <w:szCs w:val="20"/>
              </w:rPr>
              <w:t>3.0</w:t>
            </w:r>
          </w:p>
        </w:tc>
        <w:tc>
          <w:tcPr>
            <w:tcW w:w="1134" w:type="dxa"/>
            <w:tcBorders>
              <w:top w:val="single" w:sz="4" w:space="0" w:color="auto"/>
              <w:left w:val="single" w:sz="4" w:space="0" w:color="auto"/>
              <w:bottom w:val="single" w:sz="4" w:space="0" w:color="auto"/>
              <w:right w:val="single" w:sz="4" w:space="0" w:color="auto"/>
            </w:tcBorders>
          </w:tcPr>
          <w:p w14:paraId="245417C2" w14:textId="77777777" w:rsidR="00E45FBA" w:rsidRPr="00AE7398" w:rsidRDefault="00E827AC" w:rsidP="000352BC">
            <w:pPr>
              <w:rPr>
                <w:sz w:val="20"/>
                <w:szCs w:val="20"/>
              </w:rPr>
            </w:pPr>
            <w:r w:rsidRPr="00AE7398">
              <w:rPr>
                <w:sz w:val="20"/>
                <w:szCs w:val="20"/>
              </w:rPr>
              <w:t>1.</w:t>
            </w:r>
            <w:r w:rsidR="000352BC" w:rsidRPr="00AE7398">
              <w:rPr>
                <w:sz w:val="20"/>
                <w:szCs w:val="20"/>
              </w:rPr>
              <w:t>9</w:t>
            </w:r>
            <w:r w:rsidRPr="00AE7398">
              <w:rPr>
                <w:sz w:val="20"/>
                <w:szCs w:val="20"/>
              </w:rPr>
              <w:t>.2011</w:t>
            </w:r>
          </w:p>
        </w:tc>
        <w:tc>
          <w:tcPr>
            <w:tcW w:w="2410" w:type="dxa"/>
            <w:tcBorders>
              <w:top w:val="single" w:sz="4" w:space="0" w:color="auto"/>
              <w:left w:val="single" w:sz="4" w:space="0" w:color="auto"/>
              <w:bottom w:val="single" w:sz="4" w:space="0" w:color="auto"/>
              <w:right w:val="single" w:sz="4" w:space="0" w:color="auto"/>
            </w:tcBorders>
          </w:tcPr>
          <w:p w14:paraId="66C057B4" w14:textId="77777777" w:rsidR="00E45FBA" w:rsidRPr="00AE7398" w:rsidRDefault="00E827AC">
            <w:pPr>
              <w:rPr>
                <w:sz w:val="20"/>
                <w:szCs w:val="20"/>
              </w:rPr>
            </w:pPr>
            <w:r w:rsidRPr="00AE7398">
              <w:rPr>
                <w:sz w:val="20"/>
                <w:szCs w:val="20"/>
              </w:rPr>
              <w:t>Kela työryhmä</w:t>
            </w:r>
          </w:p>
          <w:p w14:paraId="5E390534" w14:textId="77777777" w:rsidR="00E45FBA" w:rsidRPr="00AE7398" w:rsidRDefault="00E45FBA">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271DB7A3" w14:textId="77777777" w:rsidR="00E45FBA" w:rsidRPr="00AE7398" w:rsidRDefault="00E827AC" w:rsidP="00E827AC">
            <w:pPr>
              <w:rPr>
                <w:sz w:val="20"/>
                <w:szCs w:val="20"/>
              </w:rPr>
            </w:pPr>
            <w:r w:rsidRPr="00AE7398">
              <w:rPr>
                <w:sz w:val="20"/>
                <w:szCs w:val="20"/>
              </w:rPr>
              <w:t xml:space="preserve">Päivitetty </w:t>
            </w:r>
            <w:proofErr w:type="spellStart"/>
            <w:r w:rsidRPr="00AE7398">
              <w:rPr>
                <w:sz w:val="20"/>
                <w:szCs w:val="20"/>
              </w:rPr>
              <w:t>authorin</w:t>
            </w:r>
            <w:proofErr w:type="spellEnd"/>
            <w:r w:rsidRPr="00AE7398">
              <w:rPr>
                <w:sz w:val="20"/>
                <w:szCs w:val="20"/>
              </w:rPr>
              <w:t xml:space="preserve"> tietoja: lisätty ammattioikeus, poistettu suorittajan rooli ja muutettu erikoisalan koodisto. Lääkemääräyksen muiden tietojen </w:t>
            </w:r>
            <w:proofErr w:type="spellStart"/>
            <w:r w:rsidRPr="00AE7398">
              <w:rPr>
                <w:sz w:val="20"/>
                <w:szCs w:val="20"/>
              </w:rPr>
              <w:t>Boolean</w:t>
            </w:r>
            <w:proofErr w:type="spellEnd"/>
            <w:r w:rsidRPr="00AE7398">
              <w:rPr>
                <w:sz w:val="20"/>
                <w:szCs w:val="20"/>
              </w:rPr>
              <w:t xml:space="preserve"> tyyppiset tiedot muutettu pakollisiksi.</w:t>
            </w:r>
          </w:p>
          <w:p w14:paraId="27BAD779" w14:textId="77777777" w:rsidR="00DE03E9" w:rsidRPr="00AE7398" w:rsidRDefault="00DE03E9" w:rsidP="00E827AC">
            <w:pPr>
              <w:rPr>
                <w:sz w:val="20"/>
                <w:szCs w:val="20"/>
              </w:rPr>
            </w:pPr>
            <w:r w:rsidRPr="00AE7398">
              <w:rPr>
                <w:sz w:val="20"/>
                <w:szCs w:val="20"/>
              </w:rPr>
              <w:t>Toimitukseen lisätty uudet tiedot: toimitustietotarran annostusohje ja laite. Päivitetty dokumentaatiota ohjelmistotoimittajilta tulleiden kysymysten pohjalta.</w:t>
            </w:r>
          </w:p>
        </w:tc>
      </w:tr>
      <w:tr w:rsidR="009B3751" w:rsidRPr="00AE7398" w14:paraId="5B4B8A21" w14:textId="77777777" w:rsidTr="4716D89F">
        <w:tc>
          <w:tcPr>
            <w:tcW w:w="959" w:type="dxa"/>
            <w:tcBorders>
              <w:top w:val="single" w:sz="4" w:space="0" w:color="auto"/>
              <w:left w:val="single" w:sz="4" w:space="0" w:color="auto"/>
              <w:bottom w:val="single" w:sz="4" w:space="0" w:color="auto"/>
              <w:right w:val="single" w:sz="4" w:space="0" w:color="auto"/>
            </w:tcBorders>
          </w:tcPr>
          <w:p w14:paraId="15F46676" w14:textId="77777777" w:rsidR="009B3751" w:rsidRPr="00AE7398" w:rsidRDefault="009B3751">
            <w:pPr>
              <w:rPr>
                <w:sz w:val="20"/>
                <w:szCs w:val="20"/>
              </w:rPr>
            </w:pPr>
            <w:r w:rsidRPr="00AE7398">
              <w:rPr>
                <w:sz w:val="20"/>
                <w:szCs w:val="20"/>
              </w:rPr>
              <w:t>3.1</w:t>
            </w:r>
          </w:p>
        </w:tc>
        <w:tc>
          <w:tcPr>
            <w:tcW w:w="1134" w:type="dxa"/>
            <w:tcBorders>
              <w:top w:val="single" w:sz="4" w:space="0" w:color="auto"/>
              <w:left w:val="single" w:sz="4" w:space="0" w:color="auto"/>
              <w:bottom w:val="single" w:sz="4" w:space="0" w:color="auto"/>
              <w:right w:val="single" w:sz="4" w:space="0" w:color="auto"/>
            </w:tcBorders>
          </w:tcPr>
          <w:p w14:paraId="3C6D781D" w14:textId="77777777" w:rsidR="009B3751" w:rsidRPr="00AE7398" w:rsidRDefault="009B3751" w:rsidP="006608DC">
            <w:pPr>
              <w:rPr>
                <w:sz w:val="20"/>
                <w:szCs w:val="20"/>
              </w:rPr>
            </w:pPr>
            <w:r w:rsidRPr="00AE7398">
              <w:rPr>
                <w:sz w:val="20"/>
                <w:szCs w:val="20"/>
              </w:rPr>
              <w:t>1.</w:t>
            </w:r>
            <w:r w:rsidR="006608DC" w:rsidRPr="00AE7398">
              <w:rPr>
                <w:sz w:val="20"/>
                <w:szCs w:val="20"/>
              </w:rPr>
              <w:t>3</w:t>
            </w:r>
            <w:r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7024BF0B" w14:textId="77777777" w:rsidR="009B3751" w:rsidRPr="00AE7398" w:rsidRDefault="009B37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767E10D" w14:textId="77777777" w:rsidR="009B3751" w:rsidRPr="00AE7398" w:rsidRDefault="008377BB" w:rsidP="00E827AC">
            <w:pPr>
              <w:rPr>
                <w:sz w:val="20"/>
                <w:szCs w:val="20"/>
              </w:rPr>
            </w:pPr>
            <w:r w:rsidRPr="00AE7398">
              <w:rPr>
                <w:sz w:val="20"/>
                <w:szCs w:val="20"/>
              </w:rPr>
              <w:t>Seuraavia kappaleita on korjattu ja täydennetty:</w:t>
            </w:r>
          </w:p>
          <w:p w14:paraId="0D6367B4" w14:textId="77777777" w:rsidR="008377BB" w:rsidRPr="00AE7398" w:rsidRDefault="008377BB" w:rsidP="008377BB">
            <w:pPr>
              <w:rPr>
                <w:sz w:val="20"/>
                <w:szCs w:val="20"/>
              </w:rPr>
            </w:pPr>
            <w:r w:rsidRPr="00AE7398">
              <w:rPr>
                <w:sz w:val="20"/>
                <w:szCs w:val="20"/>
              </w:rPr>
              <w:t>- 4.2.3 Lääkevalmisteen ATC-koodi ja nimi, lääketietokannan ulkopuolinen valmiste</w:t>
            </w:r>
          </w:p>
          <w:p w14:paraId="13F80EEE" w14:textId="77777777" w:rsidR="008377BB" w:rsidRPr="00AE7398" w:rsidRDefault="008377BB" w:rsidP="008377BB">
            <w:pPr>
              <w:rPr>
                <w:sz w:val="20"/>
                <w:szCs w:val="20"/>
              </w:rPr>
            </w:pPr>
            <w:r w:rsidRPr="00AE7398">
              <w:rPr>
                <w:sz w:val="20"/>
                <w:szCs w:val="20"/>
              </w:rPr>
              <w:t>- 4.2.7 Apteekissa valmistettavan lääkkeen osoitin</w:t>
            </w:r>
          </w:p>
          <w:p w14:paraId="1EC99945" w14:textId="77777777" w:rsidR="008377BB" w:rsidRPr="00AE7398" w:rsidRDefault="008377BB" w:rsidP="008377BB">
            <w:pPr>
              <w:rPr>
                <w:sz w:val="20"/>
                <w:szCs w:val="20"/>
              </w:rPr>
            </w:pPr>
            <w:r w:rsidRPr="00AE7398">
              <w:rPr>
                <w:sz w:val="20"/>
                <w:szCs w:val="20"/>
              </w:rPr>
              <w:t>- 4.2.8 Lääkkeen määrääjän ja organisaation tiedot</w:t>
            </w:r>
          </w:p>
          <w:p w14:paraId="6074DCFF" w14:textId="77777777" w:rsidR="008377BB" w:rsidRPr="00AE7398" w:rsidRDefault="008377BB" w:rsidP="008377BB">
            <w:pPr>
              <w:rPr>
                <w:sz w:val="20"/>
                <w:szCs w:val="20"/>
              </w:rPr>
            </w:pPr>
            <w:r w:rsidRPr="00AE7398">
              <w:rPr>
                <w:sz w:val="20"/>
                <w:szCs w:val="20"/>
              </w:rPr>
              <w:t xml:space="preserve">- 4.2.11 Alkuperäisen lääkemääräyksen id sekä lääkemääräyksen id </w:t>
            </w:r>
          </w:p>
          <w:p w14:paraId="01053DAC" w14:textId="77777777" w:rsidR="008377BB" w:rsidRPr="00AE7398" w:rsidRDefault="008377BB" w:rsidP="008377BB">
            <w:pPr>
              <w:rPr>
                <w:sz w:val="20"/>
                <w:szCs w:val="20"/>
              </w:rPr>
            </w:pPr>
            <w:r w:rsidRPr="00AE7398">
              <w:rPr>
                <w:sz w:val="20"/>
                <w:szCs w:val="20"/>
              </w:rPr>
              <w:t>- 5 Lääkemääräyksen mitätöinti</w:t>
            </w:r>
          </w:p>
          <w:p w14:paraId="5785AE3C" w14:textId="77777777" w:rsidR="008377BB" w:rsidRPr="00AE7398" w:rsidRDefault="008377BB" w:rsidP="008377BB">
            <w:pPr>
              <w:rPr>
                <w:sz w:val="20"/>
                <w:szCs w:val="20"/>
              </w:rPr>
            </w:pPr>
            <w:r w:rsidRPr="00AE7398">
              <w:rPr>
                <w:sz w:val="20"/>
                <w:szCs w:val="20"/>
              </w:rPr>
              <w:t>- 12 Lääkemääräyksen uusimispyynnön vastaus</w:t>
            </w:r>
          </w:p>
        </w:tc>
      </w:tr>
      <w:tr w:rsidR="00DE68D6" w:rsidRPr="00AE7398" w14:paraId="3383837D" w14:textId="77777777" w:rsidTr="4716D89F">
        <w:tc>
          <w:tcPr>
            <w:tcW w:w="959" w:type="dxa"/>
            <w:tcBorders>
              <w:top w:val="single" w:sz="4" w:space="0" w:color="auto"/>
              <w:left w:val="single" w:sz="4" w:space="0" w:color="auto"/>
              <w:bottom w:val="single" w:sz="4" w:space="0" w:color="auto"/>
              <w:right w:val="single" w:sz="4" w:space="0" w:color="auto"/>
            </w:tcBorders>
          </w:tcPr>
          <w:p w14:paraId="4E693763" w14:textId="77777777" w:rsidR="00DE68D6" w:rsidRPr="00AE7398" w:rsidRDefault="00DE68D6">
            <w:pPr>
              <w:rPr>
                <w:sz w:val="20"/>
                <w:szCs w:val="20"/>
              </w:rPr>
            </w:pPr>
            <w:r w:rsidRPr="00AE7398">
              <w:rPr>
                <w:sz w:val="20"/>
                <w:szCs w:val="20"/>
              </w:rPr>
              <w:t>3.2</w:t>
            </w:r>
          </w:p>
        </w:tc>
        <w:tc>
          <w:tcPr>
            <w:tcW w:w="1134" w:type="dxa"/>
            <w:tcBorders>
              <w:top w:val="single" w:sz="4" w:space="0" w:color="auto"/>
              <w:left w:val="single" w:sz="4" w:space="0" w:color="auto"/>
              <w:bottom w:val="single" w:sz="4" w:space="0" w:color="auto"/>
              <w:right w:val="single" w:sz="4" w:space="0" w:color="auto"/>
            </w:tcBorders>
          </w:tcPr>
          <w:p w14:paraId="602FFA0C" w14:textId="77777777" w:rsidR="00DE68D6" w:rsidRPr="00AE7398" w:rsidRDefault="00710777" w:rsidP="00710777">
            <w:pPr>
              <w:rPr>
                <w:sz w:val="20"/>
                <w:szCs w:val="20"/>
              </w:rPr>
            </w:pPr>
            <w:r w:rsidRPr="00AE7398">
              <w:rPr>
                <w:sz w:val="20"/>
                <w:szCs w:val="20"/>
              </w:rPr>
              <w:t>20.10</w:t>
            </w:r>
            <w:r w:rsidR="00DE68D6"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516EC333" w14:textId="77777777" w:rsidR="00DE68D6" w:rsidRPr="00AE7398" w:rsidRDefault="00DE68D6">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23338E6D" w14:textId="77777777" w:rsidR="00F739D1" w:rsidRPr="00AE7398" w:rsidRDefault="00F739D1" w:rsidP="00F739D1">
            <w:pPr>
              <w:rPr>
                <w:sz w:val="20"/>
                <w:szCs w:val="20"/>
              </w:rPr>
            </w:pPr>
            <w:r w:rsidRPr="00AE7398">
              <w:rPr>
                <w:sz w:val="20"/>
                <w:szCs w:val="20"/>
              </w:rPr>
              <w:t>- Kenttäkoodistosta poistettu Potilas kieltäytynyt potilasohjeesta</w:t>
            </w:r>
          </w:p>
          <w:p w14:paraId="5D0FA085" w14:textId="77777777" w:rsidR="002928D7" w:rsidRPr="00AE7398" w:rsidRDefault="002928D7" w:rsidP="00F739D1">
            <w:pPr>
              <w:rPr>
                <w:sz w:val="20"/>
                <w:szCs w:val="20"/>
              </w:rPr>
            </w:pPr>
            <w:r w:rsidRPr="00AE7398">
              <w:rPr>
                <w:sz w:val="20"/>
                <w:szCs w:val="20"/>
              </w:rPr>
              <w:t>- poistettu lääketietokannan mukainen laji</w:t>
            </w:r>
          </w:p>
          <w:p w14:paraId="0EB06ECF" w14:textId="77777777" w:rsidR="00F739D1" w:rsidRPr="00AE7398" w:rsidRDefault="00F739D1" w:rsidP="00F739D1">
            <w:pPr>
              <w:rPr>
                <w:sz w:val="20"/>
                <w:szCs w:val="20"/>
              </w:rPr>
            </w:pPr>
            <w:r w:rsidRPr="00AE7398">
              <w:rPr>
                <w:sz w:val="20"/>
                <w:szCs w:val="20"/>
              </w:rPr>
              <w:lastRenderedPageBreak/>
              <w:t>- lisätty lääkityslistaan reseptin uudistamiskiellon syy ja perustelu</w:t>
            </w:r>
          </w:p>
          <w:p w14:paraId="201F6880" w14:textId="77777777" w:rsidR="00F739D1" w:rsidRPr="00AE7398" w:rsidRDefault="00F739D1" w:rsidP="00F739D1">
            <w:pPr>
              <w:rPr>
                <w:sz w:val="20"/>
                <w:szCs w:val="20"/>
              </w:rPr>
            </w:pPr>
            <w:r w:rsidRPr="00AE7398">
              <w:rPr>
                <w:sz w:val="20"/>
                <w:szCs w:val="20"/>
              </w:rPr>
              <w:t>- lääkkeen määrääjän tietoihin lisätty rekisteröintinumero (Terhikki)</w:t>
            </w:r>
          </w:p>
          <w:p w14:paraId="1B539BA4" w14:textId="77777777" w:rsidR="00F739D1" w:rsidRPr="00AE7398" w:rsidRDefault="00F739D1" w:rsidP="00F739D1">
            <w:pPr>
              <w:rPr>
                <w:sz w:val="20"/>
                <w:szCs w:val="20"/>
              </w:rPr>
            </w:pPr>
            <w:r w:rsidRPr="00AE7398">
              <w:rPr>
                <w:sz w:val="20"/>
                <w:szCs w:val="20"/>
              </w:rPr>
              <w:t>- lisätty lääkemääräyksen korjauksen perustelun koodiarvo</w:t>
            </w:r>
          </w:p>
          <w:p w14:paraId="1B69ABED" w14:textId="77777777" w:rsidR="00F739D1" w:rsidRPr="00AE7398" w:rsidRDefault="00F739D1" w:rsidP="00F739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0"/>
                <w:szCs w:val="20"/>
              </w:rPr>
            </w:pPr>
            <w:r w:rsidRPr="00AE7398">
              <w:rPr>
                <w:sz w:val="20"/>
                <w:szCs w:val="20"/>
              </w:rPr>
              <w:t>- lisätty lääkemääräyksen mitätöinnin syyn koodiarvo</w:t>
            </w:r>
          </w:p>
          <w:p w14:paraId="2C53455C" w14:textId="77777777" w:rsidR="00F739D1" w:rsidRPr="00AE7398" w:rsidRDefault="00F739D1" w:rsidP="00F739D1">
            <w:pPr>
              <w:rPr>
                <w:sz w:val="20"/>
                <w:szCs w:val="20"/>
              </w:rPr>
            </w:pPr>
            <w:r w:rsidRPr="00AE7398">
              <w:rPr>
                <w:sz w:val="20"/>
                <w:szCs w:val="20"/>
              </w:rPr>
              <w:t>- lisätty reseptin laji</w:t>
            </w:r>
          </w:p>
          <w:p w14:paraId="52571C25" w14:textId="77777777" w:rsidR="00F739D1" w:rsidRPr="00AE7398" w:rsidRDefault="00F739D1" w:rsidP="00F739D1">
            <w:pPr>
              <w:rPr>
                <w:sz w:val="20"/>
                <w:szCs w:val="20"/>
              </w:rPr>
            </w:pPr>
            <w:r w:rsidRPr="00AE7398">
              <w:rPr>
                <w:sz w:val="20"/>
                <w:szCs w:val="20"/>
              </w:rPr>
              <w:t xml:space="preserve">- lisätty </w:t>
            </w:r>
            <w:r w:rsidR="00102A57" w:rsidRPr="00AE7398">
              <w:rPr>
                <w:sz w:val="20"/>
                <w:szCs w:val="20"/>
              </w:rPr>
              <w:t>valmist</w:t>
            </w:r>
            <w:r w:rsidRPr="00AE7398">
              <w:rPr>
                <w:sz w:val="20"/>
                <w:szCs w:val="20"/>
              </w:rPr>
              <w:t>een laji</w:t>
            </w:r>
          </w:p>
          <w:p w14:paraId="671DFA55" w14:textId="77777777" w:rsidR="00B77A8A" w:rsidRPr="00AE7398" w:rsidRDefault="00B77A8A" w:rsidP="00F739D1">
            <w:pPr>
              <w:rPr>
                <w:sz w:val="20"/>
                <w:szCs w:val="20"/>
              </w:rPr>
            </w:pPr>
            <w:r w:rsidRPr="00AE7398">
              <w:rPr>
                <w:sz w:val="20"/>
                <w:szCs w:val="20"/>
              </w:rPr>
              <w:t xml:space="preserve">- </w:t>
            </w:r>
            <w:proofErr w:type="spellStart"/>
            <w:r w:rsidRPr="00AE7398">
              <w:rPr>
                <w:sz w:val="20"/>
                <w:szCs w:val="20"/>
              </w:rPr>
              <w:t>author</w:t>
            </w:r>
            <w:proofErr w:type="spellEnd"/>
            <w:r w:rsidRPr="00AE7398">
              <w:rPr>
                <w:sz w:val="20"/>
                <w:szCs w:val="20"/>
              </w:rPr>
              <w:t>-rakenteen täydennys erikoisalan osalta</w:t>
            </w:r>
          </w:p>
          <w:p w14:paraId="428A2DF9" w14:textId="77777777" w:rsidR="00DA1AF4" w:rsidRPr="00AE7398" w:rsidRDefault="00DA1AF4" w:rsidP="00D42987">
            <w:pPr>
              <w:rPr>
                <w:sz w:val="20"/>
                <w:szCs w:val="20"/>
              </w:rPr>
            </w:pPr>
          </w:p>
        </w:tc>
      </w:tr>
      <w:tr w:rsidR="006E12E5" w:rsidRPr="00AE7398" w14:paraId="680A2ACC" w14:textId="77777777" w:rsidTr="4716D89F">
        <w:tc>
          <w:tcPr>
            <w:tcW w:w="959" w:type="dxa"/>
            <w:tcBorders>
              <w:top w:val="single" w:sz="4" w:space="0" w:color="auto"/>
              <w:left w:val="single" w:sz="4" w:space="0" w:color="auto"/>
              <w:bottom w:val="single" w:sz="4" w:space="0" w:color="auto"/>
              <w:right w:val="single" w:sz="4" w:space="0" w:color="auto"/>
            </w:tcBorders>
          </w:tcPr>
          <w:p w14:paraId="1CB36985" w14:textId="77777777" w:rsidR="006E12E5" w:rsidRPr="00AE7398" w:rsidRDefault="006E12E5">
            <w:pPr>
              <w:rPr>
                <w:sz w:val="20"/>
                <w:szCs w:val="20"/>
              </w:rPr>
            </w:pPr>
            <w:r w:rsidRPr="00AE7398">
              <w:rPr>
                <w:sz w:val="20"/>
                <w:szCs w:val="20"/>
              </w:rPr>
              <w:lastRenderedPageBreak/>
              <w:t>3.21</w:t>
            </w:r>
          </w:p>
        </w:tc>
        <w:tc>
          <w:tcPr>
            <w:tcW w:w="1134" w:type="dxa"/>
            <w:tcBorders>
              <w:top w:val="single" w:sz="4" w:space="0" w:color="auto"/>
              <w:left w:val="single" w:sz="4" w:space="0" w:color="auto"/>
              <w:bottom w:val="single" w:sz="4" w:space="0" w:color="auto"/>
              <w:right w:val="single" w:sz="4" w:space="0" w:color="auto"/>
            </w:tcBorders>
          </w:tcPr>
          <w:p w14:paraId="443D5D89" w14:textId="77777777" w:rsidR="006E12E5" w:rsidRPr="00AE7398" w:rsidRDefault="002217A6" w:rsidP="00710777">
            <w:pPr>
              <w:rPr>
                <w:sz w:val="20"/>
                <w:szCs w:val="20"/>
              </w:rPr>
            </w:pPr>
            <w:r w:rsidRPr="00AE7398">
              <w:rPr>
                <w:sz w:val="20"/>
                <w:szCs w:val="20"/>
              </w:rPr>
              <w:t>12</w:t>
            </w:r>
            <w:r w:rsidR="0089187D" w:rsidRPr="00AE7398">
              <w:rPr>
                <w:sz w:val="20"/>
                <w:szCs w:val="20"/>
              </w:rPr>
              <w:t>.12</w:t>
            </w:r>
            <w:r w:rsidR="006E12E5" w:rsidRPr="00AE7398">
              <w:rPr>
                <w:sz w:val="20"/>
                <w:szCs w:val="20"/>
              </w:rPr>
              <w:t>.2014</w:t>
            </w:r>
          </w:p>
        </w:tc>
        <w:tc>
          <w:tcPr>
            <w:tcW w:w="2410" w:type="dxa"/>
            <w:tcBorders>
              <w:top w:val="single" w:sz="4" w:space="0" w:color="auto"/>
              <w:left w:val="single" w:sz="4" w:space="0" w:color="auto"/>
              <w:bottom w:val="single" w:sz="4" w:space="0" w:color="auto"/>
              <w:right w:val="single" w:sz="4" w:space="0" w:color="auto"/>
            </w:tcBorders>
          </w:tcPr>
          <w:p w14:paraId="364CB8D7" w14:textId="77777777" w:rsidR="006E12E5" w:rsidRPr="00AE7398" w:rsidRDefault="006E12E5">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3B7C5FA6" w14:textId="77777777" w:rsidR="006E12E5" w:rsidRPr="00AE7398" w:rsidRDefault="0089187D" w:rsidP="005972F3">
            <w:pPr>
              <w:rPr>
                <w:sz w:val="20"/>
                <w:szCs w:val="20"/>
              </w:rPr>
            </w:pPr>
            <w:r w:rsidRPr="00AE7398">
              <w:rPr>
                <w:sz w:val="20"/>
                <w:szCs w:val="20"/>
              </w:rPr>
              <w:t xml:space="preserve">Tarkennettu versiointilinjausta </w:t>
            </w:r>
            <w:r w:rsidR="00A76F51" w:rsidRPr="00AE7398">
              <w:rPr>
                <w:sz w:val="20"/>
                <w:szCs w:val="20"/>
              </w:rPr>
              <w:t xml:space="preserve">lääkkeen määrääjän </w:t>
            </w:r>
            <w:r w:rsidR="006457F8" w:rsidRPr="00AE7398">
              <w:rPr>
                <w:sz w:val="20"/>
                <w:szCs w:val="20"/>
              </w:rPr>
              <w:t>tietojen</w:t>
            </w:r>
            <w:r w:rsidR="00A76F51" w:rsidRPr="00AE7398">
              <w:rPr>
                <w:sz w:val="20"/>
                <w:szCs w:val="20"/>
              </w:rPr>
              <w:t xml:space="preserve"> osalta</w:t>
            </w:r>
            <w:r w:rsidR="00BF7305" w:rsidRPr="00AE7398">
              <w:rPr>
                <w:sz w:val="20"/>
                <w:szCs w:val="20"/>
              </w:rPr>
              <w:t xml:space="preserve"> lääkemääräyksen korjauksessa ja mitätöinnissä</w:t>
            </w:r>
            <w:r w:rsidR="005972F3" w:rsidRPr="00AE7398">
              <w:rPr>
                <w:sz w:val="20"/>
                <w:szCs w:val="20"/>
              </w:rPr>
              <w:t xml:space="preserve"> sekä mitätöinnin perustelun osalta.</w:t>
            </w:r>
          </w:p>
          <w:p w14:paraId="18AA81C5" w14:textId="77777777" w:rsidR="00E172AE" w:rsidRPr="00AE7398" w:rsidRDefault="00E172AE" w:rsidP="005972F3">
            <w:pPr>
              <w:rPr>
                <w:sz w:val="20"/>
                <w:szCs w:val="20"/>
              </w:rPr>
            </w:pPr>
            <w:r w:rsidRPr="00AE7398">
              <w:rPr>
                <w:sz w:val="20"/>
                <w:szCs w:val="20"/>
              </w:rPr>
              <w:t xml:space="preserve">Lääketoimituksen muissa tiedoissa </w:t>
            </w:r>
            <w:proofErr w:type="spellStart"/>
            <w:r w:rsidRPr="00AE7398">
              <w:rPr>
                <w:sz w:val="20"/>
                <w:szCs w:val="20"/>
              </w:rPr>
              <w:t>boolean</w:t>
            </w:r>
            <w:proofErr w:type="spellEnd"/>
            <w:r w:rsidRPr="00AE7398">
              <w:rPr>
                <w:sz w:val="20"/>
                <w:szCs w:val="20"/>
              </w:rPr>
              <w:t>-tietotyypin tiedot ovat pakollisia</w:t>
            </w:r>
            <w:r w:rsidR="001F68E5" w:rsidRPr="00AE7398">
              <w:rPr>
                <w:sz w:val="20"/>
                <w:szCs w:val="20"/>
              </w:rPr>
              <w:t>.</w:t>
            </w:r>
          </w:p>
        </w:tc>
      </w:tr>
      <w:tr w:rsidR="00884A37" w:rsidRPr="00AE7398" w14:paraId="47BA4110" w14:textId="77777777" w:rsidTr="4716D89F">
        <w:tc>
          <w:tcPr>
            <w:tcW w:w="959" w:type="dxa"/>
            <w:tcBorders>
              <w:top w:val="single" w:sz="4" w:space="0" w:color="auto"/>
              <w:left w:val="single" w:sz="4" w:space="0" w:color="auto"/>
              <w:bottom w:val="single" w:sz="4" w:space="0" w:color="auto"/>
              <w:right w:val="single" w:sz="4" w:space="0" w:color="auto"/>
            </w:tcBorders>
          </w:tcPr>
          <w:p w14:paraId="2F3F8F3F" w14:textId="77777777" w:rsidR="00884A37" w:rsidRPr="00AE7398" w:rsidRDefault="00884A37">
            <w:pPr>
              <w:rPr>
                <w:sz w:val="20"/>
                <w:szCs w:val="20"/>
              </w:rPr>
            </w:pPr>
            <w:r w:rsidRPr="00AE7398">
              <w:rPr>
                <w:sz w:val="20"/>
                <w:szCs w:val="20"/>
              </w:rPr>
              <w:t>3.22</w:t>
            </w:r>
          </w:p>
        </w:tc>
        <w:tc>
          <w:tcPr>
            <w:tcW w:w="1134" w:type="dxa"/>
            <w:tcBorders>
              <w:top w:val="single" w:sz="4" w:space="0" w:color="auto"/>
              <w:left w:val="single" w:sz="4" w:space="0" w:color="auto"/>
              <w:bottom w:val="single" w:sz="4" w:space="0" w:color="auto"/>
              <w:right w:val="single" w:sz="4" w:space="0" w:color="auto"/>
            </w:tcBorders>
          </w:tcPr>
          <w:p w14:paraId="0990DF14" w14:textId="77777777" w:rsidR="00884A37" w:rsidRPr="00AE7398" w:rsidRDefault="00884A37" w:rsidP="00710777">
            <w:pPr>
              <w:rPr>
                <w:sz w:val="20"/>
                <w:szCs w:val="20"/>
              </w:rPr>
            </w:pPr>
            <w:r w:rsidRPr="00AE7398">
              <w:rPr>
                <w:sz w:val="20"/>
                <w:szCs w:val="20"/>
              </w:rPr>
              <w:t>15.1.2015</w:t>
            </w:r>
          </w:p>
        </w:tc>
        <w:tc>
          <w:tcPr>
            <w:tcW w:w="2410" w:type="dxa"/>
            <w:tcBorders>
              <w:top w:val="single" w:sz="4" w:space="0" w:color="auto"/>
              <w:left w:val="single" w:sz="4" w:space="0" w:color="auto"/>
              <w:bottom w:val="single" w:sz="4" w:space="0" w:color="auto"/>
              <w:right w:val="single" w:sz="4" w:space="0" w:color="auto"/>
            </w:tcBorders>
          </w:tcPr>
          <w:p w14:paraId="2CDA2A20" w14:textId="77777777" w:rsidR="00884A37" w:rsidRPr="00AE7398" w:rsidRDefault="00884A37">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527B5871" w14:textId="77777777" w:rsidR="00884A37" w:rsidRPr="00AE7398" w:rsidRDefault="00884A37" w:rsidP="005972F3">
            <w:pPr>
              <w:rPr>
                <w:sz w:val="20"/>
                <w:szCs w:val="20"/>
              </w:rPr>
            </w:pPr>
            <w:r w:rsidRPr="00AE7398">
              <w:rPr>
                <w:sz w:val="20"/>
                <w:szCs w:val="20"/>
              </w:rPr>
              <w:t>Tekstitarkennuksia kappaleessa 2.1 Rakenteen tasot</w:t>
            </w:r>
          </w:p>
        </w:tc>
      </w:tr>
      <w:tr w:rsidR="00AE4212" w:rsidRPr="00AE7398" w14:paraId="49A35C7B" w14:textId="77777777" w:rsidTr="4716D89F">
        <w:tc>
          <w:tcPr>
            <w:tcW w:w="959" w:type="dxa"/>
            <w:tcBorders>
              <w:top w:val="single" w:sz="4" w:space="0" w:color="auto"/>
              <w:left w:val="single" w:sz="4" w:space="0" w:color="auto"/>
              <w:bottom w:val="single" w:sz="4" w:space="0" w:color="auto"/>
              <w:right w:val="single" w:sz="4" w:space="0" w:color="auto"/>
            </w:tcBorders>
          </w:tcPr>
          <w:p w14:paraId="21CE99EA" w14:textId="77777777" w:rsidR="00AE4212" w:rsidRPr="00AE7398" w:rsidRDefault="00AE4212">
            <w:pPr>
              <w:rPr>
                <w:sz w:val="20"/>
                <w:szCs w:val="20"/>
              </w:rPr>
            </w:pPr>
            <w:r w:rsidRPr="00AE7398">
              <w:rPr>
                <w:sz w:val="20"/>
                <w:szCs w:val="20"/>
              </w:rPr>
              <w:t>3.30</w:t>
            </w:r>
          </w:p>
        </w:tc>
        <w:tc>
          <w:tcPr>
            <w:tcW w:w="1134" w:type="dxa"/>
            <w:tcBorders>
              <w:top w:val="single" w:sz="4" w:space="0" w:color="auto"/>
              <w:left w:val="single" w:sz="4" w:space="0" w:color="auto"/>
              <w:bottom w:val="single" w:sz="4" w:space="0" w:color="auto"/>
              <w:right w:val="single" w:sz="4" w:space="0" w:color="auto"/>
            </w:tcBorders>
          </w:tcPr>
          <w:p w14:paraId="5EEDFE14" w14:textId="77777777" w:rsidR="00AE4212" w:rsidRPr="00AE7398" w:rsidRDefault="00AE4212" w:rsidP="00710777">
            <w:pPr>
              <w:rPr>
                <w:sz w:val="20"/>
                <w:szCs w:val="20"/>
              </w:rPr>
            </w:pPr>
            <w:r w:rsidRPr="00AE7398">
              <w:rPr>
                <w:sz w:val="20"/>
                <w:szCs w:val="20"/>
              </w:rPr>
              <w:t>15.</w:t>
            </w:r>
            <w:r w:rsidR="00137A73" w:rsidRPr="00AE7398">
              <w:rPr>
                <w:sz w:val="20"/>
                <w:szCs w:val="20"/>
              </w:rPr>
              <w:t>5</w:t>
            </w:r>
            <w:r w:rsidRPr="00AE7398">
              <w:rPr>
                <w:sz w:val="20"/>
                <w:szCs w:val="20"/>
              </w:rPr>
              <w:t>.2015</w:t>
            </w:r>
          </w:p>
        </w:tc>
        <w:tc>
          <w:tcPr>
            <w:tcW w:w="2410" w:type="dxa"/>
            <w:tcBorders>
              <w:top w:val="single" w:sz="4" w:space="0" w:color="auto"/>
              <w:left w:val="single" w:sz="4" w:space="0" w:color="auto"/>
              <w:bottom w:val="single" w:sz="4" w:space="0" w:color="auto"/>
              <w:right w:val="single" w:sz="4" w:space="0" w:color="auto"/>
            </w:tcBorders>
          </w:tcPr>
          <w:p w14:paraId="34C39747" w14:textId="77777777" w:rsidR="00AE4212" w:rsidRPr="00AE7398" w:rsidRDefault="00AE4212">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4E5962E0" w14:textId="77777777" w:rsidR="00AE4212" w:rsidRPr="00AE7398" w:rsidRDefault="00AE4212" w:rsidP="005972F3">
            <w:pPr>
              <w:rPr>
                <w:sz w:val="20"/>
                <w:szCs w:val="20"/>
              </w:rPr>
            </w:pPr>
            <w:proofErr w:type="spellStart"/>
            <w:r w:rsidRPr="00AE7398">
              <w:rPr>
                <w:sz w:val="20"/>
                <w:szCs w:val="20"/>
              </w:rPr>
              <w:t>Uusimispynnön</w:t>
            </w:r>
            <w:proofErr w:type="spellEnd"/>
            <w:r w:rsidRPr="00AE7398">
              <w:rPr>
                <w:sz w:val="20"/>
                <w:szCs w:val="20"/>
              </w:rPr>
              <w:t xml:space="preserve"> määrittelytekstiä täsmennetty kappaleissa 11 ja 12</w:t>
            </w:r>
            <w:r w:rsidR="00D03587" w:rsidRPr="00AE7398">
              <w:rPr>
                <w:sz w:val="20"/>
                <w:szCs w:val="20"/>
              </w:rPr>
              <w:t>.</w:t>
            </w:r>
          </w:p>
          <w:p w14:paraId="4C361158" w14:textId="77777777" w:rsidR="00D03587" w:rsidRPr="00AE7398" w:rsidRDefault="00D03587" w:rsidP="005972F3">
            <w:pPr>
              <w:rPr>
                <w:sz w:val="20"/>
                <w:szCs w:val="20"/>
              </w:rPr>
            </w:pPr>
            <w:r w:rsidRPr="00AE7398">
              <w:rPr>
                <w:sz w:val="20"/>
                <w:szCs w:val="20"/>
              </w:rPr>
              <w:t>Lääketietokannan ulkopuolisen lääkevalmisteen ATC-koodin määrittelytekstiä täsmennetty kappaleissa 4.2.3 ja 4.2.5.</w:t>
            </w:r>
          </w:p>
          <w:p w14:paraId="250DBA22" w14:textId="77777777" w:rsidR="0031071B" w:rsidRPr="00AE7398" w:rsidRDefault="0031071B" w:rsidP="005972F3">
            <w:pPr>
              <w:rPr>
                <w:sz w:val="20"/>
                <w:szCs w:val="20"/>
              </w:rPr>
            </w:pPr>
            <w:r w:rsidRPr="00AE7398">
              <w:rPr>
                <w:sz w:val="20"/>
                <w:szCs w:val="20"/>
              </w:rPr>
              <w:t>Lääkkeen määrääjän tekstiä täsmennetty kappaleessa 4.2.8.</w:t>
            </w:r>
          </w:p>
          <w:p w14:paraId="119D3B23" w14:textId="77777777" w:rsidR="0031071B" w:rsidRPr="00AE7398" w:rsidRDefault="0031071B" w:rsidP="005972F3">
            <w:pPr>
              <w:rPr>
                <w:sz w:val="20"/>
                <w:szCs w:val="20"/>
              </w:rPr>
            </w:pPr>
          </w:p>
        </w:tc>
      </w:tr>
      <w:tr w:rsidR="00491000" w:rsidRPr="00AE7398" w14:paraId="58EC3C4B" w14:textId="77777777" w:rsidTr="4716D89F">
        <w:tc>
          <w:tcPr>
            <w:tcW w:w="959" w:type="dxa"/>
            <w:tcBorders>
              <w:top w:val="single" w:sz="4" w:space="0" w:color="auto"/>
              <w:left w:val="single" w:sz="4" w:space="0" w:color="auto"/>
              <w:bottom w:val="single" w:sz="4" w:space="0" w:color="auto"/>
              <w:right w:val="single" w:sz="4" w:space="0" w:color="auto"/>
            </w:tcBorders>
          </w:tcPr>
          <w:p w14:paraId="7D6E1921" w14:textId="77777777" w:rsidR="00491000" w:rsidRPr="00AE7398" w:rsidRDefault="002945F0">
            <w:pPr>
              <w:rPr>
                <w:sz w:val="20"/>
                <w:szCs w:val="20"/>
              </w:rPr>
            </w:pPr>
            <w:r w:rsidRPr="00AE7398">
              <w:rPr>
                <w:sz w:val="20"/>
                <w:szCs w:val="20"/>
              </w:rPr>
              <w:t>3.40</w:t>
            </w:r>
          </w:p>
        </w:tc>
        <w:tc>
          <w:tcPr>
            <w:tcW w:w="1134" w:type="dxa"/>
            <w:tcBorders>
              <w:top w:val="single" w:sz="4" w:space="0" w:color="auto"/>
              <w:left w:val="single" w:sz="4" w:space="0" w:color="auto"/>
              <w:bottom w:val="single" w:sz="4" w:space="0" w:color="auto"/>
              <w:right w:val="single" w:sz="4" w:space="0" w:color="auto"/>
            </w:tcBorders>
          </w:tcPr>
          <w:p w14:paraId="33578FD8" w14:textId="77777777" w:rsidR="00491000" w:rsidRPr="00AE7398" w:rsidRDefault="002945F0" w:rsidP="00710777">
            <w:pPr>
              <w:rPr>
                <w:sz w:val="20"/>
                <w:szCs w:val="20"/>
              </w:rPr>
            </w:pPr>
            <w:r w:rsidRPr="00AE7398">
              <w:rPr>
                <w:sz w:val="20"/>
                <w:szCs w:val="20"/>
              </w:rPr>
              <w:t>1.11.2015</w:t>
            </w:r>
          </w:p>
        </w:tc>
        <w:tc>
          <w:tcPr>
            <w:tcW w:w="2410" w:type="dxa"/>
            <w:tcBorders>
              <w:top w:val="single" w:sz="4" w:space="0" w:color="auto"/>
              <w:left w:val="single" w:sz="4" w:space="0" w:color="auto"/>
              <w:bottom w:val="single" w:sz="4" w:space="0" w:color="auto"/>
              <w:right w:val="single" w:sz="4" w:space="0" w:color="auto"/>
            </w:tcBorders>
          </w:tcPr>
          <w:p w14:paraId="78C1F2F6" w14:textId="77777777" w:rsidR="00491000" w:rsidRPr="00AE7398" w:rsidRDefault="00491000">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4B0EBB1" w14:textId="77777777" w:rsidR="00491000" w:rsidRPr="00AE7398" w:rsidRDefault="00491000" w:rsidP="005972F3">
            <w:pPr>
              <w:rPr>
                <w:sz w:val="20"/>
                <w:szCs w:val="20"/>
              </w:rPr>
            </w:pPr>
            <w:r w:rsidRPr="00AE7398">
              <w:rPr>
                <w:sz w:val="20"/>
                <w:szCs w:val="20"/>
              </w:rPr>
              <w:t>- uusimispyynnön esimerkistä 11.2.1 poistettu potilaan osoitetiedot</w:t>
            </w:r>
          </w:p>
          <w:p w14:paraId="51A7580D" w14:textId="77777777" w:rsidR="00491000" w:rsidRPr="00AE7398" w:rsidRDefault="00491000" w:rsidP="00491000">
            <w:pPr>
              <w:rPr>
                <w:sz w:val="20"/>
                <w:szCs w:val="20"/>
              </w:rPr>
            </w:pPr>
            <w:r w:rsidRPr="00AE7398">
              <w:rPr>
                <w:sz w:val="20"/>
                <w:szCs w:val="20"/>
              </w:rPr>
              <w:t>- poistettu uusimispyynnön suostumustyyppi -tieto</w:t>
            </w:r>
          </w:p>
          <w:p w14:paraId="4744773C" w14:textId="77777777" w:rsidR="00491000" w:rsidRPr="00AE7398" w:rsidRDefault="00491000" w:rsidP="005972F3">
            <w:pPr>
              <w:rPr>
                <w:sz w:val="20"/>
                <w:szCs w:val="20"/>
              </w:rPr>
            </w:pPr>
            <w:r w:rsidRPr="00AE7398">
              <w:rPr>
                <w:sz w:val="20"/>
                <w:szCs w:val="20"/>
              </w:rPr>
              <w:t xml:space="preserve">- </w:t>
            </w:r>
            <w:r w:rsidR="006A7041" w:rsidRPr="00AE7398">
              <w:rPr>
                <w:sz w:val="20"/>
                <w:szCs w:val="20"/>
              </w:rPr>
              <w:t>lisätty toimitustietoihin säilytysastia</w:t>
            </w:r>
          </w:p>
          <w:p w14:paraId="580FE8E5" w14:textId="77777777" w:rsidR="00E104A0" w:rsidRPr="00AE7398" w:rsidRDefault="00E104A0" w:rsidP="005972F3">
            <w:pPr>
              <w:rPr>
                <w:sz w:val="20"/>
                <w:szCs w:val="20"/>
              </w:rPr>
            </w:pPr>
            <w:r w:rsidRPr="00AE7398">
              <w:rPr>
                <w:sz w:val="20"/>
                <w:szCs w:val="20"/>
              </w:rPr>
              <w:t>- lisätty apteekissa tallennettu reseptitieto sekä toimenpiteen perustelu</w:t>
            </w:r>
          </w:p>
          <w:p w14:paraId="3E199CB4" w14:textId="77777777" w:rsidR="00C968D5" w:rsidRPr="00AE7398" w:rsidRDefault="00C968D5" w:rsidP="005972F3">
            <w:pPr>
              <w:rPr>
                <w:sz w:val="20"/>
                <w:szCs w:val="20"/>
              </w:rPr>
            </w:pPr>
            <w:r w:rsidRPr="00AE7398">
              <w:rPr>
                <w:sz w:val="20"/>
                <w:szCs w:val="20"/>
              </w:rPr>
              <w:t xml:space="preserve">- oppiarvo </w:t>
            </w:r>
            <w:r w:rsidR="00AB37DC" w:rsidRPr="00AE7398">
              <w:rPr>
                <w:sz w:val="20"/>
                <w:szCs w:val="20"/>
              </w:rPr>
              <w:t xml:space="preserve">sekä virka, tehtävä tai nimike </w:t>
            </w:r>
            <w:r w:rsidR="0030061D" w:rsidRPr="00AE7398">
              <w:rPr>
                <w:sz w:val="20"/>
                <w:szCs w:val="20"/>
              </w:rPr>
              <w:t>eivät ole pakollisia</w:t>
            </w:r>
            <w:r w:rsidRPr="00AE7398">
              <w:rPr>
                <w:sz w:val="20"/>
                <w:szCs w:val="20"/>
              </w:rPr>
              <w:t xml:space="preserve"> 1.1.2017 alkaen</w:t>
            </w:r>
          </w:p>
          <w:p w14:paraId="0BCA1BFF" w14:textId="77777777" w:rsidR="00F37290" w:rsidRPr="00AE7398" w:rsidRDefault="00F37290" w:rsidP="00F37290">
            <w:pPr>
              <w:rPr>
                <w:sz w:val="20"/>
                <w:szCs w:val="20"/>
              </w:rPr>
            </w:pPr>
            <w:r w:rsidRPr="00AE7398">
              <w:rPr>
                <w:sz w:val="20"/>
                <w:szCs w:val="20"/>
              </w:rPr>
              <w:t xml:space="preserve">- lisätty lääkärinpalkkio sekä tieto onko kyseessä erikoislääkärin palkkio </w:t>
            </w:r>
          </w:p>
          <w:p w14:paraId="0C512B8C" w14:textId="77777777" w:rsidR="00A93479" w:rsidRPr="00AE7398" w:rsidRDefault="00A93479" w:rsidP="00A93479">
            <w:pPr>
              <w:rPr>
                <w:sz w:val="20"/>
                <w:szCs w:val="20"/>
              </w:rPr>
            </w:pPr>
            <w:r w:rsidRPr="00AE7398">
              <w:rPr>
                <w:sz w:val="20"/>
                <w:szCs w:val="20"/>
              </w:rPr>
              <w:t>- lisätty tartuntatautilain mukainen lääke -tieto</w:t>
            </w:r>
          </w:p>
          <w:p w14:paraId="2EF844C5" w14:textId="77777777" w:rsidR="00A93479" w:rsidRPr="00AE7398" w:rsidRDefault="00A93479" w:rsidP="00A93479">
            <w:pPr>
              <w:rPr>
                <w:sz w:val="20"/>
                <w:szCs w:val="20"/>
              </w:rPr>
            </w:pPr>
            <w:r w:rsidRPr="00AE7398">
              <w:rPr>
                <w:sz w:val="20"/>
                <w:szCs w:val="20"/>
              </w:rPr>
              <w:t>- lisätty sairaala-apteekin tiedot reseptin laji -tietoon, jos kyseessä on sairaala-apteekkiresepti</w:t>
            </w:r>
          </w:p>
          <w:p w14:paraId="439D4A50" w14:textId="77777777" w:rsidR="00A93479" w:rsidRPr="00AE7398" w:rsidRDefault="00A93479" w:rsidP="00A93479">
            <w:pPr>
              <w:rPr>
                <w:sz w:val="20"/>
                <w:szCs w:val="20"/>
              </w:rPr>
            </w:pPr>
            <w:r w:rsidRPr="00AE7398">
              <w:rPr>
                <w:sz w:val="20"/>
                <w:szCs w:val="20"/>
              </w:rPr>
              <w:t>- selvennetty tekstiä lääketoimituksessa, jos kyseessä on lääketietokannan ulkopuolinen valmiste</w:t>
            </w:r>
          </w:p>
          <w:p w14:paraId="554F7DC7" w14:textId="77777777" w:rsidR="00A93479" w:rsidRPr="00AE7398" w:rsidRDefault="00A93479" w:rsidP="00F37290">
            <w:pPr>
              <w:rPr>
                <w:sz w:val="20"/>
                <w:szCs w:val="20"/>
              </w:rPr>
            </w:pPr>
            <w:r w:rsidRPr="00AE7398">
              <w:rPr>
                <w:sz w:val="20"/>
                <w:szCs w:val="20"/>
              </w:rPr>
              <w:t xml:space="preserve">- lisätty </w:t>
            </w:r>
            <w:r w:rsidR="008169D6" w:rsidRPr="00AE7398">
              <w:rPr>
                <w:sz w:val="20"/>
                <w:szCs w:val="20"/>
              </w:rPr>
              <w:t xml:space="preserve">potilaskohtaisen </w:t>
            </w:r>
            <w:r w:rsidRPr="00AE7398">
              <w:rPr>
                <w:sz w:val="20"/>
                <w:szCs w:val="20"/>
              </w:rPr>
              <w:t>erityislupavarausasiakirjan kuvaus</w:t>
            </w:r>
          </w:p>
        </w:tc>
      </w:tr>
      <w:tr w:rsidR="00D80B51" w:rsidRPr="00AE7398" w14:paraId="2D9A9112" w14:textId="77777777" w:rsidTr="4716D89F">
        <w:tc>
          <w:tcPr>
            <w:tcW w:w="959" w:type="dxa"/>
            <w:tcBorders>
              <w:top w:val="single" w:sz="4" w:space="0" w:color="auto"/>
              <w:left w:val="single" w:sz="4" w:space="0" w:color="auto"/>
              <w:bottom w:val="single" w:sz="4" w:space="0" w:color="auto"/>
              <w:right w:val="single" w:sz="4" w:space="0" w:color="auto"/>
            </w:tcBorders>
          </w:tcPr>
          <w:p w14:paraId="7F5DB640" w14:textId="77777777" w:rsidR="00D80B51" w:rsidRPr="00AE7398" w:rsidRDefault="00D80B51">
            <w:pPr>
              <w:rPr>
                <w:sz w:val="20"/>
                <w:szCs w:val="20"/>
              </w:rPr>
            </w:pPr>
            <w:r w:rsidRPr="00AE7398">
              <w:rPr>
                <w:sz w:val="20"/>
                <w:szCs w:val="20"/>
              </w:rPr>
              <w:t>3.41</w:t>
            </w:r>
          </w:p>
        </w:tc>
        <w:tc>
          <w:tcPr>
            <w:tcW w:w="1134" w:type="dxa"/>
            <w:tcBorders>
              <w:top w:val="single" w:sz="4" w:space="0" w:color="auto"/>
              <w:left w:val="single" w:sz="4" w:space="0" w:color="auto"/>
              <w:bottom w:val="single" w:sz="4" w:space="0" w:color="auto"/>
              <w:right w:val="single" w:sz="4" w:space="0" w:color="auto"/>
            </w:tcBorders>
          </w:tcPr>
          <w:p w14:paraId="70AFFE2E" w14:textId="77777777" w:rsidR="00D80B51" w:rsidRPr="00AE7398" w:rsidRDefault="00D80B51" w:rsidP="00710777">
            <w:pPr>
              <w:rPr>
                <w:sz w:val="20"/>
                <w:szCs w:val="20"/>
              </w:rPr>
            </w:pPr>
            <w:r w:rsidRPr="00AE7398">
              <w:rPr>
                <w:sz w:val="20"/>
                <w:szCs w:val="20"/>
              </w:rPr>
              <w:t>15.2.2016</w:t>
            </w:r>
          </w:p>
        </w:tc>
        <w:tc>
          <w:tcPr>
            <w:tcW w:w="2410" w:type="dxa"/>
            <w:tcBorders>
              <w:top w:val="single" w:sz="4" w:space="0" w:color="auto"/>
              <w:left w:val="single" w:sz="4" w:space="0" w:color="auto"/>
              <w:bottom w:val="single" w:sz="4" w:space="0" w:color="auto"/>
              <w:right w:val="single" w:sz="4" w:space="0" w:color="auto"/>
            </w:tcBorders>
          </w:tcPr>
          <w:p w14:paraId="4FBAB164" w14:textId="77777777" w:rsidR="00D80B51" w:rsidRPr="00AE7398" w:rsidRDefault="00D80B51">
            <w:pPr>
              <w:rPr>
                <w:sz w:val="20"/>
                <w:szCs w:val="20"/>
              </w:rPr>
            </w:pPr>
            <w:r w:rsidRPr="00AE7398">
              <w:rPr>
                <w:sz w:val="20"/>
                <w:szCs w:val="20"/>
              </w:rPr>
              <w:t>Kelan työryhmä</w:t>
            </w:r>
          </w:p>
        </w:tc>
        <w:tc>
          <w:tcPr>
            <w:tcW w:w="4536" w:type="dxa"/>
            <w:tcBorders>
              <w:top w:val="single" w:sz="4" w:space="0" w:color="auto"/>
              <w:left w:val="single" w:sz="4" w:space="0" w:color="auto"/>
              <w:bottom w:val="single" w:sz="4" w:space="0" w:color="auto"/>
              <w:right w:val="single" w:sz="4" w:space="0" w:color="auto"/>
            </w:tcBorders>
          </w:tcPr>
          <w:p w14:paraId="687CE06D" w14:textId="77777777" w:rsidR="00D80B51" w:rsidRPr="00AE7398" w:rsidRDefault="00D80B51" w:rsidP="005972F3">
            <w:pPr>
              <w:rPr>
                <w:sz w:val="20"/>
                <w:szCs w:val="20"/>
              </w:rPr>
            </w:pPr>
            <w:r w:rsidRPr="00AE7398">
              <w:rPr>
                <w:sz w:val="20"/>
                <w:szCs w:val="20"/>
              </w:rPr>
              <w:t>Tarkennuksia tekstiin.</w:t>
            </w:r>
          </w:p>
          <w:p w14:paraId="24F87D59" w14:textId="77777777" w:rsidR="00D80B51" w:rsidRPr="00AE7398" w:rsidRDefault="00D80B51" w:rsidP="00D80B51">
            <w:pPr>
              <w:rPr>
                <w:sz w:val="20"/>
                <w:szCs w:val="20"/>
              </w:rPr>
            </w:pPr>
            <w:r w:rsidRPr="00AE7398">
              <w:rPr>
                <w:sz w:val="20"/>
                <w:szCs w:val="20"/>
              </w:rPr>
              <w:t>- päivitetty reseptisanoman tyyppitaulukkoa</w:t>
            </w:r>
          </w:p>
          <w:p w14:paraId="685ABBE6" w14:textId="77777777" w:rsidR="00D80B51" w:rsidRPr="00AE7398" w:rsidRDefault="00D80B51" w:rsidP="00D80B51">
            <w:pPr>
              <w:rPr>
                <w:sz w:val="20"/>
                <w:szCs w:val="20"/>
              </w:rPr>
            </w:pPr>
            <w:r w:rsidRPr="00AE7398">
              <w:rPr>
                <w:sz w:val="20"/>
                <w:szCs w:val="20"/>
              </w:rPr>
              <w:t xml:space="preserve">- työnantaja- ja vakuutuslaitostiedot poistuvat käytöstä </w:t>
            </w:r>
          </w:p>
          <w:p w14:paraId="0FCB6D2C" w14:textId="77777777" w:rsidR="00D80B51" w:rsidRPr="00AE7398" w:rsidRDefault="00D80B51" w:rsidP="00D80B51">
            <w:pPr>
              <w:rPr>
                <w:sz w:val="20"/>
                <w:szCs w:val="20"/>
              </w:rPr>
            </w:pPr>
            <w:r w:rsidRPr="00AE7398">
              <w:rPr>
                <w:sz w:val="20"/>
                <w:szCs w:val="20"/>
              </w:rPr>
              <w:t>- apteekissa valmistetun lääkkeen valmistusohjeen pakollisuus poistettu</w:t>
            </w:r>
          </w:p>
          <w:p w14:paraId="0443F43E" w14:textId="77777777" w:rsidR="00D80B51" w:rsidRPr="00AE7398" w:rsidRDefault="00D80B51" w:rsidP="003445B2">
            <w:pPr>
              <w:rPr>
                <w:sz w:val="20"/>
                <w:szCs w:val="20"/>
              </w:rPr>
            </w:pPr>
            <w:r w:rsidRPr="00AE7398">
              <w:rPr>
                <w:sz w:val="20"/>
                <w:szCs w:val="20"/>
              </w:rPr>
              <w:t xml:space="preserve">- </w:t>
            </w:r>
            <w:r w:rsidR="003445B2" w:rsidRPr="00AE7398">
              <w:rPr>
                <w:sz w:val="20"/>
                <w:szCs w:val="20"/>
              </w:rPr>
              <w:t xml:space="preserve">poistettu teksti </w:t>
            </w:r>
            <w:r w:rsidRPr="00AE7398">
              <w:rPr>
                <w:sz w:val="20"/>
                <w:szCs w:val="20"/>
              </w:rPr>
              <w:t>lääkevalmisteen koodaamat</w:t>
            </w:r>
            <w:r w:rsidR="003445B2" w:rsidRPr="00AE7398">
              <w:rPr>
                <w:sz w:val="20"/>
                <w:szCs w:val="20"/>
              </w:rPr>
              <w:t>tomasta nimestä kohdassa 4.2.3, selvitetty kohdassa 4.2.5</w:t>
            </w:r>
          </w:p>
          <w:p w14:paraId="44D8584F" w14:textId="77777777" w:rsidR="003445B2" w:rsidRPr="00AE7398" w:rsidRDefault="003445B2" w:rsidP="003445B2">
            <w:pPr>
              <w:rPr>
                <w:sz w:val="20"/>
                <w:szCs w:val="20"/>
              </w:rPr>
            </w:pPr>
            <w:r w:rsidRPr="00AE7398">
              <w:rPr>
                <w:sz w:val="20"/>
                <w:szCs w:val="20"/>
              </w:rPr>
              <w:t>-</w:t>
            </w:r>
            <w:r w:rsidR="002964DE" w:rsidRPr="00AE7398">
              <w:rPr>
                <w:sz w:val="20"/>
                <w:szCs w:val="20"/>
              </w:rPr>
              <w:t xml:space="preserve"> käyttötarkoitus tekstinä -tiedon pituus kasvatettu 80 merkkiin</w:t>
            </w:r>
          </w:p>
          <w:p w14:paraId="3355CFEC" w14:textId="77777777" w:rsidR="002964DE" w:rsidRPr="00AE7398" w:rsidRDefault="002964DE" w:rsidP="003445B2">
            <w:pPr>
              <w:rPr>
                <w:sz w:val="20"/>
                <w:szCs w:val="20"/>
              </w:rPr>
            </w:pPr>
            <w:r w:rsidRPr="00AE7398">
              <w:rPr>
                <w:sz w:val="20"/>
                <w:szCs w:val="20"/>
              </w:rPr>
              <w:t>-</w:t>
            </w:r>
            <w:r w:rsidR="00495115" w:rsidRPr="00AE7398">
              <w:rPr>
                <w:sz w:val="20"/>
                <w:szCs w:val="20"/>
              </w:rPr>
              <w:t xml:space="preserve"> sairaala-apteekkireseptiesimerkkiä korjattu</w:t>
            </w:r>
          </w:p>
          <w:p w14:paraId="7EF36AC1" w14:textId="77777777" w:rsidR="00495115" w:rsidRPr="00AE7398" w:rsidRDefault="00495115" w:rsidP="003445B2">
            <w:pPr>
              <w:rPr>
                <w:sz w:val="20"/>
                <w:szCs w:val="20"/>
              </w:rPr>
            </w:pPr>
            <w:r w:rsidRPr="00AE7398">
              <w:rPr>
                <w:sz w:val="20"/>
                <w:szCs w:val="20"/>
              </w:rPr>
              <w:t>- lisätty lääkärinpalkkioesimerkki</w:t>
            </w:r>
          </w:p>
          <w:p w14:paraId="599031F1" w14:textId="77777777" w:rsidR="00495115" w:rsidRPr="00AE7398" w:rsidRDefault="00495115" w:rsidP="003445B2">
            <w:pPr>
              <w:rPr>
                <w:sz w:val="20"/>
                <w:szCs w:val="20"/>
              </w:rPr>
            </w:pPr>
          </w:p>
        </w:tc>
      </w:tr>
      <w:tr w:rsidR="007B5FBF" w:rsidRPr="00AE7398" w14:paraId="3B41069B" w14:textId="77777777" w:rsidTr="4716D89F">
        <w:tc>
          <w:tcPr>
            <w:tcW w:w="959" w:type="dxa"/>
            <w:tcBorders>
              <w:top w:val="single" w:sz="4" w:space="0" w:color="auto"/>
              <w:left w:val="single" w:sz="4" w:space="0" w:color="auto"/>
              <w:bottom w:val="single" w:sz="4" w:space="0" w:color="auto"/>
              <w:right w:val="single" w:sz="4" w:space="0" w:color="auto"/>
            </w:tcBorders>
          </w:tcPr>
          <w:p w14:paraId="2FC270BA" w14:textId="77777777" w:rsidR="007B5FBF" w:rsidRPr="00AE7398" w:rsidRDefault="00D779E1">
            <w:pPr>
              <w:rPr>
                <w:sz w:val="20"/>
                <w:szCs w:val="20"/>
              </w:rPr>
            </w:pPr>
            <w:r w:rsidRPr="00AE7398">
              <w:rPr>
                <w:sz w:val="20"/>
                <w:szCs w:val="20"/>
              </w:rPr>
              <w:t>3.42</w:t>
            </w:r>
          </w:p>
        </w:tc>
        <w:tc>
          <w:tcPr>
            <w:tcW w:w="1134" w:type="dxa"/>
            <w:tcBorders>
              <w:top w:val="single" w:sz="4" w:space="0" w:color="auto"/>
              <w:left w:val="single" w:sz="4" w:space="0" w:color="auto"/>
              <w:bottom w:val="single" w:sz="4" w:space="0" w:color="auto"/>
              <w:right w:val="single" w:sz="4" w:space="0" w:color="auto"/>
            </w:tcBorders>
          </w:tcPr>
          <w:p w14:paraId="6B5BD138" w14:textId="77777777" w:rsidR="007B5FBF" w:rsidRPr="00AE7398" w:rsidRDefault="007B5FBF" w:rsidP="00710777">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CFA38C3" w14:textId="77777777" w:rsidR="007B5FBF" w:rsidRPr="00AE7398" w:rsidRDefault="007B5FBF">
            <w:pPr>
              <w:rPr>
                <w:sz w:val="20"/>
                <w:szCs w:val="20"/>
              </w:rPr>
            </w:pPr>
          </w:p>
        </w:tc>
        <w:tc>
          <w:tcPr>
            <w:tcW w:w="4536" w:type="dxa"/>
            <w:tcBorders>
              <w:top w:val="single" w:sz="4" w:space="0" w:color="auto"/>
              <w:left w:val="single" w:sz="4" w:space="0" w:color="auto"/>
              <w:bottom w:val="single" w:sz="4" w:space="0" w:color="auto"/>
              <w:right w:val="single" w:sz="4" w:space="0" w:color="auto"/>
            </w:tcBorders>
          </w:tcPr>
          <w:p w14:paraId="4F339A94" w14:textId="77777777" w:rsidR="007B5FBF" w:rsidRPr="00AE7398" w:rsidRDefault="007B5FBF" w:rsidP="007B5FBF">
            <w:pPr>
              <w:rPr>
                <w:sz w:val="20"/>
                <w:szCs w:val="20"/>
              </w:rPr>
            </w:pPr>
            <w:r w:rsidRPr="00AE7398">
              <w:rPr>
                <w:sz w:val="20"/>
                <w:szCs w:val="20"/>
              </w:rPr>
              <w:t>- palautettu uusimispyynnön suostumustyyppi –tieto (ks. v.3.40)</w:t>
            </w:r>
          </w:p>
          <w:p w14:paraId="07458B3A" w14:textId="77777777" w:rsidR="007B5FBF" w:rsidRPr="00AE7398" w:rsidRDefault="002A181A" w:rsidP="007B5FBF">
            <w:pPr>
              <w:rPr>
                <w:sz w:val="20"/>
                <w:szCs w:val="20"/>
              </w:rPr>
            </w:pPr>
            <w:r w:rsidRPr="00AE7398">
              <w:rPr>
                <w:sz w:val="20"/>
                <w:szCs w:val="20"/>
              </w:rPr>
              <w:t xml:space="preserve">- tarkennettu </w:t>
            </w:r>
            <w:proofErr w:type="spellStart"/>
            <w:r w:rsidRPr="00AE7398">
              <w:rPr>
                <w:sz w:val="20"/>
                <w:szCs w:val="20"/>
              </w:rPr>
              <w:t>voimassaloajan</w:t>
            </w:r>
            <w:proofErr w:type="spellEnd"/>
            <w:r w:rsidRPr="00AE7398">
              <w:rPr>
                <w:sz w:val="20"/>
                <w:szCs w:val="20"/>
              </w:rPr>
              <w:t xml:space="preserve"> esittämistapaa 4.2.2</w:t>
            </w:r>
          </w:p>
          <w:p w14:paraId="40B9E102" w14:textId="77777777" w:rsidR="002A181A" w:rsidRPr="00AE7398" w:rsidRDefault="002A36C7" w:rsidP="007B5FBF">
            <w:pPr>
              <w:rPr>
                <w:sz w:val="20"/>
                <w:szCs w:val="20"/>
              </w:rPr>
            </w:pPr>
            <w:r w:rsidRPr="00AE7398">
              <w:rPr>
                <w:sz w:val="20"/>
                <w:szCs w:val="20"/>
              </w:rPr>
              <w:t xml:space="preserve">- hoitolaji T poistunut käytöstä </w:t>
            </w:r>
            <w:r w:rsidR="00D21C41" w:rsidRPr="00AE7398">
              <w:rPr>
                <w:sz w:val="20"/>
                <w:szCs w:val="20"/>
              </w:rPr>
              <w:t xml:space="preserve">ja korjattu esimerkkiä </w:t>
            </w:r>
            <w:r w:rsidRPr="00AE7398">
              <w:rPr>
                <w:sz w:val="20"/>
                <w:szCs w:val="20"/>
              </w:rPr>
              <w:t>4.6</w:t>
            </w:r>
          </w:p>
          <w:p w14:paraId="0E31BE0A" w14:textId="77777777" w:rsidR="007B5FBF" w:rsidRPr="00AE7398" w:rsidRDefault="00D743B2" w:rsidP="005972F3">
            <w:pPr>
              <w:rPr>
                <w:sz w:val="20"/>
                <w:szCs w:val="20"/>
              </w:rPr>
            </w:pPr>
            <w:r w:rsidRPr="00AE7398">
              <w:rPr>
                <w:sz w:val="20"/>
                <w:szCs w:val="20"/>
              </w:rPr>
              <w:lastRenderedPageBreak/>
              <w:t xml:space="preserve">- </w:t>
            </w:r>
            <w:r w:rsidR="00CE60DE" w:rsidRPr="00AE7398">
              <w:rPr>
                <w:sz w:val="20"/>
                <w:szCs w:val="20"/>
              </w:rPr>
              <w:t xml:space="preserve">selvitys Reseptikeskuksen palauttamasta tiedoista </w:t>
            </w:r>
            <w:r w:rsidRPr="00AE7398">
              <w:rPr>
                <w:sz w:val="20"/>
                <w:szCs w:val="20"/>
              </w:rPr>
              <w:t xml:space="preserve">siirretty </w:t>
            </w:r>
            <w:proofErr w:type="spellStart"/>
            <w:r w:rsidR="00CE60DE" w:rsidRPr="00AE7398">
              <w:rPr>
                <w:sz w:val="20"/>
                <w:szCs w:val="20"/>
              </w:rPr>
              <w:t>Medical</w:t>
            </w:r>
            <w:proofErr w:type="spellEnd"/>
            <w:r w:rsidR="00CE60DE" w:rsidRPr="00AE7398">
              <w:rPr>
                <w:sz w:val="20"/>
                <w:szCs w:val="20"/>
              </w:rPr>
              <w:t xml:space="preserve"> Records –dokumenttiin </w:t>
            </w:r>
            <w:r w:rsidRPr="00AE7398">
              <w:rPr>
                <w:sz w:val="20"/>
                <w:szCs w:val="20"/>
              </w:rPr>
              <w:t xml:space="preserve">5.2 </w:t>
            </w:r>
          </w:p>
        </w:tc>
      </w:tr>
      <w:tr w:rsidR="00254A8E" w:rsidRPr="00AE7398" w14:paraId="451C14D7" w14:textId="77777777" w:rsidTr="4716D89F">
        <w:tc>
          <w:tcPr>
            <w:tcW w:w="959" w:type="dxa"/>
            <w:tcBorders>
              <w:top w:val="single" w:sz="4" w:space="0" w:color="auto"/>
              <w:left w:val="single" w:sz="4" w:space="0" w:color="auto"/>
              <w:bottom w:val="single" w:sz="4" w:space="0" w:color="auto"/>
              <w:right w:val="single" w:sz="4" w:space="0" w:color="auto"/>
            </w:tcBorders>
          </w:tcPr>
          <w:p w14:paraId="34B29AF4" w14:textId="77777777" w:rsidR="00254A8E" w:rsidRPr="00AE7398" w:rsidRDefault="00254A8E">
            <w:pPr>
              <w:rPr>
                <w:sz w:val="20"/>
                <w:szCs w:val="20"/>
              </w:rPr>
            </w:pPr>
            <w:r w:rsidRPr="00AE7398">
              <w:rPr>
                <w:sz w:val="20"/>
                <w:szCs w:val="20"/>
              </w:rPr>
              <w:lastRenderedPageBreak/>
              <w:t>3.50</w:t>
            </w:r>
          </w:p>
        </w:tc>
        <w:tc>
          <w:tcPr>
            <w:tcW w:w="1134" w:type="dxa"/>
            <w:tcBorders>
              <w:top w:val="single" w:sz="4" w:space="0" w:color="auto"/>
              <w:left w:val="single" w:sz="4" w:space="0" w:color="auto"/>
              <w:bottom w:val="single" w:sz="4" w:space="0" w:color="auto"/>
              <w:right w:val="single" w:sz="4" w:space="0" w:color="auto"/>
            </w:tcBorders>
          </w:tcPr>
          <w:p w14:paraId="23F1768E" w14:textId="77777777" w:rsidR="00254A8E" w:rsidRPr="00AE7398" w:rsidRDefault="00254A8E" w:rsidP="00710777">
            <w:pPr>
              <w:rPr>
                <w:sz w:val="20"/>
                <w:szCs w:val="20"/>
              </w:rPr>
            </w:pPr>
            <w:r w:rsidRPr="00AE7398">
              <w:rPr>
                <w:sz w:val="20"/>
                <w:szCs w:val="20"/>
              </w:rPr>
              <w:t>7.9.2017</w:t>
            </w:r>
          </w:p>
        </w:tc>
        <w:tc>
          <w:tcPr>
            <w:tcW w:w="2410" w:type="dxa"/>
            <w:tcBorders>
              <w:top w:val="single" w:sz="4" w:space="0" w:color="auto"/>
              <w:left w:val="single" w:sz="4" w:space="0" w:color="auto"/>
              <w:bottom w:val="single" w:sz="4" w:space="0" w:color="auto"/>
              <w:right w:val="single" w:sz="4" w:space="0" w:color="auto"/>
            </w:tcBorders>
          </w:tcPr>
          <w:p w14:paraId="5F8C71D7" w14:textId="77777777" w:rsidR="00254A8E" w:rsidRPr="00AE7398" w:rsidRDefault="00254A8E">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64A560C9" w14:textId="77777777" w:rsidR="00254A8E" w:rsidRPr="00AE7398" w:rsidRDefault="00254A8E" w:rsidP="007B5FBF">
            <w:pPr>
              <w:rPr>
                <w:sz w:val="20"/>
                <w:szCs w:val="20"/>
              </w:rPr>
            </w:pPr>
            <w:r w:rsidRPr="00AE7398">
              <w:rPr>
                <w:sz w:val="20"/>
                <w:szCs w:val="20"/>
              </w:rPr>
              <w:t>Tekstitäsmennyksiä</w:t>
            </w:r>
          </w:p>
          <w:p w14:paraId="7437E869" w14:textId="77777777" w:rsidR="00254A8E" w:rsidRPr="00AE7398" w:rsidRDefault="00254A8E" w:rsidP="00254A8E">
            <w:pPr>
              <w:rPr>
                <w:sz w:val="20"/>
                <w:szCs w:val="20"/>
              </w:rPr>
            </w:pPr>
            <w:r w:rsidRPr="00AE7398">
              <w:rPr>
                <w:sz w:val="20"/>
                <w:szCs w:val="20"/>
              </w:rPr>
              <w:t>- annostus</w:t>
            </w:r>
          </w:p>
          <w:p w14:paraId="409A98DF" w14:textId="77777777" w:rsidR="00F24F7B" w:rsidRPr="00AE7398" w:rsidRDefault="00254A8E" w:rsidP="00254A8E">
            <w:pPr>
              <w:rPr>
                <w:sz w:val="20"/>
                <w:szCs w:val="20"/>
              </w:rPr>
            </w:pPr>
            <w:r w:rsidRPr="00AE7398">
              <w:rPr>
                <w:sz w:val="20"/>
                <w:szCs w:val="20"/>
              </w:rPr>
              <w:t>- lääkemääräyksen muut tiedot</w:t>
            </w:r>
          </w:p>
        </w:tc>
      </w:tr>
      <w:tr w:rsidR="00F24F7B" w:rsidRPr="00AE7398" w14:paraId="09A0A45C" w14:textId="77777777" w:rsidTr="4716D89F">
        <w:tc>
          <w:tcPr>
            <w:tcW w:w="959" w:type="dxa"/>
            <w:tcBorders>
              <w:top w:val="single" w:sz="4" w:space="0" w:color="auto"/>
              <w:left w:val="single" w:sz="4" w:space="0" w:color="auto"/>
              <w:bottom w:val="single" w:sz="4" w:space="0" w:color="auto"/>
              <w:right w:val="single" w:sz="4" w:space="0" w:color="auto"/>
            </w:tcBorders>
          </w:tcPr>
          <w:p w14:paraId="23757340" w14:textId="77777777" w:rsidR="00F24F7B" w:rsidRPr="00AE7398" w:rsidRDefault="00F24F7B">
            <w:pPr>
              <w:rPr>
                <w:sz w:val="20"/>
                <w:szCs w:val="20"/>
              </w:rPr>
            </w:pPr>
            <w:r w:rsidRPr="00AE7398">
              <w:rPr>
                <w:sz w:val="20"/>
                <w:szCs w:val="20"/>
              </w:rPr>
              <w:t>3.60</w:t>
            </w:r>
          </w:p>
        </w:tc>
        <w:tc>
          <w:tcPr>
            <w:tcW w:w="1134" w:type="dxa"/>
            <w:tcBorders>
              <w:top w:val="single" w:sz="4" w:space="0" w:color="auto"/>
              <w:left w:val="single" w:sz="4" w:space="0" w:color="auto"/>
              <w:bottom w:val="single" w:sz="4" w:space="0" w:color="auto"/>
              <w:right w:val="single" w:sz="4" w:space="0" w:color="auto"/>
            </w:tcBorders>
          </w:tcPr>
          <w:p w14:paraId="7D3FB387" w14:textId="77777777" w:rsidR="00F24F7B" w:rsidRPr="00AE7398" w:rsidRDefault="0093255D" w:rsidP="0093255D">
            <w:pPr>
              <w:rPr>
                <w:sz w:val="20"/>
                <w:szCs w:val="20"/>
              </w:rPr>
            </w:pPr>
            <w:r w:rsidRPr="00AE7398">
              <w:rPr>
                <w:sz w:val="20"/>
                <w:szCs w:val="20"/>
              </w:rPr>
              <w:t>10.4</w:t>
            </w:r>
            <w:r w:rsidR="00F24F7B" w:rsidRPr="00AE7398">
              <w:rPr>
                <w:sz w:val="20"/>
                <w:szCs w:val="20"/>
              </w:rPr>
              <w:t>.2019</w:t>
            </w:r>
          </w:p>
        </w:tc>
        <w:tc>
          <w:tcPr>
            <w:tcW w:w="2410" w:type="dxa"/>
            <w:tcBorders>
              <w:top w:val="single" w:sz="4" w:space="0" w:color="auto"/>
              <w:left w:val="single" w:sz="4" w:space="0" w:color="auto"/>
              <w:bottom w:val="single" w:sz="4" w:space="0" w:color="auto"/>
              <w:right w:val="single" w:sz="4" w:space="0" w:color="auto"/>
            </w:tcBorders>
          </w:tcPr>
          <w:p w14:paraId="7DE1E55A" w14:textId="77777777" w:rsidR="00F24F7B" w:rsidRPr="00AE7398" w:rsidRDefault="00F24F7B">
            <w:pPr>
              <w:rPr>
                <w:sz w:val="20"/>
                <w:szCs w:val="20"/>
              </w:rPr>
            </w:pPr>
            <w:r w:rsidRPr="00AE7398">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EDE0E21" w14:textId="77777777" w:rsidR="00F24F7B" w:rsidRPr="00AE7398" w:rsidRDefault="00F24F7B" w:rsidP="00F24F7B">
            <w:pPr>
              <w:rPr>
                <w:sz w:val="20"/>
                <w:szCs w:val="20"/>
              </w:rPr>
            </w:pPr>
            <w:r w:rsidRPr="00AE7398">
              <w:rPr>
                <w:sz w:val="20"/>
                <w:szCs w:val="20"/>
              </w:rPr>
              <w:t>Korjattu organisaation tunnuksen pituus 128 merkkiin, aikaisemmin 60 merkkiä</w:t>
            </w:r>
          </w:p>
        </w:tc>
      </w:tr>
      <w:tr w:rsidR="00056A3C" w:rsidRPr="00AE7398" w14:paraId="7453DEB3" w14:textId="77777777" w:rsidTr="4716D89F">
        <w:tc>
          <w:tcPr>
            <w:tcW w:w="959" w:type="dxa"/>
            <w:tcBorders>
              <w:top w:val="single" w:sz="4" w:space="0" w:color="auto"/>
              <w:left w:val="single" w:sz="4" w:space="0" w:color="auto"/>
              <w:bottom w:val="single" w:sz="4" w:space="0" w:color="auto"/>
              <w:right w:val="single" w:sz="4" w:space="0" w:color="auto"/>
            </w:tcBorders>
          </w:tcPr>
          <w:p w14:paraId="743408D7" w14:textId="77777777" w:rsidR="00056A3C" w:rsidRPr="00AE7398" w:rsidRDefault="00056A3C">
            <w:pPr>
              <w:rPr>
                <w:sz w:val="20"/>
                <w:szCs w:val="20"/>
              </w:rPr>
            </w:pPr>
            <w:r w:rsidRPr="00AE7398">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5F9047D3" w14:textId="269A5BD3" w:rsidR="00056A3C" w:rsidRPr="00AE7398" w:rsidRDefault="005C3226" w:rsidP="0093255D">
            <w:pPr>
              <w:rPr>
                <w:sz w:val="20"/>
                <w:szCs w:val="20"/>
              </w:rPr>
            </w:pPr>
            <w:r>
              <w:rPr>
                <w:sz w:val="20"/>
                <w:szCs w:val="20"/>
              </w:rPr>
              <w:t>1</w:t>
            </w:r>
            <w:r w:rsidR="00F03191">
              <w:rPr>
                <w:sz w:val="20"/>
                <w:szCs w:val="20"/>
              </w:rPr>
              <w:t>.</w:t>
            </w:r>
            <w:r w:rsidR="00A54ACD">
              <w:rPr>
                <w:sz w:val="20"/>
                <w:szCs w:val="20"/>
              </w:rPr>
              <w:t>2</w:t>
            </w:r>
            <w:r w:rsidR="00F03191">
              <w:rPr>
                <w:sz w:val="20"/>
                <w:szCs w:val="20"/>
              </w:rPr>
              <w:t>.2020</w:t>
            </w:r>
          </w:p>
        </w:tc>
        <w:tc>
          <w:tcPr>
            <w:tcW w:w="2410" w:type="dxa"/>
            <w:tcBorders>
              <w:top w:val="single" w:sz="4" w:space="0" w:color="auto"/>
              <w:left w:val="single" w:sz="4" w:space="0" w:color="auto"/>
              <w:bottom w:val="single" w:sz="4" w:space="0" w:color="auto"/>
              <w:right w:val="single" w:sz="4" w:space="0" w:color="auto"/>
            </w:tcBorders>
          </w:tcPr>
          <w:p w14:paraId="44139918" w14:textId="77777777" w:rsidR="00056A3C" w:rsidRPr="00AE7398" w:rsidRDefault="00CD6FC2">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7E9EB17B" w14:textId="77777777" w:rsidR="00056A3C" w:rsidRPr="00AE7398" w:rsidRDefault="00CD6FC2" w:rsidP="00F24F7B">
            <w:pPr>
              <w:rPr>
                <w:sz w:val="20"/>
                <w:szCs w:val="20"/>
              </w:rPr>
            </w:pPr>
            <w:r w:rsidRPr="00AE7398">
              <w:rPr>
                <w:sz w:val="20"/>
                <w:szCs w:val="20"/>
              </w:rPr>
              <w:t>Vaiheen 1 muutokset:</w:t>
            </w:r>
          </w:p>
          <w:p w14:paraId="63B930EA" w14:textId="77777777" w:rsidR="00CD6FC2" w:rsidRPr="00AE7398" w:rsidRDefault="00CD6FC2" w:rsidP="00AF6059">
            <w:pPr>
              <w:numPr>
                <w:ilvl w:val="0"/>
                <w:numId w:val="13"/>
              </w:numPr>
              <w:ind w:left="399" w:hanging="218"/>
              <w:rPr>
                <w:sz w:val="20"/>
                <w:szCs w:val="20"/>
              </w:rPr>
            </w:pPr>
            <w:r w:rsidRPr="00AE7398">
              <w:rPr>
                <w:sz w:val="20"/>
                <w:szCs w:val="20"/>
              </w:rPr>
              <w:t>rakenteinen annostus</w:t>
            </w:r>
          </w:p>
          <w:p w14:paraId="00153CC9" w14:textId="15291886" w:rsidR="00CD6FC2" w:rsidRPr="00AE7398" w:rsidRDefault="00425A59" w:rsidP="00AF6059">
            <w:pPr>
              <w:numPr>
                <w:ilvl w:val="0"/>
                <w:numId w:val="13"/>
              </w:numPr>
              <w:ind w:left="399" w:hanging="218"/>
              <w:rPr>
                <w:sz w:val="20"/>
                <w:szCs w:val="20"/>
              </w:rPr>
            </w:pPr>
            <w:r>
              <w:rPr>
                <w:sz w:val="20"/>
                <w:szCs w:val="20"/>
              </w:rPr>
              <w:t>Lä</w:t>
            </w:r>
            <w:r w:rsidR="00CD6FC2" w:rsidRPr="00AE7398">
              <w:rPr>
                <w:sz w:val="20"/>
                <w:szCs w:val="20"/>
              </w:rPr>
              <w:t>äketietokannan muutokset</w:t>
            </w:r>
          </w:p>
          <w:p w14:paraId="101BEB91" w14:textId="77777777" w:rsidR="00CD6FC2" w:rsidRDefault="006A4F79" w:rsidP="00AF6059">
            <w:pPr>
              <w:numPr>
                <w:ilvl w:val="0"/>
                <w:numId w:val="13"/>
              </w:numPr>
              <w:ind w:left="399" w:hanging="218"/>
              <w:rPr>
                <w:sz w:val="20"/>
                <w:szCs w:val="20"/>
              </w:rPr>
            </w:pPr>
            <w:r>
              <w:rPr>
                <w:sz w:val="20"/>
                <w:szCs w:val="20"/>
              </w:rPr>
              <w:t>määrätyn lääkkeen yksilöivä tunniste</w:t>
            </w:r>
          </w:p>
          <w:p w14:paraId="29427F3C" w14:textId="607DA2FE" w:rsidR="00641DDA" w:rsidRPr="00AE7398" w:rsidRDefault="00641DDA" w:rsidP="00AF6059">
            <w:pPr>
              <w:numPr>
                <w:ilvl w:val="0"/>
                <w:numId w:val="13"/>
              </w:numPr>
              <w:ind w:left="399" w:hanging="218"/>
              <w:rPr>
                <w:sz w:val="20"/>
                <w:szCs w:val="20"/>
              </w:rPr>
            </w:pPr>
            <w:r>
              <w:rPr>
                <w:sz w:val="20"/>
                <w:szCs w:val="20"/>
              </w:rPr>
              <w:t>tietojen pakollisuusehdot päivitetty yhteneviksi tietosisältömäärittelyn kanssa</w:t>
            </w:r>
          </w:p>
        </w:tc>
      </w:tr>
      <w:tr w:rsidR="00566ADC" w:rsidRPr="00AE7398" w14:paraId="6539E7E9" w14:textId="77777777" w:rsidTr="4716D89F">
        <w:tc>
          <w:tcPr>
            <w:tcW w:w="959" w:type="dxa"/>
            <w:tcBorders>
              <w:top w:val="single" w:sz="4" w:space="0" w:color="auto"/>
              <w:left w:val="single" w:sz="4" w:space="0" w:color="auto"/>
              <w:bottom w:val="single" w:sz="4" w:space="0" w:color="auto"/>
              <w:right w:val="single" w:sz="4" w:space="0" w:color="auto"/>
            </w:tcBorders>
          </w:tcPr>
          <w:p w14:paraId="491DBEB6" w14:textId="7E25235E" w:rsidR="00566ADC" w:rsidRPr="00AE7398" w:rsidRDefault="00FE612A">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152A3432" w14:textId="6C2295A2" w:rsidR="00566ADC" w:rsidRDefault="001224C0" w:rsidP="0093255D">
            <w:pPr>
              <w:rPr>
                <w:sz w:val="20"/>
                <w:szCs w:val="20"/>
              </w:rPr>
            </w:pPr>
            <w:r>
              <w:rPr>
                <w:sz w:val="20"/>
                <w:szCs w:val="20"/>
              </w:rPr>
              <w:t>24</w:t>
            </w:r>
            <w:r w:rsidR="00566ADC">
              <w:rPr>
                <w:sz w:val="20"/>
                <w:szCs w:val="20"/>
              </w:rPr>
              <w:t>.3.2020</w:t>
            </w:r>
          </w:p>
        </w:tc>
        <w:tc>
          <w:tcPr>
            <w:tcW w:w="2410" w:type="dxa"/>
            <w:tcBorders>
              <w:top w:val="single" w:sz="4" w:space="0" w:color="auto"/>
              <w:left w:val="single" w:sz="4" w:space="0" w:color="auto"/>
              <w:bottom w:val="single" w:sz="4" w:space="0" w:color="auto"/>
              <w:right w:val="single" w:sz="4" w:space="0" w:color="auto"/>
            </w:tcBorders>
          </w:tcPr>
          <w:p w14:paraId="0F21211B" w14:textId="16028420" w:rsidR="00566ADC" w:rsidRPr="00AE7398" w:rsidRDefault="00566ADC">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0A26F0E1" w14:textId="3F6613BB" w:rsidR="00566ADC" w:rsidRDefault="00386AFB" w:rsidP="00F24F7B">
            <w:pPr>
              <w:rPr>
                <w:sz w:val="20"/>
                <w:szCs w:val="20"/>
              </w:rPr>
            </w:pPr>
            <w:r>
              <w:rPr>
                <w:sz w:val="20"/>
                <w:szCs w:val="20"/>
              </w:rPr>
              <w:t>Versio HL7 teknisen komitean käsittelyyn</w:t>
            </w:r>
            <w:r w:rsidR="00566ADC">
              <w:rPr>
                <w:sz w:val="20"/>
                <w:szCs w:val="20"/>
              </w:rPr>
              <w:t xml:space="preserve">, kommenttikierroksen pohjalta seuraavat </w:t>
            </w:r>
            <w:r w:rsidR="00616D26">
              <w:rPr>
                <w:sz w:val="20"/>
                <w:szCs w:val="20"/>
              </w:rPr>
              <w:t>tarkennukset:</w:t>
            </w:r>
          </w:p>
          <w:p w14:paraId="16AE70E5" w14:textId="42545CE0" w:rsidR="00616D26" w:rsidRDefault="00616D26" w:rsidP="00616D26">
            <w:pPr>
              <w:pStyle w:val="Luettelokappale"/>
              <w:numPr>
                <w:ilvl w:val="0"/>
                <w:numId w:val="23"/>
              </w:numPr>
              <w:rPr>
                <w:sz w:val="20"/>
                <w:szCs w:val="20"/>
              </w:rPr>
            </w:pPr>
            <w:r>
              <w:rPr>
                <w:sz w:val="20"/>
                <w:szCs w:val="20"/>
              </w:rPr>
              <w:t>annoksen</w:t>
            </w:r>
            <w:r w:rsidR="004F6672">
              <w:rPr>
                <w:sz w:val="20"/>
                <w:szCs w:val="20"/>
              </w:rPr>
              <w:t xml:space="preserve"> (potilasystävällisen annoksen ja annosyksikkökoodiston sekä fysikaalisen annoksen)</w:t>
            </w:r>
            <w:r>
              <w:rPr>
                <w:sz w:val="20"/>
                <w:szCs w:val="20"/>
              </w:rPr>
              <w:t xml:space="preserve"> rakennetta muutettiin</w:t>
            </w:r>
          </w:p>
          <w:p w14:paraId="09453086" w14:textId="77777777" w:rsidR="00616D26" w:rsidRDefault="00616D26" w:rsidP="00616D26">
            <w:pPr>
              <w:pStyle w:val="Luettelokappale"/>
              <w:numPr>
                <w:ilvl w:val="0"/>
                <w:numId w:val="23"/>
              </w:numPr>
              <w:rPr>
                <w:sz w:val="20"/>
                <w:szCs w:val="20"/>
              </w:rPr>
            </w:pPr>
            <w:r>
              <w:rPr>
                <w:sz w:val="20"/>
                <w:szCs w:val="20"/>
              </w:rPr>
              <w:t>annosajan rakennetta muutettiin</w:t>
            </w:r>
          </w:p>
          <w:p w14:paraId="4CBAE5E0" w14:textId="77777777" w:rsidR="00CF0BAF" w:rsidRDefault="00CF0BAF" w:rsidP="00616D26">
            <w:pPr>
              <w:pStyle w:val="Luettelokappale"/>
              <w:numPr>
                <w:ilvl w:val="0"/>
                <w:numId w:val="23"/>
              </w:numPr>
              <w:rPr>
                <w:sz w:val="20"/>
                <w:szCs w:val="20"/>
              </w:rPr>
            </w:pPr>
            <w:r>
              <w:rPr>
                <w:sz w:val="20"/>
                <w:szCs w:val="20"/>
              </w:rPr>
              <w:t>uusimispyynnölle ja uusimispyynnön vastaukselle lisät</w:t>
            </w:r>
            <w:r w:rsidR="001C5B1E">
              <w:rPr>
                <w:sz w:val="20"/>
                <w:szCs w:val="20"/>
              </w:rPr>
              <w:t>tiin määrätyn lääkkeen yksilöivä tunniste ja osatunniste</w:t>
            </w:r>
          </w:p>
          <w:p w14:paraId="04FFD278" w14:textId="72031B70" w:rsidR="001C5B1E" w:rsidRPr="00616D26" w:rsidRDefault="00E510E3" w:rsidP="00616D26">
            <w:pPr>
              <w:pStyle w:val="Luettelokappale"/>
              <w:numPr>
                <w:ilvl w:val="0"/>
                <w:numId w:val="23"/>
              </w:numPr>
              <w:rPr>
                <w:sz w:val="20"/>
                <w:szCs w:val="20"/>
              </w:rPr>
            </w:pPr>
            <w:r>
              <w:rPr>
                <w:sz w:val="20"/>
                <w:szCs w:val="20"/>
              </w:rPr>
              <w:t>kuvaavien tekstien tarkennuksia useampaan kohtaan</w:t>
            </w:r>
            <w:r>
              <w:rPr>
                <w:sz w:val="20"/>
                <w:szCs w:val="20"/>
              </w:rPr>
              <w:br/>
            </w:r>
          </w:p>
        </w:tc>
      </w:tr>
      <w:tr w:rsidR="0018136F" w:rsidRPr="00AE7398" w14:paraId="43BDA911" w14:textId="77777777" w:rsidTr="4716D89F">
        <w:tc>
          <w:tcPr>
            <w:tcW w:w="959" w:type="dxa"/>
            <w:tcBorders>
              <w:top w:val="single" w:sz="4" w:space="0" w:color="auto"/>
              <w:left w:val="single" w:sz="4" w:space="0" w:color="auto"/>
              <w:bottom w:val="single" w:sz="4" w:space="0" w:color="auto"/>
              <w:right w:val="single" w:sz="4" w:space="0" w:color="auto"/>
            </w:tcBorders>
          </w:tcPr>
          <w:p w14:paraId="61DC2EC6" w14:textId="77777777" w:rsidR="0018136F" w:rsidRDefault="00FE612A">
            <w:pPr>
              <w:rPr>
                <w:sz w:val="20"/>
                <w:szCs w:val="20"/>
              </w:rPr>
            </w:pPr>
            <w:r>
              <w:rPr>
                <w:sz w:val="20"/>
                <w:szCs w:val="20"/>
              </w:rPr>
              <w:t>4.00</w:t>
            </w:r>
          </w:p>
          <w:p w14:paraId="445A8504" w14:textId="2175593D" w:rsidR="00FE612A" w:rsidRPr="00AE7398" w:rsidRDefault="00FE612A">
            <w:pPr>
              <w:rPr>
                <w:sz w:val="20"/>
                <w:szCs w:val="20"/>
              </w:rPr>
            </w:pPr>
            <w:r>
              <w:rPr>
                <w:sz w:val="20"/>
                <w:szCs w:val="20"/>
              </w:rPr>
              <w:t>RC1</w:t>
            </w:r>
          </w:p>
        </w:tc>
        <w:tc>
          <w:tcPr>
            <w:tcW w:w="1134" w:type="dxa"/>
            <w:tcBorders>
              <w:top w:val="single" w:sz="4" w:space="0" w:color="auto"/>
              <w:left w:val="single" w:sz="4" w:space="0" w:color="auto"/>
              <w:bottom w:val="single" w:sz="4" w:space="0" w:color="auto"/>
              <w:right w:val="single" w:sz="4" w:space="0" w:color="auto"/>
            </w:tcBorders>
          </w:tcPr>
          <w:p w14:paraId="5FADC44A" w14:textId="6100DFDC" w:rsidR="0018136F" w:rsidRDefault="0018136F" w:rsidP="00FE612A">
            <w:pPr>
              <w:rPr>
                <w:sz w:val="20"/>
                <w:szCs w:val="20"/>
              </w:rPr>
            </w:pPr>
            <w:r>
              <w:rPr>
                <w:sz w:val="20"/>
                <w:szCs w:val="20"/>
              </w:rPr>
              <w:t>31.3.2020</w:t>
            </w:r>
            <w:r w:rsidR="0098058E">
              <w:rPr>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tcPr>
          <w:p w14:paraId="285042EB" w14:textId="5FD24E3C" w:rsidR="0018136F" w:rsidRPr="00AE7398" w:rsidRDefault="00386AFB">
            <w:pPr>
              <w:rPr>
                <w:sz w:val="20"/>
                <w:szCs w:val="20"/>
              </w:rPr>
            </w:pPr>
            <w:r w:rsidRPr="00AE7398">
              <w:rPr>
                <w:sz w:val="20"/>
                <w:szCs w:val="20"/>
              </w:rPr>
              <w:t>Timo Kaskinen, Marko Jalonen, Kelan työryhmä</w:t>
            </w:r>
          </w:p>
        </w:tc>
        <w:tc>
          <w:tcPr>
            <w:tcW w:w="4536" w:type="dxa"/>
            <w:tcBorders>
              <w:top w:val="single" w:sz="4" w:space="0" w:color="auto"/>
              <w:left w:val="single" w:sz="4" w:space="0" w:color="auto"/>
              <w:bottom w:val="single" w:sz="4" w:space="0" w:color="auto"/>
              <w:right w:val="single" w:sz="4" w:space="0" w:color="auto"/>
            </w:tcBorders>
          </w:tcPr>
          <w:p w14:paraId="4EDCCD8D" w14:textId="4A7D599C" w:rsidR="0018136F" w:rsidRDefault="001224C0" w:rsidP="00F24F7B">
            <w:pPr>
              <w:rPr>
                <w:sz w:val="20"/>
                <w:szCs w:val="20"/>
              </w:rPr>
            </w:pPr>
            <w:r>
              <w:rPr>
                <w:sz w:val="20"/>
                <w:szCs w:val="20"/>
              </w:rPr>
              <w:t>Julkaisuversio:</w:t>
            </w:r>
          </w:p>
          <w:p w14:paraId="1F25C23F" w14:textId="43206668" w:rsidR="001224C0" w:rsidRDefault="001224C0" w:rsidP="001224C0">
            <w:pPr>
              <w:pStyle w:val="Luettelokappale"/>
              <w:numPr>
                <w:ilvl w:val="0"/>
                <w:numId w:val="25"/>
              </w:numPr>
              <w:rPr>
                <w:sz w:val="20"/>
                <w:szCs w:val="20"/>
              </w:rPr>
            </w:pPr>
            <w:r>
              <w:rPr>
                <w:sz w:val="20"/>
                <w:szCs w:val="20"/>
              </w:rPr>
              <w:t>Määrittelyn OID ja päiväys</w:t>
            </w:r>
            <w:r w:rsidR="00AF1851">
              <w:rPr>
                <w:sz w:val="20"/>
                <w:szCs w:val="20"/>
              </w:rPr>
              <w:t xml:space="preserve">, release </w:t>
            </w:r>
            <w:proofErr w:type="spellStart"/>
            <w:r w:rsidR="00AF1851">
              <w:rPr>
                <w:sz w:val="20"/>
                <w:szCs w:val="20"/>
              </w:rPr>
              <w:t>candidate</w:t>
            </w:r>
            <w:proofErr w:type="spellEnd"/>
            <w:r w:rsidR="00AF1851">
              <w:rPr>
                <w:sz w:val="20"/>
                <w:szCs w:val="20"/>
              </w:rPr>
              <w:t xml:space="preserve"> 1</w:t>
            </w:r>
          </w:p>
          <w:p w14:paraId="05D52F5F" w14:textId="77777777" w:rsidR="001224C0" w:rsidRDefault="0063740D" w:rsidP="001224C0">
            <w:pPr>
              <w:pStyle w:val="Luettelokappale"/>
              <w:numPr>
                <w:ilvl w:val="0"/>
                <w:numId w:val="25"/>
              </w:numPr>
              <w:rPr>
                <w:sz w:val="20"/>
                <w:szCs w:val="20"/>
              </w:rPr>
            </w:pPr>
            <w:r>
              <w:rPr>
                <w:sz w:val="20"/>
                <w:szCs w:val="20"/>
              </w:rPr>
              <w:t>annosajan rakennetta muutettiin HL7 teknisen komitean päätöksen mukaiseksi</w:t>
            </w:r>
          </w:p>
          <w:p w14:paraId="2A240AC3" w14:textId="02170EE4" w:rsidR="005B13E4" w:rsidRPr="001224C0" w:rsidRDefault="005B13E4" w:rsidP="001224C0">
            <w:pPr>
              <w:pStyle w:val="Luettelokappale"/>
              <w:numPr>
                <w:ilvl w:val="0"/>
                <w:numId w:val="25"/>
              </w:numPr>
              <w:rPr>
                <w:sz w:val="20"/>
                <w:szCs w:val="20"/>
              </w:rPr>
            </w:pPr>
            <w:r>
              <w:rPr>
                <w:sz w:val="20"/>
                <w:szCs w:val="20"/>
              </w:rPr>
              <w:t>lisätty esimerkkipätkiä sekä</w:t>
            </w:r>
            <w:r w:rsidR="00191BF3">
              <w:rPr>
                <w:sz w:val="20"/>
                <w:szCs w:val="20"/>
              </w:rPr>
              <w:t xml:space="preserve"> keskeisin osin</w:t>
            </w:r>
            <w:r>
              <w:rPr>
                <w:sz w:val="20"/>
                <w:szCs w:val="20"/>
              </w:rPr>
              <w:t xml:space="preserve"> </w:t>
            </w:r>
            <w:r w:rsidR="00971AC3">
              <w:rPr>
                <w:sz w:val="20"/>
                <w:szCs w:val="20"/>
              </w:rPr>
              <w:t xml:space="preserve">kuittauksia </w:t>
            </w:r>
            <w:r w:rsidR="00191BF3">
              <w:rPr>
                <w:sz w:val="20"/>
                <w:szCs w:val="20"/>
              </w:rPr>
              <w:t>tarkennetun ilmaisutavan</w:t>
            </w:r>
            <w:r w:rsidR="00971AC3">
              <w:rPr>
                <w:sz w:val="20"/>
                <w:szCs w:val="20"/>
              </w:rPr>
              <w:t xml:space="preserve"> osalta</w:t>
            </w:r>
            <w:r w:rsidR="00B30C40">
              <w:rPr>
                <w:sz w:val="20"/>
                <w:szCs w:val="20"/>
              </w:rPr>
              <w:t>, jos eivät aiheuta muutoksia nykytoteutuksiin</w:t>
            </w:r>
            <w:r w:rsidR="00FF1C90">
              <w:rPr>
                <w:sz w:val="20"/>
                <w:szCs w:val="20"/>
              </w:rPr>
              <w:t xml:space="preserve"> </w:t>
            </w:r>
          </w:p>
        </w:tc>
      </w:tr>
      <w:tr w:rsidR="00891A05" w:rsidRPr="00AE7398" w14:paraId="27D4A913" w14:textId="77777777" w:rsidTr="4716D89F">
        <w:tc>
          <w:tcPr>
            <w:tcW w:w="959" w:type="dxa"/>
            <w:tcBorders>
              <w:top w:val="single" w:sz="4" w:space="0" w:color="auto"/>
              <w:left w:val="single" w:sz="4" w:space="0" w:color="auto"/>
              <w:bottom w:val="single" w:sz="4" w:space="0" w:color="auto"/>
              <w:right w:val="single" w:sz="4" w:space="0" w:color="auto"/>
            </w:tcBorders>
          </w:tcPr>
          <w:p w14:paraId="5CA0DB47" w14:textId="77777777" w:rsidR="00891A05" w:rsidRDefault="00FE612A">
            <w:pPr>
              <w:rPr>
                <w:sz w:val="20"/>
                <w:szCs w:val="20"/>
              </w:rPr>
            </w:pPr>
            <w:r>
              <w:rPr>
                <w:sz w:val="20"/>
                <w:szCs w:val="20"/>
              </w:rPr>
              <w:t>4.00</w:t>
            </w:r>
          </w:p>
          <w:p w14:paraId="59245542" w14:textId="7408FA64" w:rsidR="00FE612A" w:rsidRPr="00AE7398" w:rsidRDefault="00FE612A">
            <w:pPr>
              <w:rPr>
                <w:sz w:val="20"/>
                <w:szCs w:val="20"/>
              </w:rPr>
            </w:pPr>
            <w:r>
              <w:rPr>
                <w:sz w:val="20"/>
                <w:szCs w:val="20"/>
              </w:rPr>
              <w:t>RC2</w:t>
            </w:r>
          </w:p>
        </w:tc>
        <w:tc>
          <w:tcPr>
            <w:tcW w:w="1134" w:type="dxa"/>
            <w:tcBorders>
              <w:top w:val="single" w:sz="4" w:space="0" w:color="auto"/>
              <w:left w:val="single" w:sz="4" w:space="0" w:color="auto"/>
              <w:bottom w:val="single" w:sz="4" w:space="0" w:color="auto"/>
              <w:right w:val="single" w:sz="4" w:space="0" w:color="auto"/>
            </w:tcBorders>
          </w:tcPr>
          <w:p w14:paraId="52278E07" w14:textId="77777777" w:rsidR="00891A05" w:rsidRDefault="00891A05" w:rsidP="0093255D">
            <w:pPr>
              <w:rPr>
                <w:sz w:val="20"/>
                <w:szCs w:val="20"/>
              </w:rPr>
            </w:pPr>
            <w:r>
              <w:rPr>
                <w:sz w:val="20"/>
                <w:szCs w:val="20"/>
              </w:rPr>
              <w:t>3.7.2020</w:t>
            </w:r>
          </w:p>
          <w:p w14:paraId="61E7AED9" w14:textId="7998D55B" w:rsidR="00891A05" w:rsidRDefault="00891A05" w:rsidP="0093255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02BADED" w14:textId="09549A49" w:rsidR="00891A05" w:rsidRPr="00AE7398" w:rsidRDefault="00891A05">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6BC1092" w14:textId="63953726" w:rsidR="00891A05" w:rsidRDefault="00891A05" w:rsidP="00F24F7B">
            <w:pPr>
              <w:rPr>
                <w:sz w:val="20"/>
                <w:szCs w:val="20"/>
              </w:rPr>
            </w:pPr>
            <w:r>
              <w:rPr>
                <w:sz w:val="20"/>
                <w:szCs w:val="20"/>
              </w:rPr>
              <w:t xml:space="preserve">Tarkennettu erityislupavarauksen ja erityislupavarauksen purun </w:t>
            </w:r>
            <w:proofErr w:type="spellStart"/>
            <w:r>
              <w:rPr>
                <w:sz w:val="20"/>
                <w:szCs w:val="20"/>
              </w:rPr>
              <w:t>effectiveTimeä</w:t>
            </w:r>
            <w:proofErr w:type="spellEnd"/>
            <w:r>
              <w:rPr>
                <w:sz w:val="20"/>
                <w:szCs w:val="20"/>
              </w:rPr>
              <w:t>.</w:t>
            </w:r>
          </w:p>
        </w:tc>
      </w:tr>
      <w:tr w:rsidR="00712ABD" w:rsidRPr="00AE7398" w14:paraId="5AAFE8E1" w14:textId="77777777" w:rsidTr="4716D89F">
        <w:tc>
          <w:tcPr>
            <w:tcW w:w="959" w:type="dxa"/>
            <w:tcBorders>
              <w:top w:val="single" w:sz="4" w:space="0" w:color="auto"/>
              <w:left w:val="single" w:sz="4" w:space="0" w:color="auto"/>
              <w:bottom w:val="single" w:sz="4" w:space="0" w:color="auto"/>
              <w:right w:val="single" w:sz="4" w:space="0" w:color="auto"/>
            </w:tcBorders>
          </w:tcPr>
          <w:p w14:paraId="2E7101C4" w14:textId="19CF98AD" w:rsidR="00712ABD" w:rsidRDefault="00712ABD" w:rsidP="00712ABD">
            <w:pPr>
              <w:rPr>
                <w:sz w:val="20"/>
                <w:szCs w:val="20"/>
              </w:rPr>
            </w:pPr>
            <w:r>
              <w:rPr>
                <w:sz w:val="20"/>
                <w:szCs w:val="20"/>
              </w:rPr>
              <w:t>4.00</w:t>
            </w:r>
          </w:p>
          <w:p w14:paraId="4B8F3BA3" w14:textId="405D8FD3" w:rsidR="00712ABD" w:rsidRDefault="00712ABD" w:rsidP="00712ABD">
            <w:pPr>
              <w:rPr>
                <w:sz w:val="20"/>
                <w:szCs w:val="20"/>
              </w:rPr>
            </w:pPr>
            <w:r>
              <w:rPr>
                <w:sz w:val="20"/>
                <w:szCs w:val="20"/>
              </w:rPr>
              <w:t>RC3</w:t>
            </w:r>
          </w:p>
        </w:tc>
        <w:tc>
          <w:tcPr>
            <w:tcW w:w="1134" w:type="dxa"/>
            <w:tcBorders>
              <w:top w:val="single" w:sz="4" w:space="0" w:color="auto"/>
              <w:left w:val="single" w:sz="4" w:space="0" w:color="auto"/>
              <w:bottom w:val="single" w:sz="4" w:space="0" w:color="auto"/>
              <w:right w:val="single" w:sz="4" w:space="0" w:color="auto"/>
            </w:tcBorders>
          </w:tcPr>
          <w:p w14:paraId="60636066" w14:textId="77777777" w:rsidR="00712ABD" w:rsidRDefault="00712ABD" w:rsidP="00712ABD">
            <w:pPr>
              <w:rPr>
                <w:sz w:val="20"/>
                <w:szCs w:val="20"/>
              </w:rPr>
            </w:pPr>
            <w:r>
              <w:rPr>
                <w:sz w:val="20"/>
                <w:szCs w:val="20"/>
              </w:rPr>
              <w:t>21.12.2020</w:t>
            </w:r>
          </w:p>
          <w:p w14:paraId="50EFBB99" w14:textId="77777777" w:rsidR="00712ABD" w:rsidRDefault="00712ABD" w:rsidP="00712ABD">
            <w:pPr>
              <w:rPr>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7FCBF31" w14:textId="5F762595"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CD4670C" w14:textId="77777777" w:rsidR="00712ABD" w:rsidRPr="00AA3124" w:rsidRDefault="00712ABD" w:rsidP="00712ABD">
            <w:pPr>
              <w:rPr>
                <w:sz w:val="20"/>
                <w:szCs w:val="20"/>
              </w:rPr>
            </w:pPr>
            <w:r>
              <w:t xml:space="preserve">- </w:t>
            </w:r>
            <w:r w:rsidRPr="00AA3124">
              <w:rPr>
                <w:sz w:val="20"/>
                <w:szCs w:val="20"/>
              </w:rPr>
              <w:t xml:space="preserve">Nostettu lääkkeenantoreitti- ja tapa, sekä käyttöohjeen lisätieto omaan </w:t>
            </w:r>
            <w:proofErr w:type="spellStart"/>
            <w:proofErr w:type="gramStart"/>
            <w:r w:rsidRPr="00AA3124">
              <w:rPr>
                <w:sz w:val="20"/>
                <w:szCs w:val="20"/>
              </w:rPr>
              <w:t>component.substanceAdministration</w:t>
            </w:r>
            <w:proofErr w:type="spellEnd"/>
            <w:proofErr w:type="gramEnd"/>
            <w:r w:rsidRPr="00AA3124">
              <w:rPr>
                <w:sz w:val="20"/>
                <w:szCs w:val="20"/>
              </w:rPr>
              <w:t xml:space="preserve">- rakenteeseen. </w:t>
            </w:r>
            <w:r>
              <w:rPr>
                <w:sz w:val="20"/>
                <w:szCs w:val="20"/>
              </w:rPr>
              <w:t>Sekä luotu tämän rakenteen tunnistava kenttäkoodi ”250”.</w:t>
            </w:r>
          </w:p>
          <w:p w14:paraId="7B823FF3" w14:textId="77777777" w:rsidR="00712ABD" w:rsidRDefault="00712ABD" w:rsidP="00712ABD">
            <w:pPr>
              <w:rPr>
                <w:sz w:val="20"/>
                <w:szCs w:val="20"/>
              </w:rPr>
            </w:pPr>
            <w:r>
              <w:rPr>
                <w:sz w:val="20"/>
                <w:szCs w:val="20"/>
              </w:rPr>
              <w:t xml:space="preserve">- </w:t>
            </w:r>
            <w:r w:rsidRPr="00AA3124">
              <w:rPr>
                <w:sz w:val="20"/>
                <w:szCs w:val="20"/>
              </w:rPr>
              <w:t>Tarkennettu rakenteisen annostuksen pakollisuusohjeita</w:t>
            </w:r>
          </w:p>
          <w:p w14:paraId="4EDC5293" w14:textId="77777777" w:rsidR="00712ABD" w:rsidRDefault="00712ABD" w:rsidP="00712ABD">
            <w:pPr>
              <w:rPr>
                <w:sz w:val="20"/>
                <w:szCs w:val="20"/>
              </w:rPr>
            </w:pPr>
            <w:r>
              <w:rPr>
                <w:sz w:val="20"/>
                <w:szCs w:val="20"/>
              </w:rPr>
              <w:t xml:space="preserve">- Yhtenäistetty </w:t>
            </w:r>
            <w:proofErr w:type="spellStart"/>
            <w:r>
              <w:rPr>
                <w:sz w:val="20"/>
                <w:szCs w:val="20"/>
              </w:rPr>
              <w:t>manufacturedLabeledDrugien</w:t>
            </w:r>
            <w:proofErr w:type="spellEnd"/>
            <w:r>
              <w:rPr>
                <w:sz w:val="20"/>
                <w:szCs w:val="20"/>
              </w:rPr>
              <w:t xml:space="preserve"> rakennetta</w:t>
            </w:r>
          </w:p>
          <w:p w14:paraId="7558B0A2" w14:textId="77777777" w:rsidR="00712ABD" w:rsidRDefault="00712ABD" w:rsidP="00712ABD">
            <w:pPr>
              <w:rPr>
                <w:sz w:val="20"/>
                <w:szCs w:val="20"/>
              </w:rPr>
            </w:pPr>
            <w:r>
              <w:rPr>
                <w:sz w:val="20"/>
                <w:szCs w:val="20"/>
              </w:rPr>
              <w:t>- Päivitetty lääkkeenantoreitin- ja tavan- sekä erillisselvitys koodistojen tunnisteet</w:t>
            </w:r>
          </w:p>
          <w:p w14:paraId="667D31E2" w14:textId="77777777" w:rsidR="00712ABD" w:rsidRDefault="00712ABD" w:rsidP="00712ABD">
            <w:pPr>
              <w:rPr>
                <w:sz w:val="20"/>
                <w:szCs w:val="20"/>
              </w:rPr>
            </w:pPr>
            <w:r>
              <w:rPr>
                <w:sz w:val="20"/>
                <w:szCs w:val="20"/>
              </w:rPr>
              <w:t xml:space="preserve">- Muutettu annostuksen keston maksimimerkkimäärää (10 </w:t>
            </w:r>
            <w:proofErr w:type="spellStart"/>
            <w:r>
              <w:rPr>
                <w:sz w:val="20"/>
                <w:szCs w:val="20"/>
              </w:rPr>
              <w:t>mkiä</w:t>
            </w:r>
            <w:proofErr w:type="spellEnd"/>
            <w:r>
              <w:rPr>
                <w:sz w:val="20"/>
                <w:szCs w:val="20"/>
              </w:rPr>
              <w:t xml:space="preserve">) ja fysikaalisen annoksen ja annosyksikön merkkimäärää (50+30 </w:t>
            </w:r>
            <w:proofErr w:type="spellStart"/>
            <w:r>
              <w:rPr>
                <w:sz w:val="20"/>
                <w:szCs w:val="20"/>
              </w:rPr>
              <w:t>mkiä</w:t>
            </w:r>
            <w:proofErr w:type="spellEnd"/>
            <w:r>
              <w:rPr>
                <w:sz w:val="20"/>
                <w:szCs w:val="20"/>
              </w:rPr>
              <w:t>)</w:t>
            </w:r>
          </w:p>
          <w:p w14:paraId="563F6FC6" w14:textId="4EEA9E81" w:rsidR="00712ABD" w:rsidRDefault="00712ABD" w:rsidP="00712ABD">
            <w:pPr>
              <w:rPr>
                <w:sz w:val="20"/>
                <w:szCs w:val="20"/>
              </w:rPr>
            </w:pPr>
            <w:r>
              <w:rPr>
                <w:sz w:val="20"/>
                <w:szCs w:val="20"/>
              </w:rPr>
              <w:t>- Tarkennettu apteekissa valmistettavien lääkkeiden ainesosien ilmoittamista</w:t>
            </w:r>
          </w:p>
        </w:tc>
      </w:tr>
      <w:tr w:rsidR="00712ABD" w:rsidRPr="00AE7398" w14:paraId="3F661E3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3B56438A" w14:textId="77777777" w:rsidR="00712ABD" w:rsidRDefault="00712ABD" w:rsidP="00712ABD">
            <w:pPr>
              <w:rPr>
                <w:sz w:val="20"/>
                <w:szCs w:val="20"/>
              </w:rPr>
            </w:pPr>
            <w:r>
              <w:rPr>
                <w:sz w:val="20"/>
                <w:szCs w:val="20"/>
              </w:rPr>
              <w:t>4.00</w:t>
            </w:r>
          </w:p>
          <w:p w14:paraId="03DE5A8B" w14:textId="0E3003D3" w:rsidR="00712ABD" w:rsidRPr="00AE7398" w:rsidRDefault="00712ABD"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0444431E" w14:textId="56256ED4" w:rsidR="00712ABD" w:rsidRDefault="00F12A8F" w:rsidP="00712ABD">
            <w:pPr>
              <w:rPr>
                <w:sz w:val="20"/>
                <w:szCs w:val="20"/>
              </w:rPr>
            </w:pPr>
            <w:r>
              <w:rPr>
                <w:sz w:val="20"/>
                <w:szCs w:val="20"/>
              </w:rPr>
              <w:t>12</w:t>
            </w:r>
            <w:r w:rsidR="009A71C5">
              <w:rPr>
                <w:sz w:val="20"/>
                <w:szCs w:val="20"/>
              </w:rPr>
              <w:t>.5.2021</w:t>
            </w:r>
          </w:p>
        </w:tc>
        <w:tc>
          <w:tcPr>
            <w:tcW w:w="2410" w:type="dxa"/>
            <w:tcBorders>
              <w:top w:val="single" w:sz="4" w:space="0" w:color="auto"/>
              <w:left w:val="single" w:sz="4" w:space="0" w:color="auto"/>
              <w:bottom w:val="single" w:sz="4" w:space="0" w:color="auto"/>
              <w:right w:val="single" w:sz="4" w:space="0" w:color="auto"/>
            </w:tcBorders>
          </w:tcPr>
          <w:p w14:paraId="49CF875A" w14:textId="44E6DF22" w:rsidR="00712ABD" w:rsidRDefault="00712ABD"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78B59A4" w14:textId="392ED620" w:rsidR="00453146" w:rsidRDefault="009A71C5" w:rsidP="00453146">
            <w:pPr>
              <w:rPr>
                <w:sz w:val="20"/>
                <w:szCs w:val="20"/>
              </w:rPr>
            </w:pPr>
            <w:r>
              <w:rPr>
                <w:sz w:val="20"/>
                <w:szCs w:val="20"/>
              </w:rPr>
              <w:t xml:space="preserve">-Päivitetty </w:t>
            </w:r>
            <w:r w:rsidR="00453146">
              <w:rPr>
                <w:sz w:val="20"/>
                <w:szCs w:val="20"/>
              </w:rPr>
              <w:t xml:space="preserve">tietojen nimiä </w:t>
            </w:r>
            <w:r w:rsidR="00B76A68">
              <w:rPr>
                <w:sz w:val="20"/>
                <w:szCs w:val="20"/>
              </w:rPr>
              <w:t xml:space="preserve">kappaleessa 4.3 </w:t>
            </w:r>
          </w:p>
          <w:p w14:paraId="63F6E600" w14:textId="77777777" w:rsidR="00B76A68" w:rsidRDefault="00453146" w:rsidP="00B76A68">
            <w:pPr>
              <w:rPr>
                <w:sz w:val="20"/>
                <w:szCs w:val="20"/>
              </w:rPr>
            </w:pPr>
            <w:r>
              <w:rPr>
                <w:sz w:val="20"/>
                <w:szCs w:val="20"/>
              </w:rPr>
              <w:t xml:space="preserve">-Muutos annosajankohdan ja annosajan </w:t>
            </w:r>
            <w:r w:rsidR="00B76A68">
              <w:rPr>
                <w:sz w:val="20"/>
                <w:szCs w:val="20"/>
              </w:rPr>
              <w:t>määrittelyyn</w:t>
            </w:r>
          </w:p>
          <w:p w14:paraId="39885D0A" w14:textId="2956A227" w:rsidR="00712ABD" w:rsidRPr="009A71C5" w:rsidRDefault="00B76A68" w:rsidP="0096245D">
            <w:pPr>
              <w:rPr>
                <w:sz w:val="20"/>
                <w:szCs w:val="20"/>
              </w:rPr>
            </w:pPr>
            <w:r>
              <w:rPr>
                <w:sz w:val="20"/>
                <w:szCs w:val="20"/>
              </w:rPr>
              <w:t>-</w:t>
            </w:r>
            <w:r w:rsidR="00453146">
              <w:rPr>
                <w:sz w:val="20"/>
                <w:szCs w:val="20"/>
              </w:rPr>
              <w:t xml:space="preserve"> </w:t>
            </w:r>
            <w:r w:rsidR="0096245D">
              <w:rPr>
                <w:sz w:val="20"/>
                <w:szCs w:val="20"/>
              </w:rPr>
              <w:t>Mitätöinnin tyypistä poistettu jaottelu lääkäri/apteekki</w:t>
            </w:r>
          </w:p>
        </w:tc>
      </w:tr>
      <w:tr w:rsidR="005D5856" w:rsidRPr="00AE7398" w14:paraId="067FF08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56A3364D" w14:textId="77777777" w:rsidR="005D5856" w:rsidRDefault="005D5856" w:rsidP="00712ABD">
            <w:pPr>
              <w:rPr>
                <w:sz w:val="20"/>
                <w:szCs w:val="20"/>
              </w:rPr>
            </w:pPr>
            <w:r>
              <w:rPr>
                <w:sz w:val="20"/>
                <w:szCs w:val="20"/>
              </w:rPr>
              <w:lastRenderedPageBreak/>
              <w:t>4.00</w:t>
            </w:r>
          </w:p>
          <w:p w14:paraId="38FBC57F" w14:textId="45E155C5" w:rsidR="005D5856" w:rsidRDefault="005D5856"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2DD46378" w14:textId="2348AB22" w:rsidR="005D5856" w:rsidRDefault="005D5856" w:rsidP="00712ABD">
            <w:pPr>
              <w:rPr>
                <w:sz w:val="20"/>
                <w:szCs w:val="20"/>
              </w:rPr>
            </w:pPr>
            <w:r>
              <w:rPr>
                <w:sz w:val="20"/>
                <w:szCs w:val="20"/>
              </w:rPr>
              <w:t>22.6.2021</w:t>
            </w:r>
          </w:p>
        </w:tc>
        <w:tc>
          <w:tcPr>
            <w:tcW w:w="2410" w:type="dxa"/>
            <w:tcBorders>
              <w:top w:val="single" w:sz="4" w:space="0" w:color="auto"/>
              <w:left w:val="single" w:sz="4" w:space="0" w:color="auto"/>
              <w:bottom w:val="single" w:sz="4" w:space="0" w:color="auto"/>
              <w:right w:val="single" w:sz="4" w:space="0" w:color="auto"/>
            </w:tcBorders>
          </w:tcPr>
          <w:p w14:paraId="47F8AD43" w14:textId="6558EE57" w:rsidR="005D5856" w:rsidRDefault="005D5856"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85CB32A" w14:textId="13B96567" w:rsidR="005D5856" w:rsidRDefault="005D5856" w:rsidP="005D5856">
            <w:pPr>
              <w:rPr>
                <w:sz w:val="20"/>
                <w:szCs w:val="20"/>
              </w:rPr>
            </w:pPr>
            <w:r w:rsidRPr="00496307">
              <w:rPr>
                <w:sz w:val="20"/>
                <w:szCs w:val="20"/>
              </w:rPr>
              <w:t>Korjattu</w:t>
            </w:r>
            <w:r>
              <w:rPr>
                <w:sz w:val="20"/>
                <w:szCs w:val="20"/>
              </w:rPr>
              <w:t xml:space="preserve"> kappaleen 13.3 nimet vastaamaan kappaletta 4.3 (kts. ylempi muutos).</w:t>
            </w:r>
          </w:p>
          <w:p w14:paraId="2A1BC5CC" w14:textId="77777777" w:rsidR="005D5856" w:rsidRDefault="005D5856" w:rsidP="00453146">
            <w:pPr>
              <w:rPr>
                <w:sz w:val="20"/>
                <w:szCs w:val="20"/>
              </w:rPr>
            </w:pPr>
          </w:p>
        </w:tc>
      </w:tr>
      <w:tr w:rsidR="003435E1" w:rsidRPr="00AE7398" w14:paraId="5E21BF24"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402399EA" w14:textId="77777777" w:rsidR="003435E1" w:rsidRDefault="003435E1" w:rsidP="00712ABD">
            <w:pPr>
              <w:rPr>
                <w:sz w:val="20"/>
                <w:szCs w:val="20"/>
              </w:rPr>
            </w:pPr>
            <w:r>
              <w:rPr>
                <w:sz w:val="20"/>
                <w:szCs w:val="20"/>
              </w:rPr>
              <w:t>4.00</w:t>
            </w:r>
          </w:p>
          <w:p w14:paraId="1D7D4880" w14:textId="55801299" w:rsidR="003435E1" w:rsidRDefault="003435E1" w:rsidP="00712ABD">
            <w:pPr>
              <w:rPr>
                <w:sz w:val="20"/>
                <w:szCs w:val="20"/>
              </w:rPr>
            </w:pPr>
            <w:r>
              <w:rPr>
                <w:sz w:val="20"/>
                <w:szCs w:val="20"/>
              </w:rPr>
              <w:t>RC4</w:t>
            </w:r>
          </w:p>
        </w:tc>
        <w:tc>
          <w:tcPr>
            <w:tcW w:w="1134" w:type="dxa"/>
            <w:tcBorders>
              <w:top w:val="single" w:sz="4" w:space="0" w:color="auto"/>
              <w:left w:val="single" w:sz="4" w:space="0" w:color="auto"/>
              <w:bottom w:val="single" w:sz="4" w:space="0" w:color="auto"/>
              <w:right w:val="single" w:sz="4" w:space="0" w:color="auto"/>
            </w:tcBorders>
          </w:tcPr>
          <w:p w14:paraId="6A531669" w14:textId="7F7B2621" w:rsidR="003435E1" w:rsidRDefault="00234C74" w:rsidP="00712ABD">
            <w:pPr>
              <w:rPr>
                <w:sz w:val="20"/>
                <w:szCs w:val="20"/>
              </w:rPr>
            </w:pPr>
            <w:r>
              <w:rPr>
                <w:sz w:val="20"/>
                <w:szCs w:val="20"/>
              </w:rPr>
              <w:t>6</w:t>
            </w:r>
            <w:r w:rsidR="003435E1">
              <w:rPr>
                <w:sz w:val="20"/>
                <w:szCs w:val="20"/>
              </w:rPr>
              <w:t>.10.2021</w:t>
            </w:r>
          </w:p>
        </w:tc>
        <w:tc>
          <w:tcPr>
            <w:tcW w:w="2410" w:type="dxa"/>
            <w:tcBorders>
              <w:top w:val="single" w:sz="4" w:space="0" w:color="auto"/>
              <w:left w:val="single" w:sz="4" w:space="0" w:color="auto"/>
              <w:bottom w:val="single" w:sz="4" w:space="0" w:color="auto"/>
              <w:right w:val="single" w:sz="4" w:space="0" w:color="auto"/>
            </w:tcBorders>
          </w:tcPr>
          <w:p w14:paraId="108FB807" w14:textId="5D7F672B" w:rsidR="003435E1" w:rsidRDefault="003435E1"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74939E03" w14:textId="6F6B39ED" w:rsidR="003435E1" w:rsidRDefault="00153FAC" w:rsidP="004A2706">
            <w:pPr>
              <w:rPr>
                <w:sz w:val="20"/>
                <w:szCs w:val="20"/>
              </w:rPr>
            </w:pPr>
            <w:r>
              <w:rPr>
                <w:sz w:val="20"/>
                <w:szCs w:val="20"/>
              </w:rPr>
              <w:t xml:space="preserve">Tarkennettu </w:t>
            </w:r>
            <w:r w:rsidR="004A2706">
              <w:rPr>
                <w:sz w:val="20"/>
                <w:szCs w:val="20"/>
              </w:rPr>
              <w:t xml:space="preserve">potilasystävällisessä annoksessa annettavan </w:t>
            </w:r>
            <w:proofErr w:type="spellStart"/>
            <w:r w:rsidR="004A2706">
              <w:rPr>
                <w:sz w:val="20"/>
                <w:szCs w:val="20"/>
              </w:rPr>
              <w:t>unitin</w:t>
            </w:r>
            <w:proofErr w:type="spellEnd"/>
            <w:r w:rsidR="004A2706">
              <w:rPr>
                <w:sz w:val="20"/>
                <w:szCs w:val="20"/>
              </w:rPr>
              <w:t xml:space="preserve"> pakollisuutta. </w:t>
            </w:r>
          </w:p>
        </w:tc>
      </w:tr>
      <w:tr w:rsidR="00BD5C89" w:rsidRPr="00AE7398" w14:paraId="53E36A58"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BEBDFD6" w14:textId="5D30FFB4" w:rsidR="00BD5C89" w:rsidRDefault="00BD5C89" w:rsidP="00712ABD">
            <w:pPr>
              <w:rPr>
                <w:sz w:val="20"/>
                <w:szCs w:val="20"/>
              </w:rPr>
            </w:pPr>
            <w:r>
              <w:rPr>
                <w:sz w:val="20"/>
                <w:szCs w:val="20"/>
              </w:rPr>
              <w:t>4.00</w:t>
            </w:r>
          </w:p>
        </w:tc>
        <w:tc>
          <w:tcPr>
            <w:tcW w:w="1134" w:type="dxa"/>
            <w:tcBorders>
              <w:top w:val="single" w:sz="4" w:space="0" w:color="auto"/>
              <w:left w:val="single" w:sz="4" w:space="0" w:color="auto"/>
              <w:bottom w:val="single" w:sz="4" w:space="0" w:color="auto"/>
              <w:right w:val="single" w:sz="4" w:space="0" w:color="auto"/>
            </w:tcBorders>
          </w:tcPr>
          <w:p w14:paraId="22F70D9B" w14:textId="75696150" w:rsidR="00BD5C89" w:rsidRDefault="001C5F6D" w:rsidP="00712ABD">
            <w:pPr>
              <w:rPr>
                <w:sz w:val="20"/>
                <w:szCs w:val="20"/>
              </w:rPr>
            </w:pPr>
            <w:r>
              <w:rPr>
                <w:sz w:val="20"/>
                <w:szCs w:val="20"/>
              </w:rPr>
              <w:t>7.2.2022</w:t>
            </w:r>
          </w:p>
        </w:tc>
        <w:tc>
          <w:tcPr>
            <w:tcW w:w="2410" w:type="dxa"/>
            <w:tcBorders>
              <w:top w:val="single" w:sz="4" w:space="0" w:color="auto"/>
              <w:left w:val="single" w:sz="4" w:space="0" w:color="auto"/>
              <w:bottom w:val="single" w:sz="4" w:space="0" w:color="auto"/>
              <w:right w:val="single" w:sz="4" w:space="0" w:color="auto"/>
            </w:tcBorders>
          </w:tcPr>
          <w:p w14:paraId="7AD1A655" w14:textId="137BF7F4" w:rsidR="00BD5C89" w:rsidRDefault="00BD5C89"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9C6C0FA" w14:textId="584245D5" w:rsidR="00CB3EF9" w:rsidRDefault="00CB3EF9" w:rsidP="00CB3EF9">
            <w:pPr>
              <w:rPr>
                <w:sz w:val="20"/>
                <w:szCs w:val="20"/>
              </w:rPr>
            </w:pPr>
            <w:r>
              <w:rPr>
                <w:sz w:val="20"/>
                <w:szCs w:val="20"/>
              </w:rPr>
              <w:t>-</w:t>
            </w:r>
            <w:r w:rsidR="00BD5C89" w:rsidRPr="00CB3EF9">
              <w:rPr>
                <w:sz w:val="20"/>
                <w:szCs w:val="20"/>
              </w:rPr>
              <w:t xml:space="preserve">Lopullinen määrittelyversio, release </w:t>
            </w:r>
            <w:proofErr w:type="spellStart"/>
            <w:r w:rsidR="00BD5C89" w:rsidRPr="00CB3EF9">
              <w:rPr>
                <w:sz w:val="20"/>
                <w:szCs w:val="20"/>
              </w:rPr>
              <w:t>candidate</w:t>
            </w:r>
            <w:proofErr w:type="spellEnd"/>
            <w:r w:rsidR="00BD5C89" w:rsidRPr="00CB3EF9">
              <w:rPr>
                <w:sz w:val="20"/>
                <w:szCs w:val="20"/>
              </w:rPr>
              <w:t xml:space="preserve">-määre poistettu. </w:t>
            </w:r>
          </w:p>
          <w:p w14:paraId="57E6FF77" w14:textId="3105B389" w:rsidR="00BD5C89" w:rsidRPr="00CB3EF9" w:rsidRDefault="00CB3EF9" w:rsidP="00CB3EF9">
            <w:pPr>
              <w:rPr>
                <w:sz w:val="20"/>
                <w:szCs w:val="20"/>
              </w:rPr>
            </w:pPr>
            <w:r>
              <w:rPr>
                <w:sz w:val="20"/>
                <w:szCs w:val="20"/>
              </w:rPr>
              <w:t>-</w:t>
            </w:r>
            <w:r w:rsidR="00BD5C89" w:rsidRPr="00CB3EF9">
              <w:rPr>
                <w:sz w:val="20"/>
                <w:szCs w:val="20"/>
              </w:rPr>
              <w:t xml:space="preserve">Lääkemääräyksen toimitus kohdan kappaleeseen 13.3.10 lisätty </w:t>
            </w:r>
            <w:proofErr w:type="spellStart"/>
            <w:r w:rsidR="00BD5C89" w:rsidRPr="00CB3EF9">
              <w:rPr>
                <w:sz w:val="20"/>
                <w:szCs w:val="20"/>
              </w:rPr>
              <w:t>relatedDocument</w:t>
            </w:r>
            <w:proofErr w:type="spellEnd"/>
            <w:r w:rsidR="00BD5C89" w:rsidRPr="00CB3EF9">
              <w:rPr>
                <w:sz w:val="20"/>
                <w:szCs w:val="20"/>
              </w:rPr>
              <w:t xml:space="preserve"> –tieto.</w:t>
            </w:r>
          </w:p>
        </w:tc>
      </w:tr>
      <w:tr w:rsidR="004D66DF" w:rsidRPr="00AE7398" w14:paraId="74B36947"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764F5A86" w14:textId="14AA4548" w:rsidR="004D66DF" w:rsidRDefault="004D66DF" w:rsidP="00712ABD">
            <w:pPr>
              <w:rPr>
                <w:sz w:val="20"/>
                <w:szCs w:val="20"/>
              </w:rPr>
            </w:pPr>
            <w:r>
              <w:rPr>
                <w:sz w:val="20"/>
                <w:szCs w:val="20"/>
              </w:rPr>
              <w:t>4.0.1 PATCH</w:t>
            </w:r>
          </w:p>
        </w:tc>
        <w:tc>
          <w:tcPr>
            <w:tcW w:w="1134" w:type="dxa"/>
            <w:tcBorders>
              <w:top w:val="single" w:sz="4" w:space="0" w:color="auto"/>
              <w:left w:val="single" w:sz="4" w:space="0" w:color="auto"/>
              <w:bottom w:val="single" w:sz="4" w:space="0" w:color="auto"/>
              <w:right w:val="single" w:sz="4" w:space="0" w:color="auto"/>
            </w:tcBorders>
          </w:tcPr>
          <w:p w14:paraId="5D50BF2A" w14:textId="562CC455" w:rsidR="004D66DF" w:rsidRDefault="00CA5C0D" w:rsidP="00712ABD">
            <w:pPr>
              <w:rPr>
                <w:sz w:val="20"/>
                <w:szCs w:val="20"/>
              </w:rPr>
            </w:pPr>
            <w:r>
              <w:rPr>
                <w:sz w:val="20"/>
                <w:szCs w:val="20"/>
              </w:rPr>
              <w:t>21.12.2022</w:t>
            </w:r>
          </w:p>
        </w:tc>
        <w:tc>
          <w:tcPr>
            <w:tcW w:w="2410" w:type="dxa"/>
            <w:tcBorders>
              <w:top w:val="single" w:sz="4" w:space="0" w:color="auto"/>
              <w:left w:val="single" w:sz="4" w:space="0" w:color="auto"/>
              <w:bottom w:val="single" w:sz="4" w:space="0" w:color="auto"/>
              <w:right w:val="single" w:sz="4" w:space="0" w:color="auto"/>
            </w:tcBorders>
          </w:tcPr>
          <w:p w14:paraId="7DC28B17" w14:textId="54E5BB10" w:rsidR="004D66DF" w:rsidRDefault="004D66D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3F16533D" w14:textId="77777777" w:rsidR="004D66DF" w:rsidRDefault="004D66DF" w:rsidP="004D66DF">
            <w:pPr>
              <w:rPr>
                <w:sz w:val="20"/>
                <w:szCs w:val="20"/>
              </w:rPr>
            </w:pPr>
            <w:r>
              <w:rPr>
                <w:sz w:val="20"/>
                <w:szCs w:val="20"/>
              </w:rPr>
              <w:t xml:space="preserve">-Täsmennetty </w:t>
            </w:r>
            <w:proofErr w:type="spellStart"/>
            <w:r>
              <w:rPr>
                <w:sz w:val="20"/>
                <w:szCs w:val="20"/>
              </w:rPr>
              <w:t>code</w:t>
            </w:r>
            <w:proofErr w:type="spellEnd"/>
            <w:r>
              <w:rPr>
                <w:sz w:val="20"/>
                <w:szCs w:val="20"/>
              </w:rPr>
              <w:t xml:space="preserve"> 119 määritystä</w:t>
            </w:r>
          </w:p>
          <w:p w14:paraId="4427E30B" w14:textId="6C4F70DA" w:rsidR="008625B3" w:rsidRDefault="00CA5C0D" w:rsidP="004D66DF">
            <w:pPr>
              <w:rPr>
                <w:sz w:val="20"/>
                <w:szCs w:val="20"/>
              </w:rPr>
            </w:pPr>
            <w:r>
              <w:rPr>
                <w:sz w:val="20"/>
                <w:szCs w:val="20"/>
              </w:rPr>
              <w:t xml:space="preserve">- Täsmennetty </w:t>
            </w:r>
            <w:proofErr w:type="spellStart"/>
            <w:r>
              <w:rPr>
                <w:sz w:val="20"/>
                <w:szCs w:val="20"/>
              </w:rPr>
              <w:t>code</w:t>
            </w:r>
            <w:proofErr w:type="spellEnd"/>
            <w:r>
              <w:rPr>
                <w:sz w:val="20"/>
                <w:szCs w:val="20"/>
              </w:rPr>
              <w:t xml:space="preserve"> 56 nimi </w:t>
            </w:r>
            <w:proofErr w:type="gramStart"/>
            <w:r>
              <w:rPr>
                <w:sz w:val="20"/>
                <w:szCs w:val="20"/>
              </w:rPr>
              <w:t>Sic!</w:t>
            </w:r>
            <w:r w:rsidR="008625B3">
              <w:rPr>
                <w:sz w:val="20"/>
                <w:szCs w:val="20"/>
              </w:rPr>
              <w:t>-</w:t>
            </w:r>
            <w:proofErr w:type="gramEnd"/>
            <w:r w:rsidR="008625B3">
              <w:rPr>
                <w:sz w:val="20"/>
                <w:szCs w:val="20"/>
              </w:rPr>
              <w:t>merkinnäksi</w:t>
            </w:r>
          </w:p>
          <w:p w14:paraId="53DB2CE7" w14:textId="2F5A19C2" w:rsidR="008A1ACC" w:rsidRDefault="008A1ACC" w:rsidP="004D66DF">
            <w:pPr>
              <w:rPr>
                <w:sz w:val="20"/>
                <w:szCs w:val="20"/>
              </w:rPr>
            </w:pPr>
            <w:r>
              <w:rPr>
                <w:sz w:val="20"/>
                <w:szCs w:val="20"/>
              </w:rPr>
              <w:t xml:space="preserve">-lisätty kenttäkoodi 120 Uusimispyynnön muut tiedot </w:t>
            </w:r>
            <w:r w:rsidR="00B40034">
              <w:rPr>
                <w:sz w:val="20"/>
                <w:szCs w:val="20"/>
              </w:rPr>
              <w:t>–</w:t>
            </w:r>
            <w:r>
              <w:rPr>
                <w:sz w:val="20"/>
                <w:szCs w:val="20"/>
              </w:rPr>
              <w:t>taulukkoon</w:t>
            </w:r>
          </w:p>
          <w:p w14:paraId="40E4BDAF" w14:textId="58C3F5A2" w:rsidR="00B40034" w:rsidRDefault="00B40034" w:rsidP="004D66DF">
            <w:pPr>
              <w:rPr>
                <w:sz w:val="20"/>
                <w:szCs w:val="20"/>
              </w:rPr>
            </w:pPr>
            <w:r>
              <w:rPr>
                <w:sz w:val="20"/>
                <w:szCs w:val="20"/>
              </w:rPr>
              <w:t>- Lisätty esimerkki koodien 160 ja 167 käytöstä Uusimispyynnön muiden tietojen yhteyteen (lukuun 11.2.3)</w:t>
            </w:r>
          </w:p>
          <w:p w14:paraId="70B3340C" w14:textId="0E61DB34" w:rsidR="00023AA9" w:rsidRDefault="00023AA9" w:rsidP="004D66DF">
            <w:pPr>
              <w:rPr>
                <w:sz w:val="20"/>
                <w:szCs w:val="20"/>
              </w:rPr>
            </w:pPr>
            <w:r>
              <w:rPr>
                <w:sz w:val="20"/>
                <w:szCs w:val="20"/>
              </w:rPr>
              <w:t>- Täsmennetty UCUM-määritystä pakkauskoon yhteydessä</w:t>
            </w:r>
          </w:p>
          <w:p w14:paraId="2B5EF395" w14:textId="6F70598A" w:rsidR="008625B3" w:rsidRPr="004D66DF" w:rsidRDefault="008625B3" w:rsidP="004D66DF">
            <w:pPr>
              <w:rPr>
                <w:sz w:val="20"/>
                <w:szCs w:val="20"/>
              </w:rPr>
            </w:pPr>
          </w:p>
        </w:tc>
      </w:tr>
      <w:tr w:rsidR="00FE2C5F" w:rsidRPr="00AE7398" w14:paraId="0D5364A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62C45062" w14:textId="77777777" w:rsidR="00FE2C5F" w:rsidRDefault="00FE2C5F" w:rsidP="00712ABD">
            <w:pPr>
              <w:rPr>
                <w:sz w:val="20"/>
                <w:szCs w:val="20"/>
              </w:rPr>
            </w:pPr>
            <w:r>
              <w:rPr>
                <w:sz w:val="20"/>
                <w:szCs w:val="20"/>
              </w:rPr>
              <w:t>4.1.1</w:t>
            </w:r>
          </w:p>
          <w:p w14:paraId="7082AF36" w14:textId="75E587E4" w:rsidR="00FE2C5F" w:rsidRDefault="00FE2C5F" w:rsidP="00712ABD">
            <w:pPr>
              <w:rPr>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889098" w14:textId="624F67A1" w:rsidR="00FE2C5F" w:rsidRDefault="008375ED" w:rsidP="00712ABD">
            <w:pPr>
              <w:rPr>
                <w:sz w:val="20"/>
                <w:szCs w:val="20"/>
              </w:rPr>
            </w:pPr>
            <w:r>
              <w:rPr>
                <w:sz w:val="20"/>
                <w:szCs w:val="20"/>
              </w:rPr>
              <w:t>22.2.2023</w:t>
            </w:r>
          </w:p>
        </w:tc>
        <w:tc>
          <w:tcPr>
            <w:tcW w:w="2410" w:type="dxa"/>
            <w:tcBorders>
              <w:top w:val="single" w:sz="4" w:space="0" w:color="auto"/>
              <w:left w:val="single" w:sz="4" w:space="0" w:color="auto"/>
              <w:bottom w:val="single" w:sz="4" w:space="0" w:color="auto"/>
              <w:right w:val="single" w:sz="4" w:space="0" w:color="auto"/>
            </w:tcBorders>
          </w:tcPr>
          <w:p w14:paraId="721FF94C" w14:textId="4CD0819D" w:rsidR="00FE2C5F" w:rsidRDefault="00FE2C5F"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0822E125" w14:textId="77777777" w:rsidR="00FE2C5F" w:rsidRDefault="00FE2C5F" w:rsidP="00FE2C5F">
            <w:pPr>
              <w:rPr>
                <w:sz w:val="20"/>
                <w:szCs w:val="20"/>
              </w:rPr>
            </w:pPr>
            <w:r>
              <w:rPr>
                <w:sz w:val="20"/>
                <w:szCs w:val="20"/>
              </w:rPr>
              <w:t>-Muutettu määrätyn lääkkeen yksilöivän tunnisteen ja osatunnisteen pakollisuusehtoa apteekin tallentamissa lääkemääräyksissä</w:t>
            </w:r>
          </w:p>
          <w:p w14:paraId="236A2DD8" w14:textId="77777777" w:rsidR="00FE2C5F" w:rsidRDefault="00FE2C5F" w:rsidP="00FE2C5F">
            <w:pPr>
              <w:rPr>
                <w:sz w:val="20"/>
                <w:szCs w:val="20"/>
              </w:rPr>
            </w:pPr>
            <w:r>
              <w:rPr>
                <w:sz w:val="20"/>
                <w:szCs w:val="20"/>
              </w:rPr>
              <w:t>-Tarkennettu osan Lääketietokannasta tuotavien tietojen pakollisuusehtoja</w:t>
            </w:r>
          </w:p>
          <w:p w14:paraId="4FABCFE5" w14:textId="36286203" w:rsidR="001028A2" w:rsidRPr="00FE2C5F" w:rsidRDefault="001028A2" w:rsidP="00FE2C5F">
            <w:pPr>
              <w:rPr>
                <w:sz w:val="20"/>
                <w:szCs w:val="20"/>
              </w:rPr>
            </w:pPr>
            <w:r>
              <w:rPr>
                <w:sz w:val="20"/>
                <w:szCs w:val="20"/>
              </w:rPr>
              <w:t xml:space="preserve">- Poistettu esimerkki 3 b </w:t>
            </w:r>
            <w:proofErr w:type="spellStart"/>
            <w:r>
              <w:rPr>
                <w:sz w:val="20"/>
                <w:szCs w:val="20"/>
              </w:rPr>
              <w:t>author</w:t>
            </w:r>
            <w:proofErr w:type="spellEnd"/>
            <w:r>
              <w:rPr>
                <w:sz w:val="20"/>
                <w:szCs w:val="20"/>
              </w:rPr>
              <w:t xml:space="preserve"> –rakenne sairaala-apteekkireseptien osalta</w:t>
            </w:r>
          </w:p>
        </w:tc>
      </w:tr>
      <w:tr w:rsidR="00E03A5C" w:rsidRPr="00AE7398" w14:paraId="79F4C2E1" w14:textId="77777777" w:rsidTr="4716D89F">
        <w:trPr>
          <w:trHeight w:val="841"/>
        </w:trPr>
        <w:tc>
          <w:tcPr>
            <w:tcW w:w="959" w:type="dxa"/>
            <w:tcBorders>
              <w:top w:val="single" w:sz="4" w:space="0" w:color="auto"/>
              <w:left w:val="single" w:sz="4" w:space="0" w:color="auto"/>
              <w:bottom w:val="single" w:sz="4" w:space="0" w:color="auto"/>
              <w:right w:val="single" w:sz="4" w:space="0" w:color="auto"/>
            </w:tcBorders>
          </w:tcPr>
          <w:p w14:paraId="0BB91FE5" w14:textId="7B072894" w:rsidR="00E03A5C" w:rsidRDefault="00E03A5C" w:rsidP="00712ABD">
            <w:pPr>
              <w:rPr>
                <w:sz w:val="20"/>
                <w:szCs w:val="20"/>
              </w:rPr>
            </w:pPr>
            <w:r>
              <w:rPr>
                <w:sz w:val="20"/>
                <w:szCs w:val="20"/>
              </w:rPr>
              <w:t>4.2.1</w:t>
            </w:r>
          </w:p>
        </w:tc>
        <w:tc>
          <w:tcPr>
            <w:tcW w:w="1134" w:type="dxa"/>
            <w:tcBorders>
              <w:top w:val="single" w:sz="4" w:space="0" w:color="auto"/>
              <w:left w:val="single" w:sz="4" w:space="0" w:color="auto"/>
              <w:bottom w:val="single" w:sz="4" w:space="0" w:color="auto"/>
              <w:right w:val="single" w:sz="4" w:space="0" w:color="auto"/>
            </w:tcBorders>
          </w:tcPr>
          <w:p w14:paraId="580950E2" w14:textId="51023064" w:rsidR="00E03A5C" w:rsidRDefault="00E03A5C" w:rsidP="00712ABD">
            <w:pPr>
              <w:rPr>
                <w:sz w:val="20"/>
                <w:szCs w:val="20"/>
              </w:rPr>
            </w:pPr>
            <w:r>
              <w:rPr>
                <w:sz w:val="20"/>
                <w:szCs w:val="20"/>
              </w:rPr>
              <w:t>23.1.2024</w:t>
            </w:r>
          </w:p>
        </w:tc>
        <w:tc>
          <w:tcPr>
            <w:tcW w:w="2410" w:type="dxa"/>
            <w:tcBorders>
              <w:top w:val="single" w:sz="4" w:space="0" w:color="auto"/>
              <w:left w:val="single" w:sz="4" w:space="0" w:color="auto"/>
              <w:bottom w:val="single" w:sz="4" w:space="0" w:color="auto"/>
              <w:right w:val="single" w:sz="4" w:space="0" w:color="auto"/>
            </w:tcBorders>
          </w:tcPr>
          <w:p w14:paraId="7870CCE2" w14:textId="410A2BF4" w:rsidR="00E03A5C" w:rsidRDefault="00E03A5C" w:rsidP="00712ABD">
            <w:pPr>
              <w:rPr>
                <w:sz w:val="20"/>
                <w:szCs w:val="20"/>
              </w:rPr>
            </w:pPr>
            <w:r>
              <w:rPr>
                <w:sz w:val="20"/>
                <w:szCs w:val="20"/>
              </w:rPr>
              <w:t>Kela</w:t>
            </w:r>
          </w:p>
        </w:tc>
        <w:tc>
          <w:tcPr>
            <w:tcW w:w="4536" w:type="dxa"/>
            <w:tcBorders>
              <w:top w:val="single" w:sz="4" w:space="0" w:color="auto"/>
              <w:left w:val="single" w:sz="4" w:space="0" w:color="auto"/>
              <w:bottom w:val="single" w:sz="4" w:space="0" w:color="auto"/>
              <w:right w:val="single" w:sz="4" w:space="0" w:color="auto"/>
            </w:tcBorders>
          </w:tcPr>
          <w:p w14:paraId="1A70F1B1" w14:textId="0496929C" w:rsidR="00E03A5C" w:rsidRDefault="00E03A5C" w:rsidP="00FE2C5F">
            <w:pPr>
              <w:rPr>
                <w:sz w:val="20"/>
                <w:szCs w:val="20"/>
              </w:rPr>
            </w:pPr>
            <w:r>
              <w:rPr>
                <w:sz w:val="20"/>
                <w:szCs w:val="20"/>
              </w:rPr>
              <w:t>Ei muutoksia</w:t>
            </w:r>
          </w:p>
        </w:tc>
      </w:tr>
      <w:tr w:rsidR="00E2585B" w:rsidRPr="00AE7398" w14:paraId="6A3112A0" w14:textId="77777777" w:rsidTr="4716D89F">
        <w:trPr>
          <w:trHeight w:val="841"/>
          <w:ins w:id="4" w:author="Pettersson Mirkka" w:date="2024-08-15T09:41:00Z"/>
        </w:trPr>
        <w:tc>
          <w:tcPr>
            <w:tcW w:w="959" w:type="dxa"/>
            <w:tcBorders>
              <w:top w:val="single" w:sz="4" w:space="0" w:color="auto"/>
              <w:left w:val="single" w:sz="4" w:space="0" w:color="auto"/>
              <w:bottom w:val="single" w:sz="4" w:space="0" w:color="auto"/>
              <w:right w:val="single" w:sz="4" w:space="0" w:color="auto"/>
            </w:tcBorders>
          </w:tcPr>
          <w:p w14:paraId="7C6F6D6A" w14:textId="104F7356" w:rsidR="00E2585B" w:rsidRDefault="00E2585B" w:rsidP="00712ABD">
            <w:pPr>
              <w:rPr>
                <w:ins w:id="5" w:author="Pettersson Mirkka" w:date="2024-08-15T09:41:00Z"/>
                <w:sz w:val="20"/>
                <w:szCs w:val="20"/>
              </w:rPr>
            </w:pPr>
            <w:ins w:id="6" w:author="Pettersson Mirkka" w:date="2024-08-15T09:41:00Z">
              <w:r>
                <w:rPr>
                  <w:sz w:val="20"/>
                  <w:szCs w:val="20"/>
                </w:rPr>
                <w:t>4.3.0</w:t>
              </w:r>
            </w:ins>
          </w:p>
        </w:tc>
        <w:tc>
          <w:tcPr>
            <w:tcW w:w="1134" w:type="dxa"/>
            <w:tcBorders>
              <w:top w:val="single" w:sz="4" w:space="0" w:color="auto"/>
              <w:left w:val="single" w:sz="4" w:space="0" w:color="auto"/>
              <w:bottom w:val="single" w:sz="4" w:space="0" w:color="auto"/>
              <w:right w:val="single" w:sz="4" w:space="0" w:color="auto"/>
            </w:tcBorders>
          </w:tcPr>
          <w:p w14:paraId="59C56AED" w14:textId="424B9209" w:rsidR="00E2585B" w:rsidRDefault="00880D55" w:rsidP="00712ABD">
            <w:pPr>
              <w:rPr>
                <w:ins w:id="7" w:author="Pettersson Mirkka" w:date="2024-08-15T09:41:00Z"/>
                <w:sz w:val="20"/>
                <w:szCs w:val="20"/>
              </w:rPr>
            </w:pPr>
            <w:ins w:id="8" w:author="Pettersson Mirkka" w:date="2024-09-20T10:01:00Z">
              <w:r>
                <w:rPr>
                  <w:sz w:val="20"/>
                  <w:szCs w:val="20"/>
                </w:rPr>
                <w:t>20</w:t>
              </w:r>
            </w:ins>
            <w:ins w:id="9" w:author="Pettersson Mirkka" w:date="2024-09-17T08:15:00Z">
              <w:r w:rsidR="00B646B4">
                <w:rPr>
                  <w:sz w:val="20"/>
                  <w:szCs w:val="20"/>
                </w:rPr>
                <w:t>.9.2024</w:t>
              </w:r>
            </w:ins>
          </w:p>
        </w:tc>
        <w:tc>
          <w:tcPr>
            <w:tcW w:w="2410" w:type="dxa"/>
            <w:tcBorders>
              <w:top w:val="single" w:sz="4" w:space="0" w:color="auto"/>
              <w:left w:val="single" w:sz="4" w:space="0" w:color="auto"/>
              <w:bottom w:val="single" w:sz="4" w:space="0" w:color="auto"/>
              <w:right w:val="single" w:sz="4" w:space="0" w:color="auto"/>
            </w:tcBorders>
          </w:tcPr>
          <w:p w14:paraId="05A3E3D6" w14:textId="55074EA5" w:rsidR="00E2585B" w:rsidRDefault="00E2585B" w:rsidP="00712ABD">
            <w:pPr>
              <w:rPr>
                <w:ins w:id="10" w:author="Pettersson Mirkka" w:date="2024-08-15T09:41:00Z"/>
                <w:sz w:val="20"/>
                <w:szCs w:val="20"/>
              </w:rPr>
            </w:pPr>
            <w:ins w:id="11" w:author="Pettersson Mirkka" w:date="2024-08-15T09:41:00Z">
              <w:r>
                <w:rPr>
                  <w:sz w:val="20"/>
                  <w:szCs w:val="20"/>
                </w:rPr>
                <w:t>Kela</w:t>
              </w:r>
            </w:ins>
          </w:p>
        </w:tc>
        <w:tc>
          <w:tcPr>
            <w:tcW w:w="4536" w:type="dxa"/>
            <w:tcBorders>
              <w:top w:val="single" w:sz="4" w:space="0" w:color="auto"/>
              <w:left w:val="single" w:sz="4" w:space="0" w:color="auto"/>
              <w:bottom w:val="single" w:sz="4" w:space="0" w:color="auto"/>
              <w:right w:val="single" w:sz="4" w:space="0" w:color="auto"/>
            </w:tcBorders>
          </w:tcPr>
          <w:p w14:paraId="7B684522" w14:textId="113EEFB2" w:rsidR="00E2585B" w:rsidRPr="008A3FCA" w:rsidRDefault="008A3FCA" w:rsidP="008A3FCA">
            <w:pPr>
              <w:rPr>
                <w:ins w:id="12" w:author="Pettersson Mirkka" w:date="2024-08-15T09:41:00Z"/>
                <w:sz w:val="20"/>
                <w:szCs w:val="20"/>
              </w:rPr>
            </w:pPr>
            <w:ins w:id="13" w:author="Pettersson Mirkka" w:date="2024-08-15T10:41:00Z">
              <w:r>
                <w:rPr>
                  <w:sz w:val="20"/>
                  <w:szCs w:val="20"/>
                </w:rPr>
                <w:t>-</w:t>
              </w:r>
            </w:ins>
            <w:ins w:id="14" w:author="Pettersson Mirkka" w:date="2024-08-15T10:46:00Z">
              <w:r w:rsidR="00950E9E">
                <w:rPr>
                  <w:sz w:val="20"/>
                  <w:szCs w:val="20"/>
                </w:rPr>
                <w:t>Muutettu</w:t>
              </w:r>
            </w:ins>
            <w:ins w:id="15" w:author="Pettersson Mirkka" w:date="2024-08-15T10:41:00Z">
              <w:r>
                <w:rPr>
                  <w:sz w:val="20"/>
                  <w:szCs w:val="20"/>
                </w:rPr>
                <w:t xml:space="preserve"> ohjeistusta määrätyn </w:t>
              </w:r>
            </w:ins>
            <w:ins w:id="16" w:author="Pettersson Mirkka" w:date="2024-08-15T10:42:00Z">
              <w:r>
                <w:rPr>
                  <w:sz w:val="20"/>
                  <w:szCs w:val="20"/>
                </w:rPr>
                <w:t>lääkkeen osatunnisteen tuottamiseen</w:t>
              </w:r>
            </w:ins>
            <w:ins w:id="17" w:author="Pettersson Mirkka" w:date="2024-08-15T10:46:00Z">
              <w:r w:rsidR="00950E9E">
                <w:rPr>
                  <w:sz w:val="20"/>
                  <w:szCs w:val="20"/>
                </w:rPr>
                <w:t xml:space="preserve"> Kanta-lääkityslista</w:t>
              </w:r>
            </w:ins>
            <w:ins w:id="18" w:author="Pettersson Mirkka" w:date="2024-08-15T10:47:00Z">
              <w:r w:rsidR="00950E9E">
                <w:rPr>
                  <w:sz w:val="20"/>
                  <w:szCs w:val="20"/>
                </w:rPr>
                <w:t>an yhteensopivaksi</w:t>
              </w:r>
            </w:ins>
          </w:p>
        </w:tc>
      </w:tr>
    </w:tbl>
    <w:p w14:paraId="792A24E3" w14:textId="6F3AE623" w:rsidR="0077747B" w:rsidRDefault="0077747B">
      <w:r>
        <w:br w:type="page"/>
      </w:r>
    </w:p>
    <w:p w14:paraId="6E7F3788" w14:textId="77777777" w:rsidR="0077747B" w:rsidRDefault="0077747B">
      <w:pPr>
        <w:pStyle w:val="Otsikko1"/>
      </w:pPr>
      <w:bookmarkStart w:id="19" w:name="_Toc86736644"/>
      <w:bookmarkStart w:id="20" w:name="_Toc127959961"/>
      <w:r>
        <w:lastRenderedPageBreak/>
        <w:t>Mallinnuksen lähtötilanne</w:t>
      </w:r>
      <w:bookmarkEnd w:id="19"/>
      <w:bookmarkEnd w:id="20"/>
    </w:p>
    <w:p w14:paraId="456C230A" w14:textId="77777777" w:rsidR="0077747B" w:rsidRDefault="0077747B"/>
    <w:p w14:paraId="284D782B" w14:textId="4978DE07" w:rsidR="003E37F7" w:rsidRDefault="005E02CE">
      <w:r>
        <w:t>Reseptin / lääkemääräyksen sanomien CDA-määrittelyä on kehitetty aktiivisesti alkaen vuodesta 2006. Tämä v</w:t>
      </w:r>
      <w:r w:rsidR="003E37F7" w:rsidRPr="003E37F7">
        <w:t xml:space="preserve">ersio </w:t>
      </w:r>
      <w:r w:rsidR="003E37F7">
        <w:t>4.00</w:t>
      </w:r>
      <w:r w:rsidR="003E37F7" w:rsidRPr="003E37F7">
        <w:t xml:space="preserve"> </w:t>
      </w:r>
      <w:r w:rsidR="003E37F7">
        <w:t>on THL ja Kelan ajantasaisen lääkitystiedon projektin ensimmäisen toteutusva</w:t>
      </w:r>
      <w:r w:rsidR="0004005E">
        <w:t>iheen tuotos, jossa kansallisia</w:t>
      </w:r>
      <w:r w:rsidR="003E37F7">
        <w:t xml:space="preserve"> ja paikallisia järjestelmiä kehitetään kohti ajantasaisen lääkitystiedon hallintaa</w:t>
      </w:r>
      <w:r w:rsidR="003E37F7" w:rsidRPr="003E37F7">
        <w:t xml:space="preserve">. </w:t>
      </w:r>
      <w:r w:rsidR="003E37F7">
        <w:t>Vaatimus- ja tietosisältömäärittelyllä kuvataan tavoitetilaa tarkemmin, tässä toteutusvaiheessa mukaan tulevat rakenteisen annostuksen</w:t>
      </w:r>
      <w:r>
        <w:t xml:space="preserve"> tiedot</w:t>
      </w:r>
      <w:r w:rsidR="003E37F7">
        <w:t xml:space="preserve">, lääketietokannan kehitysversion tuomat parannukset </w:t>
      </w:r>
      <w:r>
        <w:t>sekä määrätyn lääkkeen yksilöivä tunn</w:t>
      </w:r>
      <w:r w:rsidR="00D371A2">
        <w:t>iste</w:t>
      </w:r>
      <w:r>
        <w:t xml:space="preserve"> jatkumoiden hallintaan. Uusien tietojen osalta terminologiana käytetään reseptiä koskemaan aiemmin käytettyjä sähköistä lääkemääräystä. Tässä toteutusvaiheessa CDA-määrittelyyn on päivitetty vain toteutusten vaatimat uudet tiedot – siksi dok</w:t>
      </w:r>
      <w:r w:rsidR="00E8615A">
        <w:t>u</w:t>
      </w:r>
      <w:r>
        <w:t xml:space="preserve">mentointityyli </w:t>
      </w:r>
      <w:r w:rsidR="00815861">
        <w:t xml:space="preserve">eri luvuissa </w:t>
      </w:r>
      <w:r>
        <w:t xml:space="preserve">uusien ja </w:t>
      </w:r>
      <w:r w:rsidR="00C91B67">
        <w:t>vanhojen</w:t>
      </w:r>
      <w:r>
        <w:t xml:space="preserve"> tietojen osalta poikkeaa toisistaan.</w:t>
      </w:r>
      <w:r w:rsidR="00C91B67">
        <w:t xml:space="preserve"> Van</w:t>
      </w:r>
      <w:r w:rsidR="00C0728F">
        <w:t xml:space="preserve">hojenkin tietojen osalta sanallista </w:t>
      </w:r>
      <w:r w:rsidR="008C0601">
        <w:t>kuvauksia</w:t>
      </w:r>
      <w:r w:rsidR="00C0728F">
        <w:t xml:space="preserve"> on monissa paikoin </w:t>
      </w:r>
      <w:r w:rsidR="008C0601">
        <w:t xml:space="preserve">ymmärrettävyyden parantamiseksi </w:t>
      </w:r>
      <w:r w:rsidR="00C0728F">
        <w:t xml:space="preserve">tarkennettu, mutta </w:t>
      </w:r>
      <w:r w:rsidR="008C0601">
        <w:t xml:space="preserve">nämä eivät aiheuta muutostarpeita toteutuksiin. </w:t>
      </w:r>
      <w:r>
        <w:t xml:space="preserve"> </w:t>
      </w:r>
    </w:p>
    <w:p w14:paraId="52BDCB7B" w14:textId="77777777" w:rsidR="003E37F7" w:rsidRDefault="003E37F7"/>
    <w:p w14:paraId="3ECFE33B" w14:textId="49B00C8A" w:rsidR="0077747B" w:rsidRDefault="0077747B">
      <w:r>
        <w:t xml:space="preserve">Ennen näihin määrittelyihin tutustumista on syytä perehtyä </w:t>
      </w:r>
      <w:proofErr w:type="spellStart"/>
      <w:r>
        <w:t>ereseptin</w:t>
      </w:r>
      <w:proofErr w:type="spellEnd"/>
      <w:r>
        <w:t xml:space="preserve"> vaatimusmäärittelyihin, sillä tässä dokumentissa ei määritellä eikä selosteta toimintaprosesseja, vaan määritellään pelkästään CDA R2-Bodyn rakenne erilaisissa tietovirroissa.</w:t>
      </w:r>
    </w:p>
    <w:p w14:paraId="01DDED44" w14:textId="39E40918" w:rsidR="007A7B48" w:rsidRDefault="007A7B48"/>
    <w:p w14:paraId="3D1D90F7" w14:textId="77777777" w:rsidR="0077747B" w:rsidRDefault="00592C14">
      <w:r>
        <w:br w:type="page"/>
      </w:r>
    </w:p>
    <w:p w14:paraId="27B2B98B" w14:textId="77777777" w:rsidR="0077747B" w:rsidRDefault="0077747B">
      <w:pPr>
        <w:pStyle w:val="Otsikko1"/>
      </w:pPr>
      <w:bookmarkStart w:id="21" w:name="_Toc86736645"/>
      <w:bookmarkStart w:id="22" w:name="_Toc127959962"/>
      <w:r>
        <w:lastRenderedPageBreak/>
        <w:t>Perusrakenne</w:t>
      </w:r>
      <w:bookmarkEnd w:id="21"/>
      <w:bookmarkEnd w:id="22"/>
    </w:p>
    <w:p w14:paraId="02E3694E" w14:textId="77777777" w:rsidR="0077747B" w:rsidRDefault="0077747B"/>
    <w:p w14:paraId="471DBFBD" w14:textId="11E126AE" w:rsidR="0077747B" w:rsidRDefault="0077747B">
      <w:r>
        <w:t>Yhdessä CDA R2-</w:t>
      </w:r>
      <w:r w:rsidR="005320EF">
        <w:t xml:space="preserve">asiakirjassa </w:t>
      </w:r>
      <w:r>
        <w:t>on vain yhden lääkemääräyksen, toimituksen tai muun vastaavan tapahtuman tiedot.</w:t>
      </w:r>
    </w:p>
    <w:p w14:paraId="687E7C3A" w14:textId="77777777" w:rsidR="0077747B" w:rsidRDefault="0077747B"/>
    <w:p w14:paraId="4AAB1B4C" w14:textId="3B389608" w:rsidR="0077747B" w:rsidRDefault="0077747B">
      <w:r>
        <w:t>Kaikille lääkemääräykseen liittyville sanomille (</w:t>
      </w:r>
      <w:r w:rsidR="005320EF">
        <w:t>asiakirjoille</w:t>
      </w:r>
      <w:r>
        <w:t xml:space="preserve">) on yksi yhteinen CDA R2 </w:t>
      </w:r>
      <w:proofErr w:type="spellStart"/>
      <w:r>
        <w:t>header</w:t>
      </w:r>
      <w:proofErr w:type="spellEnd"/>
      <w:r>
        <w:t xml:space="preserve">-määritys (erillisenä dokumenttina). </w:t>
      </w:r>
      <w:proofErr w:type="spellStart"/>
      <w:r>
        <w:t>Header</w:t>
      </w:r>
      <w:proofErr w:type="spellEnd"/>
      <w:r w:rsidR="006C43A5">
        <w:t>-osuudessa</w:t>
      </w:r>
      <w:r>
        <w:t xml:space="preserve"> on</w:t>
      </w:r>
      <w:r w:rsidR="006C43A5">
        <w:t xml:space="preserve"> kuvattu </w:t>
      </w:r>
      <w:r w:rsidR="005320EF">
        <w:t>asiakirjan</w:t>
      </w:r>
      <w:r w:rsidR="006C43A5">
        <w:t xml:space="preserve"> metatiedot</w:t>
      </w:r>
      <w:r>
        <w:t xml:space="preserve"> mm. </w:t>
      </w:r>
      <w:r w:rsidR="005320EF">
        <w:t xml:space="preserve">asiakirjan </w:t>
      </w:r>
      <w:r>
        <w:t xml:space="preserve">id ja </w:t>
      </w:r>
      <w:r w:rsidR="005320EF">
        <w:t xml:space="preserve">reseptisanoman </w:t>
      </w:r>
      <w:r>
        <w:t>tyyppi (esim. lääkemääräys, lääkemääräyksen mitätöinti, toimitus)</w:t>
      </w:r>
      <w:r w:rsidR="006C43A5">
        <w:t xml:space="preserve">. Myös </w:t>
      </w:r>
      <w:r w:rsidR="005320EF">
        <w:t>asiakirjan</w:t>
      </w:r>
      <w:r w:rsidR="006C43A5">
        <w:t xml:space="preserve"> sähköinen allekirjoitus </w:t>
      </w:r>
      <w:r w:rsidR="006C43A5" w:rsidRPr="006C43A5">
        <w:t xml:space="preserve">sijoitetaan asiakirjan CDA </w:t>
      </w:r>
      <w:proofErr w:type="spellStart"/>
      <w:r w:rsidR="00C04856">
        <w:t>h</w:t>
      </w:r>
      <w:r w:rsidR="006C43A5" w:rsidRPr="006C43A5">
        <w:t>eader</w:t>
      </w:r>
      <w:proofErr w:type="spellEnd"/>
      <w:r w:rsidR="006C43A5" w:rsidRPr="006C43A5">
        <w:t xml:space="preserve">-osuuteen. Sähköinen allekirjoitus, joka kohdistuu asiakirjan CDA </w:t>
      </w:r>
      <w:proofErr w:type="spellStart"/>
      <w:r w:rsidR="00C04856">
        <w:t>b</w:t>
      </w:r>
      <w:r w:rsidR="006C43A5" w:rsidRPr="006C43A5">
        <w:t>ody</w:t>
      </w:r>
      <w:proofErr w:type="spellEnd"/>
      <w:r w:rsidR="006C43A5" w:rsidRPr="006C43A5">
        <w:t>-osuuteen, vaaditaan</w:t>
      </w:r>
      <w:r w:rsidR="005320EF">
        <w:t xml:space="preserve"> seuraavissa sanomi</w:t>
      </w:r>
      <w:r w:rsidR="006C43A5">
        <w:t>ssa (asiakirjoissa): lääkemääräys, lääkemääräyksen mitätöinti, lääkemääräyksen korjaus, toimitus, toimituksen mitätöinti, toimituksen korjaus.</w:t>
      </w:r>
    </w:p>
    <w:p w14:paraId="083EAC78" w14:textId="6CB8048C" w:rsidR="006C43A5" w:rsidRDefault="006C43A5"/>
    <w:p w14:paraId="25716A8A" w14:textId="308DF444" w:rsidR="006C43A5" w:rsidRDefault="006C43A5" w:rsidP="006C43A5">
      <w:r>
        <w:t xml:space="preserve">CDA R2 </w:t>
      </w:r>
      <w:proofErr w:type="spellStart"/>
      <w:r>
        <w:t>header</w:t>
      </w:r>
      <w:proofErr w:type="spellEnd"/>
      <w:r>
        <w:t>:</w:t>
      </w:r>
      <w:r>
        <w:tab/>
      </w:r>
      <w:r w:rsidR="005320EF">
        <w:t>asiakirja</w:t>
      </w:r>
      <w:r>
        <w:t xml:space="preserve"> metatiedot</w:t>
      </w:r>
    </w:p>
    <w:p w14:paraId="0B10E6C2" w14:textId="77777777" w:rsidR="006C43A5" w:rsidRDefault="006C43A5" w:rsidP="006C43A5">
      <w:r>
        <w:tab/>
      </w:r>
      <w:r>
        <w:tab/>
        <w:t>sähköinen allekirjoitus</w:t>
      </w:r>
    </w:p>
    <w:p w14:paraId="6A936E9C" w14:textId="77777777" w:rsidR="006C43A5" w:rsidRDefault="006C43A5"/>
    <w:p w14:paraId="702E3F8C" w14:textId="353FFC59" w:rsidR="0077747B" w:rsidRDefault="0077747B">
      <w:r>
        <w:t xml:space="preserve">Kaikkien </w:t>
      </w:r>
      <w:r w:rsidR="00A22303">
        <w:t>sanomien (asiakirjojen)</w:t>
      </w:r>
      <w:r>
        <w:t xml:space="preserve"> rakenne noudattaa </w:t>
      </w:r>
      <w:r w:rsidR="00066F27">
        <w:t xml:space="preserve">tässä määrittelyssä kuvattavaa </w:t>
      </w:r>
      <w:r>
        <w:t>CD</w:t>
      </w:r>
      <w:r w:rsidR="006C43A5">
        <w:t xml:space="preserve">A </w:t>
      </w:r>
      <w:proofErr w:type="spellStart"/>
      <w:r w:rsidR="00C04856">
        <w:t>b</w:t>
      </w:r>
      <w:r w:rsidR="006C43A5">
        <w:t>ody</w:t>
      </w:r>
      <w:proofErr w:type="spellEnd"/>
      <w:r>
        <w:t>-</w:t>
      </w:r>
      <w:r w:rsidR="006C43A5">
        <w:t xml:space="preserve">osuuden </w:t>
      </w:r>
      <w:r>
        <w:t>rakennetta. Kukin sanoma</w:t>
      </w:r>
      <w:r w:rsidR="006C43A5">
        <w:t xml:space="preserve"> (asiakirja)</w:t>
      </w:r>
      <w:r>
        <w:t xml:space="preserve"> siirretään omana </w:t>
      </w:r>
      <w:r w:rsidR="005B6E90">
        <w:t>kokonaisuutena</w:t>
      </w:r>
      <w:r w:rsidR="00800058">
        <w:t>an</w:t>
      </w:r>
      <w:r w:rsidR="005B6E90">
        <w:t xml:space="preserve"> Reseptisa</w:t>
      </w:r>
      <w:r w:rsidR="00897F23">
        <w:t>n</w:t>
      </w:r>
      <w:r w:rsidR="005B6E90">
        <w:t>oman tyypin mukaan jaoteltuna</w:t>
      </w:r>
      <w:r>
        <w:t xml:space="preserve">. </w:t>
      </w:r>
      <w:proofErr w:type="spellStart"/>
      <w:r w:rsidR="006C43A5">
        <w:t>Body</w:t>
      </w:r>
      <w:proofErr w:type="spellEnd"/>
      <w:r w:rsidR="006C43A5">
        <w:t xml:space="preserve">-osuus rakentuu </w:t>
      </w:r>
      <w:r w:rsidR="00A22303">
        <w:t xml:space="preserve">kolmesta </w:t>
      </w:r>
      <w:proofErr w:type="spellStart"/>
      <w:r w:rsidR="00A22303">
        <w:t>component-section</w:t>
      </w:r>
      <w:proofErr w:type="spellEnd"/>
      <w:r w:rsidR="00A22303">
        <w:t xml:space="preserve"> tasosta vastaavalla tavalla kuin</w:t>
      </w:r>
      <w:r w:rsidR="004F3D71">
        <w:t xml:space="preserve"> Potilastiedon arkiston potilaskertomus</w:t>
      </w:r>
      <w:r w:rsidR="00A22303">
        <w:t>rakenne, sisältäen seuraavat tiedot</w:t>
      </w:r>
      <w:r w:rsidR="006C43A5">
        <w:t>:</w:t>
      </w:r>
    </w:p>
    <w:p w14:paraId="062AC8D0" w14:textId="77777777" w:rsidR="0077747B" w:rsidRDefault="0077747B"/>
    <w:p w14:paraId="4798A4C7" w14:textId="77777777" w:rsidR="0077747B" w:rsidRPr="0077747B" w:rsidRDefault="0077747B">
      <w:proofErr w:type="spellStart"/>
      <w:r w:rsidRPr="0077747B">
        <w:t>Body</w:t>
      </w:r>
      <w:proofErr w:type="spellEnd"/>
    </w:p>
    <w:p w14:paraId="3573EA91" w14:textId="2DCE8150" w:rsidR="0077747B" w:rsidRPr="0077747B" w:rsidRDefault="0077747B" w:rsidP="003D3253">
      <w:pPr>
        <w:ind w:left="851" w:hanging="851"/>
      </w:pPr>
      <w:r w:rsidRPr="0077747B">
        <w:tab/>
      </w:r>
      <w:proofErr w:type="spellStart"/>
      <w:r w:rsidRPr="0077747B">
        <w:t>section</w:t>
      </w:r>
      <w:proofErr w:type="spellEnd"/>
      <w:r w:rsidR="00A22303">
        <w:t>-taso 1:</w:t>
      </w:r>
      <w:r w:rsidRPr="0077747B">
        <w:t xml:space="preserve"> </w:t>
      </w:r>
      <w:r w:rsidR="00A22303">
        <w:t>r</w:t>
      </w:r>
      <w:r w:rsidR="00DF0FAC">
        <w:t>eseptisanoman tyyppi</w:t>
      </w:r>
      <w:r w:rsidR="00A22303">
        <w:t xml:space="preserve"> (näyttömuotoisena ja koodattuna)</w:t>
      </w:r>
    </w:p>
    <w:p w14:paraId="70155CA0" w14:textId="68F2E5CD" w:rsidR="0077747B" w:rsidRDefault="0077747B" w:rsidP="003D3253">
      <w:pPr>
        <w:ind w:left="1843" w:hanging="1843"/>
      </w:pPr>
      <w:r w:rsidRPr="0077747B">
        <w:tab/>
      </w:r>
      <w:proofErr w:type="spellStart"/>
      <w:r>
        <w:t>section</w:t>
      </w:r>
      <w:proofErr w:type="spellEnd"/>
      <w:r w:rsidR="00A22303">
        <w:t>-taso 2: tekijän tiedot näyttömuotoisena</w:t>
      </w:r>
      <w:r>
        <w:t xml:space="preserve"> </w:t>
      </w:r>
      <w:r w:rsidR="00A22303">
        <w:t xml:space="preserve">(paikka, </w:t>
      </w:r>
      <w:r>
        <w:t>aika, tekijä</w:t>
      </w:r>
      <w:r w:rsidR="00A22303">
        <w:t>)</w:t>
      </w:r>
    </w:p>
    <w:p w14:paraId="653C533D" w14:textId="07DB14AB" w:rsidR="0077747B" w:rsidRDefault="0077747B" w:rsidP="003D3253">
      <w:pPr>
        <w:ind w:left="2977"/>
      </w:pPr>
      <w:proofErr w:type="spellStart"/>
      <w:r>
        <w:t>section</w:t>
      </w:r>
      <w:proofErr w:type="spellEnd"/>
      <w:r w:rsidR="00A22303">
        <w:t>-taso 3:</w:t>
      </w:r>
      <w:r>
        <w:t xml:space="preserve"> varsinai</w:t>
      </w:r>
      <w:r w:rsidR="00A22303">
        <w:t>s</w:t>
      </w:r>
      <w:r>
        <w:t>en sanoma</w:t>
      </w:r>
      <w:r w:rsidR="00A22303">
        <w:t>n (asiakirjan) tiedot (näyttömuodossa ja rakenteisena),</w:t>
      </w:r>
      <w:r>
        <w:t xml:space="preserve"> esim. lääkemääräys</w:t>
      </w:r>
    </w:p>
    <w:p w14:paraId="470CFDC3" w14:textId="77777777" w:rsidR="0077747B" w:rsidRDefault="0077747B"/>
    <w:p w14:paraId="0A11EC89" w14:textId="161E5482" w:rsidR="00BC351E" w:rsidRDefault="00BC351E">
      <w:r>
        <w:t>Reseptisanomien</w:t>
      </w:r>
      <w:r w:rsidR="005320EF">
        <w:t xml:space="preserve"> (asiakirjojen)</w:t>
      </w:r>
      <w:r>
        <w:t xml:space="preserve"> rakenteissa</w:t>
      </w:r>
      <w:r w:rsidR="00A22303">
        <w:t xml:space="preserve"> ensimmäisellä </w:t>
      </w:r>
      <w:proofErr w:type="spellStart"/>
      <w:r w:rsidR="00A22303">
        <w:t>section</w:t>
      </w:r>
      <w:proofErr w:type="spellEnd"/>
      <w:r w:rsidR="00A22303">
        <w:t>-tasolla oleva</w:t>
      </w:r>
      <w:r>
        <w:t xml:space="preserve"> Reseptisanoman tyyppi vastaa </w:t>
      </w:r>
      <w:r w:rsidR="004F3D71">
        <w:t>potilaskertomusrakenteen</w:t>
      </w:r>
      <w:r>
        <w:t xml:space="preserve"> </w:t>
      </w:r>
      <w:proofErr w:type="spellStart"/>
      <w:proofErr w:type="gramStart"/>
      <w:r>
        <w:t>näkymätasoa</w:t>
      </w:r>
      <w:r w:rsidR="00A22303">
        <w:t>.Toisella</w:t>
      </w:r>
      <w:proofErr w:type="spellEnd"/>
      <w:proofErr w:type="gramEnd"/>
      <w:r w:rsidR="00A22303">
        <w:t xml:space="preserve"> </w:t>
      </w:r>
      <w:proofErr w:type="spellStart"/>
      <w:r w:rsidR="00A22303">
        <w:t>section</w:t>
      </w:r>
      <w:proofErr w:type="spellEnd"/>
      <w:r w:rsidR="00A22303">
        <w:t>-tasolla olevat tekijän tiedot (paikka, aika ja tekijä)</w:t>
      </w:r>
      <w:r w:rsidR="004F3D71">
        <w:t xml:space="preserve"> vastaa</w:t>
      </w:r>
      <w:r w:rsidR="005320EF">
        <w:t>vat</w:t>
      </w:r>
      <w:r w:rsidR="004F3D71">
        <w:t xml:space="preserve"> potilaskertomusrakenteen</w:t>
      </w:r>
      <w:r>
        <w:t xml:space="preserve"> hoitoprosessin vaihetasoa</w:t>
      </w:r>
      <w:r w:rsidR="004F3D71">
        <w:t>.</w:t>
      </w:r>
      <w:r w:rsidR="0004005E">
        <w:t xml:space="preserve"> </w:t>
      </w:r>
      <w:r w:rsidR="004F3D71">
        <w:t xml:space="preserve">Kolmas </w:t>
      </w:r>
      <w:proofErr w:type="spellStart"/>
      <w:r w:rsidR="004F3D71">
        <w:t>section</w:t>
      </w:r>
      <w:proofErr w:type="spellEnd"/>
      <w:r w:rsidR="004F3D71">
        <w:t xml:space="preserve">-taso vastaa </w:t>
      </w:r>
      <w:r w:rsidR="00F201AA">
        <w:t>potilaskertomusrakenteen otsikkotaso</w:t>
      </w:r>
      <w:r w:rsidR="004F3D71">
        <w:t>a</w:t>
      </w:r>
      <w:r w:rsidR="00F201AA">
        <w:t>.</w:t>
      </w:r>
    </w:p>
    <w:p w14:paraId="1EC86013" w14:textId="77777777" w:rsidR="00BC351E" w:rsidRDefault="00BC351E"/>
    <w:p w14:paraId="4E5B8747" w14:textId="428AE908" w:rsidR="00D254DB" w:rsidRDefault="00D254DB" w:rsidP="4716D89F">
      <w:pPr>
        <w:rPr>
          <w:bCs/>
        </w:rPr>
      </w:pPr>
      <w:r w:rsidRPr="4716D89F">
        <w:t>Seuraavassa kuvassa on reseptin CDA-asiakirjan ylätason rakenne</w:t>
      </w:r>
      <w:r w:rsidR="00E240DA" w:rsidRPr="4716D89F">
        <w:t xml:space="preserve"> esimerkkinä lääkemääräyksen osalta</w:t>
      </w:r>
      <w:r w:rsidRPr="4716D89F">
        <w:t>. Rakenteisten tietojen (</w:t>
      </w:r>
      <w:proofErr w:type="spellStart"/>
      <w:r w:rsidRPr="4716D89F">
        <w:t>entry:t</w:t>
      </w:r>
      <w:proofErr w:type="spellEnd"/>
      <w:r w:rsidRPr="4716D89F">
        <w:t xml:space="preserve">) rakenteet on kuvattu tarkemmin luvussa 4. Kuvassa punaisella fontilla on </w:t>
      </w:r>
      <w:r w:rsidR="000E4008" w:rsidRPr="4716D89F">
        <w:t>kirjattu</w:t>
      </w:r>
      <w:r w:rsidRPr="4716D89F">
        <w:t xml:space="preserve"> versiossa 4.00 uudet ja muuttuvat rakenteet.</w:t>
      </w:r>
    </w:p>
    <w:p w14:paraId="30FC1CF4" w14:textId="52EF9607" w:rsidR="00E240DA" w:rsidRDefault="00E240DA">
      <w:pPr>
        <w:rPr>
          <w:bCs/>
        </w:rPr>
      </w:pPr>
    </w:p>
    <w:p w14:paraId="4C5B7F22" w14:textId="46951C5F" w:rsidR="00E240DA" w:rsidRPr="00D254DB" w:rsidRDefault="00E240DA" w:rsidP="4716D89F">
      <w:pPr>
        <w:rPr>
          <w:bCs/>
        </w:rPr>
      </w:pPr>
      <w:r w:rsidRPr="4716D89F">
        <w:t xml:space="preserve">Vastaavasti kunkin pääluvun alussa on listattu sanomatyyppikohtaisesti, mitä </w:t>
      </w:r>
      <w:proofErr w:type="spellStart"/>
      <w:proofErr w:type="gramStart"/>
      <w:r w:rsidRPr="4716D89F">
        <w:t>entry.organizer</w:t>
      </w:r>
      <w:proofErr w:type="spellEnd"/>
      <w:proofErr w:type="gramEnd"/>
      <w:r w:rsidRPr="4716D89F">
        <w:t>-rakenteita ko. sanoma</w:t>
      </w:r>
      <w:r w:rsidR="004F3D71" w:rsidRPr="4716D89F">
        <w:t>ssa (asiakirjassa)</w:t>
      </w:r>
      <w:r w:rsidRPr="4716D89F">
        <w:t xml:space="preserve"> tuetaan.</w:t>
      </w:r>
    </w:p>
    <w:p w14:paraId="6B7A69A9" w14:textId="77777777" w:rsidR="00D254DB" w:rsidRDefault="00D254DB">
      <w:pPr>
        <w:rPr>
          <w:b/>
          <w:bCs/>
        </w:rPr>
      </w:pPr>
    </w:p>
    <w:p w14:paraId="07304E71" w14:textId="6F713A56" w:rsidR="008F4EB3" w:rsidRDefault="005C22B7">
      <w:pPr>
        <w:rPr>
          <w:b/>
          <w:bCs/>
        </w:rPr>
      </w:pPr>
      <w:r>
        <w:rPr>
          <w:b/>
          <w:bCs/>
          <w:noProof/>
        </w:rPr>
        <w:lastRenderedPageBreak/>
        <w:drawing>
          <wp:inline distT="0" distB="0" distL="0" distR="0" wp14:anchorId="18F651EF" wp14:editId="79DDBF6C">
            <wp:extent cx="5288598" cy="4128613"/>
            <wp:effectExtent l="0" t="0" r="762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24613" cy="4156729"/>
                    </a:xfrm>
                    <a:prstGeom prst="rect">
                      <a:avLst/>
                    </a:prstGeom>
                    <a:noFill/>
                  </pic:spPr>
                </pic:pic>
              </a:graphicData>
            </a:graphic>
          </wp:inline>
        </w:drawing>
      </w:r>
    </w:p>
    <w:p w14:paraId="4510EEEA" w14:textId="5618103A" w:rsidR="00335EB3" w:rsidRDefault="00335EB3">
      <w:pPr>
        <w:rPr>
          <w:b/>
          <w:bCs/>
        </w:rPr>
      </w:pPr>
      <w:r>
        <w:rPr>
          <w:b/>
          <w:bCs/>
        </w:rPr>
        <w:t>Kuva</w:t>
      </w:r>
      <w:r w:rsidR="00D254DB">
        <w:rPr>
          <w:b/>
          <w:bCs/>
        </w:rPr>
        <w:t xml:space="preserve">: </w:t>
      </w:r>
      <w:r w:rsidR="00D254DB" w:rsidRPr="4716D89F">
        <w:t>CDA-asiakirjan rakenne</w:t>
      </w:r>
      <w:r w:rsidR="00961D2B" w:rsidRPr="4716D89F">
        <w:t xml:space="preserve"> lääkemääräykselle</w:t>
      </w:r>
      <w:r w:rsidR="009F63F9" w:rsidRPr="4716D89F">
        <w:t xml:space="preserve"> </w:t>
      </w:r>
    </w:p>
    <w:p w14:paraId="4BF1EFF3" w14:textId="77777777" w:rsidR="00592C14" w:rsidRDefault="00592C14">
      <w:pPr>
        <w:rPr>
          <w:b/>
          <w:bCs/>
        </w:rPr>
      </w:pPr>
    </w:p>
    <w:p w14:paraId="4633636B" w14:textId="77777777" w:rsidR="0077747B" w:rsidRDefault="0077747B">
      <w:pPr>
        <w:pStyle w:val="Otsikko2"/>
      </w:pPr>
      <w:bookmarkStart w:id="23" w:name="_Toc127959963"/>
      <w:r>
        <w:t>Rakenteen tasot</w:t>
      </w:r>
      <w:bookmarkEnd w:id="23"/>
    </w:p>
    <w:p w14:paraId="5E855383" w14:textId="77777777" w:rsidR="0077747B" w:rsidRDefault="0077747B">
      <w:pPr>
        <w:rPr>
          <w:b/>
          <w:bCs/>
        </w:rPr>
      </w:pPr>
    </w:p>
    <w:p w14:paraId="0899BEB5" w14:textId="4D763D2A" w:rsidR="00872582" w:rsidRDefault="00A5245C">
      <w:r>
        <w:t xml:space="preserve">Rakenteen </w:t>
      </w:r>
      <w:r w:rsidR="00872582">
        <w:t>alussa</w:t>
      </w:r>
      <w:r>
        <w:t xml:space="preserve"> annetaan </w:t>
      </w:r>
      <w:proofErr w:type="spellStart"/>
      <w:proofErr w:type="gramStart"/>
      <w:r>
        <w:t>component.templateId</w:t>
      </w:r>
      <w:proofErr w:type="spellEnd"/>
      <w:proofErr w:type="gramEnd"/>
      <w:r>
        <w:t xml:space="preserve">-tiedossa koko </w:t>
      </w:r>
      <w:proofErr w:type="spellStart"/>
      <w:r>
        <w:t>body</w:t>
      </w:r>
      <w:proofErr w:type="spellEnd"/>
      <w:r>
        <w:t xml:space="preserve">-rakennetta ohjaavan soveltamisoppaan (tämä dokumentti) OID-koodi. Soveltamisoppaan OID-koodi sijoitetaan kokonaisena </w:t>
      </w:r>
      <w:proofErr w:type="spellStart"/>
      <w:r>
        <w:t>root</w:t>
      </w:r>
      <w:proofErr w:type="spellEnd"/>
      <w:r>
        <w:t xml:space="preserve">-attribuuttiin. </w:t>
      </w:r>
    </w:p>
    <w:p w14:paraId="0AC96A77" w14:textId="77777777" w:rsidR="00872582" w:rsidRDefault="00872582"/>
    <w:p w14:paraId="79CEF0E7" w14:textId="7948D6A5" w:rsidR="0077747B" w:rsidRDefault="00A5245C">
      <w:r>
        <w:t xml:space="preserve">Ensimmäisellä </w:t>
      </w:r>
      <w:proofErr w:type="spellStart"/>
      <w:r w:rsidR="00872582">
        <w:t>section</w:t>
      </w:r>
      <w:proofErr w:type="spellEnd"/>
      <w:r w:rsidR="00872582">
        <w:t>-</w:t>
      </w:r>
      <w:r>
        <w:t xml:space="preserve">tasolla annetaan </w:t>
      </w:r>
      <w:r w:rsidR="00917BD6">
        <w:t>Reseptisanoman tyyppi</w:t>
      </w:r>
      <w:r w:rsidR="0077747B">
        <w:t xml:space="preserve"> </w:t>
      </w:r>
      <w:proofErr w:type="spellStart"/>
      <w:proofErr w:type="gramStart"/>
      <w:r w:rsidR="00872582">
        <w:t>componen.</w:t>
      </w:r>
      <w:r w:rsidR="0077747B">
        <w:t>section</w:t>
      </w:r>
      <w:proofErr w:type="gramEnd"/>
      <w:r w:rsidR="00872582">
        <w:t>.code</w:t>
      </w:r>
      <w:proofErr w:type="spellEnd"/>
      <w:r w:rsidR="00872582">
        <w:t xml:space="preserve">-tiedossa koodattuna sekä </w:t>
      </w:r>
      <w:proofErr w:type="spellStart"/>
      <w:r w:rsidR="00872582">
        <w:t>component.section.title</w:t>
      </w:r>
      <w:proofErr w:type="spellEnd"/>
      <w:r w:rsidR="00872582">
        <w:t>-tiedossa näyttömuotoisena</w:t>
      </w:r>
      <w:r w:rsidR="0077747B">
        <w:t>, esimerkkinä varsinainen lääkemääräys:</w:t>
      </w:r>
    </w:p>
    <w:p w14:paraId="6C8E3AAD" w14:textId="77777777" w:rsidR="0077747B" w:rsidRDefault="0077747B">
      <w:pPr>
        <w:rPr>
          <w:lang w:val="en-GB"/>
        </w:rPr>
      </w:pPr>
      <w:r>
        <w:rPr>
          <w:lang w:val="en-GB"/>
        </w:rPr>
        <w:t>&lt;</w:t>
      </w:r>
      <w:proofErr w:type="spellStart"/>
      <w:r>
        <w:rPr>
          <w:lang w:val="en-GB"/>
        </w:rPr>
        <w:t>structuredBody</w:t>
      </w:r>
      <w:proofErr w:type="spellEnd"/>
      <w:r w:rsidR="00043A87">
        <w:rPr>
          <w:lang w:val="en-GB"/>
        </w:rPr>
        <w:t xml:space="preserve"> ID</w:t>
      </w:r>
      <w:proofErr w:type="gramStart"/>
      <w:r w:rsidR="00043A87">
        <w:rPr>
          <w:lang w:val="en-GB"/>
        </w:rPr>
        <w:t>=”</w:t>
      </w:r>
      <w:proofErr w:type="spellStart"/>
      <w:r w:rsidR="00043A87">
        <w:rPr>
          <w:lang w:val="en-GB"/>
        </w:rPr>
        <w:t>structBody</w:t>
      </w:r>
      <w:proofErr w:type="spellEnd"/>
      <w:proofErr w:type="gramEnd"/>
      <w:r w:rsidR="00043A87">
        <w:rPr>
          <w:lang w:val="en-GB"/>
        </w:rPr>
        <w:t>”</w:t>
      </w:r>
      <w:r>
        <w:rPr>
          <w:lang w:val="en-GB"/>
        </w:rPr>
        <w:t>&gt;</w:t>
      </w:r>
    </w:p>
    <w:p w14:paraId="683477C8" w14:textId="77777777" w:rsidR="0077747B" w:rsidRDefault="0077747B">
      <w:pPr>
        <w:ind w:firstLine="720"/>
        <w:rPr>
          <w:lang w:val="en-GB"/>
        </w:rPr>
      </w:pPr>
      <w:r>
        <w:rPr>
          <w:lang w:val="en-GB"/>
        </w:rPr>
        <w:t>&lt;component&gt;</w:t>
      </w:r>
    </w:p>
    <w:p w14:paraId="184D20B4" w14:textId="005CFA04" w:rsidR="0077747B" w:rsidRDefault="0077747B">
      <w:pPr>
        <w:ind w:firstLine="1304"/>
        <w:rPr>
          <w:lang w:val="en-GB"/>
        </w:rPr>
      </w:pPr>
      <w:r>
        <w:rPr>
          <w:lang w:val="en-GB"/>
        </w:rPr>
        <w:t>&lt;</w:t>
      </w:r>
      <w:proofErr w:type="spellStart"/>
      <w:r>
        <w:rPr>
          <w:lang w:val="en-GB"/>
        </w:rPr>
        <w:t>templateId</w:t>
      </w:r>
      <w:proofErr w:type="spellEnd"/>
      <w:r>
        <w:rPr>
          <w:lang w:val="en-GB"/>
        </w:rPr>
        <w:t xml:space="preserve"> root=”1.2.246.777.11.</w:t>
      </w:r>
      <w:r w:rsidR="00521596">
        <w:rPr>
          <w:lang w:val="en-GB"/>
        </w:rPr>
        <w:t>2020</w:t>
      </w:r>
      <w:r>
        <w:rPr>
          <w:lang w:val="en-GB"/>
        </w:rPr>
        <w:t>.</w:t>
      </w:r>
      <w:r w:rsidR="00FF2E30">
        <w:rPr>
          <w:lang w:val="en-GB"/>
        </w:rPr>
        <w:t>3</w:t>
      </w:r>
      <w:r>
        <w:rPr>
          <w:lang w:val="en-GB"/>
        </w:rPr>
        <w:t>” /&gt;</w:t>
      </w:r>
    </w:p>
    <w:p w14:paraId="36E2D8E0" w14:textId="77777777" w:rsidR="0077747B" w:rsidRDefault="0077747B">
      <w:pPr>
        <w:ind w:firstLine="1304"/>
        <w:rPr>
          <w:lang w:val="en-GB"/>
        </w:rPr>
      </w:pPr>
      <w:r>
        <w:rPr>
          <w:lang w:val="en-GB"/>
        </w:rPr>
        <w:t>&lt;section&gt;</w:t>
      </w:r>
    </w:p>
    <w:p w14:paraId="64A59004" w14:textId="77777777" w:rsidR="0077747B" w:rsidRDefault="0077747B">
      <w:pPr>
        <w:ind w:firstLine="2160"/>
        <w:rPr>
          <w:lang w:val="en-GB"/>
        </w:rPr>
      </w:pPr>
      <w:r>
        <w:rPr>
          <w:lang w:val="en-GB"/>
        </w:rPr>
        <w:t>&lt;id&gt;</w:t>
      </w:r>
    </w:p>
    <w:p w14:paraId="40222290" w14:textId="77777777" w:rsidR="0077747B" w:rsidRPr="00872582" w:rsidRDefault="0077747B" w:rsidP="4716D89F">
      <w:pPr>
        <w:ind w:left="1440" w:firstLine="720"/>
        <w:rPr>
          <w:b/>
          <w:bCs/>
          <w:lang w:val="en-GB"/>
        </w:rPr>
      </w:pPr>
      <w:r w:rsidRPr="4716D89F">
        <w:rPr>
          <w:b/>
          <w:bCs/>
          <w:lang w:val="en-GB"/>
        </w:rPr>
        <w:t>&lt;code code="</w:t>
      </w:r>
      <w:r w:rsidRPr="4716D89F">
        <w:rPr>
          <w:b/>
          <w:bCs/>
          <w:i/>
          <w:iCs/>
          <w:lang w:val="en-GB"/>
        </w:rPr>
        <w:t>1</w:t>
      </w:r>
      <w:r w:rsidRPr="4716D89F">
        <w:rPr>
          <w:b/>
          <w:bCs/>
          <w:lang w:val="en-GB"/>
        </w:rPr>
        <w:t>"</w:t>
      </w:r>
    </w:p>
    <w:p w14:paraId="562F2BCF" w14:textId="77777777" w:rsidR="0077747B" w:rsidRPr="008375ED" w:rsidRDefault="0077747B" w:rsidP="4716D89F">
      <w:pPr>
        <w:ind w:left="1440" w:firstLine="720"/>
        <w:rPr>
          <w:b/>
          <w:bCs/>
          <w:lang w:val="en-US"/>
        </w:rPr>
      </w:pPr>
      <w:proofErr w:type="spellStart"/>
      <w:r w:rsidRPr="008375ED">
        <w:rPr>
          <w:b/>
          <w:bCs/>
          <w:lang w:val="en-US"/>
        </w:rPr>
        <w:t>codeSystem</w:t>
      </w:r>
      <w:proofErr w:type="spellEnd"/>
      <w:r w:rsidRPr="008375ED">
        <w:rPr>
          <w:b/>
          <w:bCs/>
          <w:lang w:val="en-US"/>
        </w:rPr>
        <w:t>="1.2.246.537.5.40105.2006"</w:t>
      </w:r>
    </w:p>
    <w:p w14:paraId="0BFAA4D3" w14:textId="09F01411" w:rsidR="0077747B" w:rsidRPr="001028A2" w:rsidRDefault="0077747B" w:rsidP="4716D89F">
      <w:pPr>
        <w:ind w:left="2127" w:firstLine="33"/>
        <w:rPr>
          <w:b/>
          <w:bCs/>
        </w:rPr>
      </w:pPr>
      <w:proofErr w:type="spellStart"/>
      <w:r w:rsidRPr="001028A2">
        <w:rPr>
          <w:b/>
          <w:bCs/>
        </w:rPr>
        <w:t>codeSystemName</w:t>
      </w:r>
      <w:proofErr w:type="spellEnd"/>
      <w:r w:rsidRPr="001028A2">
        <w:rPr>
          <w:b/>
          <w:bCs/>
        </w:rPr>
        <w:t>="</w:t>
      </w:r>
      <w:r w:rsidR="00573550" w:rsidRPr="001028A2">
        <w:rPr>
          <w:b/>
          <w:bCs/>
        </w:rPr>
        <w:t xml:space="preserve">Sähköinen lääkemääräys - Reseptisanoman </w:t>
      </w:r>
      <w:r w:rsidRPr="001028A2">
        <w:rPr>
          <w:b/>
          <w:bCs/>
        </w:rPr>
        <w:t xml:space="preserve">tyyppi" </w:t>
      </w:r>
    </w:p>
    <w:p w14:paraId="2D361EF6" w14:textId="5A3E94E3" w:rsidR="0077747B" w:rsidRPr="00872582" w:rsidRDefault="008660E9" w:rsidP="4716D89F">
      <w:pPr>
        <w:ind w:left="1440" w:firstLine="720"/>
        <w:rPr>
          <w:b/>
          <w:bCs/>
        </w:rPr>
      </w:pPr>
      <w:proofErr w:type="spellStart"/>
      <w:r w:rsidRPr="4716D89F">
        <w:rPr>
          <w:b/>
          <w:bCs/>
        </w:rPr>
        <w:t>displayName</w:t>
      </w:r>
      <w:proofErr w:type="spellEnd"/>
      <w:r w:rsidRPr="4716D89F">
        <w:rPr>
          <w:b/>
          <w:bCs/>
        </w:rPr>
        <w:t>="Lääkemääräys"</w:t>
      </w:r>
      <w:r w:rsidR="0077747B" w:rsidRPr="4716D89F">
        <w:rPr>
          <w:b/>
          <w:bCs/>
        </w:rPr>
        <w:t>/&gt;</w:t>
      </w:r>
    </w:p>
    <w:p w14:paraId="0BB58C9D" w14:textId="2DE29FF9" w:rsidR="0077747B" w:rsidRPr="008C75FD" w:rsidRDefault="0077747B">
      <w:pPr>
        <w:ind w:left="1440" w:firstLine="720"/>
      </w:pPr>
      <w:r w:rsidRPr="4716D89F">
        <w:rPr>
          <w:b/>
          <w:bCs/>
        </w:rPr>
        <w:t>&lt;</w:t>
      </w:r>
      <w:proofErr w:type="spellStart"/>
      <w:r w:rsidRPr="4716D89F">
        <w:rPr>
          <w:b/>
          <w:bCs/>
        </w:rPr>
        <w:t>title</w:t>
      </w:r>
      <w:proofErr w:type="spellEnd"/>
      <w:r w:rsidRPr="4716D89F">
        <w:rPr>
          <w:b/>
          <w:bCs/>
        </w:rPr>
        <w:t>&gt;</w:t>
      </w:r>
      <w:r w:rsidR="00573550" w:rsidRPr="4716D89F">
        <w:rPr>
          <w:b/>
          <w:bCs/>
          <w:i/>
          <w:iCs/>
        </w:rPr>
        <w:t>Lääkemääräys</w:t>
      </w:r>
      <w:r w:rsidRPr="4716D89F">
        <w:rPr>
          <w:b/>
          <w:bCs/>
        </w:rPr>
        <w:t>&lt;/</w:t>
      </w:r>
      <w:proofErr w:type="spellStart"/>
      <w:r w:rsidRPr="4716D89F">
        <w:rPr>
          <w:b/>
          <w:bCs/>
        </w:rPr>
        <w:t>title</w:t>
      </w:r>
      <w:proofErr w:type="spellEnd"/>
      <w:r w:rsidRPr="4716D89F">
        <w:rPr>
          <w:b/>
          <w:bCs/>
        </w:rPr>
        <w:t>&gt;</w:t>
      </w:r>
    </w:p>
    <w:p w14:paraId="14E52C87" w14:textId="77777777" w:rsidR="0077747B" w:rsidRPr="008C75FD" w:rsidRDefault="0077747B">
      <w:pPr>
        <w:ind w:left="1440" w:firstLine="720"/>
      </w:pPr>
    </w:p>
    <w:p w14:paraId="0E7071EF" w14:textId="77777777" w:rsidR="0077747B" w:rsidRDefault="0077747B"/>
    <w:p w14:paraId="5FE1B146" w14:textId="342DE184" w:rsidR="0077747B" w:rsidRDefault="00DD1D2B">
      <w:r w:rsidRPr="00DD1D2B">
        <w:t xml:space="preserve"> Reseptiasiakirjoissa reseptisanoman tyyppinä käytetään luokitusta</w:t>
      </w:r>
      <w:r w:rsidRPr="00DD1D2B" w:rsidDel="00DD1D2B">
        <w:t xml:space="preserve"> </w:t>
      </w:r>
      <w:r w:rsidR="0077747B">
        <w:t xml:space="preserve">1.2.246.537.5.40105.2006 </w:t>
      </w:r>
      <w:r w:rsidR="005160CE">
        <w:t xml:space="preserve">Sähköinen lääkemääräys - Reseptisanoman </w:t>
      </w:r>
      <w:r w:rsidR="0077747B">
        <w:t>tyyppi.</w:t>
      </w:r>
    </w:p>
    <w:p w14:paraId="4F54A7D9" w14:textId="77777777" w:rsidR="0077747B" w:rsidRDefault="0077747B"/>
    <w:p w14:paraId="01825C35" w14:textId="77777777" w:rsidR="0077747B" w:rsidRDefault="0077747B">
      <w:pPr>
        <w:rPr>
          <w:b/>
          <w:bCs/>
        </w:rPr>
      </w:pPr>
      <w:r>
        <w:rPr>
          <w:b/>
          <w:bCs/>
        </w:rPr>
        <w:t>Näkymätason tiedot eri sanomissa</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58"/>
        <w:gridCol w:w="1417"/>
      </w:tblGrid>
      <w:tr w:rsidR="00DC2FB0" w14:paraId="42F6064F" w14:textId="77777777" w:rsidTr="4716D89F">
        <w:tc>
          <w:tcPr>
            <w:tcW w:w="7158" w:type="dxa"/>
            <w:shd w:val="clear" w:color="auto" w:fill="CCCCCC"/>
          </w:tcPr>
          <w:p w14:paraId="185BA3E6" w14:textId="77777777" w:rsidR="00DC2FB0" w:rsidRDefault="00DC2FB0">
            <w:r>
              <w:t>sanoma</w:t>
            </w:r>
          </w:p>
        </w:tc>
        <w:tc>
          <w:tcPr>
            <w:tcW w:w="1417" w:type="dxa"/>
            <w:shd w:val="clear" w:color="auto" w:fill="CCCCCC"/>
          </w:tcPr>
          <w:p w14:paraId="26E692C1" w14:textId="77777777" w:rsidR="00DC2FB0" w:rsidRDefault="00DC2FB0">
            <w:r>
              <w:t xml:space="preserve">näkymän </w:t>
            </w:r>
            <w:proofErr w:type="spellStart"/>
            <w:r>
              <w:t>code</w:t>
            </w:r>
            <w:proofErr w:type="spellEnd"/>
          </w:p>
        </w:tc>
      </w:tr>
      <w:tr w:rsidR="00DC2FB0" w14:paraId="0FF83879" w14:textId="77777777" w:rsidTr="4716D89F">
        <w:tc>
          <w:tcPr>
            <w:tcW w:w="7158" w:type="dxa"/>
          </w:tcPr>
          <w:p w14:paraId="75A8244E" w14:textId="77777777" w:rsidR="00DC2FB0" w:rsidRDefault="00DC2FB0">
            <w:r>
              <w:t>Lääkemääräys</w:t>
            </w:r>
          </w:p>
        </w:tc>
        <w:tc>
          <w:tcPr>
            <w:tcW w:w="1417" w:type="dxa"/>
          </w:tcPr>
          <w:p w14:paraId="12DAD2DE" w14:textId="77777777" w:rsidR="00DC2FB0" w:rsidRDefault="00DC2FB0">
            <w:r>
              <w:t>1</w:t>
            </w:r>
          </w:p>
        </w:tc>
      </w:tr>
      <w:tr w:rsidR="00DC2FB0" w14:paraId="44F672DD" w14:textId="77777777" w:rsidTr="4716D89F">
        <w:tc>
          <w:tcPr>
            <w:tcW w:w="7158" w:type="dxa"/>
          </w:tcPr>
          <w:p w14:paraId="581B4F44" w14:textId="77777777" w:rsidR="00DC2FB0" w:rsidRDefault="00DC2FB0">
            <w:r>
              <w:t>Lääkemääräyksen mitätöinti</w:t>
            </w:r>
          </w:p>
        </w:tc>
        <w:tc>
          <w:tcPr>
            <w:tcW w:w="1417" w:type="dxa"/>
          </w:tcPr>
          <w:p w14:paraId="2B75935B" w14:textId="77777777" w:rsidR="00DC2FB0" w:rsidRDefault="00DC2FB0">
            <w:r>
              <w:t>2</w:t>
            </w:r>
          </w:p>
        </w:tc>
      </w:tr>
      <w:tr w:rsidR="00DC2FB0" w14:paraId="70745BF3" w14:textId="77777777" w:rsidTr="4716D89F">
        <w:tc>
          <w:tcPr>
            <w:tcW w:w="7158" w:type="dxa"/>
          </w:tcPr>
          <w:p w14:paraId="51A3274D" w14:textId="77777777" w:rsidR="00DC2FB0" w:rsidRDefault="00DC2FB0">
            <w:r>
              <w:t>Lääkemääräyksen korjaus</w:t>
            </w:r>
          </w:p>
        </w:tc>
        <w:tc>
          <w:tcPr>
            <w:tcW w:w="1417" w:type="dxa"/>
          </w:tcPr>
          <w:p w14:paraId="20826B1A" w14:textId="77777777" w:rsidR="00DC2FB0" w:rsidRDefault="00DC2FB0">
            <w:r>
              <w:t>3</w:t>
            </w:r>
          </w:p>
        </w:tc>
      </w:tr>
      <w:tr w:rsidR="00DC2FB0" w14:paraId="6B6C0787" w14:textId="77777777" w:rsidTr="4716D89F">
        <w:tc>
          <w:tcPr>
            <w:tcW w:w="7158" w:type="dxa"/>
          </w:tcPr>
          <w:p w14:paraId="020CD0D3" w14:textId="77777777" w:rsidR="00DC2FB0" w:rsidRDefault="00DC2FB0">
            <w:r>
              <w:t>Lääkemääräyksen lukitus</w:t>
            </w:r>
          </w:p>
        </w:tc>
        <w:tc>
          <w:tcPr>
            <w:tcW w:w="1417" w:type="dxa"/>
          </w:tcPr>
          <w:p w14:paraId="1C8C8C47" w14:textId="77777777" w:rsidR="00DC2FB0" w:rsidRDefault="00DC2FB0">
            <w:r>
              <w:t>4</w:t>
            </w:r>
          </w:p>
        </w:tc>
      </w:tr>
      <w:tr w:rsidR="00DC2FB0" w14:paraId="0477B7E1" w14:textId="77777777" w:rsidTr="4716D89F">
        <w:tc>
          <w:tcPr>
            <w:tcW w:w="7158" w:type="dxa"/>
          </w:tcPr>
          <w:p w14:paraId="6E39341C" w14:textId="77777777" w:rsidR="00DC2FB0" w:rsidRDefault="00DC2FB0">
            <w:r>
              <w:t>Lääkemääräyksen lukituksen purku</w:t>
            </w:r>
          </w:p>
        </w:tc>
        <w:tc>
          <w:tcPr>
            <w:tcW w:w="1417" w:type="dxa"/>
          </w:tcPr>
          <w:p w14:paraId="765F4EA4" w14:textId="77777777" w:rsidR="00DC2FB0" w:rsidRDefault="00DC2FB0">
            <w:r>
              <w:t>5</w:t>
            </w:r>
          </w:p>
        </w:tc>
      </w:tr>
      <w:tr w:rsidR="00DC2FB0" w14:paraId="174944F6" w14:textId="77777777" w:rsidTr="4716D89F">
        <w:tc>
          <w:tcPr>
            <w:tcW w:w="7158" w:type="dxa"/>
          </w:tcPr>
          <w:p w14:paraId="488C1D26" w14:textId="77777777" w:rsidR="00DC2FB0" w:rsidRDefault="00DC2FB0">
            <w:r>
              <w:t>Lääkemääräyksen varaus</w:t>
            </w:r>
          </w:p>
        </w:tc>
        <w:tc>
          <w:tcPr>
            <w:tcW w:w="1417" w:type="dxa"/>
          </w:tcPr>
          <w:p w14:paraId="0F730253" w14:textId="77777777" w:rsidR="00DC2FB0" w:rsidRDefault="00DC2FB0">
            <w:r>
              <w:t>6</w:t>
            </w:r>
          </w:p>
        </w:tc>
      </w:tr>
      <w:tr w:rsidR="00DC2FB0" w14:paraId="4F47EFEF" w14:textId="77777777" w:rsidTr="4716D89F">
        <w:tc>
          <w:tcPr>
            <w:tcW w:w="7158" w:type="dxa"/>
          </w:tcPr>
          <w:p w14:paraId="7C28F0F8" w14:textId="77777777" w:rsidR="00DC2FB0" w:rsidRDefault="00DC2FB0">
            <w:r>
              <w:t>Lääkemääräyksen varauksen purku</w:t>
            </w:r>
          </w:p>
        </w:tc>
        <w:tc>
          <w:tcPr>
            <w:tcW w:w="1417" w:type="dxa"/>
          </w:tcPr>
          <w:p w14:paraId="07768237" w14:textId="77777777" w:rsidR="00DC2FB0" w:rsidRDefault="00DC2FB0">
            <w:r>
              <w:t>7</w:t>
            </w:r>
          </w:p>
        </w:tc>
      </w:tr>
      <w:tr w:rsidR="00DC2FB0" w14:paraId="5F44BEC1" w14:textId="77777777" w:rsidTr="4716D89F">
        <w:tc>
          <w:tcPr>
            <w:tcW w:w="7158" w:type="dxa"/>
          </w:tcPr>
          <w:p w14:paraId="641AB7CD" w14:textId="77777777" w:rsidR="00DC2FB0" w:rsidRDefault="00DC2FB0">
            <w:r>
              <w:t>Lääkemääräyksen uusimispyyntö</w:t>
            </w:r>
          </w:p>
        </w:tc>
        <w:tc>
          <w:tcPr>
            <w:tcW w:w="1417" w:type="dxa"/>
          </w:tcPr>
          <w:p w14:paraId="38063447" w14:textId="77777777" w:rsidR="00DC2FB0" w:rsidRDefault="00DC2FB0">
            <w:r>
              <w:t>8</w:t>
            </w:r>
          </w:p>
        </w:tc>
      </w:tr>
      <w:tr w:rsidR="00DC2FB0" w14:paraId="3B577126" w14:textId="77777777" w:rsidTr="4716D89F">
        <w:tc>
          <w:tcPr>
            <w:tcW w:w="7158" w:type="dxa"/>
          </w:tcPr>
          <w:p w14:paraId="3B4CFC5F" w14:textId="77777777" w:rsidR="00DC2FB0" w:rsidRDefault="00DC2FB0">
            <w:r>
              <w:t>Lääkemääräyksen uusimispyynnön käsittelyviesti</w:t>
            </w:r>
          </w:p>
        </w:tc>
        <w:tc>
          <w:tcPr>
            <w:tcW w:w="1417" w:type="dxa"/>
          </w:tcPr>
          <w:p w14:paraId="2FF326A8" w14:textId="77777777" w:rsidR="00DC2FB0" w:rsidRDefault="00DC2FB0">
            <w:r>
              <w:t>9</w:t>
            </w:r>
          </w:p>
        </w:tc>
      </w:tr>
      <w:tr w:rsidR="00DC2FB0" w14:paraId="3FEB1558" w14:textId="77777777" w:rsidTr="4716D89F">
        <w:tc>
          <w:tcPr>
            <w:tcW w:w="7158" w:type="dxa"/>
          </w:tcPr>
          <w:p w14:paraId="0B98B863" w14:textId="77777777" w:rsidR="00DC2FB0" w:rsidRDefault="00DC2FB0">
            <w:r>
              <w:t>Lääkemääräyksen toimitus</w:t>
            </w:r>
          </w:p>
        </w:tc>
        <w:tc>
          <w:tcPr>
            <w:tcW w:w="1417" w:type="dxa"/>
          </w:tcPr>
          <w:p w14:paraId="37DBA697" w14:textId="77777777" w:rsidR="00DC2FB0" w:rsidRDefault="00DC2FB0">
            <w:r>
              <w:t>10</w:t>
            </w:r>
          </w:p>
        </w:tc>
      </w:tr>
      <w:tr w:rsidR="00DC2FB0" w14:paraId="15F50591" w14:textId="77777777" w:rsidTr="4716D89F">
        <w:tc>
          <w:tcPr>
            <w:tcW w:w="7158" w:type="dxa"/>
          </w:tcPr>
          <w:p w14:paraId="021AE89B" w14:textId="77777777" w:rsidR="00DC2FB0" w:rsidRDefault="00DC2FB0">
            <w:r>
              <w:t>Lääkemääräyksen toimituksen mitätöinti</w:t>
            </w:r>
          </w:p>
        </w:tc>
        <w:tc>
          <w:tcPr>
            <w:tcW w:w="1417" w:type="dxa"/>
          </w:tcPr>
          <w:p w14:paraId="33964C0D" w14:textId="77777777" w:rsidR="00DC2FB0" w:rsidRDefault="00DC2FB0">
            <w:r>
              <w:t>11</w:t>
            </w:r>
          </w:p>
        </w:tc>
      </w:tr>
      <w:tr w:rsidR="00DC2FB0" w14:paraId="1F4CD0AA" w14:textId="77777777" w:rsidTr="4716D89F">
        <w:tc>
          <w:tcPr>
            <w:tcW w:w="7158" w:type="dxa"/>
          </w:tcPr>
          <w:p w14:paraId="4E8D1B0A" w14:textId="77777777" w:rsidR="00DC2FB0" w:rsidRDefault="00DC2FB0">
            <w:r>
              <w:t>Lääkemääräyksen toimituksen korjaus</w:t>
            </w:r>
          </w:p>
        </w:tc>
        <w:tc>
          <w:tcPr>
            <w:tcW w:w="1417" w:type="dxa"/>
          </w:tcPr>
          <w:p w14:paraId="0426CC99" w14:textId="77777777" w:rsidR="00DC2FB0" w:rsidRDefault="00DC2FB0">
            <w:r>
              <w:t>12</w:t>
            </w:r>
          </w:p>
        </w:tc>
      </w:tr>
      <w:tr w:rsidR="00DC2FB0" w14:paraId="59B367CF" w14:textId="77777777" w:rsidTr="4716D89F">
        <w:tc>
          <w:tcPr>
            <w:tcW w:w="7158" w:type="dxa"/>
          </w:tcPr>
          <w:p w14:paraId="233E04EB" w14:textId="77777777" w:rsidR="00DC2FB0" w:rsidRDefault="00DC2FB0">
            <w:r>
              <w:t>Muodosta potilasohje</w:t>
            </w:r>
          </w:p>
        </w:tc>
        <w:tc>
          <w:tcPr>
            <w:tcW w:w="1417" w:type="dxa"/>
          </w:tcPr>
          <w:p w14:paraId="4031D16F" w14:textId="77777777" w:rsidR="00DC2FB0" w:rsidRDefault="00DC2FB0">
            <w:r>
              <w:t>13</w:t>
            </w:r>
          </w:p>
        </w:tc>
      </w:tr>
      <w:tr w:rsidR="00DC2FB0" w14:paraId="0B6D4585" w14:textId="77777777" w:rsidTr="4716D89F">
        <w:tc>
          <w:tcPr>
            <w:tcW w:w="7158" w:type="dxa"/>
          </w:tcPr>
          <w:p w14:paraId="74313410" w14:textId="77777777" w:rsidR="00DC2FB0" w:rsidRDefault="00DC2FB0">
            <w:r>
              <w:t>Muodosta yhteenveto sähköisistä lääkemääräyksistä</w:t>
            </w:r>
          </w:p>
        </w:tc>
        <w:tc>
          <w:tcPr>
            <w:tcW w:w="1417" w:type="dxa"/>
          </w:tcPr>
          <w:p w14:paraId="6E7EFB42" w14:textId="77777777" w:rsidR="00DC2FB0" w:rsidRDefault="00DC2FB0">
            <w:r>
              <w:t>14</w:t>
            </w:r>
          </w:p>
        </w:tc>
      </w:tr>
      <w:tr w:rsidR="00DC2FB0" w14:paraId="35ACC0B5" w14:textId="77777777" w:rsidTr="4716D89F">
        <w:tc>
          <w:tcPr>
            <w:tcW w:w="7158" w:type="dxa"/>
          </w:tcPr>
          <w:p w14:paraId="208E9D4B" w14:textId="77777777" w:rsidR="00DC2FB0" w:rsidRDefault="00DC2FB0">
            <w:r>
              <w:t>Uusimispyyntöjen käsittelyn tilanne</w:t>
            </w:r>
          </w:p>
        </w:tc>
        <w:tc>
          <w:tcPr>
            <w:tcW w:w="1417" w:type="dxa"/>
          </w:tcPr>
          <w:p w14:paraId="2B294E23" w14:textId="77777777" w:rsidR="00DC2FB0" w:rsidRDefault="00DC2FB0">
            <w:r>
              <w:t>15</w:t>
            </w:r>
          </w:p>
        </w:tc>
      </w:tr>
      <w:tr w:rsidR="00DC2FB0" w14:paraId="6F290055" w14:textId="77777777" w:rsidTr="4716D89F">
        <w:tc>
          <w:tcPr>
            <w:tcW w:w="7158" w:type="dxa"/>
          </w:tcPr>
          <w:p w14:paraId="106D74A6" w14:textId="77777777" w:rsidR="00DC2FB0" w:rsidRDefault="00DC2FB0">
            <w:r>
              <w:t>Annosjakelu</w:t>
            </w:r>
          </w:p>
        </w:tc>
        <w:tc>
          <w:tcPr>
            <w:tcW w:w="1417" w:type="dxa"/>
          </w:tcPr>
          <w:p w14:paraId="091BDD5B" w14:textId="77777777" w:rsidR="00DC2FB0" w:rsidRDefault="00DC2FB0">
            <w:r>
              <w:t>16</w:t>
            </w:r>
          </w:p>
        </w:tc>
      </w:tr>
      <w:tr w:rsidR="00DC2FB0" w14:paraId="1811234A" w14:textId="77777777" w:rsidTr="4716D89F">
        <w:tc>
          <w:tcPr>
            <w:tcW w:w="7158" w:type="dxa"/>
          </w:tcPr>
          <w:p w14:paraId="48986C50" w14:textId="77777777" w:rsidR="00DC2FB0" w:rsidRDefault="00DC2FB0">
            <w:r>
              <w:t>Annosjakelun purku</w:t>
            </w:r>
          </w:p>
        </w:tc>
        <w:tc>
          <w:tcPr>
            <w:tcW w:w="1417" w:type="dxa"/>
          </w:tcPr>
          <w:p w14:paraId="06C88AB3" w14:textId="77777777" w:rsidR="00DC2FB0" w:rsidRDefault="00DC2FB0">
            <w:r>
              <w:t>17</w:t>
            </w:r>
          </w:p>
        </w:tc>
      </w:tr>
      <w:tr w:rsidR="00DC2FB0" w14:paraId="720F59E1" w14:textId="77777777" w:rsidTr="4716D89F">
        <w:tc>
          <w:tcPr>
            <w:tcW w:w="7158" w:type="dxa"/>
          </w:tcPr>
          <w:p w14:paraId="73AE165F" w14:textId="77777777" w:rsidR="00DC2FB0" w:rsidRDefault="00DC2FB0">
            <w:r>
              <w:t>Toimitusvarauksen purku</w:t>
            </w:r>
          </w:p>
        </w:tc>
        <w:tc>
          <w:tcPr>
            <w:tcW w:w="1417" w:type="dxa"/>
          </w:tcPr>
          <w:p w14:paraId="1C32B2ED" w14:textId="77777777" w:rsidR="00DC2FB0" w:rsidRDefault="00DC2FB0">
            <w:r>
              <w:t>18</w:t>
            </w:r>
          </w:p>
        </w:tc>
      </w:tr>
      <w:tr w:rsidR="0047714D" w14:paraId="1F70108A" w14:textId="77777777" w:rsidTr="4716D89F">
        <w:tc>
          <w:tcPr>
            <w:tcW w:w="7158" w:type="dxa"/>
          </w:tcPr>
          <w:p w14:paraId="30B379B7" w14:textId="77777777" w:rsidR="0047714D" w:rsidRPr="0047714D" w:rsidRDefault="0047714D">
            <w:r w:rsidRPr="0047714D">
              <w:t>Katseluyhteyden loki</w:t>
            </w:r>
          </w:p>
        </w:tc>
        <w:tc>
          <w:tcPr>
            <w:tcW w:w="1417" w:type="dxa"/>
          </w:tcPr>
          <w:p w14:paraId="118D6C81" w14:textId="77777777" w:rsidR="0047714D" w:rsidRDefault="0047714D">
            <w:r>
              <w:t>19</w:t>
            </w:r>
          </w:p>
        </w:tc>
      </w:tr>
      <w:tr w:rsidR="0047714D" w14:paraId="5AD49E96" w14:textId="77777777" w:rsidTr="4716D89F">
        <w:tc>
          <w:tcPr>
            <w:tcW w:w="7158" w:type="dxa"/>
          </w:tcPr>
          <w:p w14:paraId="099F01B7" w14:textId="77777777" w:rsidR="0047714D" w:rsidRPr="0047714D" w:rsidRDefault="0047714D">
            <w:r w:rsidRPr="0047714D">
              <w:t>Tietosuojavastaavan loki</w:t>
            </w:r>
          </w:p>
        </w:tc>
        <w:tc>
          <w:tcPr>
            <w:tcW w:w="1417" w:type="dxa"/>
          </w:tcPr>
          <w:p w14:paraId="1CCE52E5" w14:textId="77777777" w:rsidR="0047714D" w:rsidRDefault="0047714D">
            <w:r>
              <w:t>20</w:t>
            </w:r>
          </w:p>
        </w:tc>
      </w:tr>
      <w:tr w:rsidR="0047714D" w14:paraId="7B826CB2" w14:textId="77777777" w:rsidTr="4716D89F">
        <w:tc>
          <w:tcPr>
            <w:tcW w:w="7158" w:type="dxa"/>
          </w:tcPr>
          <w:p w14:paraId="3089469B" w14:textId="77777777" w:rsidR="0047714D" w:rsidRPr="0047714D" w:rsidRDefault="0047714D">
            <w:r w:rsidRPr="0047714D">
              <w:t>Erityislupavaraus</w:t>
            </w:r>
          </w:p>
        </w:tc>
        <w:tc>
          <w:tcPr>
            <w:tcW w:w="1417" w:type="dxa"/>
          </w:tcPr>
          <w:p w14:paraId="460A6EEA" w14:textId="77777777" w:rsidR="0047714D" w:rsidRDefault="0047714D">
            <w:r>
              <w:t>21</w:t>
            </w:r>
          </w:p>
        </w:tc>
      </w:tr>
      <w:tr w:rsidR="0047714D" w14:paraId="68A6C482" w14:textId="77777777" w:rsidTr="4716D89F">
        <w:tc>
          <w:tcPr>
            <w:tcW w:w="7158" w:type="dxa"/>
          </w:tcPr>
          <w:p w14:paraId="557701F6" w14:textId="77777777" w:rsidR="0047714D" w:rsidRPr="0047714D" w:rsidRDefault="0047714D">
            <w:r w:rsidRPr="0047714D">
              <w:t>Erityislupavarauksen purku</w:t>
            </w:r>
          </w:p>
        </w:tc>
        <w:tc>
          <w:tcPr>
            <w:tcW w:w="1417" w:type="dxa"/>
          </w:tcPr>
          <w:p w14:paraId="7FF1E837" w14:textId="77777777" w:rsidR="0047714D" w:rsidRDefault="0047714D">
            <w:r>
              <w:t>22</w:t>
            </w:r>
          </w:p>
        </w:tc>
      </w:tr>
    </w:tbl>
    <w:p w14:paraId="68F64039" w14:textId="77777777" w:rsidR="0077747B" w:rsidRDefault="0077747B"/>
    <w:p w14:paraId="1FAC1912" w14:textId="7D16A81D" w:rsidR="0077747B" w:rsidRDefault="00872582">
      <w:r>
        <w:t xml:space="preserve">Toisella </w:t>
      </w:r>
      <w:proofErr w:type="spellStart"/>
      <w:r>
        <w:t>section</w:t>
      </w:r>
      <w:proofErr w:type="spellEnd"/>
      <w:r>
        <w:t xml:space="preserve">-tasolla annetaan </w:t>
      </w:r>
      <w:proofErr w:type="spellStart"/>
      <w:proofErr w:type="gramStart"/>
      <w:r>
        <w:t>component.section</w:t>
      </w:r>
      <w:proofErr w:type="gramEnd"/>
      <w:r>
        <w:t>.text</w:t>
      </w:r>
      <w:proofErr w:type="spellEnd"/>
      <w:r>
        <w:t xml:space="preserve"> –tiedossa tekijän tiedot eli paikka, tekopäivämäärä ja tekijän nimi näyttömuotoisena </w:t>
      </w:r>
      <w:proofErr w:type="spellStart"/>
      <w:r>
        <w:t>narrative</w:t>
      </w:r>
      <w:proofErr w:type="spellEnd"/>
      <w:r>
        <w:t>-osuudessa omissa kappaleissaan (</w:t>
      </w:r>
      <w:proofErr w:type="spellStart"/>
      <w:r>
        <w:t>paragraph</w:t>
      </w:r>
      <w:proofErr w:type="spellEnd"/>
      <w:r>
        <w:t xml:space="preserve">). Tätä tasoa ei tunnisteta koodattuna, kuten potilaskertomusrakenteen </w:t>
      </w:r>
      <w:r w:rsidR="00DE4589" w:rsidRPr="00DE4589">
        <w:t>Hoitoprosessin vaihetta</w:t>
      </w:r>
      <w:r>
        <w:t xml:space="preserve">, </w:t>
      </w:r>
      <w:r w:rsidR="0077747B">
        <w:t xml:space="preserve">joten </w:t>
      </w:r>
      <w:proofErr w:type="spellStart"/>
      <w:proofErr w:type="gramStart"/>
      <w:r>
        <w:t>component.section</w:t>
      </w:r>
      <w:proofErr w:type="gramEnd"/>
      <w:r>
        <w:t>.</w:t>
      </w:r>
      <w:r w:rsidR="0077747B">
        <w:t>code</w:t>
      </w:r>
      <w:proofErr w:type="spellEnd"/>
      <w:r w:rsidR="0077747B">
        <w:t>-elementtiä ei käytetä.</w:t>
      </w:r>
    </w:p>
    <w:p w14:paraId="7238820B" w14:textId="77777777" w:rsidR="0077747B" w:rsidRDefault="0077747B"/>
    <w:p w14:paraId="3D95DD26" w14:textId="77777777" w:rsidR="0077747B" w:rsidRDefault="0077747B">
      <w:pPr>
        <w:rPr>
          <w:lang w:val="en-GB"/>
        </w:rPr>
      </w:pPr>
      <w:r>
        <w:rPr>
          <w:lang w:val="en-GB"/>
        </w:rPr>
        <w:t>&lt;</w:t>
      </w:r>
      <w:proofErr w:type="spellStart"/>
      <w:r>
        <w:rPr>
          <w:lang w:val="en-GB"/>
        </w:rPr>
        <w:t>structuredBody</w:t>
      </w:r>
      <w:proofErr w:type="spellEnd"/>
      <w:r w:rsidR="00043A87">
        <w:rPr>
          <w:lang w:val="en-GB"/>
        </w:rPr>
        <w:t xml:space="preserve"> ID</w:t>
      </w:r>
      <w:proofErr w:type="gramStart"/>
      <w:r w:rsidR="00043A87">
        <w:rPr>
          <w:lang w:val="en-GB"/>
        </w:rPr>
        <w:t>=”</w:t>
      </w:r>
      <w:proofErr w:type="spellStart"/>
      <w:r w:rsidR="00043A87">
        <w:rPr>
          <w:lang w:val="en-GB"/>
        </w:rPr>
        <w:t>structBody</w:t>
      </w:r>
      <w:proofErr w:type="spellEnd"/>
      <w:proofErr w:type="gramEnd"/>
      <w:r w:rsidR="00043A87">
        <w:rPr>
          <w:lang w:val="en-GB"/>
        </w:rPr>
        <w:t>”</w:t>
      </w:r>
      <w:r>
        <w:rPr>
          <w:lang w:val="en-GB"/>
        </w:rPr>
        <w:t>&gt;</w:t>
      </w:r>
    </w:p>
    <w:p w14:paraId="254E183B" w14:textId="77777777" w:rsidR="0077747B" w:rsidRDefault="0077747B">
      <w:pPr>
        <w:ind w:firstLine="720"/>
        <w:rPr>
          <w:lang w:val="en-GB"/>
        </w:rPr>
      </w:pPr>
      <w:r>
        <w:rPr>
          <w:lang w:val="en-GB"/>
        </w:rPr>
        <w:t>&lt;component&gt;</w:t>
      </w:r>
    </w:p>
    <w:p w14:paraId="4F4130E3" w14:textId="66993CCB" w:rsidR="0077747B" w:rsidRDefault="0077747B">
      <w:pPr>
        <w:ind w:firstLine="720"/>
        <w:rPr>
          <w:lang w:val="en-GB"/>
        </w:rPr>
      </w:pPr>
      <w:r>
        <w:rPr>
          <w:lang w:val="en-GB"/>
        </w:rPr>
        <w:tab/>
        <w:t>&lt;</w:t>
      </w:r>
      <w:proofErr w:type="spellStart"/>
      <w:r>
        <w:rPr>
          <w:lang w:val="en-GB"/>
        </w:rPr>
        <w:t>templateId</w:t>
      </w:r>
      <w:proofErr w:type="spellEnd"/>
      <w:r>
        <w:rPr>
          <w:lang w:val="en-GB"/>
        </w:rPr>
        <w:t xml:space="preserve"> root=”1.2.246.777.11.</w:t>
      </w:r>
      <w:r w:rsidR="00C47A72">
        <w:rPr>
          <w:lang w:val="en-GB"/>
        </w:rPr>
        <w:t>2020</w:t>
      </w:r>
      <w:r>
        <w:rPr>
          <w:lang w:val="en-GB"/>
        </w:rPr>
        <w:t>.</w:t>
      </w:r>
      <w:r w:rsidR="00BD66C6">
        <w:rPr>
          <w:lang w:val="en-GB"/>
        </w:rPr>
        <w:t>3</w:t>
      </w:r>
      <w:r>
        <w:rPr>
          <w:lang w:val="en-GB"/>
        </w:rPr>
        <w:t>” /&gt;</w:t>
      </w:r>
    </w:p>
    <w:p w14:paraId="43DAAA6A" w14:textId="77777777" w:rsidR="0077747B" w:rsidRDefault="0077747B">
      <w:pPr>
        <w:ind w:left="720" w:firstLine="720"/>
        <w:rPr>
          <w:lang w:val="en-GB"/>
        </w:rPr>
      </w:pPr>
      <w:r>
        <w:rPr>
          <w:lang w:val="en-GB"/>
        </w:rPr>
        <w:t>&lt;section&gt;</w:t>
      </w:r>
    </w:p>
    <w:p w14:paraId="07F7BCE8" w14:textId="77777777" w:rsidR="0077747B" w:rsidRDefault="0077747B">
      <w:pPr>
        <w:ind w:left="1440" w:firstLine="720"/>
        <w:rPr>
          <w:lang w:val="en-GB"/>
        </w:rPr>
      </w:pPr>
      <w:r>
        <w:rPr>
          <w:lang w:val="en-GB"/>
        </w:rPr>
        <w:t>&lt;code code=”</w:t>
      </w:r>
      <w:r w:rsidRPr="4716D89F">
        <w:rPr>
          <w:i/>
          <w:iCs/>
          <w:lang w:val="en-GB"/>
        </w:rPr>
        <w:t>1</w:t>
      </w:r>
      <w:r>
        <w:rPr>
          <w:lang w:val="en-GB"/>
        </w:rPr>
        <w:t>”&gt;</w:t>
      </w:r>
    </w:p>
    <w:p w14:paraId="18F786F4" w14:textId="77777777" w:rsidR="0077747B" w:rsidRDefault="0077747B">
      <w:pPr>
        <w:ind w:left="856" w:firstLine="1304"/>
        <w:rPr>
          <w:lang w:val="en-GB"/>
        </w:rPr>
      </w:pPr>
      <w:r>
        <w:rPr>
          <w:lang w:val="en-GB"/>
        </w:rPr>
        <w:t>…</w:t>
      </w:r>
    </w:p>
    <w:p w14:paraId="2997FE0C" w14:textId="77777777" w:rsidR="0077747B" w:rsidRDefault="0077747B">
      <w:pPr>
        <w:ind w:left="1440" w:firstLine="720"/>
        <w:rPr>
          <w:lang w:val="en-GB"/>
        </w:rPr>
      </w:pPr>
      <w:r>
        <w:rPr>
          <w:lang w:val="en-GB"/>
        </w:rPr>
        <w:t>&lt;component&gt;</w:t>
      </w:r>
    </w:p>
    <w:p w14:paraId="438C1A82" w14:textId="77777777" w:rsidR="0077747B" w:rsidRDefault="0077747B">
      <w:pPr>
        <w:ind w:left="2160" w:firstLine="720"/>
        <w:rPr>
          <w:lang w:val="en-GB"/>
        </w:rPr>
      </w:pPr>
      <w:r>
        <w:rPr>
          <w:lang w:val="en-GB"/>
        </w:rPr>
        <w:t>&lt;section&gt;</w:t>
      </w:r>
    </w:p>
    <w:p w14:paraId="0CDCE624" w14:textId="77777777" w:rsidR="0077747B" w:rsidRDefault="0077747B">
      <w:pPr>
        <w:ind w:left="2160" w:firstLine="720"/>
        <w:rPr>
          <w:lang w:val="en-GB"/>
        </w:rPr>
      </w:pPr>
      <w:r>
        <w:rPr>
          <w:lang w:val="en-GB"/>
        </w:rPr>
        <w:t>&lt;id /&gt;</w:t>
      </w:r>
    </w:p>
    <w:p w14:paraId="4C2E70D0" w14:textId="77777777" w:rsidR="0077747B" w:rsidRPr="00872582" w:rsidRDefault="0077747B" w:rsidP="4716D89F">
      <w:pPr>
        <w:ind w:left="2160" w:firstLine="720"/>
        <w:rPr>
          <w:b/>
          <w:bCs/>
          <w:lang w:val="en-GB"/>
        </w:rPr>
      </w:pPr>
      <w:r w:rsidRPr="4716D89F">
        <w:rPr>
          <w:b/>
          <w:bCs/>
          <w:lang w:val="en-GB"/>
        </w:rPr>
        <w:t>&lt;text&gt;</w:t>
      </w:r>
    </w:p>
    <w:p w14:paraId="2ADF87B9" w14:textId="77777777" w:rsidR="0077747B" w:rsidRPr="00872582" w:rsidRDefault="0077747B" w:rsidP="4716D89F">
      <w:pPr>
        <w:ind w:left="2880" w:firstLine="360"/>
        <w:rPr>
          <w:b/>
          <w:bCs/>
          <w:lang w:val="en-GB"/>
        </w:rPr>
      </w:pPr>
      <w:r w:rsidRPr="4716D89F">
        <w:rPr>
          <w:b/>
          <w:bCs/>
          <w:lang w:val="en-GB"/>
        </w:rPr>
        <w:t>&lt;paragraph&gt;</w:t>
      </w:r>
    </w:p>
    <w:p w14:paraId="26D7494D"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 xml:space="preserve">Simon </w:t>
      </w:r>
      <w:proofErr w:type="spellStart"/>
      <w:r w:rsidRPr="4716D89F">
        <w:rPr>
          <w:b/>
          <w:bCs/>
          <w:i/>
          <w:iCs/>
          <w:lang w:val="en-GB"/>
        </w:rPr>
        <w:t>Sairaala</w:t>
      </w:r>
      <w:proofErr w:type="spellEnd"/>
      <w:r w:rsidRPr="4716D89F">
        <w:rPr>
          <w:b/>
          <w:bCs/>
          <w:lang w:val="en-GB"/>
        </w:rPr>
        <w:t>&lt;content&gt;</w:t>
      </w:r>
    </w:p>
    <w:p w14:paraId="27D9F20E" w14:textId="77777777" w:rsidR="0077747B" w:rsidRPr="00872582" w:rsidRDefault="0077747B" w:rsidP="4716D89F">
      <w:pPr>
        <w:ind w:left="2608" w:firstLine="632"/>
        <w:rPr>
          <w:b/>
          <w:bCs/>
          <w:lang w:val="en-GB"/>
        </w:rPr>
      </w:pPr>
      <w:r w:rsidRPr="4716D89F">
        <w:rPr>
          <w:b/>
          <w:bCs/>
          <w:lang w:val="en-GB"/>
        </w:rPr>
        <w:t>&lt;/paragraph&gt;</w:t>
      </w:r>
    </w:p>
    <w:p w14:paraId="43004C12" w14:textId="77777777" w:rsidR="0077747B" w:rsidRPr="00872582" w:rsidRDefault="0077747B" w:rsidP="4716D89F">
      <w:pPr>
        <w:ind w:left="3288" w:hanging="48"/>
        <w:rPr>
          <w:b/>
          <w:bCs/>
          <w:lang w:val="en-GB"/>
        </w:rPr>
      </w:pPr>
      <w:r w:rsidRPr="4716D89F">
        <w:rPr>
          <w:b/>
          <w:bCs/>
          <w:lang w:val="en-GB"/>
        </w:rPr>
        <w:t>&lt;paragraph&gt;</w:t>
      </w:r>
    </w:p>
    <w:p w14:paraId="31131BE4"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14.10.2006</w:t>
      </w:r>
      <w:r w:rsidRPr="4716D89F">
        <w:rPr>
          <w:b/>
          <w:bCs/>
          <w:lang w:val="en-GB"/>
        </w:rPr>
        <w:t>&lt;/content&gt;</w:t>
      </w:r>
    </w:p>
    <w:p w14:paraId="23E5ABAF" w14:textId="77777777" w:rsidR="0077747B" w:rsidRPr="00872582" w:rsidRDefault="0077747B" w:rsidP="4716D89F">
      <w:pPr>
        <w:ind w:left="3240"/>
        <w:rPr>
          <w:b/>
          <w:bCs/>
          <w:lang w:val="en-GB"/>
        </w:rPr>
      </w:pPr>
      <w:r w:rsidRPr="4716D89F">
        <w:rPr>
          <w:b/>
          <w:bCs/>
          <w:lang w:val="en-GB"/>
        </w:rPr>
        <w:t>&lt;/paragraph&gt;</w:t>
      </w:r>
    </w:p>
    <w:p w14:paraId="0E6CD23B" w14:textId="77777777" w:rsidR="0077747B" w:rsidRPr="00872582" w:rsidRDefault="0077747B" w:rsidP="4716D89F">
      <w:pPr>
        <w:ind w:left="1936" w:firstLine="1304"/>
        <w:rPr>
          <w:b/>
          <w:bCs/>
          <w:lang w:val="en-GB"/>
        </w:rPr>
      </w:pPr>
      <w:r w:rsidRPr="4716D89F">
        <w:rPr>
          <w:b/>
          <w:bCs/>
          <w:lang w:val="en-GB"/>
        </w:rPr>
        <w:lastRenderedPageBreak/>
        <w:t>&lt;paragraph&gt;</w:t>
      </w:r>
    </w:p>
    <w:p w14:paraId="17639920" w14:textId="77777777" w:rsidR="0077747B" w:rsidRPr="00872582" w:rsidRDefault="0077747B" w:rsidP="4716D89F">
      <w:pPr>
        <w:ind w:left="2608" w:firstLine="992"/>
        <w:rPr>
          <w:b/>
          <w:bCs/>
          <w:lang w:val="en-GB"/>
        </w:rPr>
      </w:pPr>
      <w:r w:rsidRPr="4716D89F">
        <w:rPr>
          <w:b/>
          <w:bCs/>
          <w:lang w:val="en-GB"/>
        </w:rPr>
        <w:t>&lt;content&gt;</w:t>
      </w:r>
      <w:r w:rsidRPr="4716D89F">
        <w:rPr>
          <w:b/>
          <w:bCs/>
          <w:i/>
          <w:iCs/>
          <w:lang w:val="en-GB"/>
        </w:rPr>
        <w:t xml:space="preserve">V. </w:t>
      </w:r>
      <w:proofErr w:type="spellStart"/>
      <w:r w:rsidRPr="4716D89F">
        <w:rPr>
          <w:b/>
          <w:bCs/>
          <w:i/>
          <w:iCs/>
          <w:lang w:val="en-GB"/>
        </w:rPr>
        <w:t>Pakarinen</w:t>
      </w:r>
      <w:proofErr w:type="spellEnd"/>
      <w:r w:rsidRPr="4716D89F">
        <w:rPr>
          <w:b/>
          <w:bCs/>
          <w:lang w:val="en-GB"/>
        </w:rPr>
        <w:t>&lt;/content&gt;</w:t>
      </w:r>
    </w:p>
    <w:p w14:paraId="7FDCC01F" w14:textId="77777777" w:rsidR="0077747B" w:rsidRPr="00872582" w:rsidRDefault="0077747B" w:rsidP="4716D89F">
      <w:pPr>
        <w:ind w:left="2608" w:firstLine="632"/>
        <w:rPr>
          <w:b/>
          <w:bCs/>
        </w:rPr>
      </w:pPr>
      <w:r w:rsidRPr="4716D89F">
        <w:rPr>
          <w:b/>
          <w:bCs/>
        </w:rPr>
        <w:t>&lt;/</w:t>
      </w:r>
      <w:proofErr w:type="spellStart"/>
      <w:r w:rsidRPr="4716D89F">
        <w:rPr>
          <w:b/>
          <w:bCs/>
        </w:rPr>
        <w:t>paragraph</w:t>
      </w:r>
      <w:proofErr w:type="spellEnd"/>
      <w:r w:rsidRPr="4716D89F">
        <w:rPr>
          <w:b/>
          <w:bCs/>
        </w:rPr>
        <w:t>&gt;</w:t>
      </w:r>
    </w:p>
    <w:p w14:paraId="1DD9A153" w14:textId="77777777" w:rsidR="0077747B" w:rsidRPr="00EE6BB0" w:rsidRDefault="0077747B">
      <w:pPr>
        <w:ind w:left="2608" w:firstLine="272"/>
      </w:pPr>
      <w:r w:rsidRPr="4716D89F">
        <w:rPr>
          <w:b/>
          <w:bCs/>
        </w:rPr>
        <w:t>&lt;/</w:t>
      </w:r>
      <w:proofErr w:type="spellStart"/>
      <w:r w:rsidRPr="4716D89F">
        <w:rPr>
          <w:b/>
          <w:bCs/>
        </w:rPr>
        <w:t>text</w:t>
      </w:r>
      <w:proofErr w:type="spellEnd"/>
      <w:r w:rsidRPr="4716D89F">
        <w:rPr>
          <w:b/>
          <w:bCs/>
        </w:rPr>
        <w:t>&gt;</w:t>
      </w:r>
    </w:p>
    <w:p w14:paraId="72996017" w14:textId="77777777" w:rsidR="0077747B" w:rsidRPr="00EE6BB0" w:rsidRDefault="0077747B"/>
    <w:p w14:paraId="43A7ED75" w14:textId="411E42F5" w:rsidR="0077747B" w:rsidRDefault="00872582">
      <w:r>
        <w:t xml:space="preserve">Kolmannella </w:t>
      </w:r>
      <w:proofErr w:type="spellStart"/>
      <w:r>
        <w:t>section</w:t>
      </w:r>
      <w:proofErr w:type="spellEnd"/>
      <w:r>
        <w:t xml:space="preserve">-tasolla </w:t>
      </w:r>
      <w:r w:rsidR="0077747B">
        <w:t>ilmoitetaan kaikki sanoman</w:t>
      </w:r>
      <w:r>
        <w:t xml:space="preserve"> (asiakirjan)</w:t>
      </w:r>
      <w:r w:rsidR="0077747B">
        <w:t>, esim. lääkemääräyksen tiedot.</w:t>
      </w:r>
      <w:r>
        <w:t xml:space="preserve"> Tätäkään tasoa ei tunnisteta </w:t>
      </w:r>
      <w:r w:rsidR="00632855">
        <w:t xml:space="preserve">koodattuna, joten </w:t>
      </w:r>
      <w:proofErr w:type="spellStart"/>
      <w:proofErr w:type="gramStart"/>
      <w:r>
        <w:t>component.section</w:t>
      </w:r>
      <w:proofErr w:type="gramEnd"/>
      <w:r>
        <w:t>.code</w:t>
      </w:r>
      <w:proofErr w:type="spellEnd"/>
      <w:r w:rsidR="00632855" w:rsidDel="00632855">
        <w:t xml:space="preserve"> </w:t>
      </w:r>
      <w:r w:rsidR="0077747B">
        <w:t xml:space="preserve">-elementtiä ei käytetä. </w:t>
      </w:r>
      <w:r w:rsidR="00632855">
        <w:t>Sanomassa (asiakirjass</w:t>
      </w:r>
      <w:r w:rsidR="00C04856">
        <w:t>a</w:t>
      </w:r>
      <w:r w:rsidR="00632855">
        <w:t xml:space="preserve">) on tällä tasolla käytössä vain yksi </w:t>
      </w:r>
      <w:proofErr w:type="spellStart"/>
      <w:r w:rsidR="0077747B">
        <w:t>section</w:t>
      </w:r>
      <w:proofErr w:type="spellEnd"/>
      <w:r w:rsidR="00632855">
        <w:t>-toistuma. T</w:t>
      </w:r>
      <w:r w:rsidR="0077747B">
        <w:t xml:space="preserve">ämän </w:t>
      </w:r>
      <w:proofErr w:type="spellStart"/>
      <w:r w:rsidR="0077747B">
        <w:t>sectionin</w:t>
      </w:r>
      <w:proofErr w:type="spellEnd"/>
      <w:r w:rsidR="0077747B">
        <w:t xml:space="preserve"> </w:t>
      </w:r>
      <w:proofErr w:type="spellStart"/>
      <w:r w:rsidR="0077747B">
        <w:t>text</w:t>
      </w:r>
      <w:proofErr w:type="spellEnd"/>
      <w:r w:rsidR="0077747B">
        <w:t xml:space="preserve">-osuuteen sijoitetaan kaikki näyttömuotoinen tieto ja </w:t>
      </w:r>
      <w:proofErr w:type="spellStart"/>
      <w:r w:rsidR="0077747B">
        <w:t>entry</w:t>
      </w:r>
      <w:proofErr w:type="spellEnd"/>
      <w:r w:rsidR="0077747B">
        <w:t>-osuu</w:t>
      </w:r>
      <w:r w:rsidR="00632855">
        <w:t>ksiin</w:t>
      </w:r>
      <w:r w:rsidR="0077747B">
        <w:t xml:space="preserve"> kaikki rakenteinen (</w:t>
      </w:r>
      <w:proofErr w:type="spellStart"/>
      <w:r w:rsidR="0077747B">
        <w:t>computable</w:t>
      </w:r>
      <w:proofErr w:type="spellEnd"/>
      <w:r w:rsidR="0077747B">
        <w:t xml:space="preserve"> </w:t>
      </w:r>
      <w:proofErr w:type="spellStart"/>
      <w:r w:rsidR="0077747B">
        <w:t>structures</w:t>
      </w:r>
      <w:proofErr w:type="spellEnd"/>
      <w:r w:rsidR="0077747B">
        <w:t>) tieto.</w:t>
      </w:r>
    </w:p>
    <w:p w14:paraId="617A7277" w14:textId="77777777" w:rsidR="00B60DF5" w:rsidRDefault="00B60DF5">
      <w:bookmarkStart w:id="24" w:name="_Toc274908971"/>
      <w:bookmarkEnd w:id="24"/>
    </w:p>
    <w:p w14:paraId="22CE28FE" w14:textId="77777777" w:rsidR="0077747B" w:rsidRDefault="0077747B" w:rsidP="00B60DF5">
      <w:pPr>
        <w:keepNext/>
      </w:pPr>
      <w:r>
        <w:t xml:space="preserve">Esim. lääkemääräys: </w:t>
      </w:r>
    </w:p>
    <w:p w14:paraId="2FD36BF5" w14:textId="77777777" w:rsidR="0077747B" w:rsidRDefault="0077747B" w:rsidP="00B60DF5">
      <w:pPr>
        <w:keepNext/>
      </w:pPr>
      <w:r>
        <w:t>...</w:t>
      </w:r>
    </w:p>
    <w:p w14:paraId="143AF605" w14:textId="77777777" w:rsidR="0077747B" w:rsidRDefault="0077747B">
      <w:r>
        <w:t>&lt;</w:t>
      </w:r>
      <w:proofErr w:type="spellStart"/>
      <w:r>
        <w:t>component</w:t>
      </w:r>
      <w:proofErr w:type="spellEnd"/>
      <w:r>
        <w:t>&gt;</w:t>
      </w:r>
    </w:p>
    <w:p w14:paraId="06788996" w14:textId="77777777" w:rsidR="0077747B" w:rsidRDefault="0077747B">
      <w:pPr>
        <w:pStyle w:val="Yltunniste"/>
        <w:tabs>
          <w:tab w:val="clear" w:pos="4153"/>
          <w:tab w:val="clear" w:pos="8306"/>
        </w:tabs>
      </w:pPr>
      <w:r>
        <w:tab/>
        <w:t>&lt;</w:t>
      </w:r>
      <w:proofErr w:type="spellStart"/>
      <w:r>
        <w:t>section</w:t>
      </w:r>
      <w:proofErr w:type="spellEnd"/>
      <w:r>
        <w:t>&gt;</w:t>
      </w:r>
    </w:p>
    <w:p w14:paraId="071B7BAB" w14:textId="77777777" w:rsidR="0077747B" w:rsidRDefault="0077747B">
      <w:pPr>
        <w:ind w:firstLine="1800"/>
      </w:pPr>
      <w:r>
        <w:t>&lt;id /&gt;</w:t>
      </w:r>
    </w:p>
    <w:p w14:paraId="4E0151FE" w14:textId="77777777" w:rsidR="0077747B" w:rsidRDefault="0077747B">
      <w:pPr>
        <w:ind w:firstLine="1800"/>
      </w:pPr>
      <w:r>
        <w:t>&lt;</w:t>
      </w:r>
      <w:proofErr w:type="spellStart"/>
      <w:r>
        <w:t>title</w:t>
      </w:r>
      <w:proofErr w:type="spellEnd"/>
      <w:r>
        <w:t>&gt;Lääkemääräyksen tiedot&lt;/</w:t>
      </w:r>
      <w:proofErr w:type="spellStart"/>
      <w:r>
        <w:t>title</w:t>
      </w:r>
      <w:proofErr w:type="spellEnd"/>
      <w:r>
        <w:t>&gt;</w:t>
      </w:r>
    </w:p>
    <w:p w14:paraId="4DF7B872" w14:textId="77777777" w:rsidR="0077747B" w:rsidRPr="00632855" w:rsidRDefault="0077747B" w:rsidP="4716D89F">
      <w:pPr>
        <w:ind w:left="1080" w:firstLine="720"/>
        <w:rPr>
          <w:b/>
          <w:bCs/>
        </w:rPr>
      </w:pPr>
      <w:r w:rsidRPr="4716D89F">
        <w:rPr>
          <w:b/>
          <w:bCs/>
        </w:rPr>
        <w:t>&lt;</w:t>
      </w:r>
      <w:proofErr w:type="spellStart"/>
      <w:r w:rsidRPr="4716D89F">
        <w:rPr>
          <w:b/>
          <w:bCs/>
        </w:rPr>
        <w:t>text</w:t>
      </w:r>
      <w:proofErr w:type="spellEnd"/>
      <w:r w:rsidRPr="4716D89F">
        <w:rPr>
          <w:b/>
          <w:bCs/>
        </w:rPr>
        <w:t>&gt;</w:t>
      </w:r>
    </w:p>
    <w:p w14:paraId="3D7090E6" w14:textId="77777777" w:rsidR="0077747B" w:rsidRPr="00632855" w:rsidRDefault="0077747B" w:rsidP="4716D89F">
      <w:pPr>
        <w:ind w:left="1888" w:firstLine="720"/>
        <w:rPr>
          <w:b/>
          <w:bCs/>
        </w:rPr>
      </w:pPr>
      <w:proofErr w:type="gramStart"/>
      <w:r w:rsidRPr="4716D89F">
        <w:rPr>
          <w:b/>
          <w:bCs/>
        </w:rPr>
        <w:t>&lt;!---</w:t>
      </w:r>
      <w:proofErr w:type="gramEnd"/>
      <w:r w:rsidRPr="4716D89F">
        <w:rPr>
          <w:b/>
          <w:bCs/>
        </w:rPr>
        <w:t xml:space="preserve"> lääkemääräyksen  tiedot näyttömuodossa  --&gt;</w:t>
      </w:r>
    </w:p>
    <w:p w14:paraId="71EECB2B" w14:textId="77777777" w:rsidR="0077747B" w:rsidRPr="00632855" w:rsidRDefault="0077747B" w:rsidP="4716D89F">
      <w:pPr>
        <w:ind w:left="1168" w:firstLine="632"/>
        <w:rPr>
          <w:b/>
          <w:bCs/>
        </w:rPr>
      </w:pPr>
      <w:r w:rsidRPr="4716D89F">
        <w:rPr>
          <w:b/>
          <w:bCs/>
        </w:rPr>
        <w:t>&lt;/</w:t>
      </w:r>
      <w:proofErr w:type="spellStart"/>
      <w:r w:rsidRPr="4716D89F">
        <w:rPr>
          <w:b/>
          <w:bCs/>
        </w:rPr>
        <w:t>text</w:t>
      </w:r>
      <w:proofErr w:type="spellEnd"/>
      <w:r w:rsidRPr="4716D89F">
        <w:rPr>
          <w:b/>
          <w:bCs/>
        </w:rPr>
        <w:t>&gt;</w:t>
      </w:r>
    </w:p>
    <w:p w14:paraId="54AB2365" w14:textId="77777777" w:rsidR="0077747B" w:rsidRPr="00632855" w:rsidRDefault="0077747B" w:rsidP="4716D89F">
      <w:pPr>
        <w:ind w:left="1168" w:firstLine="632"/>
        <w:rPr>
          <w:b/>
          <w:bCs/>
        </w:rPr>
      </w:pPr>
      <w:r w:rsidRPr="4716D89F">
        <w:rPr>
          <w:b/>
          <w:bCs/>
        </w:rPr>
        <w:t>&lt;</w:t>
      </w:r>
      <w:proofErr w:type="spellStart"/>
      <w:r w:rsidRPr="4716D89F">
        <w:rPr>
          <w:b/>
          <w:bCs/>
        </w:rPr>
        <w:t>entry</w:t>
      </w:r>
      <w:proofErr w:type="spellEnd"/>
      <w:r w:rsidRPr="4716D89F">
        <w:rPr>
          <w:b/>
          <w:bCs/>
        </w:rPr>
        <w:t>&gt;</w:t>
      </w:r>
    </w:p>
    <w:p w14:paraId="08AF548D" w14:textId="77777777" w:rsidR="0077747B" w:rsidRPr="00632855" w:rsidRDefault="0077747B" w:rsidP="4716D89F">
      <w:pPr>
        <w:ind w:left="1976" w:firstLine="632"/>
        <w:rPr>
          <w:b/>
          <w:bCs/>
        </w:rPr>
      </w:pPr>
      <w:proofErr w:type="gramStart"/>
      <w:r w:rsidRPr="4716D89F">
        <w:rPr>
          <w:b/>
          <w:bCs/>
        </w:rPr>
        <w:t>&lt;!---</w:t>
      </w:r>
      <w:proofErr w:type="gramEnd"/>
      <w:r w:rsidRPr="4716D89F">
        <w:rPr>
          <w:b/>
          <w:bCs/>
        </w:rPr>
        <w:t xml:space="preserve"> lääkemääräyksen tiedot rakenteisessa muodossa  --&gt;</w:t>
      </w:r>
    </w:p>
    <w:p w14:paraId="030A22D8" w14:textId="77777777" w:rsidR="0077747B" w:rsidRDefault="0077747B">
      <w:pPr>
        <w:ind w:left="1168" w:firstLine="632"/>
      </w:pPr>
      <w:r w:rsidRPr="4716D89F">
        <w:rPr>
          <w:b/>
          <w:bCs/>
        </w:rPr>
        <w:t>&lt;/</w:t>
      </w:r>
      <w:proofErr w:type="spellStart"/>
      <w:r w:rsidRPr="4716D89F">
        <w:rPr>
          <w:b/>
          <w:bCs/>
        </w:rPr>
        <w:t>entry</w:t>
      </w:r>
      <w:proofErr w:type="spellEnd"/>
      <w:r w:rsidRPr="4716D89F">
        <w:rPr>
          <w:b/>
          <w:bCs/>
        </w:rPr>
        <w:t>&gt;</w:t>
      </w:r>
    </w:p>
    <w:p w14:paraId="3793A89E" w14:textId="77777777" w:rsidR="0077747B" w:rsidRDefault="0077747B"/>
    <w:p w14:paraId="7D83D515" w14:textId="4A9097B1" w:rsidR="00632855" w:rsidRDefault="00632855">
      <w:r>
        <w:t xml:space="preserve">Kaikkien kolmen tason kullekin </w:t>
      </w:r>
      <w:proofErr w:type="spellStart"/>
      <w:r>
        <w:t>sectionille</w:t>
      </w:r>
      <w:proofErr w:type="spellEnd"/>
      <w:r>
        <w:t xml:space="preserve"> </w:t>
      </w:r>
      <w:r w:rsidR="00AC293D">
        <w:t>voidaan antaa</w:t>
      </w:r>
      <w:r>
        <w:t xml:space="preserve"> id (comp</w:t>
      </w:r>
      <w:r w:rsidR="0013647C">
        <w:t>o</w:t>
      </w:r>
      <w:r>
        <w:t xml:space="preserve">nent.section.id) sekä XML ID. </w:t>
      </w:r>
      <w:proofErr w:type="spellStart"/>
      <w:r>
        <w:t>Id:n</w:t>
      </w:r>
      <w:proofErr w:type="spellEnd"/>
      <w:r>
        <w:t xml:space="preserve"> ja XML </w:t>
      </w:r>
      <w:proofErr w:type="spellStart"/>
      <w:r>
        <w:t>ID:n</w:t>
      </w:r>
      <w:proofErr w:type="spellEnd"/>
      <w:r>
        <w:t xml:space="preserve"> ei tarvitse olla samoja.  Allekirjoitettavissa dokumenteissa </w:t>
      </w:r>
      <w:proofErr w:type="spellStart"/>
      <w:r>
        <w:t>body</w:t>
      </w:r>
      <w:proofErr w:type="spellEnd"/>
      <w:r>
        <w:t xml:space="preserve">-osuudessa on </w:t>
      </w:r>
      <w:proofErr w:type="spellStart"/>
      <w:r>
        <w:t>reference</w:t>
      </w:r>
      <w:proofErr w:type="spellEnd"/>
      <w:r>
        <w:t>-viittaus myös takaisin samaan dokumenttiin, jotta dokumentin id tulisi allekirjoitettuun osuuteen.</w:t>
      </w:r>
    </w:p>
    <w:p w14:paraId="5BA0E164" w14:textId="77777777" w:rsidR="00632855" w:rsidRDefault="00632855"/>
    <w:p w14:paraId="31915647" w14:textId="79BA5CB7" w:rsidR="0077747B" w:rsidRDefault="0077747B">
      <w:proofErr w:type="spellStart"/>
      <w:r>
        <w:t>Section</w:t>
      </w:r>
      <w:proofErr w:type="spellEnd"/>
      <w:r>
        <w:t xml:space="preserve"> </w:t>
      </w:r>
      <w:proofErr w:type="spellStart"/>
      <w:r>
        <w:t>id:n</w:t>
      </w:r>
      <w:proofErr w:type="spellEnd"/>
      <w:r>
        <w:t xml:space="preserve"> käyttö on pakollista. </w:t>
      </w:r>
      <w:proofErr w:type="spellStart"/>
      <w:r>
        <w:t>Sectionit</w:t>
      </w:r>
      <w:proofErr w:type="spellEnd"/>
      <w:r>
        <w:t xml:space="preserve"> numeroidaan juoksevasti siten, että </w:t>
      </w:r>
      <w:proofErr w:type="spellStart"/>
      <w:r>
        <w:t>id:n</w:t>
      </w:r>
      <w:proofErr w:type="spellEnd"/>
      <w:r>
        <w:t xml:space="preserve"> alkuosa on CDA-</w:t>
      </w:r>
      <w:proofErr w:type="spellStart"/>
      <w:r>
        <w:t>headerin</w:t>
      </w:r>
      <w:proofErr w:type="spellEnd"/>
      <w:r>
        <w:t xml:space="preserve"> id, johon on lisätty piste ja juokseva numero.</w:t>
      </w:r>
    </w:p>
    <w:p w14:paraId="718515FC" w14:textId="77777777" w:rsidR="0077747B" w:rsidRDefault="0077747B"/>
    <w:p w14:paraId="5192A719" w14:textId="77777777" w:rsidR="0077747B" w:rsidRDefault="0077747B">
      <w:r>
        <w:t xml:space="preserve">Esimerkki: koko dokumentin </w:t>
      </w:r>
      <w:proofErr w:type="gramStart"/>
      <w:r>
        <w:t xml:space="preserve">id:  </w:t>
      </w:r>
      <w:r>
        <w:tab/>
      </w:r>
      <w:proofErr w:type="spellStart"/>
      <w:proofErr w:type="gramEnd"/>
      <w:r>
        <w:t>root</w:t>
      </w:r>
      <w:proofErr w:type="spellEnd"/>
      <w:r>
        <w:t xml:space="preserve">=”1.2.246.537.10.15675350.93.2004.313663” </w:t>
      </w:r>
    </w:p>
    <w:p w14:paraId="654E2716" w14:textId="77777777" w:rsidR="0077747B" w:rsidRPr="0077747B" w:rsidRDefault="0077747B">
      <w:r>
        <w:sym w:font="Wingdings" w:char="F0E0"/>
      </w:r>
      <w:r w:rsidRPr="0077747B">
        <w:t xml:space="preserve"> </w:t>
      </w:r>
      <w:proofErr w:type="spellStart"/>
      <w:r w:rsidRPr="0077747B">
        <w:t>sectionin</w:t>
      </w:r>
      <w:proofErr w:type="spellEnd"/>
      <w:r w:rsidRPr="0077747B">
        <w:t xml:space="preserve"> #</w:t>
      </w:r>
      <w:proofErr w:type="gramStart"/>
      <w:r w:rsidRPr="0077747B">
        <w:t>3  id</w:t>
      </w:r>
      <w:proofErr w:type="gramEnd"/>
      <w:r w:rsidRPr="0077747B">
        <w:t xml:space="preserve"> on: </w:t>
      </w:r>
      <w:r w:rsidRPr="0077747B">
        <w:tab/>
      </w:r>
      <w:r w:rsidRPr="0077747B">
        <w:tab/>
      </w:r>
      <w:proofErr w:type="spellStart"/>
      <w:r w:rsidRPr="0077747B">
        <w:t>root</w:t>
      </w:r>
      <w:proofErr w:type="spellEnd"/>
      <w:r w:rsidRPr="0077747B">
        <w:t xml:space="preserve">=”1.2.246.537.10.15675350.93.2004.313663.3” </w:t>
      </w:r>
    </w:p>
    <w:p w14:paraId="01D277BF" w14:textId="77777777" w:rsidR="0077747B" w:rsidRPr="0077747B" w:rsidRDefault="0077747B"/>
    <w:p w14:paraId="7F9F21F3" w14:textId="15BA7FB5" w:rsidR="0077747B" w:rsidRDefault="00BD38A4">
      <w:pPr>
        <w:pStyle w:val="Yltunniste"/>
        <w:tabs>
          <w:tab w:val="clear" w:pos="4153"/>
          <w:tab w:val="clear" w:pos="8306"/>
        </w:tabs>
      </w:pPr>
      <w:proofErr w:type="spellStart"/>
      <w:r>
        <w:t>Sectionin</w:t>
      </w:r>
      <w:proofErr w:type="spellEnd"/>
      <w:r>
        <w:t xml:space="preserve"> alla olevaa </w:t>
      </w:r>
      <w:proofErr w:type="spellStart"/>
      <w:r>
        <w:t>entry:ä</w:t>
      </w:r>
      <w:proofErr w:type="spellEnd"/>
      <w:r>
        <w:t xml:space="preserve"> ei yksilöidä. </w:t>
      </w:r>
    </w:p>
    <w:p w14:paraId="2EC1FB2D" w14:textId="1D87F186" w:rsidR="00632855" w:rsidRDefault="00632855">
      <w:pPr>
        <w:pStyle w:val="Yltunniste"/>
        <w:tabs>
          <w:tab w:val="clear" w:pos="4153"/>
          <w:tab w:val="clear" w:pos="8306"/>
        </w:tabs>
      </w:pPr>
    </w:p>
    <w:p w14:paraId="7E419ED2" w14:textId="77777777" w:rsidR="00E461F7" w:rsidRDefault="00632855" w:rsidP="00632855">
      <w:pPr>
        <w:rPr>
          <w:b/>
          <w:bCs/>
        </w:rPr>
      </w:pPr>
      <w:r>
        <w:rPr>
          <w:b/>
          <w:bCs/>
        </w:rPr>
        <w:t xml:space="preserve">Sanomiin liittyvien </w:t>
      </w:r>
      <w:r w:rsidRPr="00F44256">
        <w:rPr>
          <w:b/>
          <w:bCs/>
        </w:rPr>
        <w:t>tietojen pakollisuudet ja toteutusohjeet on kuvattu</w:t>
      </w:r>
      <w:r w:rsidRPr="00F44256" w:rsidDel="00F44256">
        <w:rPr>
          <w:b/>
          <w:bCs/>
        </w:rPr>
        <w:t xml:space="preserve"> </w:t>
      </w:r>
      <w:r w:rsidRPr="00662078">
        <w:rPr>
          <w:b/>
          <w:bCs/>
        </w:rPr>
        <w:t xml:space="preserve">Koodistopalvelimella THL/Tietosisältö - </w:t>
      </w:r>
      <w:proofErr w:type="gramStart"/>
      <w:r w:rsidRPr="00662078">
        <w:rPr>
          <w:b/>
          <w:bCs/>
        </w:rPr>
        <w:t xml:space="preserve">Lääkemääräys  </w:t>
      </w:r>
      <w:r>
        <w:rPr>
          <w:b/>
          <w:bCs/>
        </w:rPr>
        <w:t>-</w:t>
      </w:r>
      <w:proofErr w:type="spellStart"/>
      <w:proofErr w:type="gramEnd"/>
      <w:r>
        <w:rPr>
          <w:b/>
          <w:bCs/>
        </w:rPr>
        <w:t>tietosisältömääritelyssä</w:t>
      </w:r>
      <w:proofErr w:type="spellEnd"/>
      <w:r>
        <w:rPr>
          <w:b/>
          <w:bCs/>
        </w:rPr>
        <w:t>: Pakollisuustiedot on poimittu keskeisin osin tietojen yhteenvetolukuihin ja lisäksi CDA-määrittelyissä kuvataan ohjeistus teknisen rakenteiden pakollisuustiedoista. Tietojen pakollisuus ja toistumatiedot ovat yhtenevät tietosisältömäärittelyn kanssa.</w:t>
      </w:r>
    </w:p>
    <w:p w14:paraId="62A6FD0C" w14:textId="3CFCB9FF" w:rsidR="00632855" w:rsidRDefault="00742FE8" w:rsidP="00632855">
      <w:pPr>
        <w:rPr>
          <w:b/>
          <w:bCs/>
        </w:rPr>
      </w:pPr>
      <w:r>
        <w:rPr>
          <w:b/>
          <w:bCs/>
        </w:rPr>
        <w:t>Vapaaehtoisten tai ehdollisesti pakollisten</w:t>
      </w:r>
      <w:r w:rsidR="00E461F7">
        <w:rPr>
          <w:b/>
          <w:bCs/>
        </w:rPr>
        <w:t xml:space="preserve"> tietojen osalta tulee huomioida, että ellei rakenteen yhteydessä ole muuta ohjeistettu (esim. </w:t>
      </w:r>
      <w:proofErr w:type="spellStart"/>
      <w:r w:rsidR="00E461F7">
        <w:rPr>
          <w:b/>
          <w:bCs/>
        </w:rPr>
        <w:t>NullFlavorin</w:t>
      </w:r>
      <w:proofErr w:type="spellEnd"/>
      <w:r w:rsidR="00E461F7">
        <w:rPr>
          <w:b/>
          <w:bCs/>
        </w:rPr>
        <w:t xml:space="preserve"> käyttö), rakenteen jäädessä tyhjäksi se jätetään tuomatta asiakirjalle. </w:t>
      </w:r>
      <w:r w:rsidR="00632855">
        <w:rPr>
          <w:b/>
          <w:bCs/>
        </w:rPr>
        <w:t xml:space="preserve"> </w:t>
      </w:r>
    </w:p>
    <w:p w14:paraId="1E631FB6" w14:textId="77777777" w:rsidR="00E461F7" w:rsidRDefault="00E461F7" w:rsidP="00632855"/>
    <w:p w14:paraId="3B469E42" w14:textId="77777777" w:rsidR="00632855" w:rsidRDefault="00632855" w:rsidP="00632855"/>
    <w:p w14:paraId="0349766D" w14:textId="1F322F35" w:rsidR="00632855" w:rsidRDefault="00632855" w:rsidP="00632855">
      <w:pPr>
        <w:pStyle w:val="Yltunniste"/>
        <w:tabs>
          <w:tab w:val="clear" w:pos="4153"/>
          <w:tab w:val="clear" w:pos="8306"/>
        </w:tabs>
      </w:pPr>
      <w:r>
        <w:t xml:space="preserve">Tässä määrityksessä mainittu tietotyyppiopas tarkoittaa määritystä </w:t>
      </w:r>
      <w:r w:rsidRPr="001417E1">
        <w:t>1.2.246.777.11.201</w:t>
      </w:r>
      <w:r>
        <w:t>5</w:t>
      </w:r>
      <w:r w:rsidRPr="001417E1">
        <w:t>.2</w:t>
      </w:r>
      <w:r>
        <w:t>5</w:t>
      </w:r>
      <w:r w:rsidDel="001417E1">
        <w:t xml:space="preserve"> </w:t>
      </w:r>
      <w:r>
        <w:t xml:space="preserve">HL7-Finland </w:t>
      </w:r>
      <w:proofErr w:type="gramStart"/>
      <w:r>
        <w:t xml:space="preserve">-  </w:t>
      </w:r>
      <w:proofErr w:type="spellStart"/>
      <w:r>
        <w:t>Tietotyypit.v</w:t>
      </w:r>
      <w:proofErr w:type="spellEnd"/>
      <w:r>
        <w:t>.</w:t>
      </w:r>
      <w:proofErr w:type="gramEnd"/>
      <w:r>
        <w:t xml:space="preserve"> 1.41 ja sen tuoreinta julkaistua </w:t>
      </w:r>
      <w:proofErr w:type="spellStart"/>
      <w:r>
        <w:t>errata</w:t>
      </w:r>
      <w:proofErr w:type="spellEnd"/>
      <w:r>
        <w:t>-päivitystä.</w:t>
      </w:r>
    </w:p>
    <w:p w14:paraId="3EB713ED" w14:textId="77777777" w:rsidR="0077747B" w:rsidRDefault="0077747B">
      <w:pPr>
        <w:pStyle w:val="Yltunniste"/>
        <w:tabs>
          <w:tab w:val="clear" w:pos="4153"/>
          <w:tab w:val="clear" w:pos="8306"/>
        </w:tabs>
      </w:pPr>
      <w:r>
        <w:br w:type="page"/>
      </w:r>
    </w:p>
    <w:p w14:paraId="0BAF1507" w14:textId="2818300D" w:rsidR="0077747B" w:rsidRDefault="004B3DA3">
      <w:pPr>
        <w:pStyle w:val="Otsikko1"/>
      </w:pPr>
      <w:bookmarkStart w:id="25" w:name="_Toc127959964"/>
      <w:r>
        <w:lastRenderedPageBreak/>
        <w:t>Kenttien tunnisteet</w:t>
      </w:r>
      <w:bookmarkEnd w:id="25"/>
    </w:p>
    <w:p w14:paraId="2BDDB259" w14:textId="77777777" w:rsidR="00733E36" w:rsidRDefault="00733E36"/>
    <w:p w14:paraId="33EFD198" w14:textId="6746EB4C" w:rsidR="004B3DA3" w:rsidRDefault="004B3DA3">
      <w:r>
        <w:t>Alla taulukossa olevien sarakkeiden selitykset ovat seuraavat;</w:t>
      </w:r>
    </w:p>
    <w:p w14:paraId="444FCF72" w14:textId="035A0B2C" w:rsidR="004B3DA3" w:rsidRDefault="004B3DA3" w:rsidP="00AF6059">
      <w:pPr>
        <w:numPr>
          <w:ilvl w:val="0"/>
          <w:numId w:val="14"/>
        </w:numPr>
      </w:pPr>
      <w:r w:rsidRPr="4716D89F">
        <w:rPr>
          <w:b/>
          <w:bCs/>
        </w:rPr>
        <w:t>koodi:</w:t>
      </w:r>
      <w:r>
        <w:t xml:space="preserve"> kenttäkoodin arvo, jolla lääkityksen/reseptin CDA-määrittelyssä tunnistetaan tieto tai tietorakenne</w:t>
      </w:r>
      <w:r w:rsidR="00BF0BEF">
        <w:t>. CDA-standardin valmiiksi allokoimille rakenteille ei ole tarve käyttää erillistä kenttäkoodia tiedon tunnisteena.</w:t>
      </w:r>
    </w:p>
    <w:p w14:paraId="7082FA9B" w14:textId="77777777" w:rsidR="004B3DA3" w:rsidRDefault="004B3DA3" w:rsidP="00AF6059">
      <w:pPr>
        <w:numPr>
          <w:ilvl w:val="0"/>
          <w:numId w:val="14"/>
        </w:numPr>
      </w:pPr>
      <w:r w:rsidRPr="4716D89F">
        <w:rPr>
          <w:b/>
          <w:bCs/>
        </w:rPr>
        <w:t>tiedon nimi</w:t>
      </w:r>
      <w:r>
        <w:t>: kenttäkoodin arvoa vastaava nimi</w:t>
      </w:r>
    </w:p>
    <w:p w14:paraId="5C9201D9" w14:textId="2C2482E3" w:rsidR="004B3DA3" w:rsidRDefault="004B3DA3" w:rsidP="00AF6059">
      <w:pPr>
        <w:numPr>
          <w:ilvl w:val="0"/>
          <w:numId w:val="14"/>
        </w:numPr>
      </w:pPr>
      <w:r w:rsidRPr="4716D89F">
        <w:rPr>
          <w:b/>
          <w:bCs/>
        </w:rPr>
        <w:t>hyödynnetään rakenteessa</w:t>
      </w:r>
      <w:r>
        <w:t>: kertoo CDA-luokan, missä kenttäkoodia ja tiedon nimeä hyödynnetään. Mikäli tämä sarake on tyhjä, tarkoittaa että tieto lisätty tietosisältöyhtenevyyden ja viittaustarpeiden takia kenttäkoodistoonkin, mutta ko</w:t>
      </w:r>
      <w:r w:rsidR="0004005E">
        <w:t>.</w:t>
      </w:r>
      <w:r>
        <w:t xml:space="preserve"> koodia ja tunnistetta ei </w:t>
      </w:r>
      <w:r w:rsidR="00436849">
        <w:t>käytetä itse CDA-asiakirjalla</w:t>
      </w:r>
      <w:r w:rsidR="00ED4FF7">
        <w:t xml:space="preserve"> kyseisen rakenteen tunnistamiseen</w:t>
      </w:r>
      <w:r w:rsidR="00436849">
        <w:t xml:space="preserve">. Esimerkiksi CDA-standardin valmiiksi allokoimille </w:t>
      </w:r>
      <w:r w:rsidR="0002411D">
        <w:t>rakenteille</w:t>
      </w:r>
      <w:r w:rsidR="00436849">
        <w:t xml:space="preserve"> ei </w:t>
      </w:r>
      <w:r w:rsidR="00604DEF">
        <w:t xml:space="preserve">ole </w:t>
      </w:r>
      <w:r w:rsidR="00436849">
        <w:t>tarve käyttää erillistä kenttäkoodia tiedon tunnisteena.</w:t>
      </w:r>
    </w:p>
    <w:p w14:paraId="78747F2D" w14:textId="0F1D2ABE" w:rsidR="00436849" w:rsidRDefault="00436849" w:rsidP="00AF6059">
      <w:pPr>
        <w:numPr>
          <w:ilvl w:val="0"/>
          <w:numId w:val="14"/>
        </w:numPr>
      </w:pPr>
      <w:r w:rsidRPr="4716D89F">
        <w:rPr>
          <w:b/>
          <w:bCs/>
        </w:rPr>
        <w:t xml:space="preserve"> </w:t>
      </w:r>
      <w:r w:rsidR="00BF0BEF" w:rsidRPr="4716D89F">
        <w:rPr>
          <w:b/>
          <w:bCs/>
        </w:rPr>
        <w:t xml:space="preserve">tietosisältömäärittelyn </w:t>
      </w:r>
      <w:r w:rsidRPr="4716D89F">
        <w:rPr>
          <w:b/>
          <w:bCs/>
        </w:rPr>
        <w:t xml:space="preserve">vastaava </w:t>
      </w:r>
      <w:proofErr w:type="spellStart"/>
      <w:r w:rsidRPr="4716D89F">
        <w:rPr>
          <w:b/>
          <w:bCs/>
        </w:rPr>
        <w:t>CodeId</w:t>
      </w:r>
      <w:proofErr w:type="spellEnd"/>
      <w:r w:rsidRPr="00436849">
        <w:t>:</w:t>
      </w:r>
      <w:r>
        <w:t xml:space="preserve"> koodistopalvelussa julkaistujen lääkityksen / reseptin tietosisällön vastaavan kentän tunniste</w:t>
      </w:r>
      <w:r w:rsidR="001359F4">
        <w:t xml:space="preserve">. </w:t>
      </w:r>
      <w:r w:rsidR="00021B80">
        <w:t>Ensimmäisessä vaiheessa koodistopalvelussa julkaistaan vain lääkemääräyksen/reseptin tietosisältö, muiden sisältöjen (esimerkiksi toimituksen) kenttien osalta ko. sarake on täten tyhjä.</w:t>
      </w:r>
    </w:p>
    <w:p w14:paraId="61A58038" w14:textId="77777777" w:rsidR="004B3DA3" w:rsidRDefault="004B3DA3"/>
    <w:p w14:paraId="45FBB0B4" w14:textId="77777777" w:rsidR="0077747B" w:rsidRDefault="0077747B">
      <w:pPr>
        <w:rPr>
          <w:b/>
          <w:bCs/>
        </w:rPr>
      </w:pPr>
      <w:r>
        <w:rPr>
          <w:b/>
          <w:bCs/>
        </w:rPr>
        <w:t>Käytetyt (lääkityslistan) kenttäkoodit, koodisto=1.2.246.537.6.12.2002.126</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2410"/>
        <w:gridCol w:w="3260"/>
        <w:gridCol w:w="2835"/>
      </w:tblGrid>
      <w:tr w:rsidR="00BF76F2" w14:paraId="7F9CFA49" w14:textId="1C3ED5EC" w:rsidTr="4716D89F">
        <w:tc>
          <w:tcPr>
            <w:tcW w:w="846" w:type="dxa"/>
            <w:shd w:val="clear" w:color="auto" w:fill="CCCCCC"/>
          </w:tcPr>
          <w:p w14:paraId="3D678504" w14:textId="77777777" w:rsidR="00BF76F2" w:rsidRDefault="00BF76F2">
            <w:r>
              <w:t>Koodi</w:t>
            </w:r>
          </w:p>
        </w:tc>
        <w:tc>
          <w:tcPr>
            <w:tcW w:w="2410" w:type="dxa"/>
            <w:shd w:val="clear" w:color="auto" w:fill="CCCCCC"/>
          </w:tcPr>
          <w:p w14:paraId="020150D0" w14:textId="77777777" w:rsidR="00BF76F2" w:rsidRDefault="00BF76F2">
            <w:r>
              <w:t>tiedon nimi</w:t>
            </w:r>
          </w:p>
        </w:tc>
        <w:tc>
          <w:tcPr>
            <w:tcW w:w="3260" w:type="dxa"/>
            <w:shd w:val="clear" w:color="auto" w:fill="CCCCCC"/>
          </w:tcPr>
          <w:p w14:paraId="5E996645" w14:textId="5AA28857" w:rsidR="00BF76F2" w:rsidRDefault="00BF76F2">
            <w:r>
              <w:t>Hyödynnetään rakenteessa</w:t>
            </w:r>
          </w:p>
        </w:tc>
        <w:tc>
          <w:tcPr>
            <w:tcW w:w="2835" w:type="dxa"/>
            <w:shd w:val="clear" w:color="auto" w:fill="CCCCCC"/>
          </w:tcPr>
          <w:p w14:paraId="0328A31B" w14:textId="0F7AF9FA" w:rsidR="00BF76F2" w:rsidDel="00697EDC" w:rsidRDefault="00BF76F2" w:rsidP="00A450A8">
            <w:r>
              <w:t xml:space="preserve">Tietosisältömäärittelyn vastaava </w:t>
            </w:r>
            <w:proofErr w:type="spellStart"/>
            <w:r>
              <w:t>CodeId</w:t>
            </w:r>
            <w:proofErr w:type="spellEnd"/>
            <w:r w:rsidR="0004005E">
              <w:t xml:space="preserve"> </w:t>
            </w:r>
            <w:r>
              <w:t xml:space="preserve">ja </w:t>
            </w:r>
            <w:proofErr w:type="spellStart"/>
            <w:r w:rsidR="00A450A8">
              <w:t>CodeId:n</w:t>
            </w:r>
            <w:proofErr w:type="spellEnd"/>
            <w:r w:rsidR="00A450A8">
              <w:t xml:space="preserve"> nimi, jos se eroaa CDAR2 määrittelyn tiedon nimestä </w:t>
            </w:r>
          </w:p>
        </w:tc>
      </w:tr>
      <w:tr w:rsidR="00BF76F2" w:rsidRPr="00F03191" w14:paraId="79643689" w14:textId="7E375C8F" w:rsidTr="4716D89F">
        <w:tc>
          <w:tcPr>
            <w:tcW w:w="846" w:type="dxa"/>
          </w:tcPr>
          <w:p w14:paraId="16BE25A8" w14:textId="77777777" w:rsidR="00BF76F2" w:rsidRPr="00F03191" w:rsidRDefault="00BF76F2" w:rsidP="4716D89F">
            <w:pPr>
              <w:rPr>
                <w:sz w:val="22"/>
                <w:szCs w:val="22"/>
              </w:rPr>
            </w:pPr>
            <w:r w:rsidRPr="4716D89F">
              <w:rPr>
                <w:sz w:val="22"/>
                <w:szCs w:val="22"/>
              </w:rPr>
              <w:t>4</w:t>
            </w:r>
          </w:p>
        </w:tc>
        <w:tc>
          <w:tcPr>
            <w:tcW w:w="2410" w:type="dxa"/>
          </w:tcPr>
          <w:p w14:paraId="24980E19" w14:textId="77777777" w:rsidR="00BF76F2" w:rsidRPr="00F03191" w:rsidRDefault="00BF76F2" w:rsidP="4716D89F">
            <w:pPr>
              <w:rPr>
                <w:sz w:val="22"/>
                <w:szCs w:val="22"/>
              </w:rPr>
            </w:pPr>
            <w:r w:rsidRPr="4716D89F">
              <w:rPr>
                <w:sz w:val="22"/>
                <w:szCs w:val="22"/>
              </w:rPr>
              <w:t>lääkkeen vaikuttavat ainesosat</w:t>
            </w:r>
          </w:p>
        </w:tc>
        <w:tc>
          <w:tcPr>
            <w:tcW w:w="3260" w:type="dxa"/>
          </w:tcPr>
          <w:p w14:paraId="30E710C6" w14:textId="77777777"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5C2E724D" w14:textId="79F00CAF" w:rsidR="00BF76F2" w:rsidRPr="00F03191" w:rsidRDefault="00BF76F2" w:rsidP="33E7CB1B">
            <w:pPr>
              <w:rPr>
                <w:sz w:val="22"/>
                <w:szCs w:val="22"/>
              </w:rPr>
            </w:pPr>
            <w:r w:rsidRPr="33E7CB1B">
              <w:rPr>
                <w:sz w:val="22"/>
                <w:szCs w:val="22"/>
              </w:rPr>
              <w:t>216</w:t>
            </w:r>
            <w:r w:rsidR="00393BDB" w:rsidRPr="4716D89F">
              <w:t xml:space="preserve"> </w:t>
            </w:r>
            <w:r w:rsidR="00393BDB" w:rsidRPr="33E7CB1B">
              <w:rPr>
                <w:sz w:val="22"/>
                <w:szCs w:val="22"/>
              </w:rPr>
              <w:t>EP, pakollinen, kun Valmisteen laji = 7 tai kun tieto löytyy Lääketietokannasta ja Valmisteen laji ei ole 9</w:t>
            </w:r>
          </w:p>
        </w:tc>
      </w:tr>
      <w:tr w:rsidR="00BF76F2" w:rsidRPr="00F03191" w14:paraId="3174B35E" w14:textId="2AC9AE3C" w:rsidTr="4716D89F">
        <w:tc>
          <w:tcPr>
            <w:tcW w:w="846" w:type="dxa"/>
          </w:tcPr>
          <w:p w14:paraId="3B3FB56C" w14:textId="77777777" w:rsidR="00BF76F2" w:rsidRPr="00F03191" w:rsidRDefault="00BF76F2" w:rsidP="4716D89F">
            <w:pPr>
              <w:rPr>
                <w:sz w:val="22"/>
                <w:szCs w:val="22"/>
              </w:rPr>
            </w:pPr>
            <w:r w:rsidRPr="4716D89F">
              <w:rPr>
                <w:sz w:val="22"/>
                <w:szCs w:val="22"/>
              </w:rPr>
              <w:t>10</w:t>
            </w:r>
          </w:p>
        </w:tc>
        <w:tc>
          <w:tcPr>
            <w:tcW w:w="2410" w:type="dxa"/>
          </w:tcPr>
          <w:p w14:paraId="3AF898E8" w14:textId="77777777" w:rsidR="00BF76F2" w:rsidRPr="00F03191" w:rsidRDefault="00BF76F2" w:rsidP="4716D89F">
            <w:pPr>
              <w:rPr>
                <w:sz w:val="22"/>
                <w:szCs w:val="22"/>
              </w:rPr>
            </w:pPr>
            <w:r w:rsidRPr="4716D89F">
              <w:rPr>
                <w:sz w:val="22"/>
                <w:szCs w:val="22"/>
              </w:rPr>
              <w:t>lääkkeen muut ainesosat</w:t>
            </w:r>
          </w:p>
        </w:tc>
        <w:tc>
          <w:tcPr>
            <w:tcW w:w="3260" w:type="dxa"/>
          </w:tcPr>
          <w:p w14:paraId="256A6980"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15725394" w14:textId="32E8DFFC" w:rsidR="00BF76F2" w:rsidRPr="00F03191" w:rsidRDefault="00BF76F2" w:rsidP="4716D89F">
            <w:pPr>
              <w:rPr>
                <w:sz w:val="22"/>
                <w:szCs w:val="22"/>
                <w:lang w:val="en-GB"/>
              </w:rPr>
            </w:pPr>
            <w:r w:rsidRPr="4716D89F">
              <w:rPr>
                <w:sz w:val="22"/>
                <w:szCs w:val="22"/>
                <w:lang w:val="en-GB"/>
              </w:rPr>
              <w:t>222</w:t>
            </w:r>
            <w:r w:rsidR="00767CD0" w:rsidRPr="4716D89F">
              <w:rPr>
                <w:sz w:val="22"/>
                <w:szCs w:val="22"/>
                <w:lang w:val="en-GB"/>
              </w:rPr>
              <w:t xml:space="preserve">, </w:t>
            </w:r>
            <w:proofErr w:type="spellStart"/>
            <w:r w:rsidR="00767CD0" w:rsidRPr="4716D89F">
              <w:rPr>
                <w:sz w:val="22"/>
                <w:szCs w:val="22"/>
                <w:lang w:val="en-GB"/>
              </w:rPr>
              <w:t>Lääkkeen</w:t>
            </w:r>
            <w:proofErr w:type="spellEnd"/>
            <w:r w:rsidR="00767CD0" w:rsidRPr="4716D89F">
              <w:rPr>
                <w:sz w:val="22"/>
                <w:szCs w:val="22"/>
                <w:lang w:val="en-GB"/>
              </w:rPr>
              <w:t xml:space="preserve"> </w:t>
            </w:r>
            <w:proofErr w:type="spellStart"/>
            <w:r w:rsidR="00767CD0" w:rsidRPr="4716D89F">
              <w:rPr>
                <w:sz w:val="22"/>
                <w:szCs w:val="22"/>
                <w:lang w:val="en-GB"/>
              </w:rPr>
              <w:t>apuaineet</w:t>
            </w:r>
            <w:proofErr w:type="spellEnd"/>
          </w:p>
        </w:tc>
      </w:tr>
      <w:tr w:rsidR="00BF76F2" w:rsidRPr="00F03191" w14:paraId="1986450D" w14:textId="3468B9E8" w:rsidTr="4716D89F">
        <w:tc>
          <w:tcPr>
            <w:tcW w:w="846" w:type="dxa"/>
          </w:tcPr>
          <w:p w14:paraId="39B24FEE" w14:textId="77777777" w:rsidR="00BF76F2" w:rsidRPr="00F03191" w:rsidRDefault="00BF76F2" w:rsidP="4716D89F">
            <w:pPr>
              <w:rPr>
                <w:sz w:val="22"/>
                <w:szCs w:val="22"/>
                <w:lang w:val="en-GB"/>
              </w:rPr>
            </w:pPr>
            <w:r w:rsidRPr="4716D89F">
              <w:rPr>
                <w:sz w:val="22"/>
                <w:szCs w:val="22"/>
                <w:lang w:val="en-GB"/>
              </w:rPr>
              <w:t>24</w:t>
            </w:r>
          </w:p>
        </w:tc>
        <w:tc>
          <w:tcPr>
            <w:tcW w:w="2410" w:type="dxa"/>
          </w:tcPr>
          <w:p w14:paraId="34A01902" w14:textId="77777777" w:rsidR="00BF76F2" w:rsidRPr="00F03191" w:rsidRDefault="00BF76F2" w:rsidP="4716D89F">
            <w:pPr>
              <w:rPr>
                <w:sz w:val="22"/>
                <w:szCs w:val="22"/>
                <w:lang w:val="en-GB"/>
              </w:rPr>
            </w:pPr>
            <w:proofErr w:type="spellStart"/>
            <w:r w:rsidRPr="4716D89F">
              <w:rPr>
                <w:sz w:val="22"/>
                <w:szCs w:val="22"/>
                <w:lang w:val="en-GB"/>
              </w:rPr>
              <w:t>lääkemuoto</w:t>
            </w:r>
            <w:proofErr w:type="spellEnd"/>
          </w:p>
        </w:tc>
        <w:tc>
          <w:tcPr>
            <w:tcW w:w="3260" w:type="dxa"/>
          </w:tcPr>
          <w:p w14:paraId="45F46658"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679D4C89" w14:textId="5F1F0535" w:rsidR="00BF76F2" w:rsidRPr="00F03191" w:rsidRDefault="00BF76F2" w:rsidP="4716D89F">
            <w:pPr>
              <w:tabs>
                <w:tab w:val="center" w:pos="1347"/>
              </w:tabs>
              <w:rPr>
                <w:sz w:val="22"/>
                <w:szCs w:val="22"/>
                <w:lang w:val="en-GB"/>
              </w:rPr>
            </w:pPr>
            <w:r w:rsidRPr="4716D89F">
              <w:rPr>
                <w:sz w:val="22"/>
                <w:szCs w:val="22"/>
                <w:lang w:val="en-GB"/>
              </w:rPr>
              <w:t>34</w:t>
            </w:r>
            <w:r w:rsidR="00767CD0">
              <w:rPr>
                <w:sz w:val="22"/>
                <w:lang w:val="en-GB"/>
              </w:rPr>
              <w:tab/>
            </w:r>
            <w:r w:rsidR="00767CD0" w:rsidRPr="4716D89F">
              <w:rPr>
                <w:sz w:val="22"/>
                <w:szCs w:val="22"/>
                <w:lang w:val="en-GB"/>
              </w:rPr>
              <w:t xml:space="preserve">, </w:t>
            </w:r>
            <w:proofErr w:type="spellStart"/>
            <w:r w:rsidR="00767CD0" w:rsidRPr="4716D89F">
              <w:rPr>
                <w:sz w:val="22"/>
                <w:szCs w:val="22"/>
                <w:lang w:val="en-GB"/>
              </w:rPr>
              <w:t>Lääke</w:t>
            </w:r>
            <w:proofErr w:type="spellEnd"/>
            <w:r w:rsidR="00767CD0" w:rsidRPr="4716D89F">
              <w:rPr>
                <w:sz w:val="22"/>
                <w:szCs w:val="22"/>
                <w:lang w:val="en-GB"/>
              </w:rPr>
              <w:t xml:space="preserve">- tai </w:t>
            </w:r>
            <w:proofErr w:type="spellStart"/>
            <w:r w:rsidR="00767CD0" w:rsidRPr="4716D89F">
              <w:rPr>
                <w:sz w:val="22"/>
                <w:szCs w:val="22"/>
                <w:lang w:val="en-GB"/>
              </w:rPr>
              <w:t>valmistemuoto</w:t>
            </w:r>
            <w:proofErr w:type="spellEnd"/>
          </w:p>
        </w:tc>
      </w:tr>
      <w:tr w:rsidR="00BF76F2" w:rsidRPr="00F03191" w14:paraId="21B9D94E" w14:textId="4CC7F1F8" w:rsidTr="4716D89F">
        <w:tc>
          <w:tcPr>
            <w:tcW w:w="846" w:type="dxa"/>
          </w:tcPr>
          <w:p w14:paraId="673AF97F" w14:textId="1EF3C578" w:rsidR="00BF76F2" w:rsidRPr="00F03191" w:rsidRDefault="00BF76F2" w:rsidP="4716D89F">
            <w:pPr>
              <w:rPr>
                <w:sz w:val="22"/>
                <w:szCs w:val="22"/>
                <w:lang w:val="en-GB"/>
              </w:rPr>
            </w:pPr>
            <w:r w:rsidRPr="4716D89F">
              <w:rPr>
                <w:sz w:val="22"/>
                <w:szCs w:val="22"/>
                <w:lang w:val="en-GB"/>
              </w:rPr>
              <w:t>29</w:t>
            </w:r>
          </w:p>
        </w:tc>
        <w:tc>
          <w:tcPr>
            <w:tcW w:w="2410" w:type="dxa"/>
          </w:tcPr>
          <w:p w14:paraId="5C82729F" w14:textId="12889930" w:rsidR="00BF76F2" w:rsidRPr="00F03191" w:rsidRDefault="00BF76F2" w:rsidP="4716D89F">
            <w:pPr>
              <w:rPr>
                <w:sz w:val="22"/>
                <w:szCs w:val="22"/>
                <w:lang w:val="en-GB"/>
              </w:rPr>
            </w:pPr>
            <w:proofErr w:type="spellStart"/>
            <w:r w:rsidRPr="4716D89F">
              <w:rPr>
                <w:sz w:val="22"/>
                <w:szCs w:val="22"/>
                <w:lang w:val="en-GB"/>
              </w:rPr>
              <w:t>tekstimuotoinen</w:t>
            </w:r>
            <w:proofErr w:type="spellEnd"/>
            <w:r w:rsidRPr="4716D89F">
              <w:rPr>
                <w:sz w:val="22"/>
                <w:szCs w:val="22"/>
                <w:lang w:val="en-GB"/>
              </w:rPr>
              <w:t xml:space="preserve"> </w:t>
            </w:r>
            <w:proofErr w:type="spellStart"/>
            <w:r w:rsidRPr="4716D89F">
              <w:rPr>
                <w:sz w:val="22"/>
                <w:szCs w:val="22"/>
                <w:lang w:val="en-GB"/>
              </w:rPr>
              <w:t>annostusohje</w:t>
            </w:r>
            <w:proofErr w:type="spellEnd"/>
          </w:p>
        </w:tc>
        <w:tc>
          <w:tcPr>
            <w:tcW w:w="3260" w:type="dxa"/>
          </w:tcPr>
          <w:p w14:paraId="137436C6" w14:textId="4475D959" w:rsidR="00BF76F2" w:rsidRPr="00F03191" w:rsidRDefault="00BF76F2" w:rsidP="4716D89F">
            <w:pPr>
              <w:rPr>
                <w:sz w:val="22"/>
                <w:szCs w:val="22"/>
                <w:lang w:val="en-GB"/>
              </w:rPr>
            </w:pPr>
            <w:proofErr w:type="spellStart"/>
            <w:r w:rsidRPr="4716D89F">
              <w:rPr>
                <w:sz w:val="22"/>
                <w:szCs w:val="22"/>
                <w:lang w:val="en-GB"/>
              </w:rPr>
              <w:t>substanceAdministration</w:t>
            </w:r>
            <w:proofErr w:type="spellEnd"/>
          </w:p>
        </w:tc>
        <w:tc>
          <w:tcPr>
            <w:tcW w:w="2835" w:type="dxa"/>
          </w:tcPr>
          <w:p w14:paraId="6C660AD1" w14:textId="4223ED38" w:rsidR="00BF76F2" w:rsidRDefault="00BF76F2" w:rsidP="4716D89F">
            <w:pPr>
              <w:rPr>
                <w:sz w:val="22"/>
                <w:szCs w:val="22"/>
                <w:lang w:val="en-GB"/>
              </w:rPr>
            </w:pPr>
            <w:r w:rsidRPr="4716D89F">
              <w:rPr>
                <w:sz w:val="22"/>
                <w:szCs w:val="22"/>
                <w:lang w:val="en-GB"/>
              </w:rPr>
              <w:t>38</w:t>
            </w:r>
          </w:p>
        </w:tc>
      </w:tr>
      <w:tr w:rsidR="00BF76F2" w:rsidRPr="00F03191" w14:paraId="26397F4A" w14:textId="03E3A57D" w:rsidTr="4716D89F">
        <w:tc>
          <w:tcPr>
            <w:tcW w:w="846" w:type="dxa"/>
          </w:tcPr>
          <w:p w14:paraId="4C4B7B3C" w14:textId="77777777" w:rsidR="00BF76F2" w:rsidRPr="00F03191" w:rsidRDefault="00BF76F2" w:rsidP="4716D89F">
            <w:pPr>
              <w:rPr>
                <w:sz w:val="22"/>
                <w:szCs w:val="22"/>
              </w:rPr>
            </w:pPr>
            <w:r w:rsidRPr="4716D89F">
              <w:rPr>
                <w:sz w:val="22"/>
                <w:szCs w:val="22"/>
              </w:rPr>
              <w:t>30</w:t>
            </w:r>
          </w:p>
        </w:tc>
        <w:tc>
          <w:tcPr>
            <w:tcW w:w="2410" w:type="dxa"/>
          </w:tcPr>
          <w:p w14:paraId="55CB5D70" w14:textId="77777777" w:rsidR="00BF76F2" w:rsidRPr="00F03191" w:rsidRDefault="00BF76F2" w:rsidP="4716D89F">
            <w:pPr>
              <w:rPr>
                <w:sz w:val="22"/>
                <w:szCs w:val="22"/>
              </w:rPr>
            </w:pPr>
            <w:r w:rsidRPr="4716D89F">
              <w:rPr>
                <w:sz w:val="22"/>
                <w:szCs w:val="22"/>
              </w:rPr>
              <w:t>valvottu syöttökoodi</w:t>
            </w:r>
          </w:p>
        </w:tc>
        <w:tc>
          <w:tcPr>
            <w:tcW w:w="3260" w:type="dxa"/>
          </w:tcPr>
          <w:p w14:paraId="76F076A4" w14:textId="6AA6ACCF" w:rsidR="00BF76F2" w:rsidRPr="00F03191" w:rsidRDefault="00BF76F2" w:rsidP="4716D89F">
            <w:pPr>
              <w:rPr>
                <w:sz w:val="22"/>
                <w:szCs w:val="22"/>
              </w:rPr>
            </w:pPr>
            <w:r w:rsidRPr="4716D89F">
              <w:rPr>
                <w:sz w:val="22"/>
                <w:szCs w:val="22"/>
              </w:rPr>
              <w:t>POISTETTU 4.0 versiossa</w:t>
            </w:r>
          </w:p>
        </w:tc>
        <w:tc>
          <w:tcPr>
            <w:tcW w:w="2835" w:type="dxa"/>
          </w:tcPr>
          <w:p w14:paraId="7BE39A5C" w14:textId="77777777" w:rsidR="00BF76F2" w:rsidRPr="00F03191" w:rsidDel="00E40C5D" w:rsidRDefault="00BF76F2">
            <w:pPr>
              <w:rPr>
                <w:sz w:val="22"/>
              </w:rPr>
            </w:pPr>
          </w:p>
        </w:tc>
      </w:tr>
      <w:tr w:rsidR="00BF76F2" w:rsidRPr="00F03191" w14:paraId="4FEB2692" w14:textId="6B7F73DC" w:rsidTr="4716D89F">
        <w:tc>
          <w:tcPr>
            <w:tcW w:w="846" w:type="dxa"/>
          </w:tcPr>
          <w:p w14:paraId="15F58EFA" w14:textId="77777777" w:rsidR="00BF76F2" w:rsidRPr="00F03191" w:rsidRDefault="00BF76F2" w:rsidP="4716D89F">
            <w:pPr>
              <w:rPr>
                <w:sz w:val="22"/>
                <w:szCs w:val="22"/>
              </w:rPr>
            </w:pPr>
            <w:r w:rsidRPr="4716D89F">
              <w:rPr>
                <w:sz w:val="22"/>
                <w:szCs w:val="22"/>
              </w:rPr>
              <w:t>32</w:t>
            </w:r>
          </w:p>
        </w:tc>
        <w:tc>
          <w:tcPr>
            <w:tcW w:w="2410" w:type="dxa"/>
          </w:tcPr>
          <w:p w14:paraId="2A8979D1" w14:textId="77777777" w:rsidR="00BF76F2" w:rsidRPr="00F03191" w:rsidRDefault="00BF76F2" w:rsidP="4716D89F">
            <w:pPr>
              <w:rPr>
                <w:sz w:val="22"/>
                <w:szCs w:val="22"/>
              </w:rPr>
            </w:pPr>
            <w:r w:rsidRPr="4716D89F">
              <w:rPr>
                <w:sz w:val="22"/>
                <w:szCs w:val="22"/>
              </w:rPr>
              <w:t>Annososio ja jatko-osiot</w:t>
            </w:r>
          </w:p>
        </w:tc>
        <w:tc>
          <w:tcPr>
            <w:tcW w:w="3260" w:type="dxa"/>
          </w:tcPr>
          <w:p w14:paraId="558CD2D0" w14:textId="77777777"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6C523839" w14:textId="59F92908" w:rsidR="00BF76F2" w:rsidRPr="00F03191" w:rsidRDefault="009131A4" w:rsidP="4716D89F">
            <w:pPr>
              <w:rPr>
                <w:sz w:val="22"/>
                <w:szCs w:val="22"/>
              </w:rPr>
            </w:pPr>
            <w:r w:rsidRPr="4716D89F">
              <w:rPr>
                <w:sz w:val="22"/>
                <w:szCs w:val="22"/>
              </w:rPr>
              <w:t>206, Lääkkeen annostustiedot reseptillä</w:t>
            </w:r>
          </w:p>
        </w:tc>
      </w:tr>
      <w:tr w:rsidR="00BF76F2" w:rsidRPr="00F03191" w14:paraId="7774E031" w14:textId="2840FC6D" w:rsidTr="4716D89F">
        <w:tc>
          <w:tcPr>
            <w:tcW w:w="846" w:type="dxa"/>
          </w:tcPr>
          <w:p w14:paraId="7251D0E1" w14:textId="77777777" w:rsidR="00BF76F2" w:rsidRPr="00F03191" w:rsidRDefault="00BF76F2" w:rsidP="4716D89F">
            <w:pPr>
              <w:rPr>
                <w:sz w:val="22"/>
                <w:szCs w:val="22"/>
              </w:rPr>
            </w:pPr>
            <w:r w:rsidRPr="4716D89F">
              <w:rPr>
                <w:sz w:val="22"/>
                <w:szCs w:val="22"/>
              </w:rPr>
              <w:t>56</w:t>
            </w:r>
          </w:p>
        </w:tc>
        <w:tc>
          <w:tcPr>
            <w:tcW w:w="2410" w:type="dxa"/>
          </w:tcPr>
          <w:p w14:paraId="17439E61" w14:textId="30E3F95B" w:rsidR="00BF76F2" w:rsidRPr="00F03191" w:rsidRDefault="00BF76F2" w:rsidP="4716D89F">
            <w:pPr>
              <w:rPr>
                <w:sz w:val="22"/>
                <w:szCs w:val="22"/>
              </w:rPr>
            </w:pPr>
            <w:proofErr w:type="gramStart"/>
            <w:r w:rsidRPr="4716D89F">
              <w:rPr>
                <w:sz w:val="22"/>
                <w:szCs w:val="22"/>
              </w:rPr>
              <w:t>S</w:t>
            </w:r>
            <w:r w:rsidR="00F1422C" w:rsidRPr="4716D89F">
              <w:rPr>
                <w:sz w:val="22"/>
                <w:szCs w:val="22"/>
              </w:rPr>
              <w:t>ic!</w:t>
            </w:r>
            <w:r w:rsidR="008625B3" w:rsidRPr="4716D89F">
              <w:rPr>
                <w:sz w:val="22"/>
                <w:szCs w:val="22"/>
              </w:rPr>
              <w:t>-</w:t>
            </w:r>
            <w:proofErr w:type="gramEnd"/>
            <w:r w:rsidR="008625B3" w:rsidRPr="4716D89F">
              <w:rPr>
                <w:sz w:val="22"/>
                <w:szCs w:val="22"/>
              </w:rPr>
              <w:t>merkintä</w:t>
            </w:r>
          </w:p>
        </w:tc>
        <w:tc>
          <w:tcPr>
            <w:tcW w:w="3260" w:type="dxa"/>
          </w:tcPr>
          <w:p w14:paraId="06AE03BD"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4B0C65EF" w14:textId="39155B15" w:rsidR="00BF76F2" w:rsidRPr="00F03191" w:rsidRDefault="00BF76F2" w:rsidP="4716D89F">
            <w:pPr>
              <w:rPr>
                <w:sz w:val="22"/>
                <w:szCs w:val="22"/>
              </w:rPr>
            </w:pPr>
            <w:r w:rsidRPr="4716D89F">
              <w:rPr>
                <w:sz w:val="22"/>
                <w:szCs w:val="22"/>
              </w:rPr>
              <w:t>40</w:t>
            </w:r>
            <w:r w:rsidR="00767CD0" w:rsidRPr="4716D89F">
              <w:rPr>
                <w:sz w:val="22"/>
                <w:szCs w:val="22"/>
              </w:rPr>
              <w:t xml:space="preserve">, </w:t>
            </w:r>
            <w:proofErr w:type="gramStart"/>
            <w:r w:rsidR="00767CD0" w:rsidRPr="4716D89F">
              <w:rPr>
                <w:sz w:val="22"/>
                <w:szCs w:val="22"/>
              </w:rPr>
              <w:t>S</w:t>
            </w:r>
            <w:r w:rsidR="00F1422C" w:rsidRPr="4716D89F">
              <w:rPr>
                <w:sz w:val="22"/>
                <w:szCs w:val="22"/>
              </w:rPr>
              <w:t>ic!-</w:t>
            </w:r>
            <w:proofErr w:type="gramEnd"/>
            <w:r w:rsidR="00767CD0" w:rsidRPr="4716D89F">
              <w:rPr>
                <w:sz w:val="22"/>
                <w:szCs w:val="22"/>
              </w:rPr>
              <w:t>merkintä</w:t>
            </w:r>
          </w:p>
        </w:tc>
      </w:tr>
      <w:tr w:rsidR="00BF76F2" w:rsidRPr="00F03191" w14:paraId="67FAFF31" w14:textId="170DF5CE" w:rsidTr="4716D89F">
        <w:tc>
          <w:tcPr>
            <w:tcW w:w="846" w:type="dxa"/>
          </w:tcPr>
          <w:p w14:paraId="3079D396" w14:textId="77777777" w:rsidR="00BF76F2" w:rsidRPr="00F03191" w:rsidRDefault="00BF76F2" w:rsidP="4716D89F">
            <w:pPr>
              <w:rPr>
                <w:sz w:val="22"/>
                <w:szCs w:val="22"/>
              </w:rPr>
            </w:pPr>
            <w:r w:rsidRPr="4716D89F">
              <w:rPr>
                <w:sz w:val="22"/>
                <w:szCs w:val="22"/>
              </w:rPr>
              <w:t>58</w:t>
            </w:r>
          </w:p>
        </w:tc>
        <w:tc>
          <w:tcPr>
            <w:tcW w:w="2410" w:type="dxa"/>
          </w:tcPr>
          <w:p w14:paraId="12EBAFB7" w14:textId="77777777" w:rsidR="00BF76F2" w:rsidRPr="00F03191" w:rsidRDefault="00BF76F2" w:rsidP="4716D89F">
            <w:pPr>
              <w:rPr>
                <w:sz w:val="22"/>
                <w:szCs w:val="22"/>
              </w:rPr>
            </w:pPr>
            <w:r w:rsidRPr="4716D89F">
              <w:rPr>
                <w:sz w:val="22"/>
                <w:szCs w:val="22"/>
              </w:rPr>
              <w:t>käyttötarkoitus tekstinä</w:t>
            </w:r>
          </w:p>
        </w:tc>
        <w:tc>
          <w:tcPr>
            <w:tcW w:w="3260" w:type="dxa"/>
          </w:tcPr>
          <w:p w14:paraId="4E6A03FE"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BE9F08C" w14:textId="56971AA1" w:rsidR="00BF76F2" w:rsidRPr="00F03191" w:rsidRDefault="00BF76F2" w:rsidP="4716D89F">
            <w:pPr>
              <w:rPr>
                <w:sz w:val="22"/>
                <w:szCs w:val="22"/>
              </w:rPr>
            </w:pPr>
            <w:r w:rsidRPr="4716D89F">
              <w:rPr>
                <w:sz w:val="22"/>
                <w:szCs w:val="22"/>
              </w:rPr>
              <w:t>32</w:t>
            </w:r>
            <w:r w:rsidR="00767CD0" w:rsidRPr="4716D89F">
              <w:rPr>
                <w:sz w:val="22"/>
                <w:szCs w:val="22"/>
              </w:rPr>
              <w:t>, Lääkkeen käyttötarkoitus tekstinä</w:t>
            </w:r>
          </w:p>
        </w:tc>
      </w:tr>
      <w:tr w:rsidR="00BF76F2" w:rsidRPr="00F03191" w14:paraId="6B145216" w14:textId="75C57E35" w:rsidTr="4716D89F">
        <w:tc>
          <w:tcPr>
            <w:tcW w:w="846" w:type="dxa"/>
          </w:tcPr>
          <w:p w14:paraId="5B0713DA" w14:textId="77777777" w:rsidR="00BF76F2" w:rsidRPr="00F03191" w:rsidRDefault="00BF76F2" w:rsidP="4716D89F">
            <w:pPr>
              <w:rPr>
                <w:sz w:val="22"/>
                <w:szCs w:val="22"/>
              </w:rPr>
            </w:pPr>
            <w:r w:rsidRPr="4716D89F">
              <w:rPr>
                <w:sz w:val="22"/>
                <w:szCs w:val="22"/>
              </w:rPr>
              <w:t>67</w:t>
            </w:r>
          </w:p>
        </w:tc>
        <w:tc>
          <w:tcPr>
            <w:tcW w:w="2410" w:type="dxa"/>
          </w:tcPr>
          <w:p w14:paraId="0DD00327" w14:textId="77777777" w:rsidR="00BF76F2" w:rsidRPr="00F03191" w:rsidRDefault="00BF76F2" w:rsidP="4716D89F">
            <w:pPr>
              <w:rPr>
                <w:sz w:val="22"/>
                <w:szCs w:val="22"/>
              </w:rPr>
            </w:pPr>
            <w:r w:rsidRPr="4716D89F">
              <w:rPr>
                <w:sz w:val="22"/>
                <w:szCs w:val="22"/>
              </w:rPr>
              <w:t>hoitolaji</w:t>
            </w:r>
          </w:p>
        </w:tc>
        <w:tc>
          <w:tcPr>
            <w:tcW w:w="3260" w:type="dxa"/>
          </w:tcPr>
          <w:p w14:paraId="2F80A2B9" w14:textId="77777777" w:rsidR="00BF76F2" w:rsidRPr="00F03191" w:rsidRDefault="00BF76F2" w:rsidP="4716D89F">
            <w:pPr>
              <w:rPr>
                <w:sz w:val="22"/>
                <w:szCs w:val="22"/>
              </w:rPr>
            </w:pPr>
            <w:proofErr w:type="spellStart"/>
            <w:r w:rsidRPr="4716D89F">
              <w:rPr>
                <w:sz w:val="22"/>
                <w:szCs w:val="22"/>
              </w:rPr>
              <w:t>observation</w:t>
            </w:r>
            <w:proofErr w:type="spellEnd"/>
          </w:p>
          <w:p w14:paraId="7A68FEFA" w14:textId="77777777" w:rsidR="00BF76F2" w:rsidRPr="00F03191" w:rsidRDefault="00BF76F2" w:rsidP="4716D89F">
            <w:pPr>
              <w:rPr>
                <w:sz w:val="22"/>
                <w:szCs w:val="22"/>
              </w:rPr>
            </w:pPr>
            <w:r w:rsidRPr="4716D89F">
              <w:rPr>
                <w:sz w:val="22"/>
                <w:szCs w:val="22"/>
              </w:rPr>
              <w:t>(koodaus erilainen kuin lääkityslistassa)</w:t>
            </w:r>
          </w:p>
        </w:tc>
        <w:tc>
          <w:tcPr>
            <w:tcW w:w="2835" w:type="dxa"/>
          </w:tcPr>
          <w:p w14:paraId="78B01C2B" w14:textId="77777777" w:rsidR="00BF76F2" w:rsidRDefault="00BF76F2">
            <w:pPr>
              <w:rPr>
                <w:sz w:val="22"/>
              </w:rPr>
            </w:pPr>
          </w:p>
          <w:p w14:paraId="0957368A" w14:textId="163A1E99" w:rsidR="00BF76F2" w:rsidRPr="00D1212C" w:rsidRDefault="00BF76F2" w:rsidP="4716D89F">
            <w:pPr>
              <w:rPr>
                <w:sz w:val="22"/>
                <w:szCs w:val="22"/>
              </w:rPr>
            </w:pPr>
            <w:r w:rsidRPr="4716D89F">
              <w:rPr>
                <w:sz w:val="22"/>
                <w:szCs w:val="22"/>
              </w:rPr>
              <w:t>142</w:t>
            </w:r>
          </w:p>
        </w:tc>
      </w:tr>
      <w:tr w:rsidR="00BF76F2" w:rsidRPr="00F03191" w14:paraId="4B18911B" w14:textId="0A9C1121" w:rsidTr="4716D89F">
        <w:tc>
          <w:tcPr>
            <w:tcW w:w="846" w:type="dxa"/>
          </w:tcPr>
          <w:p w14:paraId="471FAE45" w14:textId="77777777" w:rsidR="00BF76F2" w:rsidRPr="00F03191" w:rsidRDefault="00BF76F2" w:rsidP="4716D89F">
            <w:pPr>
              <w:rPr>
                <w:sz w:val="22"/>
                <w:szCs w:val="22"/>
              </w:rPr>
            </w:pPr>
            <w:r w:rsidRPr="4716D89F">
              <w:rPr>
                <w:sz w:val="22"/>
                <w:szCs w:val="22"/>
              </w:rPr>
              <w:t>68</w:t>
            </w:r>
          </w:p>
        </w:tc>
        <w:tc>
          <w:tcPr>
            <w:tcW w:w="2410" w:type="dxa"/>
          </w:tcPr>
          <w:p w14:paraId="5EEE3A20" w14:textId="77777777" w:rsidR="00BF76F2" w:rsidRPr="00F03191" w:rsidRDefault="00BF76F2" w:rsidP="4716D89F">
            <w:pPr>
              <w:rPr>
                <w:sz w:val="22"/>
                <w:szCs w:val="22"/>
              </w:rPr>
            </w:pPr>
            <w:r w:rsidRPr="4716D89F">
              <w:rPr>
                <w:sz w:val="22"/>
                <w:szCs w:val="22"/>
              </w:rPr>
              <w:t>pysyvä lääkitys</w:t>
            </w:r>
          </w:p>
        </w:tc>
        <w:tc>
          <w:tcPr>
            <w:tcW w:w="3260" w:type="dxa"/>
          </w:tcPr>
          <w:p w14:paraId="27F3304A"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115B97B2" w14:textId="2F994CD3" w:rsidR="00BF76F2" w:rsidRPr="00F03191" w:rsidRDefault="00BF76F2" w:rsidP="4716D89F">
            <w:pPr>
              <w:rPr>
                <w:sz w:val="22"/>
                <w:szCs w:val="22"/>
              </w:rPr>
            </w:pPr>
            <w:r w:rsidRPr="4716D89F">
              <w:rPr>
                <w:sz w:val="22"/>
                <w:szCs w:val="22"/>
              </w:rPr>
              <w:t>2</w:t>
            </w:r>
            <w:r w:rsidR="00767CD0" w:rsidRPr="4716D89F">
              <w:rPr>
                <w:sz w:val="22"/>
                <w:szCs w:val="22"/>
              </w:rPr>
              <w:t>, Pysyvä lääkitys</w:t>
            </w:r>
          </w:p>
        </w:tc>
      </w:tr>
      <w:tr w:rsidR="00BF76F2" w:rsidRPr="00F03191" w14:paraId="39A893F1" w14:textId="63A4E35A" w:rsidTr="4716D89F">
        <w:tc>
          <w:tcPr>
            <w:tcW w:w="846" w:type="dxa"/>
          </w:tcPr>
          <w:p w14:paraId="55CA387A" w14:textId="77777777" w:rsidR="00BF76F2" w:rsidRPr="00F03191" w:rsidRDefault="00BF76F2" w:rsidP="4716D89F">
            <w:pPr>
              <w:rPr>
                <w:sz w:val="22"/>
                <w:szCs w:val="22"/>
              </w:rPr>
            </w:pPr>
            <w:r w:rsidRPr="4716D89F">
              <w:rPr>
                <w:sz w:val="22"/>
                <w:szCs w:val="22"/>
              </w:rPr>
              <w:t>69</w:t>
            </w:r>
          </w:p>
        </w:tc>
        <w:tc>
          <w:tcPr>
            <w:tcW w:w="2410" w:type="dxa"/>
          </w:tcPr>
          <w:p w14:paraId="5BC7D185" w14:textId="77777777" w:rsidR="00BF76F2" w:rsidRPr="00F03191" w:rsidRDefault="00BF76F2" w:rsidP="4716D89F">
            <w:pPr>
              <w:rPr>
                <w:sz w:val="22"/>
                <w:szCs w:val="22"/>
              </w:rPr>
            </w:pPr>
            <w:r w:rsidRPr="4716D89F">
              <w:rPr>
                <w:sz w:val="22"/>
                <w:szCs w:val="22"/>
              </w:rPr>
              <w:t>erillisselvitys</w:t>
            </w:r>
          </w:p>
        </w:tc>
        <w:tc>
          <w:tcPr>
            <w:tcW w:w="3260" w:type="dxa"/>
          </w:tcPr>
          <w:p w14:paraId="6BB241AB"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79CD4BFB" w14:textId="0D668361" w:rsidR="00BF76F2" w:rsidRPr="00F03191" w:rsidRDefault="00BF76F2" w:rsidP="4716D89F">
            <w:pPr>
              <w:rPr>
                <w:sz w:val="22"/>
                <w:szCs w:val="22"/>
              </w:rPr>
            </w:pPr>
            <w:r w:rsidRPr="4716D89F">
              <w:rPr>
                <w:sz w:val="22"/>
                <w:szCs w:val="22"/>
              </w:rPr>
              <w:t>93, 94</w:t>
            </w:r>
            <w:r w:rsidR="00767CD0" w:rsidRPr="4716D89F">
              <w:rPr>
                <w:sz w:val="22"/>
                <w:szCs w:val="22"/>
              </w:rPr>
              <w:t>, erillisselvitys ja erillisselvitykseen liittyvä päivämäärä</w:t>
            </w:r>
          </w:p>
        </w:tc>
      </w:tr>
      <w:tr w:rsidR="00BF76F2" w:rsidRPr="00F03191" w14:paraId="0A270C0C" w14:textId="64A548EF" w:rsidTr="4716D89F">
        <w:tc>
          <w:tcPr>
            <w:tcW w:w="846" w:type="dxa"/>
          </w:tcPr>
          <w:p w14:paraId="62B5CBE8" w14:textId="77777777" w:rsidR="00BF76F2" w:rsidRPr="00F03191" w:rsidRDefault="00BF76F2" w:rsidP="4716D89F">
            <w:pPr>
              <w:rPr>
                <w:sz w:val="22"/>
                <w:szCs w:val="22"/>
              </w:rPr>
            </w:pPr>
            <w:r w:rsidRPr="4716D89F">
              <w:rPr>
                <w:sz w:val="22"/>
                <w:szCs w:val="22"/>
              </w:rPr>
              <w:t>75</w:t>
            </w:r>
          </w:p>
        </w:tc>
        <w:tc>
          <w:tcPr>
            <w:tcW w:w="2410" w:type="dxa"/>
          </w:tcPr>
          <w:p w14:paraId="333D7C88" w14:textId="77777777" w:rsidR="00BF76F2" w:rsidRPr="00F03191" w:rsidRDefault="00BF76F2" w:rsidP="4716D89F">
            <w:pPr>
              <w:rPr>
                <w:sz w:val="22"/>
                <w:szCs w:val="22"/>
              </w:rPr>
            </w:pPr>
            <w:r w:rsidRPr="4716D89F">
              <w:rPr>
                <w:sz w:val="22"/>
                <w:szCs w:val="22"/>
              </w:rPr>
              <w:t>reseptin uudistamiskielto</w:t>
            </w:r>
          </w:p>
        </w:tc>
        <w:tc>
          <w:tcPr>
            <w:tcW w:w="3260" w:type="dxa"/>
          </w:tcPr>
          <w:p w14:paraId="636EA78F"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C34ABD6" w14:textId="276E3B4E" w:rsidR="00BF76F2" w:rsidRPr="00F03191" w:rsidRDefault="00BF76F2" w:rsidP="4716D89F">
            <w:pPr>
              <w:rPr>
                <w:sz w:val="22"/>
                <w:szCs w:val="22"/>
              </w:rPr>
            </w:pPr>
            <w:r w:rsidRPr="4716D89F">
              <w:rPr>
                <w:sz w:val="22"/>
                <w:szCs w:val="22"/>
              </w:rPr>
              <w:t>66</w:t>
            </w:r>
          </w:p>
        </w:tc>
      </w:tr>
      <w:tr w:rsidR="00BF76F2" w:rsidRPr="00F03191" w14:paraId="23FC170B" w14:textId="4AB271F4" w:rsidTr="4716D89F">
        <w:tc>
          <w:tcPr>
            <w:tcW w:w="846" w:type="dxa"/>
          </w:tcPr>
          <w:p w14:paraId="344A952B" w14:textId="77777777" w:rsidR="00BF76F2" w:rsidRPr="00F03191" w:rsidRDefault="00BF76F2" w:rsidP="4716D89F">
            <w:pPr>
              <w:rPr>
                <w:sz w:val="22"/>
                <w:szCs w:val="22"/>
              </w:rPr>
            </w:pPr>
            <w:r w:rsidRPr="4716D89F">
              <w:rPr>
                <w:sz w:val="22"/>
                <w:szCs w:val="22"/>
              </w:rPr>
              <w:t>81</w:t>
            </w:r>
          </w:p>
        </w:tc>
        <w:tc>
          <w:tcPr>
            <w:tcW w:w="2410" w:type="dxa"/>
          </w:tcPr>
          <w:p w14:paraId="5A5E0390" w14:textId="77777777" w:rsidR="00BF76F2" w:rsidRPr="00F03191" w:rsidRDefault="00BF76F2" w:rsidP="4716D89F">
            <w:pPr>
              <w:rPr>
                <w:sz w:val="22"/>
                <w:szCs w:val="22"/>
              </w:rPr>
            </w:pPr>
            <w:r w:rsidRPr="4716D89F">
              <w:rPr>
                <w:sz w:val="22"/>
                <w:szCs w:val="22"/>
              </w:rPr>
              <w:t>lääkevaihtokielto</w:t>
            </w:r>
          </w:p>
        </w:tc>
        <w:tc>
          <w:tcPr>
            <w:tcW w:w="3260" w:type="dxa"/>
          </w:tcPr>
          <w:p w14:paraId="2D775462"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90C7176" w14:textId="6934D0C7" w:rsidR="00BF76F2" w:rsidRPr="00F03191" w:rsidRDefault="00BF76F2" w:rsidP="4716D89F">
            <w:pPr>
              <w:rPr>
                <w:sz w:val="22"/>
                <w:szCs w:val="22"/>
              </w:rPr>
            </w:pPr>
            <w:r w:rsidRPr="4716D89F">
              <w:rPr>
                <w:sz w:val="22"/>
                <w:szCs w:val="22"/>
              </w:rPr>
              <w:t>27</w:t>
            </w:r>
          </w:p>
        </w:tc>
      </w:tr>
      <w:tr w:rsidR="00BF76F2" w:rsidRPr="00F03191" w14:paraId="3E7B7815" w14:textId="324A3530" w:rsidTr="4716D89F">
        <w:tc>
          <w:tcPr>
            <w:tcW w:w="846" w:type="dxa"/>
          </w:tcPr>
          <w:p w14:paraId="264ABAB7" w14:textId="77777777" w:rsidR="00BF76F2" w:rsidRPr="00F03191" w:rsidRDefault="00BF76F2" w:rsidP="4716D89F">
            <w:pPr>
              <w:rPr>
                <w:sz w:val="22"/>
                <w:szCs w:val="22"/>
              </w:rPr>
            </w:pPr>
            <w:r w:rsidRPr="4716D89F">
              <w:rPr>
                <w:sz w:val="22"/>
                <w:szCs w:val="22"/>
              </w:rPr>
              <w:t>83</w:t>
            </w:r>
          </w:p>
        </w:tc>
        <w:tc>
          <w:tcPr>
            <w:tcW w:w="2410" w:type="dxa"/>
          </w:tcPr>
          <w:p w14:paraId="7C8777A9" w14:textId="77777777" w:rsidR="00BF76F2" w:rsidRPr="00F03191" w:rsidRDefault="00BF76F2" w:rsidP="4716D89F">
            <w:pPr>
              <w:rPr>
                <w:sz w:val="22"/>
                <w:szCs w:val="22"/>
              </w:rPr>
            </w:pPr>
            <w:r w:rsidRPr="4716D89F">
              <w:rPr>
                <w:sz w:val="22"/>
                <w:szCs w:val="22"/>
              </w:rPr>
              <w:t>lääkevalmisteen ja pakkauksen tiedot</w:t>
            </w:r>
          </w:p>
        </w:tc>
        <w:tc>
          <w:tcPr>
            <w:tcW w:w="3260" w:type="dxa"/>
          </w:tcPr>
          <w:p w14:paraId="03337E31" w14:textId="77777777" w:rsidR="00BF76F2" w:rsidRPr="00F03191" w:rsidRDefault="00BF76F2" w:rsidP="4716D89F">
            <w:pPr>
              <w:rPr>
                <w:sz w:val="22"/>
                <w:szCs w:val="22"/>
                <w:lang w:val="en-GB"/>
              </w:rPr>
            </w:pPr>
            <w:r w:rsidRPr="4716D89F">
              <w:rPr>
                <w:sz w:val="22"/>
                <w:szCs w:val="22"/>
                <w:lang w:val="en-GB"/>
              </w:rPr>
              <w:t>organizer</w:t>
            </w:r>
          </w:p>
        </w:tc>
        <w:tc>
          <w:tcPr>
            <w:tcW w:w="2835" w:type="dxa"/>
          </w:tcPr>
          <w:p w14:paraId="4693F008" w14:textId="77777777" w:rsidR="00BF76F2" w:rsidRPr="00F03191" w:rsidRDefault="00BF76F2">
            <w:pPr>
              <w:rPr>
                <w:sz w:val="22"/>
                <w:lang w:val="en-GB"/>
              </w:rPr>
            </w:pPr>
          </w:p>
        </w:tc>
      </w:tr>
      <w:tr w:rsidR="00BF76F2" w:rsidRPr="00F03191" w14:paraId="6619487F" w14:textId="596DD3CE" w:rsidTr="4716D89F">
        <w:tc>
          <w:tcPr>
            <w:tcW w:w="846" w:type="dxa"/>
          </w:tcPr>
          <w:p w14:paraId="38A93CF0" w14:textId="77777777" w:rsidR="00BF76F2" w:rsidRPr="00F03191" w:rsidRDefault="00BF76F2" w:rsidP="4716D89F">
            <w:pPr>
              <w:rPr>
                <w:sz w:val="22"/>
                <w:szCs w:val="22"/>
              </w:rPr>
            </w:pPr>
            <w:r w:rsidRPr="4716D89F">
              <w:rPr>
                <w:sz w:val="22"/>
                <w:szCs w:val="22"/>
              </w:rPr>
              <w:lastRenderedPageBreak/>
              <w:t>87</w:t>
            </w:r>
          </w:p>
        </w:tc>
        <w:tc>
          <w:tcPr>
            <w:tcW w:w="2410" w:type="dxa"/>
          </w:tcPr>
          <w:p w14:paraId="417965E6" w14:textId="77777777" w:rsidR="00BF76F2" w:rsidRPr="00F03191" w:rsidRDefault="00BF76F2" w:rsidP="4716D89F">
            <w:pPr>
              <w:rPr>
                <w:sz w:val="22"/>
                <w:szCs w:val="22"/>
              </w:rPr>
            </w:pPr>
            <w:r w:rsidRPr="4716D89F">
              <w:rPr>
                <w:sz w:val="22"/>
                <w:szCs w:val="22"/>
              </w:rPr>
              <w:t>annostelu vain tekstinä</w:t>
            </w:r>
          </w:p>
        </w:tc>
        <w:tc>
          <w:tcPr>
            <w:tcW w:w="3260" w:type="dxa"/>
          </w:tcPr>
          <w:p w14:paraId="2AE63237" w14:textId="17407112"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5F5A2443" w14:textId="7EF1B5E4" w:rsidR="00BF76F2" w:rsidRPr="00F03191" w:rsidRDefault="00BF76F2" w:rsidP="4716D89F">
            <w:pPr>
              <w:rPr>
                <w:sz w:val="22"/>
                <w:szCs w:val="22"/>
              </w:rPr>
            </w:pPr>
            <w:r w:rsidRPr="4716D89F">
              <w:rPr>
                <w:sz w:val="22"/>
                <w:szCs w:val="22"/>
              </w:rPr>
              <w:t>112</w:t>
            </w:r>
            <w:r w:rsidR="00767CD0" w:rsidRPr="4716D89F">
              <w:rPr>
                <w:sz w:val="22"/>
                <w:szCs w:val="22"/>
              </w:rPr>
              <w:t>, Annostusohje vain tekstinä</w:t>
            </w:r>
          </w:p>
        </w:tc>
      </w:tr>
      <w:tr w:rsidR="00BF76F2" w:rsidRPr="00F03191" w14:paraId="6E2DB335" w14:textId="5FF8703A" w:rsidTr="4716D89F">
        <w:tc>
          <w:tcPr>
            <w:tcW w:w="846" w:type="dxa"/>
          </w:tcPr>
          <w:p w14:paraId="2652C78A" w14:textId="77777777" w:rsidR="00BF76F2" w:rsidRPr="00F03191" w:rsidRDefault="00BF76F2" w:rsidP="4716D89F">
            <w:pPr>
              <w:rPr>
                <w:sz w:val="22"/>
                <w:szCs w:val="22"/>
              </w:rPr>
            </w:pPr>
            <w:r w:rsidRPr="4716D89F">
              <w:rPr>
                <w:sz w:val="22"/>
                <w:szCs w:val="22"/>
              </w:rPr>
              <w:t>88</w:t>
            </w:r>
          </w:p>
        </w:tc>
        <w:tc>
          <w:tcPr>
            <w:tcW w:w="2410" w:type="dxa"/>
          </w:tcPr>
          <w:p w14:paraId="3035E3CE" w14:textId="77777777" w:rsidR="00BF76F2" w:rsidRPr="00F03191" w:rsidRDefault="00BF76F2" w:rsidP="4716D89F">
            <w:pPr>
              <w:rPr>
                <w:sz w:val="22"/>
                <w:szCs w:val="22"/>
              </w:rPr>
            </w:pPr>
            <w:r w:rsidRPr="4716D89F">
              <w:rPr>
                <w:sz w:val="22"/>
                <w:szCs w:val="22"/>
              </w:rPr>
              <w:t>reseptin muut tiedot</w:t>
            </w:r>
          </w:p>
        </w:tc>
        <w:tc>
          <w:tcPr>
            <w:tcW w:w="3260" w:type="dxa"/>
          </w:tcPr>
          <w:p w14:paraId="1B2C8776" w14:textId="1E3E7A49"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087B48FD" w14:textId="77777777" w:rsidR="00BF76F2" w:rsidRPr="00F03191" w:rsidRDefault="00BF76F2">
            <w:pPr>
              <w:rPr>
                <w:sz w:val="22"/>
              </w:rPr>
            </w:pPr>
          </w:p>
        </w:tc>
      </w:tr>
      <w:tr w:rsidR="00BF76F2" w:rsidRPr="00F03191" w14:paraId="7EDFA63F" w14:textId="64E9C8FD" w:rsidTr="4716D89F">
        <w:tc>
          <w:tcPr>
            <w:tcW w:w="846" w:type="dxa"/>
          </w:tcPr>
          <w:p w14:paraId="0BFBD892" w14:textId="77777777" w:rsidR="00BF76F2" w:rsidRPr="00F03191" w:rsidRDefault="00BF76F2" w:rsidP="4716D89F">
            <w:pPr>
              <w:rPr>
                <w:sz w:val="22"/>
                <w:szCs w:val="22"/>
              </w:rPr>
            </w:pPr>
            <w:r w:rsidRPr="4716D89F">
              <w:rPr>
                <w:sz w:val="22"/>
                <w:szCs w:val="22"/>
              </w:rPr>
              <w:t>89</w:t>
            </w:r>
          </w:p>
        </w:tc>
        <w:tc>
          <w:tcPr>
            <w:tcW w:w="2410" w:type="dxa"/>
          </w:tcPr>
          <w:p w14:paraId="493B2A9A" w14:textId="77777777" w:rsidR="00BF76F2" w:rsidRPr="00F03191" w:rsidRDefault="00BF76F2" w:rsidP="4716D89F">
            <w:pPr>
              <w:rPr>
                <w:sz w:val="22"/>
                <w:szCs w:val="22"/>
              </w:rPr>
            </w:pPr>
            <w:r w:rsidRPr="4716D89F">
              <w:rPr>
                <w:sz w:val="22"/>
                <w:szCs w:val="22"/>
              </w:rPr>
              <w:t>alle 12-vuotiaan paino</w:t>
            </w:r>
          </w:p>
        </w:tc>
        <w:tc>
          <w:tcPr>
            <w:tcW w:w="3260" w:type="dxa"/>
          </w:tcPr>
          <w:p w14:paraId="4AC7109D" w14:textId="5DE60594"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3B461C7E" w14:textId="326A2FB9" w:rsidR="00BF76F2" w:rsidRPr="00F03191" w:rsidRDefault="00BF76F2" w:rsidP="4716D89F">
            <w:pPr>
              <w:rPr>
                <w:sz w:val="22"/>
                <w:szCs w:val="22"/>
              </w:rPr>
            </w:pPr>
            <w:r w:rsidRPr="4716D89F">
              <w:rPr>
                <w:sz w:val="22"/>
                <w:szCs w:val="22"/>
              </w:rPr>
              <w:t>139</w:t>
            </w:r>
          </w:p>
        </w:tc>
      </w:tr>
      <w:tr w:rsidR="00BF76F2" w:rsidRPr="00F03191" w14:paraId="012C9013" w14:textId="264802B4" w:rsidTr="4716D89F">
        <w:tc>
          <w:tcPr>
            <w:tcW w:w="846" w:type="dxa"/>
          </w:tcPr>
          <w:p w14:paraId="2B2582AE" w14:textId="77777777" w:rsidR="00BF76F2" w:rsidRPr="00F03191" w:rsidRDefault="00BF76F2" w:rsidP="4716D89F">
            <w:pPr>
              <w:rPr>
                <w:sz w:val="22"/>
                <w:szCs w:val="22"/>
              </w:rPr>
            </w:pPr>
            <w:r w:rsidRPr="4716D89F">
              <w:rPr>
                <w:sz w:val="22"/>
                <w:szCs w:val="22"/>
              </w:rPr>
              <w:t>91</w:t>
            </w:r>
          </w:p>
        </w:tc>
        <w:tc>
          <w:tcPr>
            <w:tcW w:w="2410" w:type="dxa"/>
          </w:tcPr>
          <w:p w14:paraId="5F9E1E25" w14:textId="77777777" w:rsidR="00BF76F2" w:rsidRPr="00F03191" w:rsidRDefault="00BF76F2" w:rsidP="4716D89F">
            <w:pPr>
              <w:rPr>
                <w:sz w:val="22"/>
                <w:szCs w:val="22"/>
              </w:rPr>
            </w:pPr>
            <w:r w:rsidRPr="4716D89F">
              <w:rPr>
                <w:sz w:val="22"/>
                <w:szCs w:val="22"/>
              </w:rPr>
              <w:t>annosjakelu</w:t>
            </w:r>
          </w:p>
        </w:tc>
        <w:tc>
          <w:tcPr>
            <w:tcW w:w="3260" w:type="dxa"/>
          </w:tcPr>
          <w:p w14:paraId="59413E07" w14:textId="5C70EE68"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10956616" w14:textId="667FE0FF" w:rsidR="00BF76F2" w:rsidRPr="00F03191" w:rsidRDefault="00BF76F2" w:rsidP="4716D89F">
            <w:pPr>
              <w:rPr>
                <w:sz w:val="22"/>
                <w:szCs w:val="22"/>
              </w:rPr>
            </w:pPr>
            <w:r w:rsidRPr="4716D89F">
              <w:rPr>
                <w:sz w:val="22"/>
                <w:szCs w:val="22"/>
              </w:rPr>
              <w:t>30</w:t>
            </w:r>
            <w:r w:rsidR="0098583A" w:rsidRPr="4716D89F">
              <w:rPr>
                <w:sz w:val="22"/>
                <w:szCs w:val="22"/>
              </w:rPr>
              <w:t xml:space="preserve"> </w:t>
            </w:r>
          </w:p>
        </w:tc>
      </w:tr>
      <w:tr w:rsidR="00BF76F2" w:rsidRPr="00F03191" w14:paraId="2D36C996" w14:textId="318E650D" w:rsidTr="4716D89F">
        <w:tc>
          <w:tcPr>
            <w:tcW w:w="846" w:type="dxa"/>
          </w:tcPr>
          <w:p w14:paraId="53829144" w14:textId="77777777" w:rsidR="00BF76F2" w:rsidRPr="00F03191" w:rsidRDefault="00BF76F2" w:rsidP="4716D89F">
            <w:pPr>
              <w:rPr>
                <w:sz w:val="22"/>
                <w:szCs w:val="22"/>
              </w:rPr>
            </w:pPr>
            <w:r w:rsidRPr="4716D89F">
              <w:rPr>
                <w:sz w:val="22"/>
                <w:szCs w:val="22"/>
              </w:rPr>
              <w:t>92</w:t>
            </w:r>
          </w:p>
        </w:tc>
        <w:tc>
          <w:tcPr>
            <w:tcW w:w="2410" w:type="dxa"/>
          </w:tcPr>
          <w:p w14:paraId="0D9F9462" w14:textId="77777777" w:rsidR="00BF76F2" w:rsidRPr="00F03191" w:rsidRDefault="00BF76F2" w:rsidP="4716D89F">
            <w:pPr>
              <w:rPr>
                <w:sz w:val="22"/>
                <w:szCs w:val="22"/>
              </w:rPr>
            </w:pPr>
            <w:r w:rsidRPr="4716D89F">
              <w:rPr>
                <w:sz w:val="22"/>
                <w:szCs w:val="22"/>
              </w:rPr>
              <w:t>viesti apteekille</w:t>
            </w:r>
          </w:p>
        </w:tc>
        <w:tc>
          <w:tcPr>
            <w:tcW w:w="3260" w:type="dxa"/>
          </w:tcPr>
          <w:p w14:paraId="5F824DB7" w14:textId="7376FE58"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CA98C7F" w14:textId="77777777" w:rsidR="00BF76F2" w:rsidRPr="00F03191" w:rsidRDefault="00BF76F2" w:rsidP="4716D89F">
            <w:pPr>
              <w:rPr>
                <w:sz w:val="22"/>
                <w:szCs w:val="22"/>
              </w:rPr>
            </w:pPr>
            <w:r w:rsidRPr="4716D89F">
              <w:rPr>
                <w:sz w:val="22"/>
                <w:szCs w:val="22"/>
              </w:rPr>
              <w:t>126</w:t>
            </w:r>
          </w:p>
        </w:tc>
      </w:tr>
      <w:tr w:rsidR="00BF76F2" w:rsidRPr="00F03191" w14:paraId="0679A58C" w14:textId="437E20DA" w:rsidTr="4716D89F">
        <w:tc>
          <w:tcPr>
            <w:tcW w:w="846" w:type="dxa"/>
          </w:tcPr>
          <w:p w14:paraId="6282B124" w14:textId="77777777" w:rsidR="00BF76F2" w:rsidRPr="00F03191" w:rsidRDefault="00BF76F2" w:rsidP="4716D89F">
            <w:pPr>
              <w:rPr>
                <w:sz w:val="22"/>
                <w:szCs w:val="22"/>
              </w:rPr>
            </w:pPr>
            <w:r w:rsidRPr="4716D89F">
              <w:rPr>
                <w:sz w:val="22"/>
                <w:szCs w:val="22"/>
              </w:rPr>
              <w:t>94</w:t>
            </w:r>
          </w:p>
        </w:tc>
        <w:tc>
          <w:tcPr>
            <w:tcW w:w="2410" w:type="dxa"/>
          </w:tcPr>
          <w:p w14:paraId="096462F4" w14:textId="77777777" w:rsidR="00BF76F2" w:rsidRPr="00F03191" w:rsidRDefault="00BF76F2" w:rsidP="4716D89F">
            <w:pPr>
              <w:rPr>
                <w:sz w:val="22"/>
                <w:szCs w:val="22"/>
              </w:rPr>
            </w:pPr>
            <w:r w:rsidRPr="4716D89F">
              <w:rPr>
                <w:sz w:val="22"/>
                <w:szCs w:val="22"/>
              </w:rPr>
              <w:t>lääketietokannan mukainen laji</w:t>
            </w:r>
          </w:p>
        </w:tc>
        <w:tc>
          <w:tcPr>
            <w:tcW w:w="3260" w:type="dxa"/>
          </w:tcPr>
          <w:p w14:paraId="7B03DF4C" w14:textId="77777777" w:rsidR="00BF76F2" w:rsidRPr="00F03191" w:rsidRDefault="00BF76F2" w:rsidP="4716D89F">
            <w:pPr>
              <w:rPr>
                <w:sz w:val="22"/>
                <w:szCs w:val="22"/>
                <w:lang w:val="de-DE"/>
              </w:rPr>
            </w:pPr>
            <w:r w:rsidRPr="4716D89F">
              <w:rPr>
                <w:sz w:val="22"/>
                <w:szCs w:val="22"/>
                <w:lang w:val="de-DE"/>
              </w:rPr>
              <w:t>POISTETTU</w:t>
            </w:r>
          </w:p>
        </w:tc>
        <w:tc>
          <w:tcPr>
            <w:tcW w:w="2835" w:type="dxa"/>
          </w:tcPr>
          <w:p w14:paraId="3F49A12C" w14:textId="77777777" w:rsidR="00BF76F2" w:rsidRPr="00F03191" w:rsidRDefault="00BF76F2">
            <w:pPr>
              <w:rPr>
                <w:sz w:val="22"/>
                <w:lang w:val="de-DE"/>
              </w:rPr>
            </w:pPr>
          </w:p>
        </w:tc>
      </w:tr>
      <w:tr w:rsidR="00BF76F2" w:rsidRPr="00F03191" w14:paraId="42B9A9EC" w14:textId="25E9A203" w:rsidTr="4716D89F">
        <w:tc>
          <w:tcPr>
            <w:tcW w:w="846" w:type="dxa"/>
          </w:tcPr>
          <w:p w14:paraId="7690BC68" w14:textId="77777777" w:rsidR="00BF76F2" w:rsidRPr="00F03191" w:rsidRDefault="00BF76F2" w:rsidP="4716D89F">
            <w:pPr>
              <w:rPr>
                <w:sz w:val="22"/>
                <w:szCs w:val="22"/>
              </w:rPr>
            </w:pPr>
            <w:r w:rsidRPr="4716D89F">
              <w:rPr>
                <w:sz w:val="22"/>
                <w:szCs w:val="22"/>
              </w:rPr>
              <w:t>95</w:t>
            </w:r>
          </w:p>
        </w:tc>
        <w:tc>
          <w:tcPr>
            <w:tcW w:w="2410" w:type="dxa"/>
          </w:tcPr>
          <w:p w14:paraId="4B098D8D" w14:textId="77777777" w:rsidR="00BF76F2" w:rsidRPr="00F03191" w:rsidRDefault="00BF76F2" w:rsidP="4716D89F">
            <w:pPr>
              <w:rPr>
                <w:sz w:val="22"/>
                <w:szCs w:val="22"/>
              </w:rPr>
            </w:pPr>
            <w:r w:rsidRPr="4716D89F">
              <w:rPr>
                <w:sz w:val="22"/>
                <w:szCs w:val="22"/>
              </w:rPr>
              <w:t>lääkemääräyksen mitätöinnin syy</w:t>
            </w:r>
          </w:p>
        </w:tc>
        <w:tc>
          <w:tcPr>
            <w:tcW w:w="3260" w:type="dxa"/>
          </w:tcPr>
          <w:p w14:paraId="518F2CCE" w14:textId="37086BC2"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7DA95432" w14:textId="5197EDD0" w:rsidR="00BF76F2" w:rsidRPr="00F03191" w:rsidRDefault="00BF76F2" w:rsidP="4716D89F">
            <w:pPr>
              <w:rPr>
                <w:sz w:val="22"/>
                <w:szCs w:val="22"/>
              </w:rPr>
            </w:pPr>
            <w:r w:rsidRPr="4716D89F">
              <w:rPr>
                <w:sz w:val="22"/>
                <w:szCs w:val="22"/>
              </w:rPr>
              <w:t>62</w:t>
            </w:r>
            <w:r w:rsidR="00D14F54" w:rsidRPr="4716D89F">
              <w:rPr>
                <w:sz w:val="22"/>
                <w:szCs w:val="22"/>
              </w:rPr>
              <w:t>, Lääkemääräyksen muutoksen syy</w:t>
            </w:r>
          </w:p>
        </w:tc>
      </w:tr>
      <w:tr w:rsidR="00BF76F2" w:rsidRPr="00F03191" w14:paraId="3F3692DD" w14:textId="5F76D44B" w:rsidTr="4716D89F">
        <w:tc>
          <w:tcPr>
            <w:tcW w:w="846" w:type="dxa"/>
          </w:tcPr>
          <w:p w14:paraId="75404D7A" w14:textId="77777777" w:rsidR="00BF76F2" w:rsidRPr="00F03191" w:rsidRDefault="00BF76F2" w:rsidP="4716D89F">
            <w:pPr>
              <w:rPr>
                <w:sz w:val="22"/>
                <w:szCs w:val="22"/>
              </w:rPr>
            </w:pPr>
            <w:r w:rsidRPr="4716D89F">
              <w:rPr>
                <w:sz w:val="22"/>
                <w:szCs w:val="22"/>
              </w:rPr>
              <w:t>96</w:t>
            </w:r>
          </w:p>
        </w:tc>
        <w:tc>
          <w:tcPr>
            <w:tcW w:w="2410" w:type="dxa"/>
          </w:tcPr>
          <w:p w14:paraId="5B83AA19" w14:textId="77777777" w:rsidR="00BF76F2" w:rsidRPr="00F03191" w:rsidRDefault="00BF76F2" w:rsidP="4716D89F">
            <w:pPr>
              <w:rPr>
                <w:sz w:val="22"/>
                <w:szCs w:val="22"/>
              </w:rPr>
            </w:pPr>
            <w:r w:rsidRPr="4716D89F">
              <w:rPr>
                <w:sz w:val="22"/>
                <w:szCs w:val="22"/>
              </w:rPr>
              <w:t>lääkemääräyksen mitätöinnin tyyppi</w:t>
            </w:r>
          </w:p>
        </w:tc>
        <w:tc>
          <w:tcPr>
            <w:tcW w:w="3260" w:type="dxa"/>
          </w:tcPr>
          <w:p w14:paraId="41415B2B" w14:textId="591AB9A2"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2E7F7910" w14:textId="1385BD3B" w:rsidR="00BF76F2" w:rsidRPr="00F03191" w:rsidRDefault="00BF76F2" w:rsidP="4716D89F">
            <w:pPr>
              <w:rPr>
                <w:sz w:val="22"/>
                <w:szCs w:val="22"/>
              </w:rPr>
            </w:pPr>
            <w:r w:rsidRPr="4716D89F">
              <w:rPr>
                <w:sz w:val="22"/>
                <w:szCs w:val="22"/>
              </w:rPr>
              <w:t>130</w:t>
            </w:r>
            <w:r w:rsidR="00EC0436" w:rsidRPr="4716D89F">
              <w:rPr>
                <w:sz w:val="22"/>
                <w:szCs w:val="22"/>
              </w:rPr>
              <w:t>, Reseptin mitätöinnin tyyppi</w:t>
            </w:r>
          </w:p>
        </w:tc>
      </w:tr>
      <w:tr w:rsidR="00BF76F2" w:rsidRPr="00F03191" w14:paraId="71874EA9" w14:textId="04931A84" w:rsidTr="4716D89F">
        <w:tc>
          <w:tcPr>
            <w:tcW w:w="846" w:type="dxa"/>
          </w:tcPr>
          <w:p w14:paraId="5A227053" w14:textId="77777777" w:rsidR="00BF76F2" w:rsidRPr="00F03191" w:rsidRDefault="00BF76F2" w:rsidP="4716D89F">
            <w:pPr>
              <w:rPr>
                <w:sz w:val="22"/>
                <w:szCs w:val="22"/>
              </w:rPr>
            </w:pPr>
            <w:r w:rsidRPr="4716D89F">
              <w:rPr>
                <w:sz w:val="22"/>
                <w:szCs w:val="22"/>
              </w:rPr>
              <w:t>96.1</w:t>
            </w:r>
          </w:p>
        </w:tc>
        <w:tc>
          <w:tcPr>
            <w:tcW w:w="2410" w:type="dxa"/>
          </w:tcPr>
          <w:p w14:paraId="49C171A8" w14:textId="77777777" w:rsidR="00BF76F2" w:rsidRPr="00F03191" w:rsidRDefault="00BF76F2" w:rsidP="4716D89F">
            <w:pPr>
              <w:rPr>
                <w:sz w:val="22"/>
                <w:szCs w:val="22"/>
              </w:rPr>
            </w:pPr>
            <w:r w:rsidRPr="4716D89F">
              <w:rPr>
                <w:sz w:val="22"/>
                <w:szCs w:val="22"/>
              </w:rPr>
              <w:t>lääkemääräyksen mitätöinnin osapuoli</w:t>
            </w:r>
          </w:p>
        </w:tc>
        <w:tc>
          <w:tcPr>
            <w:tcW w:w="3260" w:type="dxa"/>
          </w:tcPr>
          <w:p w14:paraId="00BCD006" w14:textId="7150529E" w:rsidR="00BF76F2" w:rsidRPr="00F03191" w:rsidRDefault="00BF76F2" w:rsidP="4716D89F">
            <w:pPr>
              <w:rPr>
                <w:sz w:val="22"/>
                <w:szCs w:val="22"/>
                <w:lang w:val="de-DE"/>
              </w:rPr>
            </w:pPr>
            <w:r w:rsidRPr="4716D89F">
              <w:rPr>
                <w:sz w:val="22"/>
                <w:szCs w:val="22"/>
                <w:lang w:val="de-DE"/>
              </w:rPr>
              <w:t xml:space="preserve">code </w:t>
            </w:r>
            <w:proofErr w:type="spellStart"/>
            <w:r w:rsidRPr="4716D89F">
              <w:rPr>
                <w:sz w:val="22"/>
                <w:szCs w:val="22"/>
                <w:lang w:val="de-DE"/>
              </w:rPr>
              <w:t>qualifier</w:t>
            </w:r>
            <w:proofErr w:type="spellEnd"/>
          </w:p>
        </w:tc>
        <w:tc>
          <w:tcPr>
            <w:tcW w:w="2835" w:type="dxa"/>
          </w:tcPr>
          <w:p w14:paraId="433277DC" w14:textId="14B70065" w:rsidR="00BF76F2" w:rsidRPr="00F03191" w:rsidRDefault="00BF76F2" w:rsidP="4716D89F">
            <w:pPr>
              <w:rPr>
                <w:sz w:val="22"/>
                <w:szCs w:val="22"/>
                <w:lang w:val="de-DE"/>
              </w:rPr>
            </w:pPr>
            <w:r w:rsidRPr="4716D89F">
              <w:rPr>
                <w:sz w:val="22"/>
                <w:szCs w:val="22"/>
                <w:lang w:val="de-DE"/>
              </w:rPr>
              <w:t>160</w:t>
            </w:r>
            <w:r w:rsidR="00EC0436" w:rsidRPr="4716D89F">
              <w:rPr>
                <w:sz w:val="22"/>
                <w:szCs w:val="22"/>
                <w:lang w:val="de-DE"/>
              </w:rPr>
              <w:t xml:space="preserve">, </w:t>
            </w:r>
            <w:proofErr w:type="spellStart"/>
            <w:r w:rsidR="00EC0436" w:rsidRPr="4716D89F">
              <w:rPr>
                <w:sz w:val="22"/>
                <w:szCs w:val="22"/>
                <w:lang w:val="de-DE"/>
              </w:rPr>
              <w:t>Reseptin</w:t>
            </w:r>
            <w:proofErr w:type="spellEnd"/>
            <w:r w:rsidR="00EC0436" w:rsidRPr="4716D89F">
              <w:rPr>
                <w:sz w:val="22"/>
                <w:szCs w:val="22"/>
                <w:lang w:val="de-DE"/>
              </w:rPr>
              <w:t xml:space="preserve"> </w:t>
            </w:r>
            <w:proofErr w:type="spellStart"/>
            <w:r w:rsidR="00EC0436" w:rsidRPr="4716D89F">
              <w:rPr>
                <w:sz w:val="22"/>
                <w:szCs w:val="22"/>
                <w:lang w:val="de-DE"/>
              </w:rPr>
              <w:t>mitätöinnin</w:t>
            </w:r>
            <w:proofErr w:type="spellEnd"/>
            <w:r w:rsidR="00EC0436" w:rsidRPr="4716D89F">
              <w:rPr>
                <w:sz w:val="22"/>
                <w:szCs w:val="22"/>
                <w:lang w:val="de-DE"/>
              </w:rPr>
              <w:t xml:space="preserve"> </w:t>
            </w:r>
            <w:proofErr w:type="spellStart"/>
            <w:r w:rsidR="00EC0436" w:rsidRPr="4716D89F">
              <w:rPr>
                <w:sz w:val="22"/>
                <w:szCs w:val="22"/>
                <w:lang w:val="de-DE"/>
              </w:rPr>
              <w:t>osapuoli</w:t>
            </w:r>
            <w:proofErr w:type="spellEnd"/>
          </w:p>
        </w:tc>
      </w:tr>
      <w:tr w:rsidR="00BF76F2" w:rsidRPr="00F03191" w14:paraId="3AF3C5D1" w14:textId="1C721AF4" w:rsidTr="4716D89F">
        <w:tc>
          <w:tcPr>
            <w:tcW w:w="846" w:type="dxa"/>
          </w:tcPr>
          <w:p w14:paraId="590B1ECA" w14:textId="77777777" w:rsidR="00BF76F2" w:rsidRPr="00F03191" w:rsidRDefault="00BF76F2" w:rsidP="4716D89F">
            <w:pPr>
              <w:rPr>
                <w:sz w:val="22"/>
                <w:szCs w:val="22"/>
              </w:rPr>
            </w:pPr>
            <w:r w:rsidRPr="4716D89F">
              <w:rPr>
                <w:sz w:val="22"/>
                <w:szCs w:val="22"/>
              </w:rPr>
              <w:t>96.2</w:t>
            </w:r>
          </w:p>
        </w:tc>
        <w:tc>
          <w:tcPr>
            <w:tcW w:w="2410" w:type="dxa"/>
          </w:tcPr>
          <w:p w14:paraId="683827DE" w14:textId="77777777" w:rsidR="00BF76F2" w:rsidRPr="00F03191" w:rsidRDefault="00BF76F2" w:rsidP="4716D89F">
            <w:pPr>
              <w:rPr>
                <w:sz w:val="22"/>
                <w:szCs w:val="22"/>
              </w:rPr>
            </w:pPr>
            <w:r w:rsidRPr="4716D89F">
              <w:rPr>
                <w:sz w:val="22"/>
                <w:szCs w:val="22"/>
              </w:rPr>
              <w:t>lääkemääräyksen mitätöinnin suostumus</w:t>
            </w:r>
          </w:p>
        </w:tc>
        <w:tc>
          <w:tcPr>
            <w:tcW w:w="3260" w:type="dxa"/>
          </w:tcPr>
          <w:p w14:paraId="1A50CC21" w14:textId="317E5E47" w:rsidR="00BF76F2" w:rsidRPr="00F03191" w:rsidRDefault="00BF76F2" w:rsidP="4716D89F">
            <w:pPr>
              <w:rPr>
                <w:sz w:val="22"/>
                <w:szCs w:val="22"/>
                <w:lang w:val="de-DE"/>
              </w:rPr>
            </w:pPr>
            <w:r w:rsidRPr="4716D89F">
              <w:rPr>
                <w:sz w:val="22"/>
                <w:szCs w:val="22"/>
                <w:lang w:val="de-DE"/>
              </w:rPr>
              <w:t xml:space="preserve">code </w:t>
            </w:r>
            <w:proofErr w:type="spellStart"/>
            <w:r w:rsidRPr="4716D89F">
              <w:rPr>
                <w:sz w:val="22"/>
                <w:szCs w:val="22"/>
                <w:lang w:val="de-DE"/>
              </w:rPr>
              <w:t>qualifier</w:t>
            </w:r>
            <w:proofErr w:type="spellEnd"/>
          </w:p>
        </w:tc>
        <w:tc>
          <w:tcPr>
            <w:tcW w:w="2835" w:type="dxa"/>
          </w:tcPr>
          <w:p w14:paraId="32235AAD" w14:textId="3817759E" w:rsidR="00BF76F2" w:rsidRPr="00F03191" w:rsidRDefault="00BF76F2" w:rsidP="4716D89F">
            <w:pPr>
              <w:rPr>
                <w:sz w:val="22"/>
                <w:szCs w:val="22"/>
                <w:lang w:val="de-DE"/>
              </w:rPr>
            </w:pPr>
            <w:r w:rsidRPr="4716D89F">
              <w:rPr>
                <w:sz w:val="22"/>
                <w:szCs w:val="22"/>
                <w:lang w:val="de-DE"/>
              </w:rPr>
              <w:t>159</w:t>
            </w:r>
            <w:r w:rsidR="00D14F54" w:rsidRPr="4716D89F">
              <w:rPr>
                <w:sz w:val="22"/>
                <w:szCs w:val="22"/>
                <w:lang w:val="de-DE"/>
              </w:rPr>
              <w:t xml:space="preserve">, </w:t>
            </w:r>
            <w:proofErr w:type="spellStart"/>
            <w:r w:rsidR="00D14F54" w:rsidRPr="4716D89F">
              <w:rPr>
                <w:sz w:val="22"/>
                <w:szCs w:val="22"/>
                <w:lang w:val="de-DE"/>
              </w:rPr>
              <w:t>Reseptin</w:t>
            </w:r>
            <w:proofErr w:type="spellEnd"/>
            <w:r w:rsidR="00D14F54" w:rsidRPr="4716D89F">
              <w:rPr>
                <w:sz w:val="22"/>
                <w:szCs w:val="22"/>
                <w:lang w:val="de-DE"/>
              </w:rPr>
              <w:t xml:space="preserve"> </w:t>
            </w:r>
            <w:proofErr w:type="spellStart"/>
            <w:r w:rsidR="00D14F54" w:rsidRPr="4716D89F">
              <w:rPr>
                <w:sz w:val="22"/>
                <w:szCs w:val="22"/>
                <w:lang w:val="de-DE"/>
              </w:rPr>
              <w:t>mitätöinnin</w:t>
            </w:r>
            <w:proofErr w:type="spellEnd"/>
            <w:r w:rsidR="00D14F54" w:rsidRPr="4716D89F">
              <w:rPr>
                <w:sz w:val="22"/>
                <w:szCs w:val="22"/>
                <w:lang w:val="de-DE"/>
              </w:rPr>
              <w:t xml:space="preserve"> </w:t>
            </w:r>
            <w:proofErr w:type="spellStart"/>
            <w:r w:rsidR="00D14F54" w:rsidRPr="4716D89F">
              <w:rPr>
                <w:sz w:val="22"/>
                <w:szCs w:val="22"/>
                <w:lang w:val="de-DE"/>
              </w:rPr>
              <w:t>suostumus</w:t>
            </w:r>
            <w:proofErr w:type="spellEnd"/>
          </w:p>
        </w:tc>
      </w:tr>
      <w:tr w:rsidR="00BF76F2" w:rsidRPr="00F03191" w14:paraId="1AAB21F1" w14:textId="627DDAAA" w:rsidTr="4716D89F">
        <w:tc>
          <w:tcPr>
            <w:tcW w:w="846" w:type="dxa"/>
          </w:tcPr>
          <w:p w14:paraId="18B33328" w14:textId="77777777" w:rsidR="00BF76F2" w:rsidRPr="00F03191" w:rsidRDefault="00BF76F2" w:rsidP="4716D89F">
            <w:pPr>
              <w:rPr>
                <w:sz w:val="22"/>
                <w:szCs w:val="22"/>
              </w:rPr>
            </w:pPr>
            <w:r w:rsidRPr="4716D89F">
              <w:rPr>
                <w:sz w:val="22"/>
                <w:szCs w:val="22"/>
              </w:rPr>
              <w:t>97</w:t>
            </w:r>
          </w:p>
        </w:tc>
        <w:tc>
          <w:tcPr>
            <w:tcW w:w="2410" w:type="dxa"/>
          </w:tcPr>
          <w:p w14:paraId="50B39616" w14:textId="77777777" w:rsidR="00BF76F2" w:rsidRPr="00F03191" w:rsidRDefault="00BF76F2" w:rsidP="4716D89F">
            <w:pPr>
              <w:rPr>
                <w:sz w:val="22"/>
                <w:szCs w:val="22"/>
              </w:rPr>
            </w:pPr>
            <w:r w:rsidRPr="4716D89F">
              <w:rPr>
                <w:sz w:val="22"/>
                <w:szCs w:val="22"/>
              </w:rPr>
              <w:t>lääkemääräyksen korjauksen perustelu</w:t>
            </w:r>
          </w:p>
        </w:tc>
        <w:tc>
          <w:tcPr>
            <w:tcW w:w="3260" w:type="dxa"/>
          </w:tcPr>
          <w:p w14:paraId="2E82FAF6" w14:textId="57F38C6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FE99F4B" w14:textId="7D548D5B" w:rsidR="00BF76F2" w:rsidRPr="00F03191" w:rsidRDefault="00BF76F2" w:rsidP="4716D89F">
            <w:pPr>
              <w:rPr>
                <w:sz w:val="22"/>
                <w:szCs w:val="22"/>
              </w:rPr>
            </w:pPr>
            <w:r w:rsidRPr="4716D89F">
              <w:rPr>
                <w:sz w:val="22"/>
                <w:szCs w:val="22"/>
              </w:rPr>
              <w:t>63</w:t>
            </w:r>
            <w:r w:rsidR="00D6379C" w:rsidRPr="4716D89F">
              <w:rPr>
                <w:sz w:val="22"/>
                <w:szCs w:val="22"/>
              </w:rPr>
              <w:t>, Lääkemääräyksen muutoksen lisätieto</w:t>
            </w:r>
          </w:p>
        </w:tc>
      </w:tr>
      <w:tr w:rsidR="00BF76F2" w:rsidRPr="00F03191" w14:paraId="7614C5F4" w14:textId="172B2D6B" w:rsidTr="4716D89F">
        <w:tc>
          <w:tcPr>
            <w:tcW w:w="846" w:type="dxa"/>
          </w:tcPr>
          <w:p w14:paraId="338F35F9" w14:textId="77777777" w:rsidR="00BF76F2" w:rsidRPr="00F03191" w:rsidRDefault="00BF76F2" w:rsidP="4716D89F">
            <w:pPr>
              <w:rPr>
                <w:sz w:val="22"/>
                <w:szCs w:val="22"/>
              </w:rPr>
            </w:pPr>
            <w:r w:rsidRPr="4716D89F">
              <w:rPr>
                <w:sz w:val="22"/>
                <w:szCs w:val="22"/>
              </w:rPr>
              <w:t>98</w:t>
            </w:r>
          </w:p>
        </w:tc>
        <w:tc>
          <w:tcPr>
            <w:tcW w:w="2410" w:type="dxa"/>
          </w:tcPr>
          <w:p w14:paraId="490559FD" w14:textId="77777777" w:rsidR="00BF76F2" w:rsidRPr="00F03191" w:rsidRDefault="00BF76F2" w:rsidP="4716D89F">
            <w:pPr>
              <w:rPr>
                <w:sz w:val="22"/>
                <w:szCs w:val="22"/>
              </w:rPr>
            </w:pPr>
            <w:r w:rsidRPr="4716D89F">
              <w:rPr>
                <w:sz w:val="22"/>
                <w:szCs w:val="22"/>
              </w:rPr>
              <w:t>lääkemääräyksen mitätöinnin muut tiedot</w:t>
            </w:r>
          </w:p>
        </w:tc>
        <w:tc>
          <w:tcPr>
            <w:tcW w:w="3260" w:type="dxa"/>
          </w:tcPr>
          <w:p w14:paraId="4C26C701" w14:textId="355E379E"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34CC76F2" w14:textId="77777777" w:rsidR="00BF76F2" w:rsidRPr="00F03191" w:rsidRDefault="00BF76F2">
            <w:pPr>
              <w:rPr>
                <w:sz w:val="22"/>
              </w:rPr>
            </w:pPr>
          </w:p>
        </w:tc>
      </w:tr>
      <w:tr w:rsidR="00BF76F2" w:rsidRPr="00F03191" w14:paraId="723153FB" w14:textId="644E0293" w:rsidTr="4716D89F">
        <w:tc>
          <w:tcPr>
            <w:tcW w:w="846" w:type="dxa"/>
          </w:tcPr>
          <w:p w14:paraId="4BA83E6A" w14:textId="77777777" w:rsidR="00BF76F2" w:rsidRPr="00F03191" w:rsidRDefault="00BF76F2" w:rsidP="4716D89F">
            <w:pPr>
              <w:rPr>
                <w:sz w:val="22"/>
                <w:szCs w:val="22"/>
              </w:rPr>
            </w:pPr>
            <w:r w:rsidRPr="4716D89F">
              <w:rPr>
                <w:sz w:val="22"/>
                <w:szCs w:val="22"/>
              </w:rPr>
              <w:t>99</w:t>
            </w:r>
          </w:p>
        </w:tc>
        <w:tc>
          <w:tcPr>
            <w:tcW w:w="2410" w:type="dxa"/>
          </w:tcPr>
          <w:p w14:paraId="75B6AE3D" w14:textId="77777777" w:rsidR="00BF76F2" w:rsidRPr="00F03191" w:rsidRDefault="00BF76F2" w:rsidP="4716D89F">
            <w:pPr>
              <w:rPr>
                <w:sz w:val="22"/>
                <w:szCs w:val="22"/>
              </w:rPr>
            </w:pPr>
            <w:r w:rsidRPr="4716D89F">
              <w:rPr>
                <w:sz w:val="22"/>
                <w:szCs w:val="22"/>
              </w:rPr>
              <w:t>lääkemääräyksen korjauksen muut tiedot</w:t>
            </w:r>
          </w:p>
        </w:tc>
        <w:tc>
          <w:tcPr>
            <w:tcW w:w="3260" w:type="dxa"/>
          </w:tcPr>
          <w:p w14:paraId="5A5EB8B6" w14:textId="7A8866F6"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33281EBD" w14:textId="77777777" w:rsidR="00BF76F2" w:rsidRPr="00F03191" w:rsidRDefault="00BF76F2">
            <w:pPr>
              <w:rPr>
                <w:sz w:val="22"/>
              </w:rPr>
            </w:pPr>
          </w:p>
        </w:tc>
      </w:tr>
      <w:tr w:rsidR="00BF76F2" w:rsidRPr="00F03191" w14:paraId="0A9BD3AA" w14:textId="027D372C" w:rsidTr="4716D89F">
        <w:tc>
          <w:tcPr>
            <w:tcW w:w="846" w:type="dxa"/>
          </w:tcPr>
          <w:p w14:paraId="601BF520" w14:textId="77777777" w:rsidR="00BF76F2" w:rsidRPr="00F03191" w:rsidRDefault="00BF76F2" w:rsidP="4716D89F">
            <w:pPr>
              <w:rPr>
                <w:sz w:val="22"/>
                <w:szCs w:val="22"/>
              </w:rPr>
            </w:pPr>
            <w:r w:rsidRPr="4716D89F">
              <w:rPr>
                <w:sz w:val="22"/>
                <w:szCs w:val="22"/>
              </w:rPr>
              <w:t>100</w:t>
            </w:r>
          </w:p>
        </w:tc>
        <w:tc>
          <w:tcPr>
            <w:tcW w:w="2410" w:type="dxa"/>
          </w:tcPr>
          <w:p w14:paraId="0E0EF157" w14:textId="77777777" w:rsidR="00BF76F2" w:rsidRPr="00F03191" w:rsidRDefault="00BF76F2" w:rsidP="4716D89F">
            <w:pPr>
              <w:rPr>
                <w:sz w:val="22"/>
                <w:szCs w:val="22"/>
              </w:rPr>
            </w:pPr>
            <w:r w:rsidRPr="4716D89F">
              <w:rPr>
                <w:sz w:val="22"/>
                <w:szCs w:val="22"/>
              </w:rPr>
              <w:t>lääkevalmisteen ja pakkauksen tiedot toimitussanomassa</w:t>
            </w:r>
          </w:p>
        </w:tc>
        <w:tc>
          <w:tcPr>
            <w:tcW w:w="3260" w:type="dxa"/>
          </w:tcPr>
          <w:p w14:paraId="5B97E9D4" w14:textId="5DE2DEE8" w:rsidR="00BF76F2" w:rsidRPr="00F03191" w:rsidRDefault="00BF76F2" w:rsidP="4716D89F">
            <w:pPr>
              <w:rPr>
                <w:sz w:val="22"/>
                <w:szCs w:val="22"/>
              </w:rPr>
            </w:pPr>
            <w:proofErr w:type="spellStart"/>
            <w:r w:rsidRPr="4716D89F">
              <w:rPr>
                <w:sz w:val="22"/>
                <w:szCs w:val="22"/>
              </w:rPr>
              <w:t>organizer</w:t>
            </w:r>
            <w:proofErr w:type="spellEnd"/>
          </w:p>
        </w:tc>
        <w:tc>
          <w:tcPr>
            <w:tcW w:w="2835" w:type="dxa"/>
          </w:tcPr>
          <w:p w14:paraId="515ED338" w14:textId="77777777" w:rsidR="00BF76F2" w:rsidRPr="00F03191" w:rsidRDefault="00BF76F2">
            <w:pPr>
              <w:rPr>
                <w:sz w:val="22"/>
              </w:rPr>
            </w:pPr>
          </w:p>
        </w:tc>
      </w:tr>
      <w:tr w:rsidR="00BF76F2" w:rsidRPr="00F03191" w14:paraId="37F67C1B" w14:textId="25BDA70B" w:rsidTr="4716D89F">
        <w:tc>
          <w:tcPr>
            <w:tcW w:w="846" w:type="dxa"/>
          </w:tcPr>
          <w:p w14:paraId="77FEE72A" w14:textId="77777777" w:rsidR="00BF76F2" w:rsidRPr="00F03191" w:rsidRDefault="00BF76F2" w:rsidP="4716D89F">
            <w:pPr>
              <w:rPr>
                <w:sz w:val="22"/>
                <w:szCs w:val="22"/>
              </w:rPr>
            </w:pPr>
            <w:r w:rsidRPr="4716D89F">
              <w:rPr>
                <w:sz w:val="22"/>
                <w:szCs w:val="22"/>
              </w:rPr>
              <w:t>101</w:t>
            </w:r>
          </w:p>
        </w:tc>
        <w:tc>
          <w:tcPr>
            <w:tcW w:w="2410" w:type="dxa"/>
          </w:tcPr>
          <w:p w14:paraId="4C5E3936" w14:textId="77777777" w:rsidR="00BF76F2" w:rsidRPr="00F03191" w:rsidRDefault="00BF76F2" w:rsidP="4716D89F">
            <w:pPr>
              <w:rPr>
                <w:sz w:val="22"/>
                <w:szCs w:val="22"/>
              </w:rPr>
            </w:pPr>
            <w:r w:rsidRPr="4716D89F">
              <w:rPr>
                <w:sz w:val="22"/>
                <w:szCs w:val="22"/>
              </w:rPr>
              <w:t>osapakkaus</w:t>
            </w:r>
          </w:p>
        </w:tc>
        <w:tc>
          <w:tcPr>
            <w:tcW w:w="3260" w:type="dxa"/>
          </w:tcPr>
          <w:p w14:paraId="3102D4A7" w14:textId="638E47B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B223DD5" w14:textId="77777777" w:rsidR="00BF76F2" w:rsidRPr="00F03191" w:rsidRDefault="00BF76F2">
            <w:pPr>
              <w:pStyle w:val="Yltunniste"/>
              <w:tabs>
                <w:tab w:val="clear" w:pos="4153"/>
                <w:tab w:val="clear" w:pos="8306"/>
              </w:tabs>
              <w:rPr>
                <w:sz w:val="22"/>
              </w:rPr>
            </w:pPr>
          </w:p>
        </w:tc>
      </w:tr>
      <w:tr w:rsidR="00BF76F2" w:rsidRPr="00F03191" w14:paraId="3E6F395D" w14:textId="6B76F028" w:rsidTr="4716D89F">
        <w:tc>
          <w:tcPr>
            <w:tcW w:w="846" w:type="dxa"/>
          </w:tcPr>
          <w:p w14:paraId="3F096EA2" w14:textId="77777777" w:rsidR="00BF76F2" w:rsidRPr="00F03191" w:rsidRDefault="00BF76F2" w:rsidP="4716D89F">
            <w:pPr>
              <w:rPr>
                <w:sz w:val="22"/>
                <w:szCs w:val="22"/>
              </w:rPr>
            </w:pPr>
            <w:r w:rsidRPr="4716D89F">
              <w:rPr>
                <w:sz w:val="22"/>
                <w:szCs w:val="22"/>
              </w:rPr>
              <w:t>102</w:t>
            </w:r>
          </w:p>
        </w:tc>
        <w:tc>
          <w:tcPr>
            <w:tcW w:w="2410" w:type="dxa"/>
          </w:tcPr>
          <w:p w14:paraId="57AFD292" w14:textId="77777777" w:rsidR="00BF76F2" w:rsidRPr="00F03191" w:rsidRDefault="00BF76F2" w:rsidP="4716D89F">
            <w:pPr>
              <w:rPr>
                <w:sz w:val="22"/>
                <w:szCs w:val="22"/>
              </w:rPr>
            </w:pPr>
            <w:r w:rsidRPr="4716D89F">
              <w:rPr>
                <w:sz w:val="22"/>
                <w:szCs w:val="22"/>
              </w:rPr>
              <w:t>toimitettu määrä</w:t>
            </w:r>
          </w:p>
        </w:tc>
        <w:tc>
          <w:tcPr>
            <w:tcW w:w="3260" w:type="dxa"/>
          </w:tcPr>
          <w:p w14:paraId="3D0358C0" w14:textId="646224B9"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3AC83CA" w14:textId="77777777" w:rsidR="00BF76F2" w:rsidRPr="00F03191" w:rsidRDefault="00BF76F2">
            <w:pPr>
              <w:pStyle w:val="Yltunniste"/>
              <w:tabs>
                <w:tab w:val="clear" w:pos="4153"/>
                <w:tab w:val="clear" w:pos="8306"/>
              </w:tabs>
              <w:rPr>
                <w:sz w:val="22"/>
              </w:rPr>
            </w:pPr>
          </w:p>
        </w:tc>
      </w:tr>
      <w:tr w:rsidR="00BF76F2" w:rsidRPr="00F03191" w14:paraId="2D6E86C1" w14:textId="0EA73999" w:rsidTr="4716D89F">
        <w:tc>
          <w:tcPr>
            <w:tcW w:w="846" w:type="dxa"/>
          </w:tcPr>
          <w:p w14:paraId="7A4A8945" w14:textId="77777777" w:rsidR="00BF76F2" w:rsidRPr="00F03191" w:rsidRDefault="00BF76F2" w:rsidP="4716D89F">
            <w:pPr>
              <w:rPr>
                <w:sz w:val="22"/>
                <w:szCs w:val="22"/>
              </w:rPr>
            </w:pPr>
            <w:r w:rsidRPr="4716D89F">
              <w:rPr>
                <w:sz w:val="22"/>
                <w:szCs w:val="22"/>
              </w:rPr>
              <w:t>103</w:t>
            </w:r>
          </w:p>
        </w:tc>
        <w:tc>
          <w:tcPr>
            <w:tcW w:w="2410" w:type="dxa"/>
          </w:tcPr>
          <w:p w14:paraId="6F1396D2" w14:textId="77777777" w:rsidR="00BF76F2" w:rsidRPr="00F03191" w:rsidRDefault="00BF76F2" w:rsidP="4716D89F">
            <w:pPr>
              <w:rPr>
                <w:sz w:val="22"/>
                <w:szCs w:val="22"/>
              </w:rPr>
            </w:pPr>
            <w:r w:rsidRPr="4716D89F">
              <w:rPr>
                <w:sz w:val="22"/>
                <w:szCs w:val="22"/>
              </w:rPr>
              <w:t>jäljellä oleva määrä</w:t>
            </w:r>
          </w:p>
        </w:tc>
        <w:tc>
          <w:tcPr>
            <w:tcW w:w="3260" w:type="dxa"/>
          </w:tcPr>
          <w:p w14:paraId="48E0849F" w14:textId="2427C6F8"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obervation</w:t>
            </w:r>
            <w:proofErr w:type="spellEnd"/>
          </w:p>
        </w:tc>
        <w:tc>
          <w:tcPr>
            <w:tcW w:w="2835" w:type="dxa"/>
          </w:tcPr>
          <w:p w14:paraId="249E7F3B" w14:textId="77777777" w:rsidR="00BF76F2" w:rsidRPr="00F03191" w:rsidRDefault="00BF76F2">
            <w:pPr>
              <w:pStyle w:val="Yltunniste"/>
              <w:tabs>
                <w:tab w:val="clear" w:pos="4153"/>
                <w:tab w:val="clear" w:pos="8306"/>
              </w:tabs>
              <w:rPr>
                <w:sz w:val="22"/>
              </w:rPr>
            </w:pPr>
          </w:p>
        </w:tc>
      </w:tr>
      <w:tr w:rsidR="00BF76F2" w:rsidRPr="00F03191" w14:paraId="2A0676C4" w14:textId="08A5B970" w:rsidTr="4716D89F">
        <w:tc>
          <w:tcPr>
            <w:tcW w:w="846" w:type="dxa"/>
          </w:tcPr>
          <w:p w14:paraId="25DD2652" w14:textId="77777777" w:rsidR="00BF76F2" w:rsidRPr="00F03191" w:rsidRDefault="00BF76F2" w:rsidP="4716D89F">
            <w:pPr>
              <w:rPr>
                <w:sz w:val="22"/>
                <w:szCs w:val="22"/>
              </w:rPr>
            </w:pPr>
            <w:r w:rsidRPr="4716D89F">
              <w:rPr>
                <w:sz w:val="22"/>
                <w:szCs w:val="22"/>
              </w:rPr>
              <w:t>104</w:t>
            </w:r>
          </w:p>
        </w:tc>
        <w:tc>
          <w:tcPr>
            <w:tcW w:w="2410" w:type="dxa"/>
          </w:tcPr>
          <w:p w14:paraId="1C869297" w14:textId="77777777" w:rsidR="00BF76F2" w:rsidRPr="00F03191" w:rsidRDefault="00BF76F2" w:rsidP="4716D89F">
            <w:pPr>
              <w:rPr>
                <w:sz w:val="22"/>
                <w:szCs w:val="22"/>
              </w:rPr>
            </w:pPr>
            <w:r w:rsidRPr="4716D89F">
              <w:rPr>
                <w:sz w:val="22"/>
                <w:szCs w:val="22"/>
              </w:rPr>
              <w:t>toimituksen muut tiedot</w:t>
            </w:r>
          </w:p>
        </w:tc>
        <w:tc>
          <w:tcPr>
            <w:tcW w:w="3260" w:type="dxa"/>
          </w:tcPr>
          <w:p w14:paraId="61A58D82" w14:textId="2508D1F1"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organizer</w:t>
            </w:r>
            <w:proofErr w:type="spellEnd"/>
          </w:p>
        </w:tc>
        <w:tc>
          <w:tcPr>
            <w:tcW w:w="2835" w:type="dxa"/>
          </w:tcPr>
          <w:p w14:paraId="07948E3E" w14:textId="77777777" w:rsidR="00BF76F2" w:rsidRPr="00F03191" w:rsidRDefault="00BF76F2">
            <w:pPr>
              <w:pStyle w:val="Yltunniste"/>
              <w:tabs>
                <w:tab w:val="clear" w:pos="4153"/>
                <w:tab w:val="clear" w:pos="8306"/>
              </w:tabs>
              <w:rPr>
                <w:sz w:val="22"/>
              </w:rPr>
            </w:pPr>
          </w:p>
        </w:tc>
      </w:tr>
      <w:tr w:rsidR="00BF76F2" w:rsidRPr="00F03191" w14:paraId="0BA75CE4" w14:textId="4E4395A4" w:rsidTr="4716D89F">
        <w:tc>
          <w:tcPr>
            <w:tcW w:w="846" w:type="dxa"/>
          </w:tcPr>
          <w:p w14:paraId="2C3AF37D" w14:textId="77777777" w:rsidR="00BF76F2" w:rsidRPr="00F03191" w:rsidRDefault="00BF76F2" w:rsidP="4716D89F">
            <w:pPr>
              <w:rPr>
                <w:sz w:val="22"/>
                <w:szCs w:val="22"/>
              </w:rPr>
            </w:pPr>
            <w:r w:rsidRPr="4716D89F">
              <w:rPr>
                <w:sz w:val="22"/>
                <w:szCs w:val="22"/>
              </w:rPr>
              <w:t>105</w:t>
            </w:r>
          </w:p>
        </w:tc>
        <w:tc>
          <w:tcPr>
            <w:tcW w:w="2410" w:type="dxa"/>
          </w:tcPr>
          <w:p w14:paraId="0F5CE318" w14:textId="77777777" w:rsidR="00BF76F2" w:rsidRPr="00F03191" w:rsidRDefault="00BF76F2" w:rsidP="4716D89F">
            <w:pPr>
              <w:rPr>
                <w:sz w:val="22"/>
                <w:szCs w:val="22"/>
              </w:rPr>
            </w:pPr>
            <w:r w:rsidRPr="4716D89F">
              <w:rPr>
                <w:sz w:val="22"/>
                <w:szCs w:val="22"/>
              </w:rPr>
              <w:t>lääke vaihdettu</w:t>
            </w:r>
          </w:p>
        </w:tc>
        <w:tc>
          <w:tcPr>
            <w:tcW w:w="3260" w:type="dxa"/>
          </w:tcPr>
          <w:p w14:paraId="0C74E439" w14:textId="5E6AC6B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C4E2514" w14:textId="77777777" w:rsidR="00BF76F2" w:rsidRPr="00F03191" w:rsidRDefault="00BF76F2">
            <w:pPr>
              <w:pStyle w:val="Yltunniste"/>
              <w:tabs>
                <w:tab w:val="clear" w:pos="4153"/>
                <w:tab w:val="clear" w:pos="8306"/>
              </w:tabs>
              <w:rPr>
                <w:sz w:val="22"/>
              </w:rPr>
            </w:pPr>
          </w:p>
        </w:tc>
      </w:tr>
      <w:tr w:rsidR="00BF76F2" w:rsidRPr="00F03191" w14:paraId="25DF103F" w14:textId="68E67196" w:rsidTr="4716D89F">
        <w:tc>
          <w:tcPr>
            <w:tcW w:w="846" w:type="dxa"/>
          </w:tcPr>
          <w:p w14:paraId="646BC215" w14:textId="77777777" w:rsidR="00BF76F2" w:rsidRPr="00F03191" w:rsidRDefault="00BF76F2" w:rsidP="4716D89F">
            <w:pPr>
              <w:rPr>
                <w:sz w:val="22"/>
                <w:szCs w:val="22"/>
              </w:rPr>
            </w:pPr>
            <w:r w:rsidRPr="4716D89F">
              <w:rPr>
                <w:sz w:val="22"/>
                <w:szCs w:val="22"/>
              </w:rPr>
              <w:t>106</w:t>
            </w:r>
          </w:p>
        </w:tc>
        <w:tc>
          <w:tcPr>
            <w:tcW w:w="2410" w:type="dxa"/>
          </w:tcPr>
          <w:p w14:paraId="6F62B8F1" w14:textId="77777777" w:rsidR="00BF76F2" w:rsidRPr="00F03191" w:rsidRDefault="00BF76F2" w:rsidP="4716D89F">
            <w:pPr>
              <w:rPr>
                <w:sz w:val="22"/>
                <w:szCs w:val="22"/>
              </w:rPr>
            </w:pPr>
            <w:r w:rsidRPr="4716D89F">
              <w:rPr>
                <w:sz w:val="22"/>
                <w:szCs w:val="22"/>
              </w:rPr>
              <w:t>apteekin huomautus</w:t>
            </w:r>
          </w:p>
        </w:tc>
        <w:tc>
          <w:tcPr>
            <w:tcW w:w="3260" w:type="dxa"/>
          </w:tcPr>
          <w:p w14:paraId="4D94B148" w14:textId="4156553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896A432" w14:textId="77777777" w:rsidR="00BF76F2" w:rsidRPr="00F03191" w:rsidRDefault="00BF76F2">
            <w:pPr>
              <w:pStyle w:val="Yltunniste"/>
              <w:tabs>
                <w:tab w:val="clear" w:pos="4153"/>
                <w:tab w:val="clear" w:pos="8306"/>
              </w:tabs>
              <w:rPr>
                <w:sz w:val="22"/>
              </w:rPr>
            </w:pPr>
          </w:p>
        </w:tc>
      </w:tr>
      <w:tr w:rsidR="00BF76F2" w:rsidRPr="00F03191" w14:paraId="5AD7D0B0" w14:textId="2F21949F" w:rsidTr="4716D89F">
        <w:tc>
          <w:tcPr>
            <w:tcW w:w="846" w:type="dxa"/>
          </w:tcPr>
          <w:p w14:paraId="4AFC2D73" w14:textId="77777777" w:rsidR="00BF76F2" w:rsidRPr="00F03191" w:rsidRDefault="00BF76F2" w:rsidP="4716D89F">
            <w:pPr>
              <w:rPr>
                <w:sz w:val="22"/>
                <w:szCs w:val="22"/>
              </w:rPr>
            </w:pPr>
            <w:r w:rsidRPr="4716D89F">
              <w:rPr>
                <w:sz w:val="22"/>
                <w:szCs w:val="22"/>
              </w:rPr>
              <w:t>107</w:t>
            </w:r>
          </w:p>
        </w:tc>
        <w:tc>
          <w:tcPr>
            <w:tcW w:w="2410" w:type="dxa"/>
          </w:tcPr>
          <w:p w14:paraId="0CA03E0A" w14:textId="77777777" w:rsidR="00BF76F2" w:rsidRPr="00F03191" w:rsidRDefault="00BF76F2" w:rsidP="4716D89F">
            <w:pPr>
              <w:rPr>
                <w:sz w:val="22"/>
                <w:szCs w:val="22"/>
              </w:rPr>
            </w:pPr>
            <w:r w:rsidRPr="4716D89F">
              <w:rPr>
                <w:sz w:val="22"/>
                <w:szCs w:val="22"/>
              </w:rPr>
              <w:t>lisäselvitys Kelalle</w:t>
            </w:r>
          </w:p>
        </w:tc>
        <w:tc>
          <w:tcPr>
            <w:tcW w:w="3260" w:type="dxa"/>
          </w:tcPr>
          <w:p w14:paraId="48F1F8E8" w14:textId="280FE6B0"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A2CDE91" w14:textId="77777777" w:rsidR="00BF76F2" w:rsidRPr="00F03191" w:rsidRDefault="00BF76F2">
            <w:pPr>
              <w:pStyle w:val="Yltunniste"/>
              <w:tabs>
                <w:tab w:val="clear" w:pos="4153"/>
                <w:tab w:val="clear" w:pos="8306"/>
              </w:tabs>
              <w:rPr>
                <w:sz w:val="22"/>
              </w:rPr>
            </w:pPr>
          </w:p>
        </w:tc>
      </w:tr>
      <w:tr w:rsidR="00BF76F2" w:rsidRPr="00F03191" w14:paraId="22AC3AC6" w14:textId="6AF67DE4" w:rsidTr="4716D89F">
        <w:tc>
          <w:tcPr>
            <w:tcW w:w="846" w:type="dxa"/>
          </w:tcPr>
          <w:p w14:paraId="4C54F9F1" w14:textId="77777777" w:rsidR="00BF76F2" w:rsidRPr="00F03191" w:rsidRDefault="00BF76F2" w:rsidP="4716D89F">
            <w:pPr>
              <w:rPr>
                <w:sz w:val="22"/>
                <w:szCs w:val="22"/>
              </w:rPr>
            </w:pPr>
            <w:r w:rsidRPr="4716D89F">
              <w:rPr>
                <w:sz w:val="22"/>
                <w:szCs w:val="22"/>
              </w:rPr>
              <w:t>108</w:t>
            </w:r>
          </w:p>
        </w:tc>
        <w:tc>
          <w:tcPr>
            <w:tcW w:w="2410" w:type="dxa"/>
          </w:tcPr>
          <w:p w14:paraId="1FB0C16F" w14:textId="77777777" w:rsidR="00BF76F2" w:rsidRPr="00F03191" w:rsidRDefault="00BF76F2" w:rsidP="4716D89F">
            <w:pPr>
              <w:rPr>
                <w:sz w:val="22"/>
                <w:szCs w:val="22"/>
              </w:rPr>
            </w:pPr>
            <w:r w:rsidRPr="4716D89F">
              <w:rPr>
                <w:sz w:val="22"/>
                <w:szCs w:val="22"/>
              </w:rPr>
              <w:t>toimituksen hinta</w:t>
            </w:r>
          </w:p>
        </w:tc>
        <w:tc>
          <w:tcPr>
            <w:tcW w:w="3260" w:type="dxa"/>
          </w:tcPr>
          <w:p w14:paraId="3360BD20" w14:textId="0511C143"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17A65EE" w14:textId="77777777" w:rsidR="00BF76F2" w:rsidRPr="00F03191" w:rsidRDefault="00BF76F2">
            <w:pPr>
              <w:pStyle w:val="Yltunniste"/>
              <w:tabs>
                <w:tab w:val="clear" w:pos="4153"/>
                <w:tab w:val="clear" w:pos="8306"/>
              </w:tabs>
              <w:rPr>
                <w:sz w:val="22"/>
              </w:rPr>
            </w:pPr>
          </w:p>
        </w:tc>
      </w:tr>
      <w:tr w:rsidR="00BF76F2" w:rsidRPr="00F03191" w14:paraId="77E6CAB5" w14:textId="2E65CB3C" w:rsidTr="4716D89F">
        <w:tc>
          <w:tcPr>
            <w:tcW w:w="846" w:type="dxa"/>
          </w:tcPr>
          <w:p w14:paraId="5C94A797" w14:textId="77777777" w:rsidR="00BF76F2" w:rsidRPr="00F03191" w:rsidRDefault="00BF76F2" w:rsidP="4716D89F">
            <w:pPr>
              <w:rPr>
                <w:sz w:val="22"/>
                <w:szCs w:val="22"/>
              </w:rPr>
            </w:pPr>
            <w:r w:rsidRPr="4716D89F">
              <w:rPr>
                <w:sz w:val="22"/>
                <w:szCs w:val="22"/>
              </w:rPr>
              <w:t>109</w:t>
            </w:r>
          </w:p>
        </w:tc>
        <w:tc>
          <w:tcPr>
            <w:tcW w:w="2410" w:type="dxa"/>
          </w:tcPr>
          <w:p w14:paraId="2CD6299E" w14:textId="77777777" w:rsidR="00BF76F2" w:rsidRPr="00F03191" w:rsidRDefault="00BF76F2" w:rsidP="4716D89F">
            <w:pPr>
              <w:rPr>
                <w:sz w:val="22"/>
                <w:szCs w:val="22"/>
              </w:rPr>
            </w:pPr>
            <w:r w:rsidRPr="4716D89F">
              <w:rPr>
                <w:sz w:val="22"/>
                <w:szCs w:val="22"/>
              </w:rPr>
              <w:t>toimitettu hintaputkeen kuulumatonta lääkettä</w:t>
            </w:r>
          </w:p>
        </w:tc>
        <w:tc>
          <w:tcPr>
            <w:tcW w:w="3260" w:type="dxa"/>
          </w:tcPr>
          <w:p w14:paraId="35C0397B" w14:textId="152FDA38"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921A7F9" w14:textId="77777777" w:rsidR="00BF76F2" w:rsidRPr="00F03191" w:rsidRDefault="00BF76F2">
            <w:pPr>
              <w:pStyle w:val="Yltunniste"/>
              <w:tabs>
                <w:tab w:val="clear" w:pos="4153"/>
                <w:tab w:val="clear" w:pos="8306"/>
              </w:tabs>
              <w:rPr>
                <w:sz w:val="22"/>
              </w:rPr>
            </w:pPr>
          </w:p>
        </w:tc>
      </w:tr>
      <w:tr w:rsidR="00BF76F2" w:rsidRPr="00F03191" w14:paraId="64BEAD57" w14:textId="227837C1" w:rsidTr="4716D89F">
        <w:tc>
          <w:tcPr>
            <w:tcW w:w="846" w:type="dxa"/>
          </w:tcPr>
          <w:p w14:paraId="43956289" w14:textId="77777777" w:rsidR="00BF76F2" w:rsidRPr="00F03191" w:rsidRDefault="00BF76F2" w:rsidP="4716D89F">
            <w:pPr>
              <w:rPr>
                <w:sz w:val="22"/>
                <w:szCs w:val="22"/>
              </w:rPr>
            </w:pPr>
            <w:r w:rsidRPr="4716D89F">
              <w:rPr>
                <w:sz w:val="22"/>
                <w:szCs w:val="22"/>
              </w:rPr>
              <w:t>110</w:t>
            </w:r>
          </w:p>
        </w:tc>
        <w:tc>
          <w:tcPr>
            <w:tcW w:w="2410" w:type="dxa"/>
          </w:tcPr>
          <w:p w14:paraId="2C6963D4" w14:textId="77777777" w:rsidR="00BF76F2" w:rsidRPr="00F03191" w:rsidRDefault="00BF76F2" w:rsidP="4716D89F">
            <w:pPr>
              <w:rPr>
                <w:sz w:val="22"/>
                <w:szCs w:val="22"/>
              </w:rPr>
            </w:pPr>
            <w:r w:rsidRPr="4716D89F">
              <w:rPr>
                <w:sz w:val="22"/>
                <w:szCs w:val="22"/>
              </w:rPr>
              <w:t>omavastuuosuuksien lukumäärä</w:t>
            </w:r>
          </w:p>
        </w:tc>
        <w:tc>
          <w:tcPr>
            <w:tcW w:w="3260" w:type="dxa"/>
          </w:tcPr>
          <w:p w14:paraId="54035B96" w14:textId="67D356A1"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5B77654" w14:textId="77777777" w:rsidR="00BF76F2" w:rsidRPr="00F03191" w:rsidRDefault="00BF76F2">
            <w:pPr>
              <w:pStyle w:val="Yltunniste"/>
              <w:tabs>
                <w:tab w:val="clear" w:pos="4153"/>
                <w:tab w:val="clear" w:pos="8306"/>
              </w:tabs>
              <w:rPr>
                <w:sz w:val="22"/>
              </w:rPr>
            </w:pPr>
          </w:p>
        </w:tc>
      </w:tr>
      <w:tr w:rsidR="00BF76F2" w:rsidRPr="00F03191" w14:paraId="0BBB889E" w14:textId="1FA763CC" w:rsidTr="4716D89F">
        <w:tc>
          <w:tcPr>
            <w:tcW w:w="846" w:type="dxa"/>
          </w:tcPr>
          <w:p w14:paraId="68A20412" w14:textId="77777777" w:rsidR="00BF76F2" w:rsidRPr="00F03191" w:rsidRDefault="00BF76F2" w:rsidP="4716D89F">
            <w:pPr>
              <w:rPr>
                <w:sz w:val="22"/>
                <w:szCs w:val="22"/>
              </w:rPr>
            </w:pPr>
            <w:r w:rsidRPr="4716D89F">
              <w:rPr>
                <w:sz w:val="22"/>
                <w:szCs w:val="22"/>
              </w:rPr>
              <w:t>111</w:t>
            </w:r>
          </w:p>
        </w:tc>
        <w:tc>
          <w:tcPr>
            <w:tcW w:w="2410" w:type="dxa"/>
          </w:tcPr>
          <w:p w14:paraId="3FE954FD" w14:textId="77777777" w:rsidR="00BF76F2" w:rsidRPr="00F03191" w:rsidRDefault="00BF76F2" w:rsidP="4716D89F">
            <w:pPr>
              <w:rPr>
                <w:sz w:val="22"/>
                <w:szCs w:val="22"/>
              </w:rPr>
            </w:pPr>
            <w:r w:rsidRPr="4716D89F">
              <w:rPr>
                <w:sz w:val="22"/>
                <w:szCs w:val="22"/>
              </w:rPr>
              <w:t>uusimispyynnön tila</w:t>
            </w:r>
          </w:p>
        </w:tc>
        <w:tc>
          <w:tcPr>
            <w:tcW w:w="3260" w:type="dxa"/>
          </w:tcPr>
          <w:p w14:paraId="74B4AF92" w14:textId="31AF58D9"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5432D96" w14:textId="77777777" w:rsidR="00BF76F2" w:rsidRPr="00F03191" w:rsidRDefault="00BF76F2">
            <w:pPr>
              <w:pStyle w:val="Yltunniste"/>
              <w:tabs>
                <w:tab w:val="clear" w:pos="4153"/>
                <w:tab w:val="clear" w:pos="8306"/>
              </w:tabs>
              <w:rPr>
                <w:sz w:val="22"/>
              </w:rPr>
            </w:pPr>
          </w:p>
        </w:tc>
      </w:tr>
      <w:tr w:rsidR="00BF76F2" w:rsidRPr="00F03191" w14:paraId="6272594D" w14:textId="779D2682" w:rsidTr="4716D89F">
        <w:tc>
          <w:tcPr>
            <w:tcW w:w="846" w:type="dxa"/>
          </w:tcPr>
          <w:p w14:paraId="6DAA4B3B" w14:textId="77777777" w:rsidR="00BF76F2" w:rsidRPr="00F03191" w:rsidRDefault="00BF76F2" w:rsidP="4716D89F">
            <w:pPr>
              <w:rPr>
                <w:sz w:val="22"/>
                <w:szCs w:val="22"/>
              </w:rPr>
            </w:pPr>
            <w:r w:rsidRPr="4716D89F">
              <w:rPr>
                <w:sz w:val="22"/>
                <w:szCs w:val="22"/>
              </w:rPr>
              <w:t>113</w:t>
            </w:r>
          </w:p>
        </w:tc>
        <w:tc>
          <w:tcPr>
            <w:tcW w:w="2410" w:type="dxa"/>
          </w:tcPr>
          <w:p w14:paraId="26219DEA" w14:textId="77777777" w:rsidR="00BF76F2" w:rsidRPr="00F03191" w:rsidRDefault="00BF76F2" w:rsidP="4716D89F">
            <w:pPr>
              <w:rPr>
                <w:sz w:val="22"/>
                <w:szCs w:val="22"/>
              </w:rPr>
            </w:pPr>
            <w:r w:rsidRPr="4716D89F">
              <w:rPr>
                <w:sz w:val="22"/>
                <w:szCs w:val="22"/>
              </w:rPr>
              <w:t>apteekin viesti uusimispyynnössä</w:t>
            </w:r>
          </w:p>
        </w:tc>
        <w:tc>
          <w:tcPr>
            <w:tcW w:w="3260" w:type="dxa"/>
          </w:tcPr>
          <w:p w14:paraId="4EB3A60D" w14:textId="2EF04810"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1F24475" w14:textId="77777777" w:rsidR="00BF76F2" w:rsidRPr="00F03191" w:rsidRDefault="00BF76F2">
            <w:pPr>
              <w:pStyle w:val="Yltunniste"/>
              <w:tabs>
                <w:tab w:val="clear" w:pos="4153"/>
                <w:tab w:val="clear" w:pos="8306"/>
              </w:tabs>
              <w:rPr>
                <w:sz w:val="22"/>
              </w:rPr>
            </w:pPr>
          </w:p>
        </w:tc>
      </w:tr>
      <w:tr w:rsidR="00BF76F2" w:rsidRPr="00F03191" w14:paraId="5DB17CD2" w14:textId="0CDC5A81" w:rsidTr="4716D89F">
        <w:tc>
          <w:tcPr>
            <w:tcW w:w="846" w:type="dxa"/>
          </w:tcPr>
          <w:p w14:paraId="062C64E3" w14:textId="77777777" w:rsidR="00BF76F2" w:rsidRPr="00F03191" w:rsidRDefault="00BF76F2" w:rsidP="4716D89F">
            <w:pPr>
              <w:rPr>
                <w:sz w:val="22"/>
                <w:szCs w:val="22"/>
              </w:rPr>
            </w:pPr>
            <w:r w:rsidRPr="4716D89F">
              <w:rPr>
                <w:sz w:val="22"/>
                <w:szCs w:val="22"/>
              </w:rPr>
              <w:t>114</w:t>
            </w:r>
          </w:p>
        </w:tc>
        <w:tc>
          <w:tcPr>
            <w:tcW w:w="2410" w:type="dxa"/>
          </w:tcPr>
          <w:p w14:paraId="6925D576" w14:textId="77777777" w:rsidR="00BF76F2" w:rsidRPr="00F03191" w:rsidRDefault="00BF76F2" w:rsidP="4716D89F">
            <w:pPr>
              <w:rPr>
                <w:sz w:val="22"/>
                <w:szCs w:val="22"/>
              </w:rPr>
            </w:pPr>
            <w:r w:rsidRPr="4716D89F">
              <w:rPr>
                <w:sz w:val="22"/>
                <w:szCs w:val="22"/>
              </w:rPr>
              <w:t>lääkärin perustelu uusimispyynnössä</w:t>
            </w:r>
          </w:p>
        </w:tc>
        <w:tc>
          <w:tcPr>
            <w:tcW w:w="3260" w:type="dxa"/>
          </w:tcPr>
          <w:p w14:paraId="302B2794" w14:textId="53094F60"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08936EB" w14:textId="77777777" w:rsidR="00BF76F2" w:rsidRPr="00F03191" w:rsidRDefault="00BF76F2">
            <w:pPr>
              <w:pStyle w:val="Yltunniste"/>
              <w:tabs>
                <w:tab w:val="clear" w:pos="4153"/>
                <w:tab w:val="clear" w:pos="8306"/>
              </w:tabs>
              <w:rPr>
                <w:sz w:val="22"/>
              </w:rPr>
            </w:pPr>
          </w:p>
        </w:tc>
      </w:tr>
      <w:tr w:rsidR="00BF76F2" w:rsidRPr="00F03191" w14:paraId="2FC7F97D" w14:textId="489DFF4D" w:rsidTr="4716D89F">
        <w:tc>
          <w:tcPr>
            <w:tcW w:w="846" w:type="dxa"/>
          </w:tcPr>
          <w:p w14:paraId="2038F240" w14:textId="77777777" w:rsidR="00BF76F2" w:rsidRPr="00F03191" w:rsidRDefault="00BF76F2" w:rsidP="4716D89F">
            <w:pPr>
              <w:rPr>
                <w:sz w:val="22"/>
                <w:szCs w:val="22"/>
              </w:rPr>
            </w:pPr>
            <w:r w:rsidRPr="4716D89F">
              <w:rPr>
                <w:sz w:val="22"/>
                <w:szCs w:val="22"/>
              </w:rPr>
              <w:t>115</w:t>
            </w:r>
          </w:p>
        </w:tc>
        <w:tc>
          <w:tcPr>
            <w:tcW w:w="2410" w:type="dxa"/>
          </w:tcPr>
          <w:p w14:paraId="06E29FE1" w14:textId="77777777" w:rsidR="00BF76F2" w:rsidRPr="00F03191" w:rsidRDefault="00BF76F2" w:rsidP="4716D89F">
            <w:pPr>
              <w:rPr>
                <w:sz w:val="22"/>
                <w:szCs w:val="22"/>
              </w:rPr>
            </w:pPr>
            <w:r w:rsidRPr="4716D89F">
              <w:rPr>
                <w:sz w:val="22"/>
                <w:szCs w:val="22"/>
              </w:rPr>
              <w:t>ohje kansalaiselle</w:t>
            </w:r>
          </w:p>
        </w:tc>
        <w:tc>
          <w:tcPr>
            <w:tcW w:w="3260" w:type="dxa"/>
          </w:tcPr>
          <w:p w14:paraId="0516F408" w14:textId="2736ED3E"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4675A5E" w14:textId="77777777" w:rsidR="00BF76F2" w:rsidRPr="00F03191" w:rsidRDefault="00BF76F2">
            <w:pPr>
              <w:pStyle w:val="Yltunniste"/>
              <w:tabs>
                <w:tab w:val="clear" w:pos="4153"/>
                <w:tab w:val="clear" w:pos="8306"/>
              </w:tabs>
              <w:rPr>
                <w:sz w:val="22"/>
              </w:rPr>
            </w:pPr>
          </w:p>
        </w:tc>
      </w:tr>
      <w:tr w:rsidR="00BF76F2" w:rsidRPr="00F03191" w14:paraId="494A68A7" w14:textId="09DDB41E" w:rsidTr="4716D89F">
        <w:tc>
          <w:tcPr>
            <w:tcW w:w="846" w:type="dxa"/>
          </w:tcPr>
          <w:p w14:paraId="37959877" w14:textId="77777777" w:rsidR="00BF76F2" w:rsidRPr="00F03191" w:rsidRDefault="00BF76F2" w:rsidP="4716D89F">
            <w:pPr>
              <w:rPr>
                <w:sz w:val="22"/>
                <w:szCs w:val="22"/>
              </w:rPr>
            </w:pPr>
            <w:r w:rsidRPr="4716D89F">
              <w:rPr>
                <w:sz w:val="22"/>
                <w:szCs w:val="22"/>
              </w:rPr>
              <w:t>116</w:t>
            </w:r>
          </w:p>
        </w:tc>
        <w:tc>
          <w:tcPr>
            <w:tcW w:w="2410" w:type="dxa"/>
          </w:tcPr>
          <w:p w14:paraId="39A27F76" w14:textId="77777777" w:rsidR="00BF76F2" w:rsidRPr="00F03191" w:rsidRDefault="00BF76F2" w:rsidP="4716D89F">
            <w:pPr>
              <w:rPr>
                <w:sz w:val="22"/>
                <w:szCs w:val="22"/>
              </w:rPr>
            </w:pPr>
            <w:r w:rsidRPr="4716D89F">
              <w:rPr>
                <w:sz w:val="22"/>
                <w:szCs w:val="22"/>
              </w:rPr>
              <w:t>lääkityksen muut tiedot</w:t>
            </w:r>
          </w:p>
        </w:tc>
        <w:tc>
          <w:tcPr>
            <w:tcW w:w="3260" w:type="dxa"/>
          </w:tcPr>
          <w:p w14:paraId="4473094F" w14:textId="0138356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organizer</w:t>
            </w:r>
            <w:proofErr w:type="spellEnd"/>
          </w:p>
        </w:tc>
        <w:tc>
          <w:tcPr>
            <w:tcW w:w="2835" w:type="dxa"/>
          </w:tcPr>
          <w:p w14:paraId="53D7F6DA" w14:textId="77777777" w:rsidR="00BF76F2" w:rsidRPr="00F03191" w:rsidRDefault="00BF76F2">
            <w:pPr>
              <w:pStyle w:val="Yltunniste"/>
              <w:tabs>
                <w:tab w:val="clear" w:pos="4153"/>
                <w:tab w:val="clear" w:pos="8306"/>
              </w:tabs>
              <w:rPr>
                <w:sz w:val="22"/>
              </w:rPr>
            </w:pPr>
          </w:p>
        </w:tc>
      </w:tr>
      <w:tr w:rsidR="00BF76F2" w:rsidRPr="00F03191" w14:paraId="17426E27" w14:textId="3A327D56" w:rsidTr="4716D89F">
        <w:tc>
          <w:tcPr>
            <w:tcW w:w="846" w:type="dxa"/>
          </w:tcPr>
          <w:p w14:paraId="1E92C99F" w14:textId="77777777" w:rsidR="00BF76F2" w:rsidRPr="00F03191" w:rsidRDefault="00BF76F2" w:rsidP="4716D89F">
            <w:pPr>
              <w:rPr>
                <w:sz w:val="22"/>
                <w:szCs w:val="22"/>
              </w:rPr>
            </w:pPr>
            <w:r w:rsidRPr="4716D89F">
              <w:rPr>
                <w:sz w:val="22"/>
                <w:szCs w:val="22"/>
              </w:rPr>
              <w:t>117</w:t>
            </w:r>
          </w:p>
        </w:tc>
        <w:tc>
          <w:tcPr>
            <w:tcW w:w="2410" w:type="dxa"/>
          </w:tcPr>
          <w:p w14:paraId="389CE273" w14:textId="77777777" w:rsidR="00BF76F2" w:rsidRPr="00F03191" w:rsidRDefault="00BF76F2" w:rsidP="4716D89F">
            <w:pPr>
              <w:rPr>
                <w:sz w:val="22"/>
                <w:szCs w:val="22"/>
              </w:rPr>
            </w:pPr>
            <w:r w:rsidRPr="4716D89F">
              <w:rPr>
                <w:sz w:val="22"/>
                <w:szCs w:val="22"/>
              </w:rPr>
              <w:t>Potilaan tunnistaminen</w:t>
            </w:r>
          </w:p>
        </w:tc>
        <w:tc>
          <w:tcPr>
            <w:tcW w:w="3260" w:type="dxa"/>
          </w:tcPr>
          <w:p w14:paraId="033A8294" w14:textId="6466382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E7155F3" w14:textId="77777777" w:rsidR="00BF76F2" w:rsidRPr="00F03191" w:rsidRDefault="00BF76F2" w:rsidP="4716D89F">
            <w:pPr>
              <w:pStyle w:val="Yltunniste"/>
              <w:tabs>
                <w:tab w:val="clear" w:pos="4153"/>
                <w:tab w:val="clear" w:pos="8306"/>
              </w:tabs>
              <w:rPr>
                <w:sz w:val="22"/>
                <w:szCs w:val="22"/>
              </w:rPr>
            </w:pPr>
            <w:r w:rsidRPr="4716D89F">
              <w:rPr>
                <w:sz w:val="22"/>
                <w:szCs w:val="22"/>
              </w:rPr>
              <w:t>141</w:t>
            </w:r>
          </w:p>
        </w:tc>
      </w:tr>
      <w:tr w:rsidR="00BF76F2" w:rsidRPr="00F03191" w14:paraId="3A0A36B3" w14:textId="43B941A5" w:rsidTr="4716D89F">
        <w:tc>
          <w:tcPr>
            <w:tcW w:w="846" w:type="dxa"/>
          </w:tcPr>
          <w:p w14:paraId="0C6BA4F4" w14:textId="77777777" w:rsidR="00BF76F2" w:rsidRPr="00F03191" w:rsidRDefault="00BF76F2" w:rsidP="4716D89F">
            <w:pPr>
              <w:rPr>
                <w:sz w:val="22"/>
                <w:szCs w:val="22"/>
              </w:rPr>
            </w:pPr>
            <w:r w:rsidRPr="4716D89F">
              <w:rPr>
                <w:sz w:val="22"/>
                <w:szCs w:val="22"/>
              </w:rPr>
              <w:t>122</w:t>
            </w:r>
          </w:p>
        </w:tc>
        <w:tc>
          <w:tcPr>
            <w:tcW w:w="2410" w:type="dxa"/>
          </w:tcPr>
          <w:p w14:paraId="2AFC11DC" w14:textId="77777777" w:rsidR="00BF76F2" w:rsidRPr="00F03191" w:rsidRDefault="00BF76F2" w:rsidP="4716D89F">
            <w:pPr>
              <w:rPr>
                <w:sz w:val="22"/>
                <w:szCs w:val="22"/>
              </w:rPr>
            </w:pPr>
            <w:r w:rsidRPr="4716D89F">
              <w:rPr>
                <w:sz w:val="22"/>
                <w:szCs w:val="22"/>
              </w:rPr>
              <w:t>kokonaan toimitettu</w:t>
            </w:r>
          </w:p>
        </w:tc>
        <w:tc>
          <w:tcPr>
            <w:tcW w:w="3260" w:type="dxa"/>
          </w:tcPr>
          <w:p w14:paraId="5E1D8F89" w14:textId="40858B7C"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776EEA6" w14:textId="77777777" w:rsidR="00BF76F2" w:rsidRPr="00F03191" w:rsidRDefault="00BF76F2">
            <w:pPr>
              <w:pStyle w:val="Yltunniste"/>
              <w:tabs>
                <w:tab w:val="clear" w:pos="4153"/>
                <w:tab w:val="clear" w:pos="8306"/>
              </w:tabs>
              <w:rPr>
                <w:sz w:val="22"/>
              </w:rPr>
            </w:pPr>
          </w:p>
        </w:tc>
      </w:tr>
      <w:tr w:rsidR="00BF76F2" w:rsidRPr="00F03191" w14:paraId="6764A1A1" w14:textId="46305662" w:rsidTr="4716D89F">
        <w:tc>
          <w:tcPr>
            <w:tcW w:w="846" w:type="dxa"/>
          </w:tcPr>
          <w:p w14:paraId="51C4421C" w14:textId="77777777" w:rsidR="00BF76F2" w:rsidRPr="00F03191" w:rsidRDefault="00BF76F2" w:rsidP="4716D89F">
            <w:pPr>
              <w:rPr>
                <w:sz w:val="22"/>
                <w:szCs w:val="22"/>
              </w:rPr>
            </w:pPr>
            <w:r w:rsidRPr="4716D89F">
              <w:rPr>
                <w:sz w:val="22"/>
                <w:szCs w:val="22"/>
              </w:rPr>
              <w:t>119</w:t>
            </w:r>
          </w:p>
        </w:tc>
        <w:tc>
          <w:tcPr>
            <w:tcW w:w="2410" w:type="dxa"/>
          </w:tcPr>
          <w:p w14:paraId="07954CAF" w14:textId="5AB47E11" w:rsidR="00BF76F2" w:rsidRPr="00F03191" w:rsidRDefault="00BF76F2" w:rsidP="4716D89F">
            <w:pPr>
              <w:rPr>
                <w:sz w:val="22"/>
                <w:szCs w:val="22"/>
              </w:rPr>
            </w:pPr>
            <w:r w:rsidRPr="4716D89F">
              <w:rPr>
                <w:sz w:val="22"/>
                <w:szCs w:val="22"/>
              </w:rPr>
              <w:t>PKV-lääkemääräys</w:t>
            </w:r>
          </w:p>
        </w:tc>
        <w:tc>
          <w:tcPr>
            <w:tcW w:w="3260" w:type="dxa"/>
          </w:tcPr>
          <w:p w14:paraId="1FA5901D" w14:textId="5E44EC63"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24EB96E3" w14:textId="60BCF8E3" w:rsidR="00BF76F2" w:rsidRPr="00F03191" w:rsidRDefault="00BF76F2" w:rsidP="4716D89F">
            <w:pPr>
              <w:pStyle w:val="Yltunniste"/>
              <w:tabs>
                <w:tab w:val="clear" w:pos="4153"/>
                <w:tab w:val="clear" w:pos="8306"/>
              </w:tabs>
              <w:rPr>
                <w:sz w:val="22"/>
                <w:szCs w:val="22"/>
              </w:rPr>
            </w:pPr>
            <w:r w:rsidRPr="4716D89F">
              <w:rPr>
                <w:sz w:val="22"/>
                <w:szCs w:val="22"/>
              </w:rPr>
              <w:t>20</w:t>
            </w:r>
            <w:r w:rsidR="008337D0" w:rsidRPr="4716D89F">
              <w:rPr>
                <w:sz w:val="22"/>
                <w:szCs w:val="22"/>
              </w:rPr>
              <w:t xml:space="preserve">, </w:t>
            </w:r>
            <w:r w:rsidR="006123B6" w:rsidRPr="4716D89F">
              <w:rPr>
                <w:sz w:val="22"/>
                <w:szCs w:val="22"/>
              </w:rPr>
              <w:t>PKV-lääke</w:t>
            </w:r>
          </w:p>
        </w:tc>
      </w:tr>
      <w:tr w:rsidR="00BF76F2" w:rsidRPr="00F03191" w14:paraId="0A3C7F7A" w14:textId="66388045" w:rsidTr="4716D89F">
        <w:tc>
          <w:tcPr>
            <w:tcW w:w="846" w:type="dxa"/>
          </w:tcPr>
          <w:p w14:paraId="367309AD" w14:textId="77777777" w:rsidR="00BF76F2" w:rsidRPr="00F03191" w:rsidRDefault="00BF76F2" w:rsidP="4716D89F">
            <w:pPr>
              <w:rPr>
                <w:sz w:val="22"/>
                <w:szCs w:val="22"/>
              </w:rPr>
            </w:pPr>
            <w:r w:rsidRPr="4716D89F">
              <w:rPr>
                <w:sz w:val="22"/>
                <w:szCs w:val="22"/>
              </w:rPr>
              <w:t>120</w:t>
            </w:r>
          </w:p>
        </w:tc>
        <w:tc>
          <w:tcPr>
            <w:tcW w:w="2410" w:type="dxa"/>
          </w:tcPr>
          <w:p w14:paraId="5E228390" w14:textId="77777777" w:rsidR="00BF76F2" w:rsidRPr="00F03191" w:rsidRDefault="00BF76F2" w:rsidP="4716D89F">
            <w:pPr>
              <w:rPr>
                <w:sz w:val="22"/>
                <w:szCs w:val="22"/>
              </w:rPr>
            </w:pPr>
            <w:r w:rsidRPr="4716D89F">
              <w:rPr>
                <w:sz w:val="22"/>
                <w:szCs w:val="22"/>
              </w:rPr>
              <w:t>uusimispyynnön suostumustyyppi</w:t>
            </w:r>
          </w:p>
        </w:tc>
        <w:tc>
          <w:tcPr>
            <w:tcW w:w="3260" w:type="dxa"/>
          </w:tcPr>
          <w:p w14:paraId="33CDF506" w14:textId="152D71B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2B702B26" w14:textId="77777777" w:rsidR="00BF76F2" w:rsidRPr="00F03191" w:rsidRDefault="00BF76F2">
            <w:pPr>
              <w:pStyle w:val="Yltunniste"/>
              <w:tabs>
                <w:tab w:val="clear" w:pos="4153"/>
                <w:tab w:val="clear" w:pos="8306"/>
              </w:tabs>
              <w:rPr>
                <w:sz w:val="22"/>
              </w:rPr>
            </w:pPr>
          </w:p>
        </w:tc>
      </w:tr>
      <w:tr w:rsidR="00BF76F2" w:rsidRPr="00F03191" w14:paraId="5E924874" w14:textId="3CA9ACFB" w:rsidTr="4716D89F">
        <w:tc>
          <w:tcPr>
            <w:tcW w:w="846" w:type="dxa"/>
          </w:tcPr>
          <w:p w14:paraId="5A6F8D12" w14:textId="77777777" w:rsidR="00BF76F2" w:rsidRPr="00F03191" w:rsidRDefault="00BF76F2" w:rsidP="4716D89F">
            <w:pPr>
              <w:rPr>
                <w:sz w:val="22"/>
                <w:szCs w:val="22"/>
                <w:lang w:val="en-GB"/>
              </w:rPr>
            </w:pPr>
            <w:r w:rsidRPr="4716D89F">
              <w:rPr>
                <w:sz w:val="22"/>
                <w:szCs w:val="22"/>
                <w:lang w:val="en-GB"/>
              </w:rPr>
              <w:t>121</w:t>
            </w:r>
          </w:p>
        </w:tc>
        <w:tc>
          <w:tcPr>
            <w:tcW w:w="2410" w:type="dxa"/>
          </w:tcPr>
          <w:p w14:paraId="7C3E3C3F" w14:textId="77777777" w:rsidR="00BF76F2" w:rsidRPr="00F03191" w:rsidRDefault="00BF76F2" w:rsidP="4716D89F">
            <w:pPr>
              <w:rPr>
                <w:sz w:val="22"/>
                <w:szCs w:val="22"/>
                <w:lang w:val="en-GB"/>
              </w:rPr>
            </w:pPr>
            <w:proofErr w:type="spellStart"/>
            <w:r w:rsidRPr="4716D89F">
              <w:rPr>
                <w:sz w:val="22"/>
                <w:szCs w:val="22"/>
                <w:lang w:val="en-GB"/>
              </w:rPr>
              <w:t>iterointi</w:t>
            </w:r>
            <w:proofErr w:type="spellEnd"/>
          </w:p>
        </w:tc>
        <w:tc>
          <w:tcPr>
            <w:tcW w:w="3260" w:type="dxa"/>
          </w:tcPr>
          <w:p w14:paraId="037A24AB" w14:textId="77777777" w:rsidR="00BF76F2" w:rsidRPr="00F03191" w:rsidRDefault="00BF76F2" w:rsidP="4716D89F">
            <w:pPr>
              <w:rPr>
                <w:sz w:val="22"/>
                <w:szCs w:val="22"/>
                <w:lang w:val="en-GB"/>
              </w:rPr>
            </w:pPr>
            <w:r w:rsidRPr="4716D89F">
              <w:rPr>
                <w:sz w:val="22"/>
                <w:szCs w:val="22"/>
                <w:lang w:val="en-GB"/>
              </w:rPr>
              <w:t>observation</w:t>
            </w:r>
          </w:p>
        </w:tc>
        <w:tc>
          <w:tcPr>
            <w:tcW w:w="2835" w:type="dxa"/>
          </w:tcPr>
          <w:p w14:paraId="15EF7CD7" w14:textId="4D7086E3" w:rsidR="00BF76F2" w:rsidRPr="006123B6" w:rsidRDefault="00BF76F2" w:rsidP="4716D89F">
            <w:pPr>
              <w:rPr>
                <w:sz w:val="22"/>
                <w:szCs w:val="22"/>
              </w:rPr>
            </w:pPr>
            <w:r w:rsidRPr="4716D89F">
              <w:rPr>
                <w:sz w:val="22"/>
                <w:szCs w:val="22"/>
              </w:rPr>
              <w:t>51,52</w:t>
            </w:r>
            <w:r w:rsidR="006123B6" w:rsidRPr="4716D89F">
              <w:rPr>
                <w:sz w:val="22"/>
                <w:szCs w:val="22"/>
              </w:rPr>
              <w:t>, Iterointien lukumäärä, Iterointien väli päivissä</w:t>
            </w:r>
          </w:p>
        </w:tc>
      </w:tr>
      <w:tr w:rsidR="00BF76F2" w:rsidRPr="00F03191" w14:paraId="226DDED0" w14:textId="6CAC4A4A" w:rsidTr="4716D89F">
        <w:tc>
          <w:tcPr>
            <w:tcW w:w="846" w:type="dxa"/>
          </w:tcPr>
          <w:p w14:paraId="1604363A" w14:textId="77777777" w:rsidR="00BF76F2" w:rsidRPr="00F03191" w:rsidRDefault="00BF76F2" w:rsidP="4716D89F">
            <w:pPr>
              <w:rPr>
                <w:sz w:val="22"/>
                <w:szCs w:val="22"/>
              </w:rPr>
            </w:pPr>
            <w:r w:rsidRPr="4716D89F">
              <w:rPr>
                <w:sz w:val="22"/>
                <w:szCs w:val="22"/>
              </w:rPr>
              <w:lastRenderedPageBreak/>
              <w:t>123</w:t>
            </w:r>
          </w:p>
        </w:tc>
        <w:tc>
          <w:tcPr>
            <w:tcW w:w="2410" w:type="dxa"/>
          </w:tcPr>
          <w:p w14:paraId="45A817FA" w14:textId="77777777" w:rsidR="00BF76F2" w:rsidRPr="00F03191" w:rsidRDefault="00BF76F2" w:rsidP="4716D89F">
            <w:pPr>
              <w:rPr>
                <w:sz w:val="22"/>
                <w:szCs w:val="22"/>
              </w:rPr>
            </w:pPr>
            <w:r w:rsidRPr="4716D89F">
              <w:rPr>
                <w:sz w:val="22"/>
                <w:szCs w:val="22"/>
              </w:rPr>
              <w:t>potilas kieltäytynyt potilasohjeen tulostamisesta</w:t>
            </w:r>
          </w:p>
        </w:tc>
        <w:tc>
          <w:tcPr>
            <w:tcW w:w="3260" w:type="dxa"/>
          </w:tcPr>
          <w:p w14:paraId="3094BDB3" w14:textId="77777777" w:rsidR="00BF76F2" w:rsidRPr="00F03191" w:rsidRDefault="00BF76F2" w:rsidP="4716D89F">
            <w:pPr>
              <w:pStyle w:val="Yltunniste"/>
              <w:tabs>
                <w:tab w:val="clear" w:pos="4153"/>
                <w:tab w:val="clear" w:pos="8306"/>
              </w:tabs>
              <w:rPr>
                <w:sz w:val="22"/>
                <w:szCs w:val="22"/>
              </w:rPr>
            </w:pPr>
            <w:r w:rsidRPr="4716D89F">
              <w:rPr>
                <w:sz w:val="22"/>
                <w:szCs w:val="22"/>
              </w:rPr>
              <w:t>POISTETTU</w:t>
            </w:r>
          </w:p>
        </w:tc>
        <w:tc>
          <w:tcPr>
            <w:tcW w:w="2835" w:type="dxa"/>
          </w:tcPr>
          <w:p w14:paraId="519244F2" w14:textId="77777777" w:rsidR="00BF76F2" w:rsidRPr="00F03191" w:rsidRDefault="00BF76F2">
            <w:pPr>
              <w:pStyle w:val="Yltunniste"/>
              <w:tabs>
                <w:tab w:val="clear" w:pos="4153"/>
                <w:tab w:val="clear" w:pos="8306"/>
              </w:tabs>
              <w:rPr>
                <w:sz w:val="22"/>
              </w:rPr>
            </w:pPr>
          </w:p>
        </w:tc>
      </w:tr>
      <w:tr w:rsidR="00BF76F2" w:rsidRPr="00F03191" w14:paraId="43DF8FAE" w14:textId="6E40FA38" w:rsidTr="4716D89F">
        <w:tc>
          <w:tcPr>
            <w:tcW w:w="846" w:type="dxa"/>
          </w:tcPr>
          <w:p w14:paraId="350D68C8" w14:textId="77777777" w:rsidR="00BF76F2" w:rsidRPr="00F03191" w:rsidRDefault="00BF76F2" w:rsidP="4716D89F">
            <w:pPr>
              <w:rPr>
                <w:sz w:val="22"/>
                <w:szCs w:val="22"/>
              </w:rPr>
            </w:pPr>
            <w:r w:rsidRPr="4716D89F">
              <w:rPr>
                <w:sz w:val="22"/>
                <w:szCs w:val="22"/>
              </w:rPr>
              <w:t>124</w:t>
            </w:r>
          </w:p>
        </w:tc>
        <w:tc>
          <w:tcPr>
            <w:tcW w:w="2410" w:type="dxa"/>
          </w:tcPr>
          <w:p w14:paraId="22E71B56" w14:textId="77777777" w:rsidR="00BF76F2" w:rsidRPr="00F03191" w:rsidRDefault="00BF76F2" w:rsidP="4716D89F">
            <w:pPr>
              <w:rPr>
                <w:sz w:val="22"/>
                <w:szCs w:val="22"/>
              </w:rPr>
            </w:pPr>
            <w:r w:rsidRPr="4716D89F">
              <w:rPr>
                <w:sz w:val="22"/>
                <w:szCs w:val="22"/>
              </w:rPr>
              <w:t>apteekissa valmistettavan lääkkeen osoitin</w:t>
            </w:r>
          </w:p>
        </w:tc>
        <w:tc>
          <w:tcPr>
            <w:tcW w:w="3260" w:type="dxa"/>
          </w:tcPr>
          <w:p w14:paraId="60425019" w14:textId="7B81F4FA" w:rsidR="00BF76F2" w:rsidRPr="00F03191" w:rsidRDefault="00BF76F2" w:rsidP="4716D89F">
            <w:pPr>
              <w:pStyle w:val="Yltunniste"/>
              <w:tabs>
                <w:tab w:val="clear" w:pos="4153"/>
                <w:tab w:val="clear" w:pos="8306"/>
              </w:tabs>
              <w:rPr>
                <w:sz w:val="22"/>
                <w:szCs w:val="22"/>
              </w:rPr>
            </w:pPr>
            <w:r w:rsidRPr="4716D89F">
              <w:rPr>
                <w:sz w:val="22"/>
                <w:szCs w:val="22"/>
              </w:rPr>
              <w:t>POISTETTU versiossa 4.0</w:t>
            </w:r>
          </w:p>
        </w:tc>
        <w:tc>
          <w:tcPr>
            <w:tcW w:w="2835" w:type="dxa"/>
          </w:tcPr>
          <w:p w14:paraId="47E80DC1" w14:textId="77777777" w:rsidR="00BF76F2" w:rsidRPr="00F03191" w:rsidRDefault="00BF76F2">
            <w:pPr>
              <w:pStyle w:val="Yltunniste"/>
              <w:tabs>
                <w:tab w:val="clear" w:pos="4153"/>
                <w:tab w:val="clear" w:pos="8306"/>
              </w:tabs>
              <w:rPr>
                <w:sz w:val="22"/>
              </w:rPr>
            </w:pPr>
          </w:p>
        </w:tc>
      </w:tr>
      <w:tr w:rsidR="00BF76F2" w:rsidRPr="00F03191" w14:paraId="5145D7DE" w14:textId="0D1D779A" w:rsidTr="4716D89F">
        <w:tc>
          <w:tcPr>
            <w:tcW w:w="846" w:type="dxa"/>
          </w:tcPr>
          <w:p w14:paraId="5B305306" w14:textId="77777777" w:rsidR="00BF76F2" w:rsidRPr="00F03191" w:rsidRDefault="00BF76F2" w:rsidP="4716D89F">
            <w:pPr>
              <w:rPr>
                <w:sz w:val="22"/>
                <w:szCs w:val="22"/>
              </w:rPr>
            </w:pPr>
            <w:r w:rsidRPr="4716D89F">
              <w:rPr>
                <w:sz w:val="22"/>
                <w:szCs w:val="22"/>
              </w:rPr>
              <w:t>125</w:t>
            </w:r>
          </w:p>
        </w:tc>
        <w:tc>
          <w:tcPr>
            <w:tcW w:w="2410" w:type="dxa"/>
          </w:tcPr>
          <w:p w14:paraId="0B0845ED" w14:textId="77777777" w:rsidR="00BF76F2" w:rsidRPr="00F03191" w:rsidRDefault="00BF76F2" w:rsidP="4716D89F">
            <w:pPr>
              <w:rPr>
                <w:sz w:val="22"/>
                <w:szCs w:val="22"/>
              </w:rPr>
            </w:pPr>
            <w:r w:rsidRPr="4716D89F">
              <w:rPr>
                <w:sz w:val="22"/>
                <w:szCs w:val="22"/>
              </w:rPr>
              <w:t>pakkauskoon kerroin</w:t>
            </w:r>
          </w:p>
        </w:tc>
        <w:tc>
          <w:tcPr>
            <w:tcW w:w="3260" w:type="dxa"/>
          </w:tcPr>
          <w:p w14:paraId="58B438ED" w14:textId="43A006A4"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9249549" w14:textId="77777777" w:rsidR="00BF76F2" w:rsidRPr="00F03191" w:rsidRDefault="00BF76F2" w:rsidP="4716D89F">
            <w:pPr>
              <w:pStyle w:val="Yltunniste"/>
              <w:tabs>
                <w:tab w:val="clear" w:pos="4153"/>
                <w:tab w:val="clear" w:pos="8306"/>
              </w:tabs>
              <w:rPr>
                <w:sz w:val="22"/>
                <w:szCs w:val="22"/>
              </w:rPr>
            </w:pPr>
            <w:r w:rsidRPr="4716D89F">
              <w:rPr>
                <w:sz w:val="22"/>
                <w:szCs w:val="22"/>
              </w:rPr>
              <w:t>46</w:t>
            </w:r>
          </w:p>
        </w:tc>
      </w:tr>
      <w:tr w:rsidR="00BF76F2" w:rsidRPr="00F03191" w14:paraId="5E03B760" w14:textId="0CC3DDF6" w:rsidTr="4716D89F">
        <w:tc>
          <w:tcPr>
            <w:tcW w:w="846" w:type="dxa"/>
          </w:tcPr>
          <w:p w14:paraId="18A3A591" w14:textId="77777777" w:rsidR="00BF76F2" w:rsidRPr="00F03191" w:rsidRDefault="00BF76F2" w:rsidP="4716D89F">
            <w:pPr>
              <w:rPr>
                <w:sz w:val="22"/>
                <w:szCs w:val="22"/>
              </w:rPr>
            </w:pPr>
            <w:r w:rsidRPr="4716D89F">
              <w:rPr>
                <w:sz w:val="22"/>
                <w:szCs w:val="22"/>
              </w:rPr>
              <w:t>126</w:t>
            </w:r>
          </w:p>
        </w:tc>
        <w:tc>
          <w:tcPr>
            <w:tcW w:w="2410" w:type="dxa"/>
          </w:tcPr>
          <w:p w14:paraId="673D0FC3" w14:textId="77777777" w:rsidR="00BF76F2" w:rsidRPr="00F03191" w:rsidRDefault="00BF76F2" w:rsidP="4716D89F">
            <w:pPr>
              <w:rPr>
                <w:sz w:val="22"/>
                <w:szCs w:val="22"/>
              </w:rPr>
            </w:pPr>
            <w:r w:rsidRPr="4716D89F">
              <w:rPr>
                <w:sz w:val="22"/>
                <w:szCs w:val="22"/>
              </w:rPr>
              <w:t>pakkauskoko tekstimuodossa</w:t>
            </w:r>
          </w:p>
        </w:tc>
        <w:tc>
          <w:tcPr>
            <w:tcW w:w="3260" w:type="dxa"/>
          </w:tcPr>
          <w:p w14:paraId="602B5D24" w14:textId="6D2BAA1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A2ADAE4" w14:textId="3D71D987" w:rsidR="00BF76F2" w:rsidRPr="00F03191" w:rsidRDefault="00BF76F2" w:rsidP="4716D89F">
            <w:pPr>
              <w:pStyle w:val="Yltunniste"/>
              <w:tabs>
                <w:tab w:val="clear" w:pos="4153"/>
                <w:tab w:val="clear" w:pos="8306"/>
              </w:tabs>
              <w:rPr>
                <w:sz w:val="22"/>
                <w:szCs w:val="22"/>
              </w:rPr>
            </w:pPr>
            <w:r w:rsidRPr="4716D89F">
              <w:rPr>
                <w:sz w:val="22"/>
                <w:szCs w:val="22"/>
              </w:rPr>
              <w:t>48</w:t>
            </w:r>
            <w:r w:rsidR="008337D0" w:rsidRPr="4716D89F">
              <w:rPr>
                <w:sz w:val="22"/>
                <w:szCs w:val="22"/>
              </w:rPr>
              <w:t>, Pakkauskoko tekstinä</w:t>
            </w:r>
          </w:p>
        </w:tc>
      </w:tr>
      <w:tr w:rsidR="00BF76F2" w:rsidRPr="00F03191" w14:paraId="12D75EFA" w14:textId="5E92EB08" w:rsidTr="4716D89F">
        <w:tc>
          <w:tcPr>
            <w:tcW w:w="846" w:type="dxa"/>
          </w:tcPr>
          <w:p w14:paraId="597314E6" w14:textId="77777777" w:rsidR="00BF76F2" w:rsidRPr="00F03191" w:rsidRDefault="00BF76F2" w:rsidP="4716D89F">
            <w:pPr>
              <w:rPr>
                <w:sz w:val="22"/>
                <w:szCs w:val="22"/>
              </w:rPr>
            </w:pPr>
            <w:r w:rsidRPr="4716D89F">
              <w:rPr>
                <w:sz w:val="22"/>
                <w:szCs w:val="22"/>
              </w:rPr>
              <w:t>127</w:t>
            </w:r>
          </w:p>
        </w:tc>
        <w:tc>
          <w:tcPr>
            <w:tcW w:w="2410" w:type="dxa"/>
          </w:tcPr>
          <w:p w14:paraId="05D48A70" w14:textId="3F299032" w:rsidR="00BF76F2" w:rsidRPr="00F03191" w:rsidRDefault="00BF76F2" w:rsidP="4716D89F">
            <w:pPr>
              <w:rPr>
                <w:sz w:val="22"/>
                <w:szCs w:val="22"/>
              </w:rPr>
            </w:pPr>
            <w:r w:rsidRPr="4716D89F">
              <w:rPr>
                <w:sz w:val="22"/>
                <w:szCs w:val="22"/>
              </w:rPr>
              <w:t>valmisteen ja pakkauksen lisätieto</w:t>
            </w:r>
          </w:p>
        </w:tc>
        <w:tc>
          <w:tcPr>
            <w:tcW w:w="3260" w:type="dxa"/>
          </w:tcPr>
          <w:p w14:paraId="1902DE29" w14:textId="388DA59B"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545AE65" w14:textId="77777777" w:rsidR="00BF76F2" w:rsidRPr="00F03191" w:rsidRDefault="00BF76F2" w:rsidP="4716D89F">
            <w:pPr>
              <w:pStyle w:val="Yltunniste"/>
              <w:tabs>
                <w:tab w:val="clear" w:pos="4153"/>
                <w:tab w:val="clear" w:pos="8306"/>
              </w:tabs>
              <w:rPr>
                <w:sz w:val="22"/>
                <w:szCs w:val="22"/>
              </w:rPr>
            </w:pPr>
            <w:r w:rsidRPr="4716D89F">
              <w:rPr>
                <w:sz w:val="22"/>
                <w:szCs w:val="22"/>
              </w:rPr>
              <w:t>121</w:t>
            </w:r>
          </w:p>
        </w:tc>
      </w:tr>
      <w:tr w:rsidR="00BF76F2" w:rsidRPr="00F03191" w14:paraId="3CD2E114" w14:textId="337959AB" w:rsidTr="4716D89F">
        <w:tc>
          <w:tcPr>
            <w:tcW w:w="846" w:type="dxa"/>
          </w:tcPr>
          <w:p w14:paraId="22548D5F" w14:textId="77777777" w:rsidR="00BF76F2" w:rsidRPr="00F03191" w:rsidRDefault="00BF76F2" w:rsidP="4716D89F">
            <w:pPr>
              <w:rPr>
                <w:sz w:val="22"/>
                <w:szCs w:val="22"/>
              </w:rPr>
            </w:pPr>
            <w:r w:rsidRPr="4716D89F">
              <w:rPr>
                <w:sz w:val="22"/>
                <w:szCs w:val="22"/>
              </w:rPr>
              <w:t>128</w:t>
            </w:r>
          </w:p>
        </w:tc>
        <w:tc>
          <w:tcPr>
            <w:tcW w:w="2410" w:type="dxa"/>
          </w:tcPr>
          <w:p w14:paraId="3522BDC8" w14:textId="77777777" w:rsidR="00BF76F2" w:rsidRPr="00F03191" w:rsidRDefault="00BF76F2" w:rsidP="4716D89F">
            <w:pPr>
              <w:rPr>
                <w:sz w:val="22"/>
                <w:szCs w:val="22"/>
              </w:rPr>
            </w:pPr>
            <w:r w:rsidRPr="4716D89F">
              <w:rPr>
                <w:sz w:val="22"/>
                <w:szCs w:val="22"/>
              </w:rPr>
              <w:t>säilytysastia</w:t>
            </w:r>
          </w:p>
        </w:tc>
        <w:tc>
          <w:tcPr>
            <w:tcW w:w="3260" w:type="dxa"/>
          </w:tcPr>
          <w:p w14:paraId="6D4B05BC" w14:textId="2D17042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2EEBF96" w14:textId="77777777" w:rsidR="00BF76F2" w:rsidRPr="00F03191" w:rsidRDefault="00BF76F2" w:rsidP="4716D89F">
            <w:pPr>
              <w:pStyle w:val="Yltunniste"/>
              <w:tabs>
                <w:tab w:val="clear" w:pos="4153"/>
                <w:tab w:val="clear" w:pos="8306"/>
              </w:tabs>
              <w:rPr>
                <w:sz w:val="22"/>
                <w:szCs w:val="22"/>
              </w:rPr>
            </w:pPr>
            <w:r w:rsidRPr="4716D89F">
              <w:rPr>
                <w:sz w:val="22"/>
                <w:szCs w:val="22"/>
              </w:rPr>
              <w:t>25</w:t>
            </w:r>
          </w:p>
        </w:tc>
      </w:tr>
      <w:tr w:rsidR="00BF76F2" w:rsidRPr="00F03191" w14:paraId="584AD281" w14:textId="43CB6BD8" w:rsidTr="4716D89F">
        <w:tc>
          <w:tcPr>
            <w:tcW w:w="846" w:type="dxa"/>
          </w:tcPr>
          <w:p w14:paraId="519943FE" w14:textId="77777777" w:rsidR="00BF76F2" w:rsidRPr="00F03191" w:rsidRDefault="00BF76F2" w:rsidP="4716D89F">
            <w:pPr>
              <w:rPr>
                <w:sz w:val="22"/>
                <w:szCs w:val="22"/>
              </w:rPr>
            </w:pPr>
            <w:r w:rsidRPr="4716D89F">
              <w:rPr>
                <w:sz w:val="22"/>
                <w:szCs w:val="22"/>
              </w:rPr>
              <w:t>129</w:t>
            </w:r>
          </w:p>
        </w:tc>
        <w:tc>
          <w:tcPr>
            <w:tcW w:w="2410" w:type="dxa"/>
          </w:tcPr>
          <w:p w14:paraId="7AAEBCA7" w14:textId="77777777" w:rsidR="00BF76F2" w:rsidRPr="00F03191" w:rsidRDefault="00BF76F2" w:rsidP="4716D89F">
            <w:pPr>
              <w:rPr>
                <w:sz w:val="22"/>
                <w:szCs w:val="22"/>
              </w:rPr>
            </w:pPr>
            <w:r w:rsidRPr="4716D89F">
              <w:rPr>
                <w:sz w:val="22"/>
                <w:szCs w:val="22"/>
              </w:rPr>
              <w:t>kyseessä lääkkeen käytön aloitus</w:t>
            </w:r>
          </w:p>
        </w:tc>
        <w:tc>
          <w:tcPr>
            <w:tcW w:w="3260" w:type="dxa"/>
          </w:tcPr>
          <w:p w14:paraId="5224CA9A" w14:textId="6707F628"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5090FD6" w14:textId="77777777" w:rsidR="00BF76F2" w:rsidRPr="00F03191" w:rsidRDefault="00BF76F2" w:rsidP="4716D89F">
            <w:pPr>
              <w:pStyle w:val="Yltunniste"/>
              <w:tabs>
                <w:tab w:val="clear" w:pos="4153"/>
                <w:tab w:val="clear" w:pos="8306"/>
              </w:tabs>
              <w:rPr>
                <w:sz w:val="22"/>
                <w:szCs w:val="22"/>
              </w:rPr>
            </w:pPr>
            <w:r w:rsidRPr="4716D89F">
              <w:rPr>
                <w:sz w:val="22"/>
                <w:szCs w:val="22"/>
              </w:rPr>
              <w:t>90</w:t>
            </w:r>
          </w:p>
        </w:tc>
      </w:tr>
      <w:tr w:rsidR="00BF76F2" w:rsidRPr="00F03191" w14:paraId="51606B67" w14:textId="1F21749B" w:rsidTr="4716D89F">
        <w:tc>
          <w:tcPr>
            <w:tcW w:w="846" w:type="dxa"/>
          </w:tcPr>
          <w:p w14:paraId="0C1C2A22" w14:textId="77777777" w:rsidR="00BF76F2" w:rsidRPr="00F03191" w:rsidRDefault="00BF76F2" w:rsidP="4716D89F">
            <w:pPr>
              <w:rPr>
                <w:sz w:val="22"/>
                <w:szCs w:val="22"/>
              </w:rPr>
            </w:pPr>
            <w:r w:rsidRPr="4716D89F">
              <w:rPr>
                <w:sz w:val="22"/>
                <w:szCs w:val="22"/>
              </w:rPr>
              <w:t>130</w:t>
            </w:r>
          </w:p>
        </w:tc>
        <w:tc>
          <w:tcPr>
            <w:tcW w:w="2410" w:type="dxa"/>
          </w:tcPr>
          <w:p w14:paraId="57008EFB" w14:textId="77777777" w:rsidR="00BF76F2" w:rsidRPr="00F03191" w:rsidRDefault="00BF76F2" w:rsidP="4716D89F">
            <w:pPr>
              <w:rPr>
                <w:sz w:val="22"/>
                <w:szCs w:val="22"/>
              </w:rPr>
            </w:pPr>
            <w:r w:rsidRPr="4716D89F">
              <w:rPr>
                <w:sz w:val="22"/>
                <w:szCs w:val="22"/>
              </w:rPr>
              <w:t>lääkärin antama viesti apteekille</w:t>
            </w:r>
          </w:p>
        </w:tc>
        <w:tc>
          <w:tcPr>
            <w:tcW w:w="3260" w:type="dxa"/>
          </w:tcPr>
          <w:p w14:paraId="4E134B2A" w14:textId="377B452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10C0734" w14:textId="10F17746" w:rsidR="00BF76F2" w:rsidRPr="00F03191" w:rsidRDefault="00BF76F2">
            <w:pPr>
              <w:pStyle w:val="Yltunniste"/>
              <w:tabs>
                <w:tab w:val="clear" w:pos="4153"/>
                <w:tab w:val="clear" w:pos="8306"/>
              </w:tabs>
              <w:rPr>
                <w:sz w:val="22"/>
              </w:rPr>
            </w:pPr>
          </w:p>
        </w:tc>
      </w:tr>
      <w:tr w:rsidR="00BF76F2" w:rsidRPr="00F03191" w14:paraId="552F16B1" w14:textId="4F0C5C9F" w:rsidTr="4716D89F">
        <w:tc>
          <w:tcPr>
            <w:tcW w:w="846" w:type="dxa"/>
          </w:tcPr>
          <w:p w14:paraId="138BEE57" w14:textId="77777777" w:rsidR="00BF76F2" w:rsidRPr="00F03191" w:rsidRDefault="00BF76F2" w:rsidP="4716D89F">
            <w:pPr>
              <w:rPr>
                <w:sz w:val="22"/>
                <w:szCs w:val="22"/>
              </w:rPr>
            </w:pPr>
            <w:r w:rsidRPr="4716D89F">
              <w:rPr>
                <w:sz w:val="22"/>
                <w:szCs w:val="22"/>
              </w:rPr>
              <w:t>131</w:t>
            </w:r>
          </w:p>
        </w:tc>
        <w:tc>
          <w:tcPr>
            <w:tcW w:w="2410" w:type="dxa"/>
          </w:tcPr>
          <w:p w14:paraId="7DE03376" w14:textId="77777777" w:rsidR="00BF76F2" w:rsidRPr="00F03191" w:rsidRDefault="00BF76F2" w:rsidP="4716D89F">
            <w:pPr>
              <w:rPr>
                <w:sz w:val="22"/>
                <w:szCs w:val="22"/>
              </w:rPr>
            </w:pPr>
            <w:r w:rsidRPr="4716D89F">
              <w:rPr>
                <w:sz w:val="22"/>
                <w:szCs w:val="22"/>
              </w:rPr>
              <w:t>tieto potilaan informoinnista</w:t>
            </w:r>
          </w:p>
        </w:tc>
        <w:tc>
          <w:tcPr>
            <w:tcW w:w="3260" w:type="dxa"/>
          </w:tcPr>
          <w:p w14:paraId="6BE5E744" w14:textId="0F17F2B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A2A5347" w14:textId="77777777" w:rsidR="00BF76F2" w:rsidRPr="00F03191" w:rsidRDefault="00BF76F2">
            <w:pPr>
              <w:pStyle w:val="Yltunniste"/>
              <w:tabs>
                <w:tab w:val="clear" w:pos="4153"/>
                <w:tab w:val="clear" w:pos="8306"/>
              </w:tabs>
              <w:rPr>
                <w:sz w:val="22"/>
              </w:rPr>
            </w:pPr>
          </w:p>
        </w:tc>
      </w:tr>
      <w:tr w:rsidR="00BF76F2" w:rsidRPr="00F03191" w14:paraId="0361F56E" w14:textId="65D1CA28" w:rsidTr="4716D89F">
        <w:tc>
          <w:tcPr>
            <w:tcW w:w="846" w:type="dxa"/>
          </w:tcPr>
          <w:p w14:paraId="4F674725" w14:textId="77777777" w:rsidR="00BF76F2" w:rsidRPr="00F03191" w:rsidRDefault="00BF76F2" w:rsidP="4716D89F">
            <w:pPr>
              <w:rPr>
                <w:sz w:val="22"/>
                <w:szCs w:val="22"/>
              </w:rPr>
            </w:pPr>
            <w:r w:rsidRPr="4716D89F">
              <w:rPr>
                <w:sz w:val="22"/>
                <w:szCs w:val="22"/>
              </w:rPr>
              <w:t>132</w:t>
            </w:r>
          </w:p>
        </w:tc>
        <w:tc>
          <w:tcPr>
            <w:tcW w:w="2410" w:type="dxa"/>
          </w:tcPr>
          <w:p w14:paraId="238A0352" w14:textId="77777777" w:rsidR="00BF76F2" w:rsidRPr="00F03191" w:rsidRDefault="00BF76F2" w:rsidP="4716D89F">
            <w:pPr>
              <w:rPr>
                <w:sz w:val="22"/>
                <w:szCs w:val="22"/>
              </w:rPr>
            </w:pPr>
            <w:r w:rsidRPr="4716D89F">
              <w:rPr>
                <w:sz w:val="22"/>
                <w:szCs w:val="22"/>
              </w:rPr>
              <w:t>huume</w:t>
            </w:r>
          </w:p>
        </w:tc>
        <w:tc>
          <w:tcPr>
            <w:tcW w:w="3260" w:type="dxa"/>
          </w:tcPr>
          <w:p w14:paraId="1A558F61" w14:textId="24C6DCE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7EBC576" w14:textId="0B99317E" w:rsidR="00BF76F2" w:rsidRPr="00F03191" w:rsidRDefault="00BF76F2" w:rsidP="4716D89F">
            <w:pPr>
              <w:pStyle w:val="Yltunniste"/>
              <w:tabs>
                <w:tab w:val="clear" w:pos="4153"/>
                <w:tab w:val="clear" w:pos="8306"/>
              </w:tabs>
              <w:rPr>
                <w:sz w:val="22"/>
                <w:szCs w:val="22"/>
              </w:rPr>
            </w:pPr>
            <w:r w:rsidRPr="4716D89F">
              <w:rPr>
                <w:sz w:val="22"/>
                <w:szCs w:val="22"/>
              </w:rPr>
              <w:t>21</w:t>
            </w:r>
            <w:r w:rsidR="008337D0" w:rsidRPr="4716D89F">
              <w:rPr>
                <w:sz w:val="22"/>
                <w:szCs w:val="22"/>
              </w:rPr>
              <w:t>, Huume</w:t>
            </w:r>
          </w:p>
        </w:tc>
      </w:tr>
      <w:tr w:rsidR="00BF76F2" w:rsidRPr="00F03191" w14:paraId="48FAC9E9" w14:textId="679EAF95" w:rsidTr="4716D89F">
        <w:tc>
          <w:tcPr>
            <w:tcW w:w="846" w:type="dxa"/>
          </w:tcPr>
          <w:p w14:paraId="102FABCA" w14:textId="77777777" w:rsidR="00BF76F2" w:rsidRPr="00F03191" w:rsidRDefault="00BF76F2" w:rsidP="4716D89F">
            <w:pPr>
              <w:rPr>
                <w:sz w:val="22"/>
                <w:szCs w:val="22"/>
              </w:rPr>
            </w:pPr>
            <w:r w:rsidRPr="4716D89F">
              <w:rPr>
                <w:sz w:val="22"/>
                <w:szCs w:val="22"/>
              </w:rPr>
              <w:t>151</w:t>
            </w:r>
          </w:p>
        </w:tc>
        <w:tc>
          <w:tcPr>
            <w:tcW w:w="2410" w:type="dxa"/>
          </w:tcPr>
          <w:p w14:paraId="2CA539D1" w14:textId="77777777" w:rsidR="00BF76F2" w:rsidRPr="00F03191" w:rsidRDefault="00BF76F2" w:rsidP="4716D89F">
            <w:pPr>
              <w:rPr>
                <w:sz w:val="22"/>
                <w:szCs w:val="22"/>
              </w:rPr>
            </w:pPr>
            <w:r w:rsidRPr="4716D89F">
              <w:rPr>
                <w:sz w:val="22"/>
                <w:szCs w:val="22"/>
              </w:rPr>
              <w:t>ammattioikeus</w:t>
            </w:r>
          </w:p>
        </w:tc>
        <w:tc>
          <w:tcPr>
            <w:tcW w:w="3260" w:type="dxa"/>
          </w:tcPr>
          <w:p w14:paraId="3B4F0F4D" w14:textId="7C163B6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author</w:t>
            </w:r>
            <w:proofErr w:type="spellEnd"/>
            <w:r w:rsidRPr="4716D89F">
              <w:rPr>
                <w:sz w:val="22"/>
                <w:szCs w:val="22"/>
              </w:rPr>
              <w:t xml:space="preserve">, </w:t>
            </w:r>
            <w:proofErr w:type="spellStart"/>
            <w:r w:rsidRPr="4716D89F">
              <w:rPr>
                <w:sz w:val="22"/>
                <w:szCs w:val="22"/>
              </w:rPr>
              <w:t>qualifier</w:t>
            </w:r>
            <w:proofErr w:type="spellEnd"/>
          </w:p>
        </w:tc>
        <w:tc>
          <w:tcPr>
            <w:tcW w:w="2835" w:type="dxa"/>
          </w:tcPr>
          <w:p w14:paraId="14BF63DE" w14:textId="303978CF" w:rsidR="00BF76F2" w:rsidRPr="00F03191" w:rsidRDefault="00BF76F2" w:rsidP="4716D89F">
            <w:pPr>
              <w:pStyle w:val="Yltunniste"/>
              <w:tabs>
                <w:tab w:val="clear" w:pos="4153"/>
                <w:tab w:val="clear" w:pos="8306"/>
              </w:tabs>
              <w:rPr>
                <w:sz w:val="22"/>
                <w:szCs w:val="22"/>
              </w:rPr>
            </w:pPr>
            <w:r w:rsidRPr="4716D89F">
              <w:rPr>
                <w:sz w:val="22"/>
                <w:szCs w:val="22"/>
              </w:rPr>
              <w:t>162</w:t>
            </w:r>
            <w:r w:rsidR="008337D0" w:rsidRPr="4716D89F">
              <w:rPr>
                <w:sz w:val="22"/>
                <w:szCs w:val="22"/>
              </w:rPr>
              <w:t>, (Lääkkeen määrääjän ammattioikeus)</w:t>
            </w:r>
          </w:p>
        </w:tc>
      </w:tr>
      <w:tr w:rsidR="00BF76F2" w:rsidRPr="00F03191" w14:paraId="218B024F" w14:textId="5C25EA9E" w:rsidTr="4716D89F">
        <w:tc>
          <w:tcPr>
            <w:tcW w:w="846" w:type="dxa"/>
          </w:tcPr>
          <w:p w14:paraId="7FEAAAFF" w14:textId="77777777" w:rsidR="00BF76F2" w:rsidRPr="00F03191" w:rsidRDefault="00BF76F2" w:rsidP="4716D89F">
            <w:pPr>
              <w:rPr>
                <w:sz w:val="22"/>
                <w:szCs w:val="22"/>
              </w:rPr>
            </w:pPr>
            <w:r w:rsidRPr="4716D89F">
              <w:rPr>
                <w:sz w:val="22"/>
                <w:szCs w:val="22"/>
              </w:rPr>
              <w:t>152</w:t>
            </w:r>
          </w:p>
        </w:tc>
        <w:tc>
          <w:tcPr>
            <w:tcW w:w="2410" w:type="dxa"/>
          </w:tcPr>
          <w:p w14:paraId="359C1599" w14:textId="77777777" w:rsidR="00BF76F2" w:rsidRPr="00F03191" w:rsidRDefault="00BF76F2" w:rsidP="4716D89F">
            <w:pPr>
              <w:rPr>
                <w:sz w:val="22"/>
                <w:szCs w:val="22"/>
              </w:rPr>
            </w:pPr>
            <w:r w:rsidRPr="4716D89F">
              <w:rPr>
                <w:sz w:val="22"/>
                <w:szCs w:val="22"/>
              </w:rPr>
              <w:t xml:space="preserve">apteekin </w:t>
            </w:r>
            <w:proofErr w:type="spellStart"/>
            <w:r w:rsidRPr="4716D89F">
              <w:rPr>
                <w:sz w:val="22"/>
                <w:szCs w:val="22"/>
              </w:rPr>
              <w:t>aukikirjoittama</w:t>
            </w:r>
            <w:proofErr w:type="spellEnd"/>
            <w:r w:rsidRPr="4716D89F">
              <w:rPr>
                <w:sz w:val="22"/>
                <w:szCs w:val="22"/>
              </w:rPr>
              <w:t xml:space="preserve"> annostusohje</w:t>
            </w:r>
          </w:p>
        </w:tc>
        <w:tc>
          <w:tcPr>
            <w:tcW w:w="3260" w:type="dxa"/>
          </w:tcPr>
          <w:p w14:paraId="5D539083" w14:textId="7BF1A6F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F9D3B3F" w14:textId="77777777" w:rsidR="00BF76F2" w:rsidRPr="00F03191" w:rsidRDefault="00BF76F2">
            <w:pPr>
              <w:pStyle w:val="Yltunniste"/>
              <w:tabs>
                <w:tab w:val="clear" w:pos="4153"/>
                <w:tab w:val="clear" w:pos="8306"/>
              </w:tabs>
              <w:rPr>
                <w:sz w:val="22"/>
              </w:rPr>
            </w:pPr>
          </w:p>
        </w:tc>
      </w:tr>
      <w:tr w:rsidR="00BF76F2" w:rsidRPr="00F03191" w14:paraId="2A47768F" w14:textId="053309C2" w:rsidTr="4716D89F">
        <w:tc>
          <w:tcPr>
            <w:tcW w:w="846" w:type="dxa"/>
          </w:tcPr>
          <w:p w14:paraId="0642D5FE" w14:textId="77777777" w:rsidR="00BF76F2" w:rsidRPr="00F03191" w:rsidRDefault="00BF76F2" w:rsidP="4716D89F">
            <w:pPr>
              <w:rPr>
                <w:sz w:val="22"/>
                <w:szCs w:val="22"/>
              </w:rPr>
            </w:pPr>
            <w:r w:rsidRPr="4716D89F">
              <w:rPr>
                <w:sz w:val="22"/>
                <w:szCs w:val="22"/>
              </w:rPr>
              <w:t>160</w:t>
            </w:r>
          </w:p>
        </w:tc>
        <w:tc>
          <w:tcPr>
            <w:tcW w:w="2410" w:type="dxa"/>
          </w:tcPr>
          <w:p w14:paraId="4D181A1C" w14:textId="77777777" w:rsidR="00BF76F2" w:rsidRPr="00F03191" w:rsidRDefault="00BF76F2" w:rsidP="4716D89F">
            <w:pPr>
              <w:rPr>
                <w:sz w:val="22"/>
                <w:szCs w:val="22"/>
              </w:rPr>
            </w:pPr>
            <w:r w:rsidRPr="4716D89F">
              <w:rPr>
                <w:sz w:val="22"/>
                <w:szCs w:val="22"/>
              </w:rPr>
              <w:t>määrätyn lääkkeen yksilöivä tunniste</w:t>
            </w:r>
          </w:p>
        </w:tc>
        <w:tc>
          <w:tcPr>
            <w:tcW w:w="3260" w:type="dxa"/>
          </w:tcPr>
          <w:p w14:paraId="30AE7DCA"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11C6B27" w14:textId="77777777" w:rsidR="00BF76F2" w:rsidRDefault="00BF76F2" w:rsidP="4716D89F">
            <w:pPr>
              <w:pStyle w:val="Yltunniste"/>
              <w:tabs>
                <w:tab w:val="clear" w:pos="4153"/>
                <w:tab w:val="clear" w:pos="8306"/>
              </w:tabs>
              <w:rPr>
                <w:sz w:val="22"/>
                <w:szCs w:val="22"/>
              </w:rPr>
            </w:pPr>
            <w:r w:rsidRPr="4716D89F">
              <w:rPr>
                <w:sz w:val="22"/>
                <w:szCs w:val="22"/>
              </w:rPr>
              <w:t>6</w:t>
            </w:r>
          </w:p>
        </w:tc>
      </w:tr>
      <w:tr w:rsidR="00BF76F2" w:rsidRPr="00F03191" w14:paraId="7FAC93DF" w14:textId="7559B12F" w:rsidTr="4716D89F">
        <w:tc>
          <w:tcPr>
            <w:tcW w:w="846" w:type="dxa"/>
          </w:tcPr>
          <w:p w14:paraId="6081965E" w14:textId="77777777" w:rsidR="00BF76F2" w:rsidRPr="00F03191" w:rsidRDefault="00BF76F2" w:rsidP="4716D89F">
            <w:pPr>
              <w:rPr>
                <w:sz w:val="22"/>
                <w:szCs w:val="22"/>
              </w:rPr>
            </w:pPr>
            <w:r w:rsidRPr="4716D89F">
              <w:rPr>
                <w:sz w:val="22"/>
                <w:szCs w:val="22"/>
              </w:rPr>
              <w:t>164</w:t>
            </w:r>
          </w:p>
        </w:tc>
        <w:tc>
          <w:tcPr>
            <w:tcW w:w="2410" w:type="dxa"/>
          </w:tcPr>
          <w:p w14:paraId="38E37B52" w14:textId="77777777" w:rsidR="00BF76F2" w:rsidRPr="00F03191" w:rsidRDefault="00BF76F2" w:rsidP="4716D89F">
            <w:pPr>
              <w:rPr>
                <w:sz w:val="22"/>
                <w:szCs w:val="22"/>
              </w:rPr>
            </w:pPr>
            <w:r w:rsidRPr="4716D89F">
              <w:rPr>
                <w:sz w:val="22"/>
                <w:szCs w:val="22"/>
              </w:rPr>
              <w:t>valmisteen laji</w:t>
            </w:r>
          </w:p>
        </w:tc>
        <w:tc>
          <w:tcPr>
            <w:tcW w:w="3260" w:type="dxa"/>
          </w:tcPr>
          <w:p w14:paraId="23AB2917" w14:textId="009E8B8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7C429E2" w14:textId="77777777" w:rsidR="00BF76F2" w:rsidRPr="00F03191" w:rsidRDefault="00BF76F2" w:rsidP="4716D89F">
            <w:pPr>
              <w:pStyle w:val="Yltunniste"/>
              <w:tabs>
                <w:tab w:val="clear" w:pos="4153"/>
                <w:tab w:val="clear" w:pos="8306"/>
              </w:tabs>
              <w:rPr>
                <w:sz w:val="22"/>
                <w:szCs w:val="22"/>
              </w:rPr>
            </w:pPr>
            <w:r w:rsidRPr="4716D89F">
              <w:rPr>
                <w:sz w:val="22"/>
                <w:szCs w:val="22"/>
              </w:rPr>
              <w:t>107</w:t>
            </w:r>
          </w:p>
        </w:tc>
      </w:tr>
      <w:tr w:rsidR="00BF76F2" w:rsidRPr="00F03191" w14:paraId="7F4B70A2" w14:textId="7BB9759F" w:rsidTr="4716D89F">
        <w:tc>
          <w:tcPr>
            <w:tcW w:w="846" w:type="dxa"/>
          </w:tcPr>
          <w:p w14:paraId="5B92E16F" w14:textId="77777777" w:rsidR="00BF76F2" w:rsidRPr="00F03191" w:rsidRDefault="00BF76F2" w:rsidP="4716D89F">
            <w:pPr>
              <w:rPr>
                <w:sz w:val="22"/>
                <w:szCs w:val="22"/>
              </w:rPr>
            </w:pPr>
            <w:r w:rsidRPr="4716D89F">
              <w:rPr>
                <w:sz w:val="22"/>
                <w:szCs w:val="22"/>
              </w:rPr>
              <w:t>167</w:t>
            </w:r>
          </w:p>
        </w:tc>
        <w:tc>
          <w:tcPr>
            <w:tcW w:w="2410" w:type="dxa"/>
          </w:tcPr>
          <w:p w14:paraId="19EEA32B" w14:textId="77777777" w:rsidR="00BF76F2" w:rsidRPr="00F03191" w:rsidRDefault="00BF76F2" w:rsidP="4716D89F">
            <w:pPr>
              <w:rPr>
                <w:sz w:val="22"/>
                <w:szCs w:val="22"/>
              </w:rPr>
            </w:pPr>
            <w:r w:rsidRPr="4716D89F">
              <w:rPr>
                <w:sz w:val="22"/>
                <w:szCs w:val="22"/>
              </w:rPr>
              <w:t>määrätyn lääkkeen osatunniste</w:t>
            </w:r>
          </w:p>
        </w:tc>
        <w:tc>
          <w:tcPr>
            <w:tcW w:w="3260" w:type="dxa"/>
          </w:tcPr>
          <w:p w14:paraId="3ED88AE1"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1E3B8F7" w14:textId="77777777" w:rsidR="00BF76F2" w:rsidRDefault="00BF76F2" w:rsidP="4716D89F">
            <w:pPr>
              <w:pStyle w:val="Yltunniste"/>
              <w:tabs>
                <w:tab w:val="clear" w:pos="4153"/>
                <w:tab w:val="clear" w:pos="8306"/>
              </w:tabs>
              <w:rPr>
                <w:sz w:val="22"/>
                <w:szCs w:val="22"/>
              </w:rPr>
            </w:pPr>
            <w:r w:rsidRPr="4716D89F">
              <w:rPr>
                <w:sz w:val="22"/>
                <w:szCs w:val="22"/>
              </w:rPr>
              <w:t>224</w:t>
            </w:r>
          </w:p>
        </w:tc>
      </w:tr>
      <w:tr w:rsidR="00BF76F2" w:rsidRPr="00F03191" w14:paraId="6D6B99EE" w14:textId="2D5A4CFF" w:rsidTr="4716D89F">
        <w:tc>
          <w:tcPr>
            <w:tcW w:w="846" w:type="dxa"/>
          </w:tcPr>
          <w:p w14:paraId="7ECA8A0C" w14:textId="77777777" w:rsidR="00BF76F2" w:rsidRPr="00F03191" w:rsidRDefault="00BF76F2" w:rsidP="4716D89F">
            <w:pPr>
              <w:rPr>
                <w:sz w:val="22"/>
                <w:szCs w:val="22"/>
              </w:rPr>
            </w:pPr>
            <w:r w:rsidRPr="4716D89F">
              <w:rPr>
                <w:sz w:val="22"/>
                <w:szCs w:val="22"/>
              </w:rPr>
              <w:t>169</w:t>
            </w:r>
          </w:p>
        </w:tc>
        <w:tc>
          <w:tcPr>
            <w:tcW w:w="2410" w:type="dxa"/>
          </w:tcPr>
          <w:p w14:paraId="1ACD2E67" w14:textId="77777777" w:rsidR="00BF76F2" w:rsidRPr="00F03191" w:rsidRDefault="00BF76F2" w:rsidP="4716D89F">
            <w:pPr>
              <w:rPr>
                <w:sz w:val="22"/>
                <w:szCs w:val="22"/>
              </w:rPr>
            </w:pPr>
            <w:r w:rsidRPr="4716D89F">
              <w:rPr>
                <w:sz w:val="22"/>
                <w:szCs w:val="22"/>
              </w:rPr>
              <w:t>reseptin laji</w:t>
            </w:r>
          </w:p>
        </w:tc>
        <w:tc>
          <w:tcPr>
            <w:tcW w:w="3260" w:type="dxa"/>
          </w:tcPr>
          <w:p w14:paraId="355F4046" w14:textId="5D5B660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00FCEC9" w14:textId="77777777" w:rsidR="00BF76F2" w:rsidRPr="00F03191" w:rsidRDefault="00BF76F2" w:rsidP="4716D89F">
            <w:pPr>
              <w:pStyle w:val="Yltunniste"/>
              <w:tabs>
                <w:tab w:val="clear" w:pos="4153"/>
                <w:tab w:val="clear" w:pos="8306"/>
              </w:tabs>
              <w:rPr>
                <w:sz w:val="22"/>
                <w:szCs w:val="22"/>
              </w:rPr>
            </w:pPr>
            <w:r w:rsidRPr="4716D89F">
              <w:rPr>
                <w:sz w:val="22"/>
                <w:szCs w:val="22"/>
              </w:rPr>
              <w:t>154</w:t>
            </w:r>
          </w:p>
        </w:tc>
      </w:tr>
      <w:tr w:rsidR="00BF76F2" w:rsidRPr="00F03191" w14:paraId="5DC87E13" w14:textId="00BE8B76" w:rsidTr="4716D89F">
        <w:tc>
          <w:tcPr>
            <w:tcW w:w="846" w:type="dxa"/>
          </w:tcPr>
          <w:p w14:paraId="76F2402D" w14:textId="77777777" w:rsidR="00BF76F2" w:rsidRPr="00F03191" w:rsidRDefault="00BF76F2" w:rsidP="4716D89F">
            <w:pPr>
              <w:rPr>
                <w:sz w:val="22"/>
                <w:szCs w:val="22"/>
              </w:rPr>
            </w:pPr>
            <w:r w:rsidRPr="4716D89F">
              <w:rPr>
                <w:sz w:val="22"/>
                <w:szCs w:val="22"/>
              </w:rPr>
              <w:t>194</w:t>
            </w:r>
          </w:p>
        </w:tc>
        <w:tc>
          <w:tcPr>
            <w:tcW w:w="2410" w:type="dxa"/>
          </w:tcPr>
          <w:p w14:paraId="048C4258" w14:textId="77777777" w:rsidR="00BF76F2" w:rsidRPr="00F03191" w:rsidRDefault="00BF76F2" w:rsidP="4716D89F">
            <w:pPr>
              <w:rPr>
                <w:sz w:val="22"/>
                <w:szCs w:val="22"/>
              </w:rPr>
            </w:pPr>
            <w:r w:rsidRPr="4716D89F">
              <w:rPr>
                <w:sz w:val="22"/>
                <w:szCs w:val="22"/>
              </w:rPr>
              <w:t>uudistamiskiellon syy ja perustelu</w:t>
            </w:r>
          </w:p>
        </w:tc>
        <w:tc>
          <w:tcPr>
            <w:tcW w:w="3260" w:type="dxa"/>
          </w:tcPr>
          <w:p w14:paraId="590364A5" w14:textId="77777777" w:rsidR="00BF76F2" w:rsidRPr="00F03191" w:rsidRDefault="00BF76F2" w:rsidP="4716D89F">
            <w:pPr>
              <w:rPr>
                <w:sz w:val="22"/>
                <w:szCs w:val="22"/>
              </w:rPr>
            </w:pPr>
            <w:proofErr w:type="spellStart"/>
            <w:r w:rsidRPr="4716D89F">
              <w:rPr>
                <w:sz w:val="22"/>
                <w:szCs w:val="22"/>
              </w:rPr>
              <w:t>observation</w:t>
            </w:r>
            <w:proofErr w:type="spellEnd"/>
          </w:p>
        </w:tc>
        <w:tc>
          <w:tcPr>
            <w:tcW w:w="2835" w:type="dxa"/>
          </w:tcPr>
          <w:p w14:paraId="6C0E45EC" w14:textId="67CBFC67" w:rsidR="00BF76F2" w:rsidRPr="00F03191" w:rsidRDefault="00BF76F2" w:rsidP="4716D89F">
            <w:pPr>
              <w:rPr>
                <w:sz w:val="22"/>
                <w:szCs w:val="22"/>
              </w:rPr>
            </w:pPr>
            <w:r w:rsidRPr="4716D89F">
              <w:rPr>
                <w:sz w:val="22"/>
                <w:szCs w:val="22"/>
              </w:rPr>
              <w:t>91,92</w:t>
            </w:r>
            <w:r w:rsidR="00FA59B7" w:rsidRPr="4716D89F">
              <w:rPr>
                <w:sz w:val="22"/>
                <w:szCs w:val="22"/>
              </w:rPr>
              <w:t>, Uudistamiskiellon syy ja Reseptin uudistamiskiellon perustelu</w:t>
            </w:r>
          </w:p>
        </w:tc>
      </w:tr>
      <w:tr w:rsidR="00BF76F2" w:rsidRPr="00F03191" w14:paraId="14E9569F" w14:textId="38E6830B" w:rsidTr="4716D89F">
        <w:tc>
          <w:tcPr>
            <w:tcW w:w="846" w:type="dxa"/>
          </w:tcPr>
          <w:p w14:paraId="29DD44F2" w14:textId="33447260" w:rsidR="00BF76F2" w:rsidRPr="00F03191" w:rsidRDefault="00BF76F2" w:rsidP="4716D89F">
            <w:pPr>
              <w:rPr>
                <w:sz w:val="22"/>
                <w:szCs w:val="22"/>
              </w:rPr>
            </w:pPr>
            <w:r w:rsidRPr="4716D89F">
              <w:rPr>
                <w:sz w:val="22"/>
                <w:szCs w:val="22"/>
              </w:rPr>
              <w:t>195</w:t>
            </w:r>
          </w:p>
        </w:tc>
        <w:tc>
          <w:tcPr>
            <w:tcW w:w="2410" w:type="dxa"/>
          </w:tcPr>
          <w:p w14:paraId="28AAB7FB" w14:textId="6FCEDC53" w:rsidR="00BF76F2" w:rsidRPr="00F03191" w:rsidRDefault="00BF76F2" w:rsidP="4716D89F">
            <w:pPr>
              <w:rPr>
                <w:sz w:val="22"/>
                <w:szCs w:val="22"/>
              </w:rPr>
            </w:pPr>
            <w:r w:rsidRPr="4716D89F">
              <w:rPr>
                <w:sz w:val="22"/>
                <w:szCs w:val="22"/>
              </w:rPr>
              <w:t>lääkkeen määrääjän lisäerikoisalat</w:t>
            </w:r>
          </w:p>
        </w:tc>
        <w:tc>
          <w:tcPr>
            <w:tcW w:w="3260" w:type="dxa"/>
          </w:tcPr>
          <w:p w14:paraId="3860D746" w14:textId="51F5B4A4" w:rsidR="00BF76F2" w:rsidRPr="00F03191" w:rsidRDefault="00BF76F2" w:rsidP="4716D89F">
            <w:pPr>
              <w:rPr>
                <w:sz w:val="22"/>
                <w:szCs w:val="22"/>
              </w:rPr>
            </w:pPr>
            <w:proofErr w:type="spellStart"/>
            <w:r w:rsidRPr="4716D89F">
              <w:rPr>
                <w:sz w:val="22"/>
                <w:szCs w:val="22"/>
              </w:rPr>
              <w:t>qualifier</w:t>
            </w:r>
            <w:proofErr w:type="spellEnd"/>
          </w:p>
        </w:tc>
        <w:tc>
          <w:tcPr>
            <w:tcW w:w="2835" w:type="dxa"/>
          </w:tcPr>
          <w:p w14:paraId="762F7005" w14:textId="77777777" w:rsidR="00BF76F2" w:rsidRDefault="00BF76F2" w:rsidP="008D60CF">
            <w:pPr>
              <w:rPr>
                <w:sz w:val="22"/>
              </w:rPr>
            </w:pPr>
          </w:p>
        </w:tc>
      </w:tr>
      <w:tr w:rsidR="00BF76F2" w:rsidRPr="00F03191" w14:paraId="55446BB1" w14:textId="2E82EEFF" w:rsidTr="4716D89F">
        <w:tc>
          <w:tcPr>
            <w:tcW w:w="846" w:type="dxa"/>
          </w:tcPr>
          <w:p w14:paraId="5DEFD8BD" w14:textId="77777777" w:rsidR="00BF76F2" w:rsidRPr="00F03191" w:rsidRDefault="00BF76F2" w:rsidP="4716D89F">
            <w:pPr>
              <w:rPr>
                <w:sz w:val="22"/>
                <w:szCs w:val="22"/>
              </w:rPr>
            </w:pPr>
            <w:r w:rsidRPr="4716D89F">
              <w:rPr>
                <w:sz w:val="22"/>
                <w:szCs w:val="22"/>
              </w:rPr>
              <w:t>212</w:t>
            </w:r>
          </w:p>
        </w:tc>
        <w:tc>
          <w:tcPr>
            <w:tcW w:w="2410" w:type="dxa"/>
          </w:tcPr>
          <w:p w14:paraId="208CA2F3" w14:textId="77777777" w:rsidR="00BF76F2" w:rsidRPr="00F03191" w:rsidRDefault="00BF76F2" w:rsidP="4716D89F">
            <w:pPr>
              <w:rPr>
                <w:sz w:val="22"/>
                <w:szCs w:val="22"/>
              </w:rPr>
            </w:pPr>
            <w:r w:rsidRPr="4716D89F">
              <w:rPr>
                <w:sz w:val="22"/>
                <w:szCs w:val="22"/>
              </w:rPr>
              <w:t>apteekissa tallennettu lääkemääräys</w:t>
            </w:r>
          </w:p>
        </w:tc>
        <w:tc>
          <w:tcPr>
            <w:tcW w:w="3260" w:type="dxa"/>
          </w:tcPr>
          <w:p w14:paraId="7C48AC04" w14:textId="1665E5ED"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A7DBF67" w14:textId="77777777" w:rsidR="00BF76F2" w:rsidRPr="00F03191" w:rsidRDefault="00BF76F2" w:rsidP="00733E36">
            <w:pPr>
              <w:pStyle w:val="Yltunniste"/>
              <w:tabs>
                <w:tab w:val="clear" w:pos="4153"/>
                <w:tab w:val="clear" w:pos="8306"/>
              </w:tabs>
              <w:rPr>
                <w:sz w:val="22"/>
              </w:rPr>
            </w:pPr>
          </w:p>
        </w:tc>
      </w:tr>
      <w:tr w:rsidR="00BF76F2" w:rsidRPr="00F03191" w14:paraId="22E05F0F" w14:textId="3D94605F" w:rsidTr="4716D89F">
        <w:tc>
          <w:tcPr>
            <w:tcW w:w="846" w:type="dxa"/>
          </w:tcPr>
          <w:p w14:paraId="1683CBD3" w14:textId="77777777" w:rsidR="00BF76F2" w:rsidRPr="00F03191" w:rsidRDefault="00BF76F2" w:rsidP="4716D89F">
            <w:pPr>
              <w:rPr>
                <w:sz w:val="22"/>
                <w:szCs w:val="22"/>
              </w:rPr>
            </w:pPr>
            <w:r w:rsidRPr="4716D89F">
              <w:rPr>
                <w:sz w:val="22"/>
                <w:szCs w:val="22"/>
              </w:rPr>
              <w:t>213</w:t>
            </w:r>
          </w:p>
        </w:tc>
        <w:tc>
          <w:tcPr>
            <w:tcW w:w="2410" w:type="dxa"/>
          </w:tcPr>
          <w:p w14:paraId="7FDEDA3A" w14:textId="77777777" w:rsidR="00BF76F2" w:rsidRPr="00F03191" w:rsidRDefault="00BF76F2" w:rsidP="4716D89F">
            <w:pPr>
              <w:rPr>
                <w:sz w:val="22"/>
                <w:szCs w:val="22"/>
              </w:rPr>
            </w:pPr>
            <w:r w:rsidRPr="4716D89F">
              <w:rPr>
                <w:sz w:val="22"/>
                <w:szCs w:val="22"/>
              </w:rPr>
              <w:t>apteekissa tallennetun lääkemääräyksen perustelu</w:t>
            </w:r>
          </w:p>
        </w:tc>
        <w:tc>
          <w:tcPr>
            <w:tcW w:w="3260" w:type="dxa"/>
          </w:tcPr>
          <w:p w14:paraId="0291657F" w14:textId="5E3269B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6043837" w14:textId="54D597E5" w:rsidR="00BF76F2" w:rsidRPr="00F03191" w:rsidRDefault="00BF76F2" w:rsidP="4716D89F">
            <w:pPr>
              <w:pStyle w:val="Yltunniste"/>
              <w:tabs>
                <w:tab w:val="clear" w:pos="4153"/>
                <w:tab w:val="clear" w:pos="8306"/>
              </w:tabs>
              <w:rPr>
                <w:sz w:val="22"/>
                <w:szCs w:val="22"/>
              </w:rPr>
            </w:pPr>
            <w:r w:rsidRPr="4716D89F">
              <w:rPr>
                <w:sz w:val="22"/>
                <w:szCs w:val="22"/>
              </w:rPr>
              <w:t>163,164</w:t>
            </w:r>
            <w:r w:rsidR="00FA59B7" w:rsidRPr="4716D89F">
              <w:rPr>
                <w:sz w:val="22"/>
                <w:szCs w:val="22"/>
              </w:rPr>
              <w:t>, Apteekissa tallennetun lääkemääräyksen perustelukoodi ja Apteekissa tallennetun lääkemääräyksen perustelun tarkenne</w:t>
            </w:r>
          </w:p>
        </w:tc>
      </w:tr>
      <w:tr w:rsidR="00BF76F2" w:rsidRPr="00F03191" w14:paraId="113BDA37" w14:textId="3ABC9BFF" w:rsidTr="4716D89F">
        <w:tc>
          <w:tcPr>
            <w:tcW w:w="846" w:type="dxa"/>
          </w:tcPr>
          <w:p w14:paraId="61588FD4" w14:textId="77777777" w:rsidR="00BF76F2" w:rsidRPr="00F03191" w:rsidRDefault="00BF76F2" w:rsidP="4716D89F">
            <w:pPr>
              <w:rPr>
                <w:sz w:val="22"/>
                <w:szCs w:val="22"/>
              </w:rPr>
            </w:pPr>
            <w:r w:rsidRPr="4716D89F">
              <w:rPr>
                <w:sz w:val="22"/>
                <w:szCs w:val="22"/>
              </w:rPr>
              <w:t>214</w:t>
            </w:r>
          </w:p>
        </w:tc>
        <w:tc>
          <w:tcPr>
            <w:tcW w:w="2410" w:type="dxa"/>
          </w:tcPr>
          <w:p w14:paraId="5B87ADE0" w14:textId="77777777" w:rsidR="00BF76F2" w:rsidRPr="00F03191" w:rsidRDefault="00BF76F2" w:rsidP="4716D89F">
            <w:pPr>
              <w:rPr>
                <w:sz w:val="22"/>
                <w:szCs w:val="22"/>
              </w:rPr>
            </w:pPr>
            <w:r w:rsidRPr="4716D89F">
              <w:rPr>
                <w:sz w:val="22"/>
                <w:szCs w:val="22"/>
              </w:rPr>
              <w:t>lääkärinpalkkio</w:t>
            </w:r>
          </w:p>
        </w:tc>
        <w:tc>
          <w:tcPr>
            <w:tcW w:w="3260" w:type="dxa"/>
          </w:tcPr>
          <w:p w14:paraId="1126B61D" w14:textId="4F0DBF22"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9D5F551" w14:textId="77777777" w:rsidR="00BF76F2" w:rsidRPr="00F03191" w:rsidRDefault="00BF76F2" w:rsidP="4716D89F">
            <w:pPr>
              <w:pStyle w:val="Yltunniste"/>
              <w:tabs>
                <w:tab w:val="clear" w:pos="4153"/>
                <w:tab w:val="clear" w:pos="8306"/>
              </w:tabs>
              <w:rPr>
                <w:sz w:val="22"/>
                <w:szCs w:val="22"/>
              </w:rPr>
            </w:pPr>
            <w:r w:rsidRPr="4716D89F">
              <w:rPr>
                <w:sz w:val="22"/>
                <w:szCs w:val="22"/>
              </w:rPr>
              <w:t>87</w:t>
            </w:r>
          </w:p>
        </w:tc>
      </w:tr>
      <w:tr w:rsidR="00BF76F2" w:rsidRPr="00F03191" w14:paraId="6D67E879" w14:textId="101CEE55" w:rsidTr="4716D89F">
        <w:tc>
          <w:tcPr>
            <w:tcW w:w="846" w:type="dxa"/>
          </w:tcPr>
          <w:p w14:paraId="7641089E" w14:textId="77777777" w:rsidR="00BF76F2" w:rsidRPr="00F03191" w:rsidRDefault="00BF76F2" w:rsidP="4716D89F">
            <w:pPr>
              <w:rPr>
                <w:sz w:val="22"/>
                <w:szCs w:val="22"/>
              </w:rPr>
            </w:pPr>
            <w:r w:rsidRPr="4716D89F">
              <w:rPr>
                <w:sz w:val="22"/>
                <w:szCs w:val="22"/>
              </w:rPr>
              <w:t>215</w:t>
            </w:r>
          </w:p>
        </w:tc>
        <w:tc>
          <w:tcPr>
            <w:tcW w:w="2410" w:type="dxa"/>
          </w:tcPr>
          <w:p w14:paraId="6DCCAEEF" w14:textId="77777777" w:rsidR="00BF76F2" w:rsidRPr="00F03191" w:rsidRDefault="00BF76F2" w:rsidP="4716D89F">
            <w:pPr>
              <w:rPr>
                <w:sz w:val="22"/>
                <w:szCs w:val="22"/>
              </w:rPr>
            </w:pPr>
            <w:r w:rsidRPr="4716D89F">
              <w:rPr>
                <w:sz w:val="22"/>
                <w:szCs w:val="22"/>
              </w:rPr>
              <w:t>lääkärinpalkkio erikoislääkärinä</w:t>
            </w:r>
          </w:p>
        </w:tc>
        <w:tc>
          <w:tcPr>
            <w:tcW w:w="3260" w:type="dxa"/>
          </w:tcPr>
          <w:p w14:paraId="496B5655" w14:textId="5D6A63A6"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2753C9EF" w14:textId="77777777" w:rsidR="00BF76F2" w:rsidRPr="00F03191" w:rsidRDefault="00BF76F2" w:rsidP="4716D89F">
            <w:pPr>
              <w:pStyle w:val="Yltunniste"/>
              <w:tabs>
                <w:tab w:val="clear" w:pos="4153"/>
                <w:tab w:val="clear" w:pos="8306"/>
              </w:tabs>
              <w:rPr>
                <w:sz w:val="22"/>
                <w:szCs w:val="22"/>
              </w:rPr>
            </w:pPr>
            <w:r w:rsidRPr="4716D89F">
              <w:rPr>
                <w:sz w:val="22"/>
                <w:szCs w:val="22"/>
              </w:rPr>
              <w:t>88</w:t>
            </w:r>
          </w:p>
        </w:tc>
      </w:tr>
      <w:tr w:rsidR="00BF76F2" w:rsidRPr="00F03191" w14:paraId="22C07842" w14:textId="33C5A460" w:rsidTr="4716D89F">
        <w:tc>
          <w:tcPr>
            <w:tcW w:w="846" w:type="dxa"/>
          </w:tcPr>
          <w:p w14:paraId="651D7C98" w14:textId="77777777" w:rsidR="00BF76F2" w:rsidRPr="00F03191" w:rsidRDefault="00BF76F2" w:rsidP="4716D89F">
            <w:pPr>
              <w:rPr>
                <w:sz w:val="22"/>
                <w:szCs w:val="22"/>
              </w:rPr>
            </w:pPr>
            <w:r w:rsidRPr="4716D89F">
              <w:rPr>
                <w:sz w:val="22"/>
                <w:szCs w:val="22"/>
              </w:rPr>
              <w:t>216</w:t>
            </w:r>
          </w:p>
        </w:tc>
        <w:tc>
          <w:tcPr>
            <w:tcW w:w="2410" w:type="dxa"/>
          </w:tcPr>
          <w:p w14:paraId="003CD553" w14:textId="77777777" w:rsidR="00BF76F2" w:rsidRPr="00F03191" w:rsidRDefault="00BF76F2" w:rsidP="4716D89F">
            <w:pPr>
              <w:rPr>
                <w:sz w:val="22"/>
                <w:szCs w:val="22"/>
              </w:rPr>
            </w:pPr>
            <w:r w:rsidRPr="4716D89F">
              <w:rPr>
                <w:sz w:val="22"/>
                <w:szCs w:val="22"/>
              </w:rPr>
              <w:t>tartuntatautilain mukainen lääke</w:t>
            </w:r>
          </w:p>
        </w:tc>
        <w:tc>
          <w:tcPr>
            <w:tcW w:w="3260" w:type="dxa"/>
          </w:tcPr>
          <w:p w14:paraId="2D43C1BA" w14:textId="557DD183"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1D4BD2C" w14:textId="77777777" w:rsidR="00BF76F2" w:rsidRPr="00F03191" w:rsidRDefault="00BF76F2" w:rsidP="4716D89F">
            <w:pPr>
              <w:pStyle w:val="Yltunniste"/>
              <w:tabs>
                <w:tab w:val="clear" w:pos="4153"/>
                <w:tab w:val="clear" w:pos="8306"/>
              </w:tabs>
              <w:rPr>
                <w:sz w:val="22"/>
                <w:szCs w:val="22"/>
              </w:rPr>
            </w:pPr>
            <w:r w:rsidRPr="4716D89F">
              <w:rPr>
                <w:sz w:val="22"/>
                <w:szCs w:val="22"/>
              </w:rPr>
              <w:t>195</w:t>
            </w:r>
          </w:p>
        </w:tc>
      </w:tr>
      <w:tr w:rsidR="00BF76F2" w:rsidRPr="00F03191" w14:paraId="08BA53B2" w14:textId="43AC2B90" w:rsidTr="4716D89F">
        <w:tc>
          <w:tcPr>
            <w:tcW w:w="846" w:type="dxa"/>
          </w:tcPr>
          <w:p w14:paraId="5BF55406" w14:textId="77777777" w:rsidR="00BF76F2" w:rsidRPr="00F03191" w:rsidRDefault="00BF76F2" w:rsidP="4716D89F">
            <w:pPr>
              <w:rPr>
                <w:sz w:val="22"/>
                <w:szCs w:val="22"/>
              </w:rPr>
            </w:pPr>
            <w:r w:rsidRPr="4716D89F">
              <w:rPr>
                <w:sz w:val="22"/>
                <w:szCs w:val="22"/>
              </w:rPr>
              <w:t>230</w:t>
            </w:r>
          </w:p>
        </w:tc>
        <w:tc>
          <w:tcPr>
            <w:tcW w:w="2410" w:type="dxa"/>
          </w:tcPr>
          <w:p w14:paraId="5FE016AC" w14:textId="77777777" w:rsidR="00BF76F2" w:rsidRPr="00F03191" w:rsidRDefault="00BF76F2" w:rsidP="4716D89F">
            <w:pPr>
              <w:rPr>
                <w:sz w:val="22"/>
                <w:szCs w:val="22"/>
              </w:rPr>
            </w:pPr>
            <w:r w:rsidRPr="4716D89F">
              <w:rPr>
                <w:sz w:val="22"/>
                <w:szCs w:val="22"/>
              </w:rPr>
              <w:t>annostelukausi</w:t>
            </w:r>
          </w:p>
        </w:tc>
        <w:tc>
          <w:tcPr>
            <w:tcW w:w="3260" w:type="dxa"/>
          </w:tcPr>
          <w:p w14:paraId="379CE32A"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56936A44" w14:textId="77777777" w:rsidR="00BF76F2" w:rsidRDefault="00BF76F2" w:rsidP="4716D89F">
            <w:pPr>
              <w:pStyle w:val="Yltunniste"/>
              <w:tabs>
                <w:tab w:val="clear" w:pos="4153"/>
                <w:tab w:val="clear" w:pos="8306"/>
              </w:tabs>
              <w:rPr>
                <w:sz w:val="22"/>
                <w:szCs w:val="22"/>
              </w:rPr>
            </w:pPr>
            <w:r w:rsidRPr="4716D89F">
              <w:rPr>
                <w:sz w:val="22"/>
                <w:szCs w:val="22"/>
              </w:rPr>
              <w:t>114</w:t>
            </w:r>
          </w:p>
        </w:tc>
      </w:tr>
      <w:tr w:rsidR="00BF76F2" w:rsidRPr="00F03191" w14:paraId="72709CED" w14:textId="47142E06" w:rsidTr="4716D89F">
        <w:tc>
          <w:tcPr>
            <w:tcW w:w="846" w:type="dxa"/>
          </w:tcPr>
          <w:p w14:paraId="25F196E7" w14:textId="77777777" w:rsidR="00BF76F2" w:rsidRPr="00F03191" w:rsidRDefault="00BF76F2" w:rsidP="4716D89F">
            <w:pPr>
              <w:rPr>
                <w:sz w:val="22"/>
                <w:szCs w:val="22"/>
              </w:rPr>
            </w:pPr>
            <w:r w:rsidRPr="4716D89F">
              <w:rPr>
                <w:sz w:val="22"/>
                <w:szCs w:val="22"/>
              </w:rPr>
              <w:t>231</w:t>
            </w:r>
          </w:p>
        </w:tc>
        <w:tc>
          <w:tcPr>
            <w:tcW w:w="2410" w:type="dxa"/>
          </w:tcPr>
          <w:p w14:paraId="5FD5DD4C" w14:textId="09E5E9EB" w:rsidR="00BF76F2" w:rsidRPr="00F03191" w:rsidRDefault="00BF76F2" w:rsidP="4716D89F">
            <w:pPr>
              <w:rPr>
                <w:sz w:val="22"/>
                <w:szCs w:val="22"/>
              </w:rPr>
            </w:pPr>
            <w:r w:rsidRPr="4716D89F">
              <w:rPr>
                <w:sz w:val="22"/>
                <w:szCs w:val="22"/>
              </w:rPr>
              <w:t>lääkkeenantoreitti ja -tapa</w:t>
            </w:r>
          </w:p>
        </w:tc>
        <w:tc>
          <w:tcPr>
            <w:tcW w:w="3260" w:type="dxa"/>
          </w:tcPr>
          <w:p w14:paraId="3F9E510A" w14:textId="77777777" w:rsidR="00BF76F2" w:rsidRPr="00F03191" w:rsidRDefault="00BF76F2" w:rsidP="00733E36">
            <w:pPr>
              <w:pStyle w:val="Yltunniste"/>
              <w:tabs>
                <w:tab w:val="clear" w:pos="4153"/>
                <w:tab w:val="clear" w:pos="8306"/>
              </w:tabs>
              <w:rPr>
                <w:sz w:val="22"/>
              </w:rPr>
            </w:pPr>
          </w:p>
        </w:tc>
        <w:tc>
          <w:tcPr>
            <w:tcW w:w="2835" w:type="dxa"/>
          </w:tcPr>
          <w:p w14:paraId="0FB75881" w14:textId="77777777" w:rsidR="00BF76F2" w:rsidRPr="00F03191" w:rsidRDefault="00BF76F2" w:rsidP="4716D89F">
            <w:pPr>
              <w:pStyle w:val="Yltunniste"/>
              <w:tabs>
                <w:tab w:val="clear" w:pos="4153"/>
                <w:tab w:val="clear" w:pos="8306"/>
              </w:tabs>
              <w:rPr>
                <w:sz w:val="22"/>
                <w:szCs w:val="22"/>
              </w:rPr>
            </w:pPr>
            <w:r w:rsidRPr="4716D89F">
              <w:rPr>
                <w:sz w:val="22"/>
                <w:szCs w:val="22"/>
              </w:rPr>
              <w:t>36</w:t>
            </w:r>
          </w:p>
        </w:tc>
      </w:tr>
      <w:tr w:rsidR="00BF76F2" w:rsidRPr="00F03191" w14:paraId="215B97E5" w14:textId="6AEF3F86" w:rsidTr="4716D89F">
        <w:tc>
          <w:tcPr>
            <w:tcW w:w="846" w:type="dxa"/>
          </w:tcPr>
          <w:p w14:paraId="3B063E7C" w14:textId="77777777" w:rsidR="00BF76F2" w:rsidRPr="00F03191" w:rsidRDefault="00BF76F2" w:rsidP="4716D89F">
            <w:pPr>
              <w:rPr>
                <w:sz w:val="22"/>
                <w:szCs w:val="22"/>
              </w:rPr>
            </w:pPr>
            <w:r w:rsidRPr="4716D89F">
              <w:rPr>
                <w:sz w:val="22"/>
                <w:szCs w:val="22"/>
              </w:rPr>
              <w:t>232</w:t>
            </w:r>
          </w:p>
        </w:tc>
        <w:tc>
          <w:tcPr>
            <w:tcW w:w="2410" w:type="dxa"/>
          </w:tcPr>
          <w:p w14:paraId="1DA5F726" w14:textId="77777777" w:rsidR="00BF76F2" w:rsidRPr="00F03191" w:rsidRDefault="00BF76F2" w:rsidP="4716D89F">
            <w:pPr>
              <w:rPr>
                <w:sz w:val="22"/>
                <w:szCs w:val="22"/>
              </w:rPr>
            </w:pPr>
            <w:r w:rsidRPr="4716D89F">
              <w:rPr>
                <w:sz w:val="22"/>
                <w:szCs w:val="22"/>
              </w:rPr>
              <w:t>annostelukauden alkuaika</w:t>
            </w:r>
          </w:p>
        </w:tc>
        <w:tc>
          <w:tcPr>
            <w:tcW w:w="3260" w:type="dxa"/>
          </w:tcPr>
          <w:p w14:paraId="645ACB79" w14:textId="77777777" w:rsidR="00BF76F2" w:rsidRPr="00F03191" w:rsidRDefault="00BF76F2" w:rsidP="00733E36">
            <w:pPr>
              <w:pStyle w:val="Yltunniste"/>
              <w:tabs>
                <w:tab w:val="clear" w:pos="4153"/>
                <w:tab w:val="clear" w:pos="8306"/>
              </w:tabs>
              <w:rPr>
                <w:sz w:val="22"/>
              </w:rPr>
            </w:pPr>
          </w:p>
        </w:tc>
        <w:tc>
          <w:tcPr>
            <w:tcW w:w="2835" w:type="dxa"/>
          </w:tcPr>
          <w:p w14:paraId="4F0359E8" w14:textId="77777777" w:rsidR="00BF76F2" w:rsidRPr="00F03191" w:rsidRDefault="00BF76F2" w:rsidP="4716D89F">
            <w:pPr>
              <w:pStyle w:val="Yltunniste"/>
              <w:tabs>
                <w:tab w:val="clear" w:pos="4153"/>
                <w:tab w:val="clear" w:pos="8306"/>
              </w:tabs>
              <w:rPr>
                <w:sz w:val="22"/>
                <w:szCs w:val="22"/>
              </w:rPr>
            </w:pPr>
            <w:r w:rsidRPr="4716D89F">
              <w:rPr>
                <w:sz w:val="22"/>
                <w:szCs w:val="22"/>
              </w:rPr>
              <w:t>116</w:t>
            </w:r>
          </w:p>
        </w:tc>
      </w:tr>
      <w:tr w:rsidR="00BF76F2" w:rsidRPr="00F03191" w14:paraId="56E7CE1B" w14:textId="705BF88B" w:rsidTr="4716D89F">
        <w:tc>
          <w:tcPr>
            <w:tcW w:w="846" w:type="dxa"/>
          </w:tcPr>
          <w:p w14:paraId="7EEBAFD1" w14:textId="77777777" w:rsidR="00BF76F2" w:rsidRPr="00F03191" w:rsidRDefault="00BF76F2" w:rsidP="4716D89F">
            <w:pPr>
              <w:rPr>
                <w:sz w:val="22"/>
                <w:szCs w:val="22"/>
              </w:rPr>
            </w:pPr>
            <w:r w:rsidRPr="4716D89F">
              <w:rPr>
                <w:sz w:val="22"/>
                <w:szCs w:val="22"/>
              </w:rPr>
              <w:t>233</w:t>
            </w:r>
          </w:p>
        </w:tc>
        <w:tc>
          <w:tcPr>
            <w:tcW w:w="2410" w:type="dxa"/>
          </w:tcPr>
          <w:p w14:paraId="183BC8E8" w14:textId="77777777" w:rsidR="00BF76F2" w:rsidRPr="00F03191" w:rsidRDefault="00BF76F2" w:rsidP="4716D89F">
            <w:pPr>
              <w:rPr>
                <w:sz w:val="22"/>
                <w:szCs w:val="22"/>
              </w:rPr>
            </w:pPr>
            <w:r w:rsidRPr="4716D89F">
              <w:rPr>
                <w:sz w:val="22"/>
                <w:szCs w:val="22"/>
              </w:rPr>
              <w:t>annostelukauden päättymisaika</w:t>
            </w:r>
          </w:p>
        </w:tc>
        <w:tc>
          <w:tcPr>
            <w:tcW w:w="3260" w:type="dxa"/>
          </w:tcPr>
          <w:p w14:paraId="4F5B080E" w14:textId="77777777" w:rsidR="00BF76F2" w:rsidRPr="00F03191" w:rsidRDefault="00BF76F2" w:rsidP="00733E36">
            <w:pPr>
              <w:pStyle w:val="Yltunniste"/>
              <w:tabs>
                <w:tab w:val="clear" w:pos="4153"/>
                <w:tab w:val="clear" w:pos="8306"/>
              </w:tabs>
              <w:rPr>
                <w:sz w:val="22"/>
              </w:rPr>
            </w:pPr>
          </w:p>
        </w:tc>
        <w:tc>
          <w:tcPr>
            <w:tcW w:w="2835" w:type="dxa"/>
          </w:tcPr>
          <w:p w14:paraId="1ED3F492" w14:textId="77777777" w:rsidR="00BF76F2" w:rsidRPr="00F03191" w:rsidRDefault="00BF76F2" w:rsidP="4716D89F">
            <w:pPr>
              <w:pStyle w:val="Yltunniste"/>
              <w:tabs>
                <w:tab w:val="clear" w:pos="4153"/>
                <w:tab w:val="clear" w:pos="8306"/>
              </w:tabs>
              <w:rPr>
                <w:sz w:val="22"/>
                <w:szCs w:val="22"/>
              </w:rPr>
            </w:pPr>
            <w:r w:rsidRPr="4716D89F">
              <w:rPr>
                <w:sz w:val="22"/>
                <w:szCs w:val="22"/>
              </w:rPr>
              <w:t>117</w:t>
            </w:r>
          </w:p>
        </w:tc>
      </w:tr>
      <w:tr w:rsidR="00BF76F2" w:rsidRPr="00F03191" w14:paraId="7C6FEE3E" w14:textId="419529B3" w:rsidTr="4716D89F">
        <w:tc>
          <w:tcPr>
            <w:tcW w:w="846" w:type="dxa"/>
          </w:tcPr>
          <w:p w14:paraId="1B6A924D" w14:textId="77777777" w:rsidR="00BF76F2" w:rsidRPr="00F03191" w:rsidRDefault="00BF76F2" w:rsidP="4716D89F">
            <w:pPr>
              <w:rPr>
                <w:sz w:val="22"/>
                <w:szCs w:val="22"/>
              </w:rPr>
            </w:pPr>
            <w:r w:rsidRPr="4716D89F">
              <w:rPr>
                <w:sz w:val="22"/>
                <w:szCs w:val="22"/>
              </w:rPr>
              <w:t>234</w:t>
            </w:r>
          </w:p>
        </w:tc>
        <w:tc>
          <w:tcPr>
            <w:tcW w:w="2410" w:type="dxa"/>
          </w:tcPr>
          <w:p w14:paraId="73658C3A" w14:textId="77777777" w:rsidR="00BF76F2" w:rsidRPr="00F03191" w:rsidRDefault="00BF76F2" w:rsidP="4716D89F">
            <w:pPr>
              <w:rPr>
                <w:sz w:val="22"/>
                <w:szCs w:val="22"/>
              </w:rPr>
            </w:pPr>
            <w:r w:rsidRPr="4716D89F">
              <w:rPr>
                <w:sz w:val="22"/>
                <w:szCs w:val="22"/>
              </w:rPr>
              <w:t>käyttöohjeen lisätieto</w:t>
            </w:r>
          </w:p>
        </w:tc>
        <w:tc>
          <w:tcPr>
            <w:tcW w:w="3260" w:type="dxa"/>
          </w:tcPr>
          <w:p w14:paraId="5F2D6F53"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EA65D72" w14:textId="77777777" w:rsidR="00BF76F2" w:rsidRPr="00F03191" w:rsidRDefault="00BF76F2" w:rsidP="4716D89F">
            <w:pPr>
              <w:pStyle w:val="Yltunniste"/>
              <w:tabs>
                <w:tab w:val="clear" w:pos="4153"/>
                <w:tab w:val="clear" w:pos="8306"/>
              </w:tabs>
              <w:rPr>
                <w:sz w:val="22"/>
                <w:szCs w:val="22"/>
              </w:rPr>
            </w:pPr>
            <w:r w:rsidRPr="4716D89F">
              <w:rPr>
                <w:sz w:val="22"/>
                <w:szCs w:val="22"/>
              </w:rPr>
              <w:t>146</w:t>
            </w:r>
          </w:p>
        </w:tc>
      </w:tr>
      <w:tr w:rsidR="00BF76F2" w:rsidRPr="00F03191" w14:paraId="4AEFB6FE" w14:textId="6B1F6D65" w:rsidTr="4716D89F">
        <w:tc>
          <w:tcPr>
            <w:tcW w:w="846" w:type="dxa"/>
          </w:tcPr>
          <w:p w14:paraId="71AA4160" w14:textId="77777777" w:rsidR="00BF76F2" w:rsidRPr="00F03191" w:rsidRDefault="00BF76F2" w:rsidP="4716D89F">
            <w:pPr>
              <w:rPr>
                <w:sz w:val="22"/>
                <w:szCs w:val="22"/>
              </w:rPr>
            </w:pPr>
            <w:r w:rsidRPr="4716D89F">
              <w:rPr>
                <w:sz w:val="22"/>
                <w:szCs w:val="22"/>
              </w:rPr>
              <w:t>235</w:t>
            </w:r>
          </w:p>
        </w:tc>
        <w:tc>
          <w:tcPr>
            <w:tcW w:w="2410" w:type="dxa"/>
          </w:tcPr>
          <w:p w14:paraId="52462958" w14:textId="77777777" w:rsidR="00BF76F2" w:rsidRPr="00F03191" w:rsidRDefault="00BF76F2" w:rsidP="4716D89F">
            <w:pPr>
              <w:rPr>
                <w:sz w:val="22"/>
                <w:szCs w:val="22"/>
              </w:rPr>
            </w:pPr>
            <w:r w:rsidRPr="4716D89F">
              <w:rPr>
                <w:sz w:val="22"/>
                <w:szCs w:val="22"/>
              </w:rPr>
              <w:t>annostelukauden kesto</w:t>
            </w:r>
          </w:p>
        </w:tc>
        <w:tc>
          <w:tcPr>
            <w:tcW w:w="3260" w:type="dxa"/>
          </w:tcPr>
          <w:p w14:paraId="12001D5D"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CC08CA3" w14:textId="77777777" w:rsidR="00BF76F2" w:rsidRPr="00F03191" w:rsidRDefault="00BF76F2" w:rsidP="4716D89F">
            <w:pPr>
              <w:pStyle w:val="Yltunniste"/>
              <w:tabs>
                <w:tab w:val="clear" w:pos="4153"/>
                <w:tab w:val="clear" w:pos="8306"/>
              </w:tabs>
              <w:rPr>
                <w:sz w:val="22"/>
                <w:szCs w:val="22"/>
              </w:rPr>
            </w:pPr>
            <w:r w:rsidRPr="4716D89F">
              <w:rPr>
                <w:sz w:val="22"/>
                <w:szCs w:val="22"/>
              </w:rPr>
              <w:t>115</w:t>
            </w:r>
          </w:p>
        </w:tc>
      </w:tr>
      <w:tr w:rsidR="00BF76F2" w:rsidRPr="00F03191" w14:paraId="7026EF18" w14:textId="7CFFEE9C" w:rsidTr="4716D89F">
        <w:tc>
          <w:tcPr>
            <w:tcW w:w="846" w:type="dxa"/>
          </w:tcPr>
          <w:p w14:paraId="5DB3036A" w14:textId="77777777" w:rsidR="00BF76F2" w:rsidRPr="00F03191" w:rsidRDefault="00BF76F2" w:rsidP="4716D89F">
            <w:pPr>
              <w:rPr>
                <w:sz w:val="22"/>
                <w:szCs w:val="22"/>
              </w:rPr>
            </w:pPr>
            <w:r w:rsidRPr="4716D89F">
              <w:rPr>
                <w:sz w:val="22"/>
                <w:szCs w:val="22"/>
              </w:rPr>
              <w:t>236</w:t>
            </w:r>
          </w:p>
        </w:tc>
        <w:tc>
          <w:tcPr>
            <w:tcW w:w="2410" w:type="dxa"/>
          </w:tcPr>
          <w:p w14:paraId="7348E138" w14:textId="77777777" w:rsidR="00BF76F2" w:rsidRPr="00F03191" w:rsidRDefault="00BF76F2" w:rsidP="4716D89F">
            <w:pPr>
              <w:rPr>
                <w:sz w:val="22"/>
                <w:szCs w:val="22"/>
              </w:rPr>
            </w:pPr>
            <w:r w:rsidRPr="4716D89F">
              <w:rPr>
                <w:sz w:val="22"/>
                <w:szCs w:val="22"/>
              </w:rPr>
              <w:t>lääke tauolla</w:t>
            </w:r>
          </w:p>
        </w:tc>
        <w:tc>
          <w:tcPr>
            <w:tcW w:w="3260" w:type="dxa"/>
          </w:tcPr>
          <w:p w14:paraId="6A73EED8"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1C36BB5" w14:textId="77777777" w:rsidR="00BF76F2" w:rsidRPr="00F03191" w:rsidRDefault="00BF76F2" w:rsidP="4716D89F">
            <w:pPr>
              <w:pStyle w:val="Yltunniste"/>
              <w:tabs>
                <w:tab w:val="clear" w:pos="4153"/>
                <w:tab w:val="clear" w:pos="8306"/>
              </w:tabs>
              <w:rPr>
                <w:sz w:val="22"/>
                <w:szCs w:val="22"/>
              </w:rPr>
            </w:pPr>
            <w:r w:rsidRPr="4716D89F">
              <w:rPr>
                <w:sz w:val="22"/>
                <w:szCs w:val="22"/>
              </w:rPr>
              <w:t>161</w:t>
            </w:r>
          </w:p>
        </w:tc>
      </w:tr>
      <w:tr w:rsidR="00BF76F2" w:rsidRPr="00F03191" w14:paraId="46EB0B08" w14:textId="072F972A" w:rsidTr="4716D89F">
        <w:tc>
          <w:tcPr>
            <w:tcW w:w="846" w:type="dxa"/>
          </w:tcPr>
          <w:p w14:paraId="36A3B526" w14:textId="77777777" w:rsidR="00BF76F2" w:rsidRPr="00F03191" w:rsidRDefault="00BF76F2" w:rsidP="4716D89F">
            <w:pPr>
              <w:rPr>
                <w:sz w:val="22"/>
                <w:szCs w:val="22"/>
              </w:rPr>
            </w:pPr>
            <w:r w:rsidRPr="4716D89F">
              <w:rPr>
                <w:sz w:val="22"/>
                <w:szCs w:val="22"/>
              </w:rPr>
              <w:t>237</w:t>
            </w:r>
          </w:p>
        </w:tc>
        <w:tc>
          <w:tcPr>
            <w:tcW w:w="2410" w:type="dxa"/>
          </w:tcPr>
          <w:p w14:paraId="4841F710" w14:textId="77777777" w:rsidR="00BF76F2" w:rsidRPr="00F03191" w:rsidRDefault="00BF76F2" w:rsidP="4716D89F">
            <w:pPr>
              <w:rPr>
                <w:sz w:val="22"/>
                <w:szCs w:val="22"/>
              </w:rPr>
            </w:pPr>
            <w:r w:rsidRPr="4716D89F">
              <w:rPr>
                <w:sz w:val="22"/>
                <w:szCs w:val="22"/>
              </w:rPr>
              <w:t>annostus tarvittaessa</w:t>
            </w:r>
          </w:p>
        </w:tc>
        <w:tc>
          <w:tcPr>
            <w:tcW w:w="3260" w:type="dxa"/>
          </w:tcPr>
          <w:p w14:paraId="2BFDFB3A"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3939B49" w14:textId="77777777" w:rsidR="00BF76F2" w:rsidRPr="00F03191" w:rsidRDefault="00BF76F2" w:rsidP="4716D89F">
            <w:pPr>
              <w:pStyle w:val="Yltunniste"/>
              <w:tabs>
                <w:tab w:val="clear" w:pos="4153"/>
                <w:tab w:val="clear" w:pos="8306"/>
              </w:tabs>
              <w:rPr>
                <w:sz w:val="22"/>
                <w:szCs w:val="22"/>
              </w:rPr>
            </w:pPr>
            <w:r w:rsidRPr="4716D89F">
              <w:rPr>
                <w:sz w:val="22"/>
                <w:szCs w:val="22"/>
              </w:rPr>
              <w:t>118</w:t>
            </w:r>
          </w:p>
        </w:tc>
      </w:tr>
      <w:tr w:rsidR="00BF76F2" w:rsidRPr="00F03191" w14:paraId="6B4A434F" w14:textId="4B605B71" w:rsidTr="4716D89F">
        <w:tc>
          <w:tcPr>
            <w:tcW w:w="846" w:type="dxa"/>
          </w:tcPr>
          <w:p w14:paraId="0182B288" w14:textId="77777777" w:rsidR="00BF76F2" w:rsidRDefault="00BF76F2" w:rsidP="4716D89F">
            <w:pPr>
              <w:rPr>
                <w:sz w:val="22"/>
                <w:szCs w:val="22"/>
              </w:rPr>
            </w:pPr>
            <w:r w:rsidRPr="4716D89F">
              <w:rPr>
                <w:sz w:val="22"/>
                <w:szCs w:val="22"/>
              </w:rPr>
              <w:t>238</w:t>
            </w:r>
          </w:p>
        </w:tc>
        <w:tc>
          <w:tcPr>
            <w:tcW w:w="2410" w:type="dxa"/>
          </w:tcPr>
          <w:p w14:paraId="1BE95CD6" w14:textId="77777777" w:rsidR="00BF76F2" w:rsidRDefault="00BF76F2" w:rsidP="4716D89F">
            <w:pPr>
              <w:rPr>
                <w:sz w:val="22"/>
                <w:szCs w:val="22"/>
              </w:rPr>
            </w:pPr>
            <w:r w:rsidRPr="4716D89F">
              <w:rPr>
                <w:sz w:val="22"/>
                <w:szCs w:val="22"/>
              </w:rPr>
              <w:t>annosjakson pituus</w:t>
            </w:r>
          </w:p>
        </w:tc>
        <w:tc>
          <w:tcPr>
            <w:tcW w:w="3260" w:type="dxa"/>
          </w:tcPr>
          <w:p w14:paraId="016F5D9C"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587A5D6C" w14:textId="277A2D55" w:rsidR="00BF76F2" w:rsidRDefault="00BF76F2" w:rsidP="4716D89F">
            <w:pPr>
              <w:pStyle w:val="Yltunniste"/>
              <w:tabs>
                <w:tab w:val="clear" w:pos="4153"/>
                <w:tab w:val="clear" w:pos="8306"/>
              </w:tabs>
              <w:rPr>
                <w:sz w:val="22"/>
                <w:szCs w:val="22"/>
              </w:rPr>
            </w:pPr>
            <w:r w:rsidRPr="4716D89F">
              <w:rPr>
                <w:sz w:val="22"/>
                <w:szCs w:val="22"/>
              </w:rPr>
              <w:t>119</w:t>
            </w:r>
          </w:p>
        </w:tc>
      </w:tr>
      <w:tr w:rsidR="00BF76F2" w:rsidRPr="00F03191" w14:paraId="3261A9FD" w14:textId="3E5BFD36" w:rsidTr="4716D89F">
        <w:tc>
          <w:tcPr>
            <w:tcW w:w="846" w:type="dxa"/>
          </w:tcPr>
          <w:p w14:paraId="589B1178" w14:textId="77777777" w:rsidR="00BF76F2" w:rsidRPr="00F03191" w:rsidRDefault="00BF76F2" w:rsidP="4716D89F">
            <w:pPr>
              <w:rPr>
                <w:sz w:val="22"/>
                <w:szCs w:val="22"/>
              </w:rPr>
            </w:pPr>
            <w:r w:rsidRPr="4716D89F">
              <w:rPr>
                <w:sz w:val="22"/>
                <w:szCs w:val="22"/>
              </w:rPr>
              <w:t>239</w:t>
            </w:r>
          </w:p>
        </w:tc>
        <w:tc>
          <w:tcPr>
            <w:tcW w:w="2410" w:type="dxa"/>
          </w:tcPr>
          <w:p w14:paraId="0971E376" w14:textId="77777777" w:rsidR="00BF76F2" w:rsidRDefault="00BF76F2" w:rsidP="4716D89F">
            <w:pPr>
              <w:rPr>
                <w:sz w:val="22"/>
                <w:szCs w:val="22"/>
              </w:rPr>
            </w:pPr>
            <w:r w:rsidRPr="4716D89F">
              <w:rPr>
                <w:sz w:val="22"/>
                <w:szCs w:val="22"/>
              </w:rPr>
              <w:t>annokset</w:t>
            </w:r>
          </w:p>
        </w:tc>
        <w:tc>
          <w:tcPr>
            <w:tcW w:w="3260" w:type="dxa"/>
          </w:tcPr>
          <w:p w14:paraId="7A67FC6C"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506BFBD3" w14:textId="77777777" w:rsidR="00BF76F2" w:rsidRDefault="00BF76F2" w:rsidP="4716D89F">
            <w:pPr>
              <w:pStyle w:val="Yltunniste"/>
              <w:tabs>
                <w:tab w:val="clear" w:pos="4153"/>
                <w:tab w:val="clear" w:pos="8306"/>
              </w:tabs>
              <w:rPr>
                <w:sz w:val="22"/>
                <w:szCs w:val="22"/>
              </w:rPr>
            </w:pPr>
            <w:r w:rsidRPr="4716D89F">
              <w:rPr>
                <w:sz w:val="22"/>
                <w:szCs w:val="22"/>
              </w:rPr>
              <w:t>122</w:t>
            </w:r>
          </w:p>
        </w:tc>
      </w:tr>
      <w:tr w:rsidR="00BF76F2" w:rsidRPr="00F03191" w14:paraId="23D4C870" w14:textId="64A76230" w:rsidTr="4716D89F">
        <w:tc>
          <w:tcPr>
            <w:tcW w:w="846" w:type="dxa"/>
          </w:tcPr>
          <w:p w14:paraId="4CE1B3B0" w14:textId="77777777" w:rsidR="00BF76F2" w:rsidRPr="00F03191" w:rsidRDefault="00BF76F2" w:rsidP="4716D89F">
            <w:pPr>
              <w:rPr>
                <w:sz w:val="22"/>
                <w:szCs w:val="22"/>
              </w:rPr>
            </w:pPr>
            <w:r w:rsidRPr="4716D89F">
              <w:rPr>
                <w:sz w:val="22"/>
                <w:szCs w:val="22"/>
              </w:rPr>
              <w:t>240</w:t>
            </w:r>
          </w:p>
        </w:tc>
        <w:tc>
          <w:tcPr>
            <w:tcW w:w="2410" w:type="dxa"/>
          </w:tcPr>
          <w:p w14:paraId="30E1CD44" w14:textId="77777777" w:rsidR="00BF76F2" w:rsidRDefault="00BF76F2" w:rsidP="4716D89F">
            <w:pPr>
              <w:rPr>
                <w:sz w:val="22"/>
                <w:szCs w:val="22"/>
              </w:rPr>
            </w:pPr>
            <w:r w:rsidRPr="4716D89F">
              <w:rPr>
                <w:sz w:val="22"/>
                <w:szCs w:val="22"/>
              </w:rPr>
              <w:t>annosaika</w:t>
            </w:r>
          </w:p>
        </w:tc>
        <w:tc>
          <w:tcPr>
            <w:tcW w:w="3260" w:type="dxa"/>
          </w:tcPr>
          <w:p w14:paraId="0E6FCD28" w14:textId="485974BE"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564CEED" w14:textId="77777777" w:rsidR="00BF76F2" w:rsidRPr="00F03191" w:rsidRDefault="00BF76F2" w:rsidP="4716D89F">
            <w:pPr>
              <w:pStyle w:val="Yltunniste"/>
              <w:tabs>
                <w:tab w:val="clear" w:pos="4153"/>
                <w:tab w:val="clear" w:pos="8306"/>
              </w:tabs>
              <w:rPr>
                <w:sz w:val="22"/>
                <w:szCs w:val="22"/>
              </w:rPr>
            </w:pPr>
            <w:r w:rsidRPr="4716D89F">
              <w:rPr>
                <w:sz w:val="22"/>
                <w:szCs w:val="22"/>
              </w:rPr>
              <w:t>124</w:t>
            </w:r>
          </w:p>
        </w:tc>
      </w:tr>
      <w:tr w:rsidR="00BF76F2" w:rsidRPr="00F03191" w14:paraId="6D4FC164" w14:textId="6B6FED3B" w:rsidTr="4716D89F">
        <w:tc>
          <w:tcPr>
            <w:tcW w:w="846" w:type="dxa"/>
          </w:tcPr>
          <w:p w14:paraId="688FC7CB" w14:textId="77777777" w:rsidR="00BF76F2" w:rsidRPr="00F03191" w:rsidRDefault="00BF76F2" w:rsidP="4716D89F">
            <w:pPr>
              <w:rPr>
                <w:sz w:val="22"/>
                <w:szCs w:val="22"/>
              </w:rPr>
            </w:pPr>
            <w:r w:rsidRPr="4716D89F">
              <w:rPr>
                <w:sz w:val="22"/>
                <w:szCs w:val="22"/>
              </w:rPr>
              <w:t>241</w:t>
            </w:r>
          </w:p>
        </w:tc>
        <w:tc>
          <w:tcPr>
            <w:tcW w:w="2410" w:type="dxa"/>
          </w:tcPr>
          <w:p w14:paraId="00B2A759" w14:textId="22AE3804" w:rsidR="00BF76F2" w:rsidRDefault="00BF76F2" w:rsidP="4716D89F">
            <w:pPr>
              <w:rPr>
                <w:sz w:val="22"/>
                <w:szCs w:val="22"/>
              </w:rPr>
            </w:pPr>
            <w:r w:rsidRPr="4716D89F">
              <w:rPr>
                <w:sz w:val="22"/>
                <w:szCs w:val="22"/>
              </w:rPr>
              <w:t>annos (fysikaalinen)</w:t>
            </w:r>
          </w:p>
        </w:tc>
        <w:tc>
          <w:tcPr>
            <w:tcW w:w="3260" w:type="dxa"/>
          </w:tcPr>
          <w:p w14:paraId="38F685B7" w14:textId="27F097AA" w:rsidR="00BF76F2" w:rsidRPr="00F03191" w:rsidRDefault="00BF76F2"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0BA3B346" w14:textId="77777777" w:rsidR="00BF76F2" w:rsidRPr="00F03191" w:rsidRDefault="00BF76F2" w:rsidP="4716D89F">
            <w:pPr>
              <w:pStyle w:val="Yltunniste"/>
              <w:tabs>
                <w:tab w:val="clear" w:pos="4153"/>
                <w:tab w:val="clear" w:pos="8306"/>
              </w:tabs>
              <w:rPr>
                <w:sz w:val="22"/>
                <w:szCs w:val="22"/>
              </w:rPr>
            </w:pPr>
            <w:r w:rsidRPr="4716D89F">
              <w:rPr>
                <w:sz w:val="22"/>
                <w:szCs w:val="22"/>
              </w:rPr>
              <w:t>98</w:t>
            </w:r>
          </w:p>
        </w:tc>
      </w:tr>
      <w:tr w:rsidR="00BF76F2" w:rsidRPr="00F03191" w14:paraId="00C65B8D" w14:textId="2FC90877" w:rsidTr="4716D89F">
        <w:tc>
          <w:tcPr>
            <w:tcW w:w="846" w:type="dxa"/>
          </w:tcPr>
          <w:p w14:paraId="53AB6D8E" w14:textId="77777777" w:rsidR="00BF76F2" w:rsidRPr="00F03191" w:rsidRDefault="00BF76F2" w:rsidP="4716D89F">
            <w:pPr>
              <w:rPr>
                <w:sz w:val="22"/>
                <w:szCs w:val="22"/>
              </w:rPr>
            </w:pPr>
            <w:r w:rsidRPr="4716D89F">
              <w:rPr>
                <w:sz w:val="22"/>
                <w:szCs w:val="22"/>
              </w:rPr>
              <w:t>242</w:t>
            </w:r>
          </w:p>
        </w:tc>
        <w:tc>
          <w:tcPr>
            <w:tcW w:w="2410" w:type="dxa"/>
          </w:tcPr>
          <w:p w14:paraId="4DD5BFEF" w14:textId="497EAFAD" w:rsidR="00BF76F2" w:rsidRDefault="00BF76F2" w:rsidP="4716D89F">
            <w:pPr>
              <w:rPr>
                <w:sz w:val="22"/>
                <w:szCs w:val="22"/>
              </w:rPr>
            </w:pPr>
            <w:r w:rsidRPr="4716D89F">
              <w:rPr>
                <w:sz w:val="22"/>
                <w:szCs w:val="22"/>
              </w:rPr>
              <w:t xml:space="preserve">annos ja annosyksikkö </w:t>
            </w:r>
          </w:p>
        </w:tc>
        <w:tc>
          <w:tcPr>
            <w:tcW w:w="3260" w:type="dxa"/>
          </w:tcPr>
          <w:p w14:paraId="22DDC467" w14:textId="77777777" w:rsidR="00BF76F2" w:rsidRPr="00F03191" w:rsidRDefault="00BF76F2" w:rsidP="00A91AFC">
            <w:pPr>
              <w:pStyle w:val="Yltunniste"/>
              <w:tabs>
                <w:tab w:val="clear" w:pos="4153"/>
                <w:tab w:val="clear" w:pos="8306"/>
              </w:tabs>
              <w:rPr>
                <w:sz w:val="22"/>
              </w:rPr>
            </w:pPr>
          </w:p>
        </w:tc>
        <w:tc>
          <w:tcPr>
            <w:tcW w:w="2835" w:type="dxa"/>
          </w:tcPr>
          <w:p w14:paraId="1F906968" w14:textId="77777777" w:rsidR="00BF76F2" w:rsidRPr="00F03191" w:rsidRDefault="00BF76F2" w:rsidP="4716D89F">
            <w:pPr>
              <w:pStyle w:val="Yltunniste"/>
              <w:tabs>
                <w:tab w:val="clear" w:pos="4153"/>
                <w:tab w:val="clear" w:pos="8306"/>
              </w:tabs>
              <w:rPr>
                <w:sz w:val="22"/>
                <w:szCs w:val="22"/>
              </w:rPr>
            </w:pPr>
            <w:r w:rsidRPr="4716D89F">
              <w:rPr>
                <w:sz w:val="22"/>
                <w:szCs w:val="22"/>
              </w:rPr>
              <w:t>96,97</w:t>
            </w:r>
          </w:p>
        </w:tc>
      </w:tr>
      <w:tr w:rsidR="00BF76F2" w:rsidRPr="00F03191" w14:paraId="43A8947A" w14:textId="3AFDCD7A" w:rsidTr="4716D89F">
        <w:tc>
          <w:tcPr>
            <w:tcW w:w="846" w:type="dxa"/>
          </w:tcPr>
          <w:p w14:paraId="47BD5D43" w14:textId="77777777" w:rsidR="00BF76F2" w:rsidRPr="00F03191" w:rsidRDefault="00BF76F2" w:rsidP="4716D89F">
            <w:pPr>
              <w:rPr>
                <w:sz w:val="22"/>
                <w:szCs w:val="22"/>
              </w:rPr>
            </w:pPr>
            <w:r w:rsidRPr="4716D89F">
              <w:rPr>
                <w:sz w:val="22"/>
                <w:szCs w:val="22"/>
              </w:rPr>
              <w:t>243</w:t>
            </w:r>
          </w:p>
        </w:tc>
        <w:tc>
          <w:tcPr>
            <w:tcW w:w="2410" w:type="dxa"/>
          </w:tcPr>
          <w:p w14:paraId="3332084D" w14:textId="77777777" w:rsidR="00BF76F2" w:rsidRDefault="00BF76F2" w:rsidP="4716D89F">
            <w:pPr>
              <w:rPr>
                <w:sz w:val="22"/>
                <w:szCs w:val="22"/>
              </w:rPr>
            </w:pPr>
            <w:r w:rsidRPr="4716D89F">
              <w:rPr>
                <w:sz w:val="22"/>
                <w:szCs w:val="22"/>
              </w:rPr>
              <w:t>annos tarvittaessa</w:t>
            </w:r>
          </w:p>
        </w:tc>
        <w:tc>
          <w:tcPr>
            <w:tcW w:w="3260" w:type="dxa"/>
          </w:tcPr>
          <w:p w14:paraId="12975FC4"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08184EE0" w14:textId="77777777" w:rsidR="00BF76F2" w:rsidRPr="00F03191" w:rsidRDefault="00BF76F2" w:rsidP="4716D89F">
            <w:pPr>
              <w:pStyle w:val="Yltunniste"/>
              <w:tabs>
                <w:tab w:val="clear" w:pos="4153"/>
                <w:tab w:val="clear" w:pos="8306"/>
              </w:tabs>
              <w:rPr>
                <w:sz w:val="22"/>
                <w:szCs w:val="22"/>
              </w:rPr>
            </w:pPr>
            <w:r w:rsidRPr="4716D89F">
              <w:rPr>
                <w:sz w:val="22"/>
                <w:szCs w:val="22"/>
              </w:rPr>
              <w:t>95</w:t>
            </w:r>
          </w:p>
        </w:tc>
      </w:tr>
      <w:tr w:rsidR="00BF76F2" w:rsidRPr="00F03191" w14:paraId="204418F5" w14:textId="5FB84EA5" w:rsidTr="4716D89F">
        <w:tc>
          <w:tcPr>
            <w:tcW w:w="846" w:type="dxa"/>
          </w:tcPr>
          <w:p w14:paraId="36A9B8C1" w14:textId="77777777" w:rsidR="00BF76F2" w:rsidRPr="00F03191" w:rsidRDefault="00BF76F2" w:rsidP="4716D89F">
            <w:pPr>
              <w:rPr>
                <w:sz w:val="22"/>
                <w:szCs w:val="22"/>
              </w:rPr>
            </w:pPr>
            <w:r w:rsidRPr="4716D89F">
              <w:rPr>
                <w:sz w:val="22"/>
                <w:szCs w:val="22"/>
              </w:rPr>
              <w:t>244</w:t>
            </w:r>
          </w:p>
        </w:tc>
        <w:tc>
          <w:tcPr>
            <w:tcW w:w="2410" w:type="dxa"/>
          </w:tcPr>
          <w:p w14:paraId="6C3DCDAD" w14:textId="77777777" w:rsidR="00BF76F2" w:rsidRDefault="00BF76F2" w:rsidP="4716D89F">
            <w:pPr>
              <w:rPr>
                <w:sz w:val="22"/>
                <w:szCs w:val="22"/>
              </w:rPr>
            </w:pPr>
            <w:r w:rsidRPr="4716D89F">
              <w:rPr>
                <w:sz w:val="22"/>
                <w:szCs w:val="22"/>
              </w:rPr>
              <w:t>annosajankohta</w:t>
            </w:r>
          </w:p>
        </w:tc>
        <w:tc>
          <w:tcPr>
            <w:tcW w:w="3260" w:type="dxa"/>
          </w:tcPr>
          <w:p w14:paraId="5BC76CC4"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389B142" w14:textId="77777777" w:rsidR="00BF76F2" w:rsidRPr="00F03191" w:rsidRDefault="00BF76F2" w:rsidP="4716D89F">
            <w:pPr>
              <w:pStyle w:val="Yltunniste"/>
              <w:tabs>
                <w:tab w:val="clear" w:pos="4153"/>
                <w:tab w:val="clear" w:pos="8306"/>
              </w:tabs>
              <w:rPr>
                <w:sz w:val="22"/>
                <w:szCs w:val="22"/>
              </w:rPr>
            </w:pPr>
            <w:r w:rsidRPr="4716D89F">
              <w:rPr>
                <w:sz w:val="22"/>
                <w:szCs w:val="22"/>
              </w:rPr>
              <w:t>123</w:t>
            </w:r>
          </w:p>
        </w:tc>
      </w:tr>
      <w:tr w:rsidR="00BF76F2" w:rsidRPr="00F03191" w14:paraId="7AED3BB6" w14:textId="09195D9E" w:rsidTr="4716D89F">
        <w:tc>
          <w:tcPr>
            <w:tcW w:w="846" w:type="dxa"/>
          </w:tcPr>
          <w:p w14:paraId="7F813576" w14:textId="77777777" w:rsidR="00BF76F2" w:rsidRPr="00F03191" w:rsidRDefault="00BF76F2" w:rsidP="4716D89F">
            <w:pPr>
              <w:rPr>
                <w:sz w:val="22"/>
                <w:szCs w:val="22"/>
              </w:rPr>
            </w:pPr>
            <w:r w:rsidRPr="4716D89F">
              <w:rPr>
                <w:sz w:val="22"/>
                <w:szCs w:val="22"/>
              </w:rPr>
              <w:t>245</w:t>
            </w:r>
          </w:p>
        </w:tc>
        <w:tc>
          <w:tcPr>
            <w:tcW w:w="2410" w:type="dxa"/>
          </w:tcPr>
          <w:p w14:paraId="71F62E9E" w14:textId="77777777" w:rsidR="00BF76F2" w:rsidRDefault="00BF76F2" w:rsidP="4716D89F">
            <w:pPr>
              <w:rPr>
                <w:sz w:val="22"/>
                <w:szCs w:val="22"/>
              </w:rPr>
            </w:pPr>
            <w:r w:rsidRPr="4716D89F">
              <w:rPr>
                <w:sz w:val="22"/>
                <w:szCs w:val="22"/>
              </w:rPr>
              <w:t>annosjakson päivä</w:t>
            </w:r>
          </w:p>
        </w:tc>
        <w:tc>
          <w:tcPr>
            <w:tcW w:w="3260" w:type="dxa"/>
          </w:tcPr>
          <w:p w14:paraId="06B311E7"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4C44B375" w14:textId="77777777" w:rsidR="00BF76F2" w:rsidRPr="00F03191" w:rsidRDefault="00BF76F2" w:rsidP="4716D89F">
            <w:pPr>
              <w:pStyle w:val="Yltunniste"/>
              <w:tabs>
                <w:tab w:val="clear" w:pos="4153"/>
                <w:tab w:val="clear" w:pos="8306"/>
              </w:tabs>
              <w:rPr>
                <w:sz w:val="22"/>
                <w:szCs w:val="22"/>
              </w:rPr>
            </w:pPr>
            <w:r w:rsidRPr="4716D89F">
              <w:rPr>
                <w:sz w:val="22"/>
                <w:szCs w:val="22"/>
              </w:rPr>
              <w:t>125</w:t>
            </w:r>
          </w:p>
        </w:tc>
      </w:tr>
      <w:tr w:rsidR="00C82841" w:rsidRPr="00F03191" w14:paraId="2DD9D44B" w14:textId="77777777" w:rsidTr="4716D89F">
        <w:tc>
          <w:tcPr>
            <w:tcW w:w="846" w:type="dxa"/>
          </w:tcPr>
          <w:p w14:paraId="1E3A6BA6" w14:textId="00D80940" w:rsidR="00C82841" w:rsidRDefault="00C82841" w:rsidP="4716D89F">
            <w:pPr>
              <w:rPr>
                <w:sz w:val="22"/>
                <w:szCs w:val="22"/>
              </w:rPr>
            </w:pPr>
            <w:r w:rsidRPr="4716D89F">
              <w:rPr>
                <w:sz w:val="22"/>
                <w:szCs w:val="22"/>
              </w:rPr>
              <w:t>250</w:t>
            </w:r>
          </w:p>
        </w:tc>
        <w:tc>
          <w:tcPr>
            <w:tcW w:w="2410" w:type="dxa"/>
          </w:tcPr>
          <w:p w14:paraId="42408297" w14:textId="122D0880" w:rsidR="00C82841" w:rsidRDefault="005D00F0" w:rsidP="4716D89F">
            <w:pPr>
              <w:rPr>
                <w:sz w:val="22"/>
                <w:szCs w:val="22"/>
              </w:rPr>
            </w:pPr>
            <w:r w:rsidRPr="4716D89F">
              <w:rPr>
                <w:sz w:val="22"/>
                <w:szCs w:val="22"/>
              </w:rPr>
              <w:t>annostuksen</w:t>
            </w:r>
            <w:r w:rsidR="00C82841" w:rsidRPr="4716D89F">
              <w:rPr>
                <w:sz w:val="22"/>
                <w:szCs w:val="22"/>
              </w:rPr>
              <w:t xml:space="preserve"> lisätiedot</w:t>
            </w:r>
          </w:p>
        </w:tc>
        <w:tc>
          <w:tcPr>
            <w:tcW w:w="3260" w:type="dxa"/>
          </w:tcPr>
          <w:p w14:paraId="3FDEB90A" w14:textId="2149CA04" w:rsidR="00C82841" w:rsidRPr="00F03191" w:rsidRDefault="00C82841" w:rsidP="4716D89F">
            <w:pPr>
              <w:pStyle w:val="Yltunniste"/>
              <w:tabs>
                <w:tab w:val="clear" w:pos="4153"/>
                <w:tab w:val="clear" w:pos="8306"/>
              </w:tabs>
              <w:rPr>
                <w:sz w:val="22"/>
                <w:szCs w:val="22"/>
              </w:rPr>
            </w:pPr>
            <w:proofErr w:type="spellStart"/>
            <w:r w:rsidRPr="4716D89F">
              <w:rPr>
                <w:sz w:val="22"/>
                <w:szCs w:val="22"/>
              </w:rPr>
              <w:t>substanceAdministration</w:t>
            </w:r>
            <w:proofErr w:type="spellEnd"/>
          </w:p>
        </w:tc>
        <w:tc>
          <w:tcPr>
            <w:tcW w:w="2835" w:type="dxa"/>
          </w:tcPr>
          <w:p w14:paraId="5E6D9AD5" w14:textId="77777777" w:rsidR="00C82841" w:rsidRDefault="00C82841" w:rsidP="00A91AFC">
            <w:pPr>
              <w:pStyle w:val="Yltunniste"/>
              <w:tabs>
                <w:tab w:val="clear" w:pos="4153"/>
                <w:tab w:val="clear" w:pos="8306"/>
              </w:tabs>
              <w:rPr>
                <w:sz w:val="22"/>
              </w:rPr>
            </w:pPr>
          </w:p>
        </w:tc>
      </w:tr>
      <w:tr w:rsidR="00BF76F2" w:rsidRPr="00F03191" w14:paraId="7254A585" w14:textId="131EA7BA" w:rsidTr="4716D89F">
        <w:tc>
          <w:tcPr>
            <w:tcW w:w="846" w:type="dxa"/>
          </w:tcPr>
          <w:p w14:paraId="68385DEA" w14:textId="77777777" w:rsidR="00BF76F2" w:rsidRPr="00F03191" w:rsidRDefault="00BF76F2" w:rsidP="4716D89F">
            <w:pPr>
              <w:rPr>
                <w:sz w:val="22"/>
                <w:szCs w:val="22"/>
              </w:rPr>
            </w:pPr>
            <w:r w:rsidRPr="4716D89F">
              <w:rPr>
                <w:sz w:val="22"/>
                <w:szCs w:val="22"/>
              </w:rPr>
              <w:t>270</w:t>
            </w:r>
          </w:p>
        </w:tc>
        <w:tc>
          <w:tcPr>
            <w:tcW w:w="2410" w:type="dxa"/>
          </w:tcPr>
          <w:p w14:paraId="57DE2CEB" w14:textId="77777777" w:rsidR="00BF76F2" w:rsidRDefault="00BF76F2" w:rsidP="4716D89F">
            <w:pPr>
              <w:rPr>
                <w:sz w:val="22"/>
                <w:szCs w:val="22"/>
              </w:rPr>
            </w:pPr>
            <w:r w:rsidRPr="4716D89F">
              <w:rPr>
                <w:sz w:val="22"/>
                <w:szCs w:val="22"/>
              </w:rPr>
              <w:t>lisäseurannassa</w:t>
            </w:r>
          </w:p>
        </w:tc>
        <w:tc>
          <w:tcPr>
            <w:tcW w:w="3260" w:type="dxa"/>
          </w:tcPr>
          <w:p w14:paraId="41942189"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8EBC432" w14:textId="77777777" w:rsidR="00BF76F2" w:rsidRPr="00F03191" w:rsidRDefault="00BF76F2" w:rsidP="4716D89F">
            <w:pPr>
              <w:pStyle w:val="Yltunniste"/>
              <w:tabs>
                <w:tab w:val="clear" w:pos="4153"/>
                <w:tab w:val="clear" w:pos="8306"/>
              </w:tabs>
              <w:rPr>
                <w:sz w:val="22"/>
                <w:szCs w:val="22"/>
              </w:rPr>
            </w:pPr>
            <w:r w:rsidRPr="4716D89F">
              <w:rPr>
                <w:sz w:val="22"/>
                <w:szCs w:val="22"/>
              </w:rPr>
              <w:t>127</w:t>
            </w:r>
          </w:p>
        </w:tc>
      </w:tr>
      <w:tr w:rsidR="00BF76F2" w:rsidRPr="00F03191" w14:paraId="23453B68" w14:textId="1C7B89B5" w:rsidTr="4716D89F">
        <w:tc>
          <w:tcPr>
            <w:tcW w:w="846" w:type="dxa"/>
          </w:tcPr>
          <w:p w14:paraId="2CD13626" w14:textId="77777777" w:rsidR="00BF76F2" w:rsidRPr="00F03191" w:rsidRDefault="00BF76F2" w:rsidP="4716D89F">
            <w:pPr>
              <w:rPr>
                <w:sz w:val="22"/>
                <w:szCs w:val="22"/>
              </w:rPr>
            </w:pPr>
            <w:r w:rsidRPr="4716D89F">
              <w:rPr>
                <w:sz w:val="22"/>
                <w:szCs w:val="22"/>
              </w:rPr>
              <w:t>271</w:t>
            </w:r>
          </w:p>
        </w:tc>
        <w:tc>
          <w:tcPr>
            <w:tcW w:w="2410" w:type="dxa"/>
          </w:tcPr>
          <w:p w14:paraId="64D91410" w14:textId="77777777" w:rsidR="00BF76F2" w:rsidRPr="0098091F" w:rsidRDefault="00BF76F2" w:rsidP="4716D89F">
            <w:pPr>
              <w:rPr>
                <w:sz w:val="22"/>
                <w:szCs w:val="22"/>
              </w:rPr>
            </w:pPr>
            <w:r w:rsidRPr="4716D89F">
              <w:rPr>
                <w:sz w:val="22"/>
                <w:szCs w:val="22"/>
              </w:rPr>
              <w:t>biologinen lääke</w:t>
            </w:r>
          </w:p>
        </w:tc>
        <w:tc>
          <w:tcPr>
            <w:tcW w:w="3260" w:type="dxa"/>
          </w:tcPr>
          <w:p w14:paraId="550F1FEB"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6473AA50" w14:textId="77777777" w:rsidR="00BF76F2" w:rsidRPr="00F03191" w:rsidRDefault="00BF76F2" w:rsidP="4716D89F">
            <w:pPr>
              <w:pStyle w:val="Yltunniste"/>
              <w:tabs>
                <w:tab w:val="clear" w:pos="4153"/>
                <w:tab w:val="clear" w:pos="8306"/>
              </w:tabs>
              <w:rPr>
                <w:sz w:val="22"/>
                <w:szCs w:val="22"/>
              </w:rPr>
            </w:pPr>
            <w:r w:rsidRPr="4716D89F">
              <w:rPr>
                <w:sz w:val="22"/>
                <w:szCs w:val="22"/>
              </w:rPr>
              <w:t>131</w:t>
            </w:r>
          </w:p>
        </w:tc>
      </w:tr>
      <w:tr w:rsidR="00BF76F2" w:rsidRPr="00F03191" w14:paraId="5E5B433C" w14:textId="198A968B" w:rsidTr="4716D89F">
        <w:tc>
          <w:tcPr>
            <w:tcW w:w="846" w:type="dxa"/>
          </w:tcPr>
          <w:p w14:paraId="35F10DCD" w14:textId="77777777" w:rsidR="00BF76F2" w:rsidRPr="00F03191" w:rsidRDefault="00BF76F2" w:rsidP="4716D89F">
            <w:pPr>
              <w:rPr>
                <w:sz w:val="22"/>
                <w:szCs w:val="22"/>
              </w:rPr>
            </w:pPr>
            <w:r w:rsidRPr="4716D89F">
              <w:rPr>
                <w:sz w:val="22"/>
                <w:szCs w:val="22"/>
              </w:rPr>
              <w:t>272</w:t>
            </w:r>
          </w:p>
        </w:tc>
        <w:tc>
          <w:tcPr>
            <w:tcW w:w="2410" w:type="dxa"/>
          </w:tcPr>
          <w:p w14:paraId="0F4B7159" w14:textId="77777777" w:rsidR="00BF76F2" w:rsidRDefault="00BF76F2" w:rsidP="4716D89F">
            <w:pPr>
              <w:rPr>
                <w:sz w:val="22"/>
                <w:szCs w:val="22"/>
              </w:rPr>
            </w:pPr>
            <w:proofErr w:type="spellStart"/>
            <w:r w:rsidRPr="4716D89F">
              <w:rPr>
                <w:sz w:val="22"/>
                <w:szCs w:val="22"/>
              </w:rPr>
              <w:t>biosimilaari</w:t>
            </w:r>
            <w:proofErr w:type="spellEnd"/>
          </w:p>
        </w:tc>
        <w:tc>
          <w:tcPr>
            <w:tcW w:w="3260" w:type="dxa"/>
          </w:tcPr>
          <w:p w14:paraId="205A47F4"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72CD3FBC" w14:textId="77777777" w:rsidR="00BF76F2" w:rsidRPr="00F03191" w:rsidRDefault="00BF76F2" w:rsidP="4716D89F">
            <w:pPr>
              <w:pStyle w:val="Yltunniste"/>
              <w:tabs>
                <w:tab w:val="clear" w:pos="4153"/>
                <w:tab w:val="clear" w:pos="8306"/>
              </w:tabs>
              <w:rPr>
                <w:sz w:val="22"/>
                <w:szCs w:val="22"/>
              </w:rPr>
            </w:pPr>
            <w:r w:rsidRPr="4716D89F">
              <w:rPr>
                <w:sz w:val="22"/>
                <w:szCs w:val="22"/>
              </w:rPr>
              <w:t>84</w:t>
            </w:r>
          </w:p>
        </w:tc>
      </w:tr>
      <w:tr w:rsidR="00BF76F2" w:rsidRPr="00F03191" w14:paraId="179ED5C1" w14:textId="45A34233" w:rsidTr="4716D89F">
        <w:tc>
          <w:tcPr>
            <w:tcW w:w="846" w:type="dxa"/>
          </w:tcPr>
          <w:p w14:paraId="33ACF298" w14:textId="77777777" w:rsidR="00BF76F2" w:rsidRPr="00F03191" w:rsidRDefault="00BF76F2" w:rsidP="4716D89F">
            <w:pPr>
              <w:rPr>
                <w:sz w:val="22"/>
                <w:szCs w:val="22"/>
              </w:rPr>
            </w:pPr>
            <w:r w:rsidRPr="4716D89F">
              <w:rPr>
                <w:sz w:val="22"/>
                <w:szCs w:val="22"/>
              </w:rPr>
              <w:t>273</w:t>
            </w:r>
          </w:p>
        </w:tc>
        <w:tc>
          <w:tcPr>
            <w:tcW w:w="2410" w:type="dxa"/>
          </w:tcPr>
          <w:p w14:paraId="790B986E" w14:textId="77777777" w:rsidR="00BF76F2" w:rsidRDefault="00BF76F2" w:rsidP="4716D89F">
            <w:pPr>
              <w:rPr>
                <w:sz w:val="22"/>
                <w:szCs w:val="22"/>
              </w:rPr>
            </w:pPr>
            <w:r w:rsidRPr="4716D89F">
              <w:rPr>
                <w:sz w:val="22"/>
                <w:szCs w:val="22"/>
              </w:rPr>
              <w:t>perustelu muun kuin edullisimman biologisen lääkkeen käytölle</w:t>
            </w:r>
          </w:p>
        </w:tc>
        <w:tc>
          <w:tcPr>
            <w:tcW w:w="3260" w:type="dxa"/>
          </w:tcPr>
          <w:p w14:paraId="61DEF433"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4D1C8F2" w14:textId="77777777" w:rsidR="00BF76F2" w:rsidRPr="00F03191" w:rsidRDefault="00BF76F2" w:rsidP="4716D89F">
            <w:pPr>
              <w:pStyle w:val="Yltunniste"/>
              <w:tabs>
                <w:tab w:val="clear" w:pos="4153"/>
                <w:tab w:val="clear" w:pos="8306"/>
              </w:tabs>
              <w:rPr>
                <w:sz w:val="22"/>
                <w:szCs w:val="22"/>
              </w:rPr>
            </w:pPr>
            <w:r w:rsidRPr="4716D89F">
              <w:rPr>
                <w:sz w:val="22"/>
                <w:szCs w:val="22"/>
              </w:rPr>
              <w:t>85</w:t>
            </w:r>
          </w:p>
        </w:tc>
      </w:tr>
      <w:tr w:rsidR="00BF76F2" w:rsidRPr="00F03191" w14:paraId="6AA44CB9" w14:textId="679F2FAF" w:rsidTr="4716D89F">
        <w:tc>
          <w:tcPr>
            <w:tcW w:w="846" w:type="dxa"/>
          </w:tcPr>
          <w:p w14:paraId="2569092B" w14:textId="77777777" w:rsidR="00BF76F2" w:rsidRPr="00F03191" w:rsidRDefault="00BF76F2" w:rsidP="4716D89F">
            <w:pPr>
              <w:rPr>
                <w:sz w:val="22"/>
                <w:szCs w:val="22"/>
              </w:rPr>
            </w:pPr>
            <w:r w:rsidRPr="4716D89F">
              <w:rPr>
                <w:sz w:val="22"/>
                <w:szCs w:val="22"/>
              </w:rPr>
              <w:t>274</w:t>
            </w:r>
          </w:p>
        </w:tc>
        <w:tc>
          <w:tcPr>
            <w:tcW w:w="2410" w:type="dxa"/>
          </w:tcPr>
          <w:p w14:paraId="76DA83B1" w14:textId="77777777" w:rsidR="00BF76F2" w:rsidRDefault="00BF76F2" w:rsidP="4716D89F">
            <w:pPr>
              <w:rPr>
                <w:sz w:val="22"/>
                <w:szCs w:val="22"/>
              </w:rPr>
            </w:pPr>
            <w:r w:rsidRPr="4716D89F">
              <w:rPr>
                <w:sz w:val="22"/>
                <w:szCs w:val="22"/>
              </w:rPr>
              <w:t>lääkeryhmä</w:t>
            </w:r>
          </w:p>
        </w:tc>
        <w:tc>
          <w:tcPr>
            <w:tcW w:w="3260" w:type="dxa"/>
          </w:tcPr>
          <w:p w14:paraId="724FAD8C"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3027E2DE" w14:textId="77777777" w:rsidR="00BF76F2" w:rsidRPr="00F03191" w:rsidRDefault="00BF76F2" w:rsidP="4716D89F">
            <w:pPr>
              <w:pStyle w:val="Yltunniste"/>
              <w:tabs>
                <w:tab w:val="clear" w:pos="4153"/>
                <w:tab w:val="clear" w:pos="8306"/>
              </w:tabs>
              <w:rPr>
                <w:sz w:val="22"/>
                <w:szCs w:val="22"/>
              </w:rPr>
            </w:pPr>
            <w:r w:rsidRPr="4716D89F">
              <w:rPr>
                <w:sz w:val="22"/>
                <w:szCs w:val="22"/>
              </w:rPr>
              <w:t>86</w:t>
            </w:r>
          </w:p>
        </w:tc>
      </w:tr>
      <w:tr w:rsidR="00BF76F2" w:rsidRPr="00F03191" w14:paraId="6D2B0FAE" w14:textId="2357667E" w:rsidTr="4716D89F">
        <w:tc>
          <w:tcPr>
            <w:tcW w:w="846" w:type="dxa"/>
          </w:tcPr>
          <w:p w14:paraId="60A3E602" w14:textId="77777777" w:rsidR="00BF76F2" w:rsidRPr="00F03191" w:rsidRDefault="00BF76F2" w:rsidP="4716D89F">
            <w:pPr>
              <w:rPr>
                <w:sz w:val="22"/>
                <w:szCs w:val="22"/>
              </w:rPr>
            </w:pPr>
            <w:r w:rsidRPr="4716D89F">
              <w:rPr>
                <w:sz w:val="22"/>
                <w:szCs w:val="22"/>
              </w:rPr>
              <w:t>275</w:t>
            </w:r>
          </w:p>
        </w:tc>
        <w:tc>
          <w:tcPr>
            <w:tcW w:w="2410" w:type="dxa"/>
          </w:tcPr>
          <w:p w14:paraId="551A607F" w14:textId="77777777" w:rsidR="00BF76F2" w:rsidRPr="0098091F" w:rsidRDefault="00BF76F2" w:rsidP="4716D89F">
            <w:pPr>
              <w:rPr>
                <w:sz w:val="22"/>
                <w:szCs w:val="22"/>
              </w:rPr>
            </w:pPr>
            <w:r w:rsidRPr="4716D89F">
              <w:rPr>
                <w:sz w:val="22"/>
                <w:szCs w:val="22"/>
              </w:rPr>
              <w:t>veri- tai plasmaperäinen valmiste</w:t>
            </w:r>
          </w:p>
        </w:tc>
        <w:tc>
          <w:tcPr>
            <w:tcW w:w="3260" w:type="dxa"/>
          </w:tcPr>
          <w:p w14:paraId="5AE61BE5" w14:textId="77777777" w:rsidR="00BF76F2" w:rsidRPr="00F03191" w:rsidRDefault="00BF76F2" w:rsidP="4716D89F">
            <w:pPr>
              <w:pStyle w:val="Yltunniste"/>
              <w:tabs>
                <w:tab w:val="clear" w:pos="4153"/>
                <w:tab w:val="clear" w:pos="8306"/>
              </w:tabs>
              <w:rPr>
                <w:sz w:val="22"/>
                <w:szCs w:val="22"/>
              </w:rPr>
            </w:pPr>
            <w:proofErr w:type="spellStart"/>
            <w:r w:rsidRPr="4716D89F">
              <w:rPr>
                <w:sz w:val="22"/>
                <w:szCs w:val="22"/>
              </w:rPr>
              <w:t>observation</w:t>
            </w:r>
            <w:proofErr w:type="spellEnd"/>
          </w:p>
        </w:tc>
        <w:tc>
          <w:tcPr>
            <w:tcW w:w="2835" w:type="dxa"/>
          </w:tcPr>
          <w:p w14:paraId="1A779336" w14:textId="77777777" w:rsidR="00BF76F2" w:rsidRPr="00F03191" w:rsidRDefault="00BF76F2" w:rsidP="4716D89F">
            <w:pPr>
              <w:pStyle w:val="Yltunniste"/>
              <w:tabs>
                <w:tab w:val="clear" w:pos="4153"/>
                <w:tab w:val="clear" w:pos="8306"/>
              </w:tabs>
              <w:rPr>
                <w:sz w:val="22"/>
                <w:szCs w:val="22"/>
              </w:rPr>
            </w:pPr>
            <w:r w:rsidRPr="4716D89F">
              <w:rPr>
                <w:sz w:val="22"/>
                <w:szCs w:val="22"/>
              </w:rPr>
              <w:t>129</w:t>
            </w:r>
          </w:p>
        </w:tc>
      </w:tr>
    </w:tbl>
    <w:p w14:paraId="6DCE8BED" w14:textId="77777777" w:rsidR="0077747B" w:rsidRDefault="0077747B"/>
    <w:p w14:paraId="7699992C" w14:textId="77777777" w:rsidR="0077747B" w:rsidRDefault="0077747B"/>
    <w:p w14:paraId="79FF9571" w14:textId="77777777" w:rsidR="0077747B" w:rsidRDefault="00B60DF5">
      <w:r>
        <w:br w:type="page"/>
      </w:r>
    </w:p>
    <w:p w14:paraId="6CB1D241" w14:textId="77777777" w:rsidR="0077747B" w:rsidRDefault="0077747B">
      <w:pPr>
        <w:pStyle w:val="Otsikko1"/>
      </w:pPr>
      <w:bookmarkStart w:id="26" w:name="_Toc127959965"/>
      <w:r>
        <w:t>LÄÄKEMÄÄRÄYS - rakenteinen muoto (</w:t>
      </w:r>
      <w:proofErr w:type="spellStart"/>
      <w:r>
        <w:t>computable</w:t>
      </w:r>
      <w:proofErr w:type="spellEnd"/>
      <w:r>
        <w:t xml:space="preserve"> </w:t>
      </w:r>
      <w:proofErr w:type="spellStart"/>
      <w:r>
        <w:t>structures</w:t>
      </w:r>
      <w:proofErr w:type="spellEnd"/>
      <w:r>
        <w:t>)</w:t>
      </w:r>
      <w:bookmarkEnd w:id="26"/>
    </w:p>
    <w:p w14:paraId="194F0DC0" w14:textId="77777777" w:rsidR="0077747B" w:rsidRDefault="0077747B"/>
    <w:p w14:paraId="188DFDA2" w14:textId="77777777" w:rsidR="0077747B" w:rsidRDefault="0077747B">
      <w:pPr>
        <w:pStyle w:val="Otsikko2"/>
      </w:pPr>
      <w:bookmarkStart w:id="27" w:name="_Toc127959966"/>
      <w:r>
        <w:t>Lääkemääräyksen rakenteisen muodon periaatteet</w:t>
      </w:r>
      <w:bookmarkEnd w:id="27"/>
    </w:p>
    <w:p w14:paraId="7BCD40A2" w14:textId="77777777" w:rsidR="0077747B" w:rsidRDefault="0077747B"/>
    <w:p w14:paraId="29F20034" w14:textId="174A4D75" w:rsidR="0077747B" w:rsidRDefault="0077747B">
      <w:r>
        <w:t>Rakenteinen muoto on tehty siten, että kaikki</w:t>
      </w:r>
      <w:r w:rsidR="0026747A">
        <w:t xml:space="preserve"> rakenteen kolmannella </w:t>
      </w:r>
      <w:proofErr w:type="spellStart"/>
      <w:proofErr w:type="gramStart"/>
      <w:r w:rsidR="0026747A">
        <w:t>component.section</w:t>
      </w:r>
      <w:proofErr w:type="spellEnd"/>
      <w:proofErr w:type="gramEnd"/>
      <w:r w:rsidR="0026747A">
        <w:t xml:space="preserve"> tasolla olevat</w:t>
      </w:r>
      <w:r>
        <w:t xml:space="preserve"> </w:t>
      </w:r>
      <w:proofErr w:type="spellStart"/>
      <w:r>
        <w:t>entryt</w:t>
      </w:r>
      <w:proofErr w:type="spellEnd"/>
      <w:r>
        <w:t xml:space="preserve"> (</w:t>
      </w:r>
      <w:proofErr w:type="spellStart"/>
      <w:r>
        <w:t>computable</w:t>
      </w:r>
      <w:proofErr w:type="spellEnd"/>
      <w:r>
        <w:t xml:space="preserve"> </w:t>
      </w:r>
      <w:proofErr w:type="spellStart"/>
      <w:r>
        <w:t>structures</w:t>
      </w:r>
      <w:proofErr w:type="spellEnd"/>
      <w:r>
        <w:t xml:space="preserve">) sijaitsevat yhden ainoan </w:t>
      </w:r>
      <w:proofErr w:type="spellStart"/>
      <w:r>
        <w:t>sectionin</w:t>
      </w:r>
      <w:proofErr w:type="spellEnd"/>
      <w:r>
        <w:t xml:space="preserve"> alla (jonka </w:t>
      </w:r>
      <w:proofErr w:type="spellStart"/>
      <w:r>
        <w:t>text</w:t>
      </w:r>
      <w:proofErr w:type="spellEnd"/>
      <w:r>
        <w:t xml:space="preserve">-osuudessa on näyttömuoto). </w:t>
      </w:r>
      <w:proofErr w:type="spellStart"/>
      <w:r>
        <w:t>Entryt</w:t>
      </w:r>
      <w:proofErr w:type="spellEnd"/>
      <w:r>
        <w:t xml:space="preserve"> on määritelty siten, että jokaisen </w:t>
      </w:r>
      <w:proofErr w:type="spellStart"/>
      <w:r>
        <w:t>entryn</w:t>
      </w:r>
      <w:proofErr w:type="spellEnd"/>
      <w:r>
        <w:t xml:space="preserve"> alla on </w:t>
      </w:r>
      <w:proofErr w:type="spellStart"/>
      <w:r>
        <w:t>organizer</w:t>
      </w:r>
      <w:proofErr w:type="spellEnd"/>
      <w:r>
        <w:t>-rakenne</w:t>
      </w:r>
      <w:r w:rsidR="00594896">
        <w:t xml:space="preserve"> pois</w:t>
      </w:r>
      <w:r w:rsidR="0004005E">
        <w:t xml:space="preserve"> </w:t>
      </w:r>
      <w:r w:rsidR="00594896">
        <w:t xml:space="preserve">lukien määrätyn lääkkeen </w:t>
      </w:r>
      <w:proofErr w:type="spellStart"/>
      <w:r w:rsidR="00594896">
        <w:t>yksiköivä</w:t>
      </w:r>
      <w:proofErr w:type="spellEnd"/>
      <w:r w:rsidR="00594896">
        <w:t xml:space="preserve"> tun</w:t>
      </w:r>
      <w:r w:rsidR="000A2CDF">
        <w:t>niste</w:t>
      </w:r>
      <w:r w:rsidR="00594896">
        <w:t xml:space="preserve">, joka on </w:t>
      </w:r>
      <w:proofErr w:type="spellStart"/>
      <w:proofErr w:type="gramStart"/>
      <w:r w:rsidR="00594896">
        <w:t>entry.observatio</w:t>
      </w:r>
      <w:r w:rsidR="00FA214B">
        <w:t>n</w:t>
      </w:r>
      <w:proofErr w:type="spellEnd"/>
      <w:proofErr w:type="gramEnd"/>
      <w:r w:rsidR="00594896">
        <w:t>-rakenne</w:t>
      </w:r>
      <w:r>
        <w:t xml:space="preserve">. </w:t>
      </w:r>
      <w:proofErr w:type="spellStart"/>
      <w:r>
        <w:t>Organizerit</w:t>
      </w:r>
      <w:proofErr w:type="spellEnd"/>
      <w:r>
        <w:t xml:space="preserve"> ovat seuraavat</w:t>
      </w:r>
      <w:r w:rsidR="0009640E">
        <w:t xml:space="preserve"> ja </w:t>
      </w:r>
      <w:r w:rsidR="0026747A">
        <w:t xml:space="preserve">niiden </w:t>
      </w:r>
      <w:r w:rsidR="0009640E">
        <w:t>on oltava asiakirjassa tässä järjestyksessä</w:t>
      </w:r>
      <w:r>
        <w:t>:</w:t>
      </w:r>
    </w:p>
    <w:p w14:paraId="7C4B2DFF" w14:textId="77777777" w:rsidR="0077747B" w:rsidRDefault="0077747B"/>
    <w:p w14:paraId="16D75E54" w14:textId="77777777" w:rsidR="00594896" w:rsidRDefault="00594896">
      <w:proofErr w:type="spellStart"/>
      <w:r>
        <w:t>code</w:t>
      </w:r>
      <w:proofErr w:type="spellEnd"/>
      <w:r>
        <w:t>=160:</w:t>
      </w:r>
      <w:r>
        <w:tab/>
        <w:t>määrätyn lääkkeen yksilöivä tunn</w:t>
      </w:r>
      <w:r w:rsidR="00CA3751">
        <w:t>iste</w:t>
      </w:r>
    </w:p>
    <w:p w14:paraId="62E44932" w14:textId="3BBAA4B1" w:rsidR="0077747B" w:rsidRDefault="0077747B">
      <w:proofErr w:type="spellStart"/>
      <w:r>
        <w:t>code</w:t>
      </w:r>
      <w:proofErr w:type="spellEnd"/>
      <w:r>
        <w:t>=83:</w:t>
      </w:r>
      <w:r>
        <w:tab/>
        <w:t xml:space="preserve">lääkevalmisteen ja pakkauksen tiedot </w:t>
      </w:r>
    </w:p>
    <w:p w14:paraId="5E22E861" w14:textId="77777777" w:rsidR="0077747B" w:rsidRDefault="0077747B">
      <w:proofErr w:type="spellStart"/>
      <w:r>
        <w:t>code</w:t>
      </w:r>
      <w:proofErr w:type="spellEnd"/>
      <w:r>
        <w:t>=4:</w:t>
      </w:r>
      <w:r>
        <w:tab/>
        <w:t>lääkkeen vaikuttavat ainesosat</w:t>
      </w:r>
    </w:p>
    <w:p w14:paraId="2E23B573" w14:textId="77777777" w:rsidR="0077747B" w:rsidRDefault="0077747B">
      <w:proofErr w:type="spellStart"/>
      <w:r>
        <w:t>code</w:t>
      </w:r>
      <w:proofErr w:type="spellEnd"/>
      <w:r>
        <w:t>=10:</w:t>
      </w:r>
      <w:r>
        <w:tab/>
        <w:t>lääkkeen muut ainesosat</w:t>
      </w:r>
    </w:p>
    <w:p w14:paraId="29BD0BA3" w14:textId="77777777" w:rsidR="0077747B" w:rsidRDefault="0077747B">
      <w:proofErr w:type="spellStart"/>
      <w:r>
        <w:t>code</w:t>
      </w:r>
      <w:proofErr w:type="spellEnd"/>
      <w:r>
        <w:t>=32:</w:t>
      </w:r>
      <w:r>
        <w:tab/>
        <w:t>annostus</w:t>
      </w:r>
    </w:p>
    <w:p w14:paraId="6A530B27" w14:textId="77777777" w:rsidR="0077747B" w:rsidRDefault="0077747B">
      <w:proofErr w:type="spellStart"/>
      <w:r>
        <w:t>code</w:t>
      </w:r>
      <w:proofErr w:type="spellEnd"/>
      <w:r>
        <w:t>=88:</w:t>
      </w:r>
      <w:r>
        <w:tab/>
        <w:t>lääkityksen muut tiedot</w:t>
      </w:r>
    </w:p>
    <w:p w14:paraId="275E4768" w14:textId="77777777" w:rsidR="0077747B" w:rsidRDefault="0077747B"/>
    <w:p w14:paraId="4BE385B9" w14:textId="498707D8" w:rsidR="0077747B" w:rsidRDefault="00BA370D">
      <w:proofErr w:type="spellStart"/>
      <w:r>
        <w:t>Organizer</w:t>
      </w:r>
      <w:proofErr w:type="spellEnd"/>
      <w:r>
        <w:t xml:space="preserve">-rakenteet </w:t>
      </w:r>
      <w:r w:rsidR="0077747B">
        <w:t>on tässä dokumentissa esitetty siinä järjestyksessä, kuin ne esiintyvät varsinaisen CDA R2-</w:t>
      </w:r>
      <w:r w:rsidR="00A0235E">
        <w:t xml:space="preserve">asiakirjan </w:t>
      </w:r>
      <w:proofErr w:type="spellStart"/>
      <w:r w:rsidR="0077747B">
        <w:t>entry</w:t>
      </w:r>
      <w:proofErr w:type="spellEnd"/>
      <w:r w:rsidR="0077747B">
        <w:t xml:space="preserve">-osuudessa. </w:t>
      </w:r>
    </w:p>
    <w:p w14:paraId="4765844B" w14:textId="77777777" w:rsidR="00AF4514" w:rsidRDefault="00AF4514"/>
    <w:p w14:paraId="61A066BB" w14:textId="2F2A014E" w:rsidR="0077747B" w:rsidRDefault="0077747B"/>
    <w:p w14:paraId="4CEB9C5A" w14:textId="72398F36" w:rsidR="00920119" w:rsidRDefault="00920119" w:rsidP="00920119">
      <w:pPr>
        <w:pStyle w:val="Otsikko2"/>
      </w:pPr>
      <w:bookmarkStart w:id="28" w:name="_Määrätyn_lääkkeen_potilaskohtainen"/>
      <w:bookmarkStart w:id="29" w:name="_Toc127959967"/>
      <w:bookmarkEnd w:id="28"/>
      <w:r>
        <w:t>Määrätyn lääkkeen yksilöivä tunniste</w:t>
      </w:r>
      <w:bookmarkEnd w:id="29"/>
    </w:p>
    <w:p w14:paraId="715DDA38" w14:textId="77777777" w:rsidR="00920119" w:rsidRDefault="00920119" w:rsidP="00920119"/>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0D12BE" w:rsidRPr="005A5499" w14:paraId="658E7F5E" w14:textId="77777777" w:rsidTr="4716D89F">
        <w:tc>
          <w:tcPr>
            <w:tcW w:w="9231" w:type="dxa"/>
            <w:hideMark/>
          </w:tcPr>
          <w:p w14:paraId="116C3EAB" w14:textId="764580DC" w:rsidR="000D12BE" w:rsidRPr="000D12BE" w:rsidRDefault="000D12BE" w:rsidP="4716D89F">
            <w:pPr>
              <w:pStyle w:val="Snt1"/>
              <w:tabs>
                <w:tab w:val="left" w:pos="6660"/>
              </w:tabs>
              <w:ind w:left="0" w:firstLine="0"/>
              <w:rPr>
                <w:rFonts w:eastAsia="Times New Roman" w:cs="Calibri Light"/>
                <w:sz w:val="18"/>
                <w:szCs w:val="18"/>
                <w:lang w:val="en-US"/>
              </w:rPr>
            </w:pPr>
            <w:r w:rsidRPr="4716D89F">
              <w:rPr>
                <w:rFonts w:eastAsia="Times New Roman" w:cs="Calibri Light"/>
                <w:sz w:val="18"/>
                <w:szCs w:val="18"/>
                <w:lang w:val="en-US"/>
              </w:rPr>
              <w:t>/structuredBody/component/section/component/section/</w:t>
            </w:r>
            <w:r w:rsidR="004B7E6C" w:rsidRPr="4716D89F">
              <w:rPr>
                <w:sz w:val="18"/>
                <w:szCs w:val="18"/>
                <w:lang w:val="en-US"/>
              </w:rPr>
              <w:t>component/section/entry</w:t>
            </w:r>
          </w:p>
        </w:tc>
      </w:tr>
    </w:tbl>
    <w:p w14:paraId="0BC0B484" w14:textId="77777777" w:rsidR="000D12BE" w:rsidRPr="002C60BB" w:rsidRDefault="000D12BE" w:rsidP="000D12BE">
      <w:pPr>
        <w:rPr>
          <w:lang w:val="en-US"/>
        </w:rPr>
      </w:pPr>
    </w:p>
    <w:p w14:paraId="42A15565" w14:textId="4E001297" w:rsidR="000D12BE" w:rsidRPr="00E83F55" w:rsidRDefault="000D12BE" w:rsidP="000D12BE">
      <w:pPr>
        <w:pStyle w:val="Snt1"/>
      </w:pPr>
      <w:r>
        <w:t>1</w:t>
      </w:r>
      <w:r w:rsidRPr="00E83F55">
        <w:t xml:space="preserve">. </w:t>
      </w:r>
      <w:r w:rsidR="000344C6">
        <w:t xml:space="preserve">PAKOLLINEN </w:t>
      </w:r>
      <w:r>
        <w:t>yksi</w:t>
      </w:r>
      <w:r w:rsidRPr="00E83F55">
        <w:t xml:space="preserve"> [</w:t>
      </w:r>
      <w:proofErr w:type="gramStart"/>
      <w:r w:rsidR="005F4DDE">
        <w:t>1</w:t>
      </w:r>
      <w:r>
        <w:t>..</w:t>
      </w:r>
      <w:proofErr w:type="gramEnd"/>
      <w:r>
        <w:t>1</w:t>
      </w:r>
      <w:r w:rsidRPr="00E83F55">
        <w:t xml:space="preserve">] </w:t>
      </w:r>
      <w:proofErr w:type="spellStart"/>
      <w:r w:rsidRPr="00E83F55">
        <w:t>entry</w:t>
      </w:r>
      <w:proofErr w:type="spellEnd"/>
      <w:r w:rsidRPr="00E83F55">
        <w:t xml:space="preserve"> </w:t>
      </w:r>
    </w:p>
    <w:p w14:paraId="57B6D5A6" w14:textId="73B66CDB" w:rsidR="000D12BE" w:rsidRPr="00E83F55" w:rsidRDefault="004846D6" w:rsidP="000D12BE">
      <w:pPr>
        <w:pStyle w:val="Snt2"/>
      </w:pPr>
      <w:r>
        <w:t>a</w:t>
      </w:r>
      <w:r w:rsidR="000D12BE">
        <w:t xml:space="preserve">. PAKOLLINEN yksi </w:t>
      </w:r>
      <w:r w:rsidR="000D12BE" w:rsidRPr="00E83F55">
        <w:t>[</w:t>
      </w:r>
      <w:proofErr w:type="gramStart"/>
      <w:r w:rsidR="000D12BE" w:rsidRPr="00E83F55">
        <w:t>1..</w:t>
      </w:r>
      <w:proofErr w:type="gramEnd"/>
      <w:r w:rsidR="000D12BE" w:rsidRPr="00E83F55">
        <w:t>1]</w:t>
      </w:r>
      <w:r w:rsidR="000D12BE">
        <w:t xml:space="preserve"> </w:t>
      </w:r>
      <w:hyperlink w:anchor="_Määrätyn_lääkkeen_yksilöivä" w:history="1">
        <w:r w:rsidR="000D12BE" w:rsidRPr="00E85C3F">
          <w:rPr>
            <w:rStyle w:val="Hyperlinkki"/>
          </w:rPr>
          <w:t>Määrätyn lääkkeen yksilöivä tunniste</w:t>
        </w:r>
      </w:hyperlink>
      <w:r w:rsidR="000D12BE">
        <w:t xml:space="preserve"> (160) </w:t>
      </w:r>
      <w:proofErr w:type="spellStart"/>
      <w:r w:rsidR="000D12BE">
        <w:t>observation</w:t>
      </w:r>
      <w:proofErr w:type="spellEnd"/>
    </w:p>
    <w:p w14:paraId="09F2F82B" w14:textId="77777777" w:rsidR="000D12BE" w:rsidRDefault="000D12BE" w:rsidP="000D12BE"/>
    <w:p w14:paraId="3A978CB5" w14:textId="39DFD01B" w:rsidR="001A4C0B" w:rsidRDefault="001A4C0B" w:rsidP="001A4C0B">
      <w:pPr>
        <w:pStyle w:val="Snt1"/>
      </w:pPr>
      <w:r w:rsidRPr="4716D89F">
        <w:rPr>
          <w:b/>
          <w:bCs/>
        </w:rPr>
        <w:t xml:space="preserve">Toteutusohje: </w:t>
      </w:r>
      <w:r>
        <w:t xml:space="preserve">Määrätyn lääkkeen yksilöivä tunniste on </w:t>
      </w:r>
      <w:r w:rsidRPr="00DC01C0">
        <w:t>järjestelmän automaattisesti tuottama tekninen OID-tunniste, jolla yhdistetään saman määrätyn lääkkeen</w:t>
      </w:r>
      <w:r>
        <w:t xml:space="preserve"> reseptit ja myöhemmin myös</w:t>
      </w:r>
      <w:r w:rsidRPr="00DC01C0">
        <w:t xml:space="preserve"> </w:t>
      </w:r>
      <w:r>
        <w:t xml:space="preserve">muut </w:t>
      </w:r>
      <w:r w:rsidRPr="00DC01C0">
        <w:t>merkinnät</w:t>
      </w:r>
      <w:r>
        <w:t>. Tunniste on potilas- ja määrätty lääke</w:t>
      </w:r>
      <w:r w:rsidR="00036C41">
        <w:t xml:space="preserve"> </w:t>
      </w:r>
      <w:r>
        <w:t xml:space="preserve">kohtainen. </w:t>
      </w:r>
    </w:p>
    <w:p w14:paraId="06273085" w14:textId="77777777" w:rsidR="008521BC" w:rsidRPr="003F6A08" w:rsidRDefault="008521BC" w:rsidP="001A4C0B">
      <w:pPr>
        <w:pStyle w:val="Snt1"/>
      </w:pPr>
    </w:p>
    <w:p w14:paraId="76A51E62" w14:textId="77777777" w:rsidR="001A4C0B" w:rsidRDefault="001A4C0B" w:rsidP="000D12BE"/>
    <w:bookmarkStart w:id="30" w:name="_Määrätyn_lääkkeen_yksilöivä"/>
    <w:bookmarkStart w:id="31" w:name="_Toc509922358"/>
    <w:bookmarkEnd w:id="30"/>
    <w:p w14:paraId="67C1AA0F" w14:textId="77777777" w:rsidR="000D12BE" w:rsidRDefault="0046547C" w:rsidP="00BC5FA4">
      <w:pPr>
        <w:pStyle w:val="Otsikko3"/>
      </w:pPr>
      <w:r>
        <w:fldChar w:fldCharType="begin"/>
      </w:r>
      <w:r>
        <w:instrText xml:space="preserve"> HYPERLINK  \l "_Määrätyn_lääkkeen_potilaskohtainen" </w:instrText>
      </w:r>
      <w:r>
        <w:fldChar w:fldCharType="separate"/>
      </w:r>
      <w:bookmarkStart w:id="32" w:name="_Toc127959968"/>
      <w:r w:rsidR="000D12BE" w:rsidRPr="0046547C">
        <w:rPr>
          <w:rStyle w:val="Hyperlinkki"/>
        </w:rPr>
        <w:t>Määrätyn lääkkeen yksilöivä tunniste</w:t>
      </w:r>
      <w:r>
        <w:fldChar w:fldCharType="end"/>
      </w:r>
      <w:r w:rsidR="000D12BE">
        <w:t xml:space="preserve"> -</w:t>
      </w:r>
      <w:bookmarkEnd w:id="31"/>
      <w:proofErr w:type="spellStart"/>
      <w:r w:rsidR="000D12BE">
        <w:t>observation</w:t>
      </w:r>
      <w:bookmarkEnd w:id="32"/>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D12BE" w:rsidRPr="005A5499" w14:paraId="3BF1785B"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2999F17" w14:textId="77777777" w:rsidR="000D12BE" w:rsidRPr="004C3F3B" w:rsidRDefault="000D12BE" w:rsidP="4716D89F">
            <w:pPr>
              <w:rPr>
                <w:sz w:val="18"/>
                <w:szCs w:val="18"/>
                <w:lang w:val="en-US"/>
              </w:rPr>
            </w:pPr>
            <w:r w:rsidRPr="4716D89F">
              <w:rPr>
                <w:sz w:val="18"/>
                <w:szCs w:val="18"/>
                <w:lang w:val="en-US"/>
              </w:rPr>
              <w:t>/structuredBody/component/section/component/section/component/section/entry/</w:t>
            </w:r>
            <w:r w:rsidR="001A4C0B" w:rsidRPr="4716D89F">
              <w:rPr>
                <w:sz w:val="18"/>
                <w:szCs w:val="18"/>
                <w:lang w:val="en-US"/>
              </w:rPr>
              <w:t>observation</w:t>
            </w:r>
          </w:p>
        </w:tc>
      </w:tr>
    </w:tbl>
    <w:p w14:paraId="070B3A34" w14:textId="77777777" w:rsidR="000D12BE" w:rsidRPr="00AE4F89" w:rsidRDefault="000D12BE" w:rsidP="000D12BE">
      <w:pPr>
        <w:rPr>
          <w:lang w:val="en-US"/>
        </w:rPr>
      </w:pPr>
    </w:p>
    <w:p w14:paraId="5A3F421A" w14:textId="77777777" w:rsidR="001A4C0B" w:rsidRPr="00C72E18" w:rsidRDefault="001A4C0B" w:rsidP="009F6AC7">
      <w:pPr>
        <w:pStyle w:val="Snt1"/>
      </w:pPr>
      <w:r w:rsidRPr="00C72E18">
        <w:t>1. PAKOLLINEN yksi [</w:t>
      </w:r>
      <w:proofErr w:type="gramStart"/>
      <w:r w:rsidRPr="00C72E18">
        <w:t>1..</w:t>
      </w:r>
      <w:proofErr w:type="gramEnd"/>
      <w:r w:rsidRPr="00C72E18">
        <w:t>1] @classCode="COND" ja yksi [1..1] @moodCode="EVN"</w:t>
      </w:r>
    </w:p>
    <w:p w14:paraId="1BD1951E" w14:textId="5D1B1266" w:rsidR="001A4C0B" w:rsidRDefault="001A4C0B" w:rsidP="009F6AC7">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 xml:space="preserve">160” </w:t>
      </w:r>
      <w:r w:rsidR="00C26706">
        <w:t>m</w:t>
      </w:r>
      <w:r>
        <w:t>äärätyn lääkkeen yksilöivä tunn</w:t>
      </w:r>
      <w:r w:rsidR="00F13837">
        <w:t>iste</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276B5432" w14:textId="28B35FB3" w:rsidR="001A4C0B" w:rsidRPr="00AC3C96" w:rsidRDefault="001A4C0B" w:rsidP="009F6AC7">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C26706">
        <w:t>m</w:t>
      </w:r>
      <w:r>
        <w:t>äärätyn lääkkeen yksilöivä tunn</w:t>
      </w:r>
      <w:r w:rsidR="00F13837">
        <w:t>iste</w:t>
      </w:r>
      <w:r w:rsidRPr="00AC3C96">
        <w:t xml:space="preserve"> (</w:t>
      </w:r>
      <w:r>
        <w:t>160</w:t>
      </w:r>
      <w:r w:rsidRPr="00AC3C96">
        <w:t xml:space="preserve">), arvo annetaan II-tietotyypillä </w:t>
      </w:r>
    </w:p>
    <w:p w14:paraId="4F19983A" w14:textId="77777777" w:rsidR="001A4C0B" w:rsidRDefault="001A4C0B" w:rsidP="001A4C0B"/>
    <w:p w14:paraId="6593C633" w14:textId="77777777" w:rsidR="001A4C0B" w:rsidRPr="001A4C0B" w:rsidRDefault="001A4C0B" w:rsidP="4716D89F">
      <w:pPr>
        <w:pStyle w:val="Snt1"/>
        <w:rPr>
          <w:b/>
          <w:bCs/>
        </w:rPr>
      </w:pPr>
      <w:r w:rsidRPr="4716D89F">
        <w:rPr>
          <w:b/>
          <w:bCs/>
        </w:rPr>
        <w:t xml:space="preserve">Toteutusohje: </w:t>
      </w:r>
      <w:r w:rsidRPr="001A4C0B">
        <w:t xml:space="preserve">Koko tunniste sijoitetaan </w:t>
      </w:r>
      <w:proofErr w:type="spellStart"/>
      <w:r w:rsidRPr="001A4C0B">
        <w:t>observation</w:t>
      </w:r>
      <w:proofErr w:type="spellEnd"/>
      <w:r w:rsidRPr="001A4C0B">
        <w:t>-elementin &lt;</w:t>
      </w:r>
      <w:proofErr w:type="spellStart"/>
      <w:r w:rsidRPr="001A4C0B">
        <w:t>value</w:t>
      </w:r>
      <w:proofErr w:type="spellEnd"/>
      <w:r w:rsidRPr="001A4C0B">
        <w:t xml:space="preserve"> </w:t>
      </w:r>
      <w:proofErr w:type="spellStart"/>
      <w:r w:rsidRPr="001A4C0B">
        <w:t>root</w:t>
      </w:r>
      <w:proofErr w:type="spellEnd"/>
      <w:r w:rsidRPr="001A4C0B">
        <w:t xml:space="preserve">&gt; -rakenteeseen ja se muodostetaan lääkkeen jatkumon ensimmäisen asiakirjan OID-tunnuksesta lisäämällä asiakirjan </w:t>
      </w:r>
      <w:proofErr w:type="spellStart"/>
      <w:r w:rsidRPr="001A4C0B">
        <w:t>OID:n</w:t>
      </w:r>
      <w:proofErr w:type="spellEnd"/>
      <w:r w:rsidRPr="001A4C0B">
        <w:t xml:space="preserve"> loppuun uuden solmun, joka saa arvon 0.</w:t>
      </w:r>
    </w:p>
    <w:p w14:paraId="7DFA6A9D" w14:textId="77777777" w:rsidR="001A4C0B" w:rsidRPr="001A4C0B" w:rsidRDefault="001A4C0B" w:rsidP="001A4C0B">
      <w:pPr>
        <w:pStyle w:val="Snt1"/>
        <w:rPr>
          <w:b/>
        </w:rPr>
      </w:pPr>
    </w:p>
    <w:p w14:paraId="07C00387" w14:textId="77777777" w:rsidR="001A4C0B" w:rsidRPr="001A4C0B" w:rsidRDefault="001A4C0B" w:rsidP="001A4C0B">
      <w:pPr>
        <w:pStyle w:val="Snt1"/>
        <w:ind w:firstLine="0"/>
      </w:pPr>
      <w:r w:rsidRPr="001A4C0B">
        <w:t>Potilaan saman lääkkeen jatkumossa käytetään aina tätä samaa lääkkeen potilaskohtaista tunnistetta.</w:t>
      </w:r>
    </w:p>
    <w:p w14:paraId="474620C9" w14:textId="77777777" w:rsidR="001A4C0B" w:rsidRPr="001A4C0B" w:rsidRDefault="001A4C0B" w:rsidP="001A4C0B">
      <w:pPr>
        <w:pStyle w:val="Snt1"/>
      </w:pPr>
    </w:p>
    <w:p w14:paraId="48B6CE3E" w14:textId="0B2149AE" w:rsidR="001A4C0B" w:rsidRPr="001A4C0B" w:rsidRDefault="001A4C0B" w:rsidP="001A4C0B">
      <w:pPr>
        <w:pStyle w:val="Snt1"/>
        <w:ind w:firstLine="0"/>
      </w:pPr>
      <w:r w:rsidRPr="001A4C0B">
        <w:t>Esim</w:t>
      </w:r>
      <w:r w:rsidR="00AF4514">
        <w:t>erkki:</w:t>
      </w:r>
    </w:p>
    <w:p w14:paraId="4892A1E9" w14:textId="77777777" w:rsidR="001A4C0B" w:rsidRPr="001A4C0B" w:rsidRDefault="001A4C0B" w:rsidP="001A4C0B">
      <w:pPr>
        <w:pStyle w:val="Snt1"/>
        <w:ind w:firstLine="0"/>
      </w:pPr>
      <w:r w:rsidRPr="001A4C0B">
        <w:t xml:space="preserve">jatkumon ensimmäisen asiakirjan OID: </w:t>
      </w:r>
      <w:r w:rsidRPr="001A4C0B">
        <w:tab/>
        <w:t>1.2.246.10.1602257.93.201</w:t>
      </w:r>
      <w:r>
        <w:t>9</w:t>
      </w:r>
      <w:r w:rsidRPr="001A4C0B">
        <w:t>.855</w:t>
      </w:r>
    </w:p>
    <w:p w14:paraId="45D4D7B6" w14:textId="77777777" w:rsidR="001A4C0B" w:rsidRPr="001A4C0B" w:rsidRDefault="001A4C0B" w:rsidP="001A4C0B">
      <w:pPr>
        <w:pStyle w:val="Snt1"/>
        <w:ind w:firstLine="0"/>
      </w:pPr>
      <w:r w:rsidRPr="001A4C0B">
        <w:t xml:space="preserve">määrätyn lääkkeen yksilöivä tunniste: </w:t>
      </w:r>
      <w:r w:rsidRPr="001A4C0B">
        <w:tab/>
        <w:t>1.2.246.10.1602257.93.201</w:t>
      </w:r>
      <w:r>
        <w:t>9</w:t>
      </w:r>
      <w:r w:rsidRPr="001A4C0B">
        <w:t>.855.0</w:t>
      </w:r>
    </w:p>
    <w:p w14:paraId="45CCC846" w14:textId="77777777" w:rsidR="00920119" w:rsidRPr="002C60BB" w:rsidRDefault="00920119" w:rsidP="00920119">
      <w:pPr>
        <w:ind w:firstLine="1304"/>
      </w:pPr>
    </w:p>
    <w:p w14:paraId="14C06049" w14:textId="123015D0" w:rsidR="00211659" w:rsidRDefault="00211659" w:rsidP="00211659">
      <w:pPr>
        <w:pStyle w:val="Snt1"/>
      </w:pPr>
      <w:r>
        <w:t xml:space="preserve">4. </w:t>
      </w:r>
      <w:r w:rsidR="00AC66CE">
        <w:t xml:space="preserve">PAKOLLINEN </w:t>
      </w:r>
      <w:r>
        <w:t>yksi [</w:t>
      </w:r>
      <w:proofErr w:type="gramStart"/>
      <w:r w:rsidR="003931CC">
        <w:t>1</w:t>
      </w:r>
      <w:r>
        <w:t>..</w:t>
      </w:r>
      <w:proofErr w:type="gramEnd"/>
      <w:r>
        <w:t xml:space="preserve">1] </w:t>
      </w:r>
      <w:proofErr w:type="spellStart"/>
      <w:r>
        <w:t>entryRelationship</w:t>
      </w:r>
      <w:proofErr w:type="spellEnd"/>
    </w:p>
    <w:p w14:paraId="6C203377" w14:textId="387B00CD" w:rsidR="00211659" w:rsidRDefault="00211659" w:rsidP="00211659">
      <w:pPr>
        <w:pStyle w:val="Snt2"/>
      </w:pPr>
      <w:r>
        <w:t>a. PAKOLLINEN yksi [</w:t>
      </w:r>
      <w:proofErr w:type="gramStart"/>
      <w:r>
        <w:t>1..</w:t>
      </w:r>
      <w:proofErr w:type="gramEnd"/>
      <w:r>
        <w:t>1] @typeCode=”COMP”</w:t>
      </w:r>
    </w:p>
    <w:p w14:paraId="3EFB4064" w14:textId="317B40FF" w:rsidR="00211659" w:rsidRDefault="00211659" w:rsidP="00211659">
      <w:pPr>
        <w:pStyle w:val="Snt2"/>
      </w:pPr>
      <w:r>
        <w:t>b. PAKOLLINEN yksi [</w:t>
      </w:r>
      <w:proofErr w:type="gramStart"/>
      <w:r>
        <w:t>1..</w:t>
      </w:r>
      <w:proofErr w:type="gramEnd"/>
      <w:r>
        <w:t xml:space="preserve">1] </w:t>
      </w:r>
      <w:hyperlink w:anchor="_Osan_tunnus_–_1" w:history="1">
        <w:r w:rsidR="00AC66CE">
          <w:rPr>
            <w:rStyle w:val="Hyperlinkki"/>
          </w:rPr>
          <w:t>m</w:t>
        </w:r>
        <w:r w:rsidR="006A4F79">
          <w:rPr>
            <w:rStyle w:val="Hyperlinkki"/>
          </w:rPr>
          <w:t>äärätyn lääkkeen osatunniste</w:t>
        </w:r>
      </w:hyperlink>
      <w:r>
        <w:t xml:space="preserve"> (</w:t>
      </w:r>
      <w:r w:rsidR="002E76EF">
        <w:t>167</w:t>
      </w:r>
      <w:r>
        <w:t xml:space="preserve">) </w:t>
      </w:r>
      <w:proofErr w:type="spellStart"/>
      <w:r>
        <w:t>observation</w:t>
      </w:r>
      <w:proofErr w:type="spellEnd"/>
    </w:p>
    <w:p w14:paraId="53374A17" w14:textId="4E592004" w:rsidR="0073718D" w:rsidRDefault="0073718D" w:rsidP="00211659">
      <w:pPr>
        <w:pStyle w:val="Snt2"/>
      </w:pPr>
    </w:p>
    <w:bookmarkStart w:id="33" w:name="_Osan_tunnus_–"/>
    <w:bookmarkStart w:id="34" w:name="_Toc22661317"/>
    <w:bookmarkEnd w:id="33"/>
    <w:p w14:paraId="6758EEE5" w14:textId="77777777" w:rsidR="0073718D" w:rsidRDefault="002E76EF" w:rsidP="0073718D">
      <w:pPr>
        <w:pStyle w:val="Otsikko4"/>
        <w:keepLines/>
        <w:tabs>
          <w:tab w:val="clear" w:pos="1418"/>
        </w:tabs>
        <w:spacing w:before="240" w:after="120" w:line="276" w:lineRule="auto"/>
        <w:ind w:left="864" w:hanging="864"/>
        <w:jc w:val="both"/>
      </w:pPr>
      <w:r>
        <w:fldChar w:fldCharType="begin"/>
      </w:r>
      <w:r>
        <w:instrText xml:space="preserve"> HYPERLINK  \l "_Määrätyn_lääkkeen_yksilöivä_1" </w:instrText>
      </w:r>
      <w:r>
        <w:fldChar w:fldCharType="separate"/>
      </w:r>
      <w:bookmarkStart w:id="35" w:name="_Toc127959969"/>
      <w:r w:rsidRPr="002E76EF">
        <w:rPr>
          <w:rStyle w:val="Hyperlinkki"/>
        </w:rPr>
        <w:t>Määrätyn lääkkeen osatun</w:t>
      </w:r>
      <w:r w:rsidR="006A4F79">
        <w:rPr>
          <w:rStyle w:val="Hyperlinkki"/>
        </w:rPr>
        <w:t>niste</w:t>
      </w:r>
      <w:r>
        <w:fldChar w:fldCharType="end"/>
      </w:r>
      <w:r w:rsidR="0073718D">
        <w:t xml:space="preserve"> – </w:t>
      </w:r>
      <w:proofErr w:type="spellStart"/>
      <w:r w:rsidR="0073718D">
        <w:t>observation</w:t>
      </w:r>
      <w:bookmarkEnd w:id="34"/>
      <w:bookmarkEnd w:id="35"/>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CD46E9" w:rsidRPr="005A5499" w14:paraId="66825EC1" w14:textId="77777777" w:rsidTr="4716D89F">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81E4C7D" w14:textId="77777777" w:rsidR="00CD46E9" w:rsidRPr="004C3F3B" w:rsidRDefault="00CD46E9" w:rsidP="4716D89F">
            <w:pPr>
              <w:rPr>
                <w:sz w:val="18"/>
                <w:szCs w:val="18"/>
                <w:lang w:val="en-US"/>
              </w:rPr>
            </w:pPr>
            <w:r w:rsidRPr="4716D89F">
              <w:rPr>
                <w:sz w:val="18"/>
                <w:szCs w:val="18"/>
                <w:lang w:val="en-US"/>
              </w:rPr>
              <w:t>/structuredBody/component/section/component/section/component/section/entry/observation/entryRelationship/observation</w:t>
            </w:r>
          </w:p>
        </w:tc>
      </w:tr>
    </w:tbl>
    <w:p w14:paraId="0B116B86" w14:textId="77777777" w:rsidR="00CD46E9" w:rsidRPr="00AE4F89" w:rsidRDefault="00CD46E9" w:rsidP="00CD46E9">
      <w:pPr>
        <w:rPr>
          <w:lang w:val="en-US"/>
        </w:rPr>
      </w:pPr>
    </w:p>
    <w:p w14:paraId="4C637165" w14:textId="77777777" w:rsidR="0073718D" w:rsidRPr="00C72E18" w:rsidRDefault="0073718D" w:rsidP="0073718D">
      <w:pPr>
        <w:pStyle w:val="Snt1"/>
      </w:pPr>
      <w:r w:rsidRPr="00C72E18">
        <w:t>1. PAKOLLINEN yksi [</w:t>
      </w:r>
      <w:proofErr w:type="gramStart"/>
      <w:r w:rsidRPr="00C72E18">
        <w:t>1..</w:t>
      </w:r>
      <w:proofErr w:type="gramEnd"/>
      <w:r w:rsidRPr="00C72E18">
        <w:t>1] @classCode="</w:t>
      </w:r>
      <w:r>
        <w:t>COND</w:t>
      </w:r>
      <w:r w:rsidRPr="00C72E18">
        <w:t>" ja yksi [1..1] @moodCode="EVN"</w:t>
      </w:r>
    </w:p>
    <w:p w14:paraId="27302369" w14:textId="2780B3D8" w:rsidR="0073718D" w:rsidRDefault="0073718D" w:rsidP="0073718D">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6A4F79">
        <w:t>167</w:t>
      </w:r>
      <w:r>
        <w:t xml:space="preserve">” </w:t>
      </w:r>
      <w:r w:rsidR="00467D57">
        <w:t>m</w:t>
      </w:r>
      <w:r w:rsidR="002E76EF">
        <w:t xml:space="preserve">äärätyn </w:t>
      </w:r>
      <w:proofErr w:type="spellStart"/>
      <w:r w:rsidR="002E76EF">
        <w:t>lääkeen</w:t>
      </w:r>
      <w:proofErr w:type="spellEnd"/>
      <w:r w:rsidR="002E76EF">
        <w:t xml:space="preserve"> osa</w:t>
      </w:r>
      <w:r>
        <w:t>tun</w:t>
      </w:r>
      <w:r w:rsidR="006A4F79">
        <w:t>niste</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163EC144" w14:textId="41D39BDE" w:rsidR="0073718D" w:rsidRPr="00AC3C96" w:rsidRDefault="0073718D" w:rsidP="0073718D">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467D57">
        <w:t>m</w:t>
      </w:r>
      <w:r w:rsidR="002E76EF">
        <w:t>äärätyn lääkkeen osa</w:t>
      </w:r>
      <w:r>
        <w:t>tunn</w:t>
      </w:r>
      <w:r w:rsidR="006A4F79">
        <w:t>iste</w:t>
      </w:r>
      <w:r w:rsidRPr="00AC3C96">
        <w:t xml:space="preserve"> (</w:t>
      </w:r>
      <w:r w:rsidR="006A4F79">
        <w:t>167</w:t>
      </w:r>
      <w:r w:rsidRPr="00AC3C96">
        <w:t xml:space="preserve">), arvo annetaan </w:t>
      </w:r>
      <w:r>
        <w:t>INT</w:t>
      </w:r>
      <w:r w:rsidRPr="00AC3C96">
        <w:t xml:space="preserve">-tietotyypillä </w:t>
      </w:r>
    </w:p>
    <w:p w14:paraId="7AD55FBA" w14:textId="77777777" w:rsidR="00920119" w:rsidRDefault="00920119" w:rsidP="00920119">
      <w:pPr>
        <w:autoSpaceDE w:val="0"/>
        <w:autoSpaceDN w:val="0"/>
        <w:adjustRightInd w:val="0"/>
      </w:pPr>
    </w:p>
    <w:p w14:paraId="3557EEF7" w14:textId="1CD75ACF" w:rsidR="00563339" w:rsidRDefault="0073718D" w:rsidP="006628C7">
      <w:pPr>
        <w:pStyle w:val="NormaaliWWW"/>
        <w:spacing w:before="0" w:beforeAutospacing="0" w:after="0" w:afterAutospacing="0"/>
        <w:rPr>
          <w:ins w:id="36" w:author="Pettersson Mirkka" w:date="2024-09-13T15:00:00Z"/>
          <w:rFonts w:ascii="Courier New" w:hAnsi="Courier New" w:cs="Courier New"/>
          <w:color w:val="000000"/>
          <w:sz w:val="20"/>
          <w:szCs w:val="20"/>
          <w:shd w:val="clear" w:color="auto" w:fill="FCFCFC"/>
        </w:rPr>
      </w:pPr>
      <w:r w:rsidRPr="4716D89F">
        <w:rPr>
          <w:b/>
          <w:bCs/>
        </w:rPr>
        <w:t xml:space="preserve">Toteutusohje: </w:t>
      </w:r>
    </w:p>
    <w:p w14:paraId="09775107" w14:textId="77777777" w:rsidR="00563339" w:rsidRDefault="00563339" w:rsidP="00563339">
      <w:pPr>
        <w:pStyle w:val="NormaaliWWW"/>
        <w:spacing w:before="0" w:beforeAutospacing="0" w:after="0" w:afterAutospacing="0"/>
        <w:rPr>
          <w:ins w:id="37" w:author="Pettersson Mirkka" w:date="2024-09-13T15:00:00Z"/>
          <w:rFonts w:ascii="Courier New" w:hAnsi="Courier New" w:cs="Courier New"/>
          <w:color w:val="000000"/>
          <w:sz w:val="20"/>
          <w:szCs w:val="20"/>
          <w:shd w:val="clear" w:color="auto" w:fill="FCFCFC"/>
        </w:rPr>
      </w:pPr>
    </w:p>
    <w:p w14:paraId="416C1E1C" w14:textId="28725058" w:rsidR="00563339" w:rsidRPr="00305059" w:rsidRDefault="00563339" w:rsidP="00563339">
      <w:pPr>
        <w:pStyle w:val="NormaaliWWW"/>
        <w:spacing w:before="0" w:beforeAutospacing="0" w:after="0" w:afterAutospacing="0"/>
        <w:rPr>
          <w:ins w:id="38" w:author="Pettersson Mirkka" w:date="2024-09-13T15:00:00Z"/>
          <w:rFonts w:ascii="Courier New" w:hAnsi="Courier New" w:cs="Courier New"/>
          <w:sz w:val="20"/>
          <w:szCs w:val="20"/>
        </w:rPr>
      </w:pPr>
      <w:ins w:id="39" w:author="Pettersson Mirkka" w:date="2024-09-13T15:00:00Z">
        <w:r w:rsidRPr="0064699B">
          <w:t>Tehtäessä</w:t>
        </w:r>
      </w:ins>
      <w:ins w:id="40" w:author="Pettersson Mirkka" w:date="2024-09-17T14:30:00Z">
        <w:r w:rsidR="0021244E">
          <w:t xml:space="preserve"> uusimistilanteissa</w:t>
        </w:r>
      </w:ins>
      <w:ins w:id="41" w:author="Pettersson Mirkka" w:date="2024-09-13T15:00:00Z">
        <w:r w:rsidRPr="0064699B">
          <w:t xml:space="preserve"> uusi lääkemääräys </w:t>
        </w:r>
      </w:ins>
      <w:ins w:id="42" w:author="Pettersson Mirkka" w:date="2024-09-13T15:24:00Z">
        <w:r w:rsidR="00B3090D">
          <w:t>määr</w:t>
        </w:r>
      </w:ins>
      <w:ins w:id="43" w:author="Pettersson Mirkka" w:date="2024-09-13T15:25:00Z">
        <w:r w:rsidR="00B3090D">
          <w:t>ätyn</w:t>
        </w:r>
      </w:ins>
      <w:ins w:id="44" w:author="Pettersson Mirkka" w:date="2024-09-13T15:00:00Z">
        <w:r w:rsidRPr="0064699B">
          <w:t xml:space="preserve"> lääkkeen samaan lääkejatkumoon</w:t>
        </w:r>
        <w:r>
          <w:t>,</w:t>
        </w:r>
        <w:r w:rsidRPr="0064699B">
          <w:t xml:space="preserve"> kopioidaan tunniste muuttumattomana aiemmalta lääkemääräykseltä. </w:t>
        </w:r>
      </w:ins>
      <w:ins w:id="45" w:author="Pettersson Mirkka" w:date="2024-09-17T14:31:00Z">
        <w:r w:rsidR="0021244E">
          <w:t xml:space="preserve">Jos </w:t>
        </w:r>
      </w:ins>
      <w:ins w:id="46" w:author="Pettersson Mirkka" w:date="2024-09-17T14:28:00Z">
        <w:r w:rsidR="008637C8">
          <w:t>määrätyn lääkkeen yksilöivä tunniste on uusi, antaa versiota 4 käyttävä järjestelmä osatunnisteen arvoksi 1.</w:t>
        </w:r>
      </w:ins>
      <w:ins w:id="47" w:author="Pettersson Mirkka" w:date="2024-09-13T15:00:00Z">
        <w:r>
          <w:t xml:space="preserve"> </w:t>
        </w:r>
      </w:ins>
    </w:p>
    <w:p w14:paraId="1E314BB0" w14:textId="6BCBE439" w:rsidR="0073718D" w:rsidRDefault="00244DA2" w:rsidP="0073718D">
      <w:pPr>
        <w:pStyle w:val="Snt1"/>
      </w:pPr>
      <w:del w:id="48" w:author="Pettersson Mirkka" w:date="2024-08-15T10:20:00Z">
        <w:r w:rsidRPr="00244DA2" w:rsidDel="00F451D5">
          <w:delText xml:space="preserve">Pääsääntöisesti lääkejatkumossa on voimassa kerrallaan vain </w:delText>
        </w:r>
        <w:r w:rsidDel="00F451D5">
          <w:delText>yksi</w:delText>
        </w:r>
        <w:r w:rsidRPr="00244DA2" w:rsidDel="00F451D5">
          <w:delText xml:space="preserve"> resepti ja silloin osatunnisteen arvo on aina 1</w:delText>
        </w:r>
      </w:del>
      <w:del w:id="49" w:author="Pettersson Mirkka" w:date="2024-08-15T10:16:00Z">
        <w:r w:rsidRPr="00244DA2" w:rsidDel="00AD4E8D">
          <w:delText xml:space="preserve">. Kun jatkumoon on tarpeen kirjoittaa </w:delText>
        </w:r>
        <w:r w:rsidDel="00AD4E8D">
          <w:delText>kaksi</w:delText>
        </w:r>
        <w:r w:rsidRPr="00244DA2" w:rsidDel="00AD4E8D">
          <w:delText xml:space="preserve"> reseptiä, esimerkiksi, kun potilas käyttää kahta eri vahvuista valmistetta, tulee toisen reseptin osatunnisteeksi 2. </w:delText>
        </w:r>
        <w:r w:rsidR="005E3524" w:rsidRPr="005E3524" w:rsidDel="00AD4E8D">
          <w:delText>Toistaiseksi käytetään vain arvoa 1.</w:delText>
        </w:r>
      </w:del>
    </w:p>
    <w:p w14:paraId="480FCCA2" w14:textId="77777777" w:rsidR="00587DEB" w:rsidRPr="001A4C0B" w:rsidRDefault="00587DEB" w:rsidP="0073718D">
      <w:pPr>
        <w:pStyle w:val="Snt1"/>
        <w:rPr>
          <w:b/>
        </w:rPr>
      </w:pPr>
    </w:p>
    <w:p w14:paraId="39A9D89A" w14:textId="5D7BAC02" w:rsidR="0073718D" w:rsidRPr="003D75D9" w:rsidRDefault="007A7C82" w:rsidP="003D75D9">
      <w:pPr>
        <w:pStyle w:val="Snt1"/>
        <w:rPr>
          <w:b/>
          <w:bCs/>
        </w:rPr>
      </w:pPr>
      <w:r w:rsidRPr="003D75D9">
        <w:rPr>
          <w:b/>
          <w:bCs/>
        </w:rPr>
        <w:t>Esimerkki:</w:t>
      </w:r>
    </w:p>
    <w:p w14:paraId="6C82A137" w14:textId="77777777" w:rsidR="007A7C82" w:rsidRDefault="007A7C82" w:rsidP="00920119">
      <w:pPr>
        <w:autoSpaceDE w:val="0"/>
        <w:autoSpaceDN w:val="0"/>
        <w:adjustRightInd w:val="0"/>
      </w:pPr>
    </w:p>
    <w:p w14:paraId="3AC20F06" w14:textId="43C9CD67"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Määrätyn lääkkeen yksilöivä</w:t>
      </w:r>
      <w:r w:rsidRPr="0040232F">
        <w:rPr>
          <w:rFonts w:ascii="Arial" w:hAnsi="Arial" w:cs="Arial"/>
          <w:sz w:val="20"/>
          <w:szCs w:val="20"/>
        </w:rPr>
        <w:t xml:space="preserve"> </w:t>
      </w:r>
      <w:r w:rsidRPr="0040232F">
        <w:rPr>
          <w:rFonts w:ascii="Arial" w:hAnsi="Arial" w:cs="Arial"/>
          <w:color w:val="808080"/>
          <w:sz w:val="20"/>
          <w:szCs w:val="20"/>
          <w:highlight w:val="white"/>
        </w:rPr>
        <w:t>tunniste</w:t>
      </w:r>
      <w:r w:rsidRPr="0040232F">
        <w:rPr>
          <w:rFonts w:ascii="Arial" w:hAnsi="Arial" w:cs="Arial"/>
          <w:sz w:val="20"/>
          <w:szCs w:val="20"/>
        </w:rPr>
        <w:t xml:space="preserve"> --&gt;</w:t>
      </w:r>
    </w:p>
    <w:p w14:paraId="41C7217C" w14:textId="77777777" w:rsidR="000A022D" w:rsidRPr="00563339"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563339">
        <w:rPr>
          <w:rFonts w:ascii="Arial" w:hAnsi="Arial" w:cs="Arial"/>
          <w:sz w:val="20"/>
          <w:szCs w:val="20"/>
          <w:lang w:val="en-US"/>
        </w:rPr>
        <w:t>&lt;</w:t>
      </w:r>
      <w:r w:rsidRPr="00563339">
        <w:rPr>
          <w:rStyle w:val="XMLDarkRed"/>
          <w:sz w:val="20"/>
          <w:szCs w:val="20"/>
          <w:highlight w:val="white"/>
          <w:lang w:val="en-US"/>
        </w:rPr>
        <w:t>entry</w:t>
      </w:r>
      <w:r w:rsidRPr="00563339">
        <w:rPr>
          <w:rFonts w:ascii="Arial" w:hAnsi="Arial" w:cs="Arial"/>
          <w:sz w:val="20"/>
          <w:szCs w:val="20"/>
          <w:lang w:val="en-US"/>
        </w:rPr>
        <w:t>&gt;</w:t>
      </w:r>
    </w:p>
    <w:p w14:paraId="0F5C76C1" w14:textId="77777777" w:rsidR="000A022D" w:rsidRPr="00FD22A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563339">
        <w:rPr>
          <w:rFonts w:ascii="Arial" w:hAnsi="Arial" w:cs="Arial"/>
          <w:sz w:val="20"/>
          <w:szCs w:val="20"/>
          <w:lang w:val="en-US"/>
        </w:rPr>
        <w:tab/>
      </w:r>
      <w:r w:rsidRPr="00FD22A0">
        <w:rPr>
          <w:rFonts w:ascii="Arial" w:hAnsi="Arial" w:cs="Arial"/>
          <w:sz w:val="20"/>
          <w:szCs w:val="20"/>
          <w:lang w:val="en-US"/>
        </w:rPr>
        <w:t>&lt;</w:t>
      </w:r>
      <w:r w:rsidRPr="00FD22A0">
        <w:rPr>
          <w:rStyle w:val="XMLDarkRed"/>
          <w:sz w:val="20"/>
          <w:szCs w:val="20"/>
          <w:highlight w:val="white"/>
          <w:lang w:val="en-US"/>
        </w:rPr>
        <w:t>observation</w:t>
      </w:r>
      <w:r w:rsidRPr="00FD22A0">
        <w:rPr>
          <w:rFonts w:ascii="Arial" w:hAnsi="Arial" w:cs="Arial"/>
          <w:sz w:val="20"/>
          <w:szCs w:val="20"/>
          <w:lang w:val="en-US"/>
        </w:rPr>
        <w:t xml:space="preserve"> </w:t>
      </w:r>
      <w:proofErr w:type="spellStart"/>
      <w:r w:rsidRPr="00FD22A0">
        <w:rPr>
          <w:rStyle w:val="XMLRed"/>
          <w:sz w:val="20"/>
          <w:szCs w:val="20"/>
          <w:highlight w:val="white"/>
          <w:lang w:val="en-US"/>
        </w:rPr>
        <w:t>classCode</w:t>
      </w:r>
      <w:proofErr w:type="spellEnd"/>
      <w:r w:rsidRPr="00FD22A0">
        <w:rPr>
          <w:rFonts w:ascii="Arial" w:hAnsi="Arial" w:cs="Arial"/>
          <w:sz w:val="20"/>
          <w:szCs w:val="20"/>
          <w:lang w:val="en-US"/>
        </w:rPr>
        <w:t xml:space="preserve">="COND" </w:t>
      </w:r>
      <w:proofErr w:type="spellStart"/>
      <w:r w:rsidRPr="00FD22A0">
        <w:rPr>
          <w:rStyle w:val="XMLRed"/>
          <w:sz w:val="20"/>
          <w:szCs w:val="20"/>
          <w:highlight w:val="white"/>
          <w:lang w:val="en-US"/>
        </w:rPr>
        <w:t>moodCode</w:t>
      </w:r>
      <w:proofErr w:type="spellEnd"/>
      <w:r w:rsidRPr="00FD22A0">
        <w:rPr>
          <w:rFonts w:ascii="Arial" w:hAnsi="Arial" w:cs="Arial"/>
          <w:sz w:val="20"/>
          <w:szCs w:val="20"/>
          <w:lang w:val="en-US"/>
        </w:rPr>
        <w:t>="EVN"&gt;</w:t>
      </w:r>
    </w:p>
    <w:p w14:paraId="69448262" w14:textId="30F3AFC2"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FD22A0">
        <w:rPr>
          <w:rFonts w:ascii="Arial" w:hAnsi="Arial" w:cs="Arial"/>
          <w:sz w:val="20"/>
          <w:szCs w:val="20"/>
          <w:lang w:val="en-US"/>
        </w:rPr>
        <w:tab/>
      </w:r>
      <w:r w:rsidR="00CE63C5" w:rsidRPr="00FD22A0">
        <w:rPr>
          <w:rFonts w:ascii="Arial" w:hAnsi="Arial" w:cs="Arial"/>
          <w:sz w:val="20"/>
          <w:szCs w:val="20"/>
          <w:lang w:val="en-US"/>
        </w:rPr>
        <w:tab/>
      </w:r>
      <w:r w:rsidRPr="00D32773">
        <w:rPr>
          <w:rFonts w:ascii="Arial" w:hAnsi="Arial" w:cs="Arial"/>
          <w:sz w:val="20"/>
          <w:szCs w:val="20"/>
        </w:rPr>
        <w:t>&lt;</w:t>
      </w:r>
      <w:proofErr w:type="spellStart"/>
      <w:r w:rsidRPr="00D32773">
        <w:rPr>
          <w:rStyle w:val="XMLDarkRed"/>
          <w:sz w:val="20"/>
          <w:szCs w:val="20"/>
          <w:highlight w:val="white"/>
        </w:rPr>
        <w:t>code</w:t>
      </w:r>
      <w:proofErr w:type="spellEnd"/>
      <w:r w:rsidRPr="00D32773">
        <w:rPr>
          <w:rFonts w:ascii="Arial" w:hAnsi="Arial" w:cs="Arial"/>
          <w:sz w:val="20"/>
          <w:szCs w:val="20"/>
        </w:rPr>
        <w:t xml:space="preserve"> </w:t>
      </w:r>
      <w:proofErr w:type="spellStart"/>
      <w:r w:rsidRPr="00D32773">
        <w:rPr>
          <w:rStyle w:val="XMLRed"/>
          <w:sz w:val="20"/>
          <w:szCs w:val="20"/>
          <w:highlight w:val="white"/>
        </w:rPr>
        <w:t>code</w:t>
      </w:r>
      <w:proofErr w:type="spellEnd"/>
      <w:r w:rsidRPr="00D32773">
        <w:rPr>
          <w:rFonts w:ascii="Arial" w:hAnsi="Arial" w:cs="Arial"/>
          <w:sz w:val="20"/>
          <w:szCs w:val="20"/>
        </w:rPr>
        <w:t xml:space="preserve">="160" </w:t>
      </w:r>
      <w:proofErr w:type="spellStart"/>
      <w:r w:rsidRPr="00D32773">
        <w:rPr>
          <w:rStyle w:val="XMLRed"/>
          <w:sz w:val="20"/>
          <w:szCs w:val="20"/>
          <w:highlight w:val="white"/>
        </w:rPr>
        <w:t>codeSystem</w:t>
      </w:r>
      <w:proofErr w:type="spellEnd"/>
      <w:r w:rsidRPr="00D32773">
        <w:rPr>
          <w:rFonts w:ascii="Arial" w:hAnsi="Arial" w:cs="Arial"/>
          <w:sz w:val="20"/>
          <w:szCs w:val="20"/>
        </w:rPr>
        <w:t xml:space="preserve">="1.2.246.537.6.12.2002.126" </w:t>
      </w:r>
      <w:proofErr w:type="spellStart"/>
      <w:r w:rsidRPr="00D32773">
        <w:rPr>
          <w:rStyle w:val="XMLRed"/>
          <w:sz w:val="20"/>
          <w:szCs w:val="20"/>
          <w:highlight w:val="white"/>
        </w:rPr>
        <w:t>codeSystemName</w:t>
      </w:r>
      <w:proofErr w:type="spellEnd"/>
      <w:r w:rsidRPr="00D32773">
        <w:rPr>
          <w:rFonts w:ascii="Arial" w:hAnsi="Arial" w:cs="Arial"/>
          <w:sz w:val="20"/>
          <w:szCs w:val="20"/>
        </w:rPr>
        <w:t xml:space="preserve">="Lääkityslista" </w:t>
      </w:r>
      <w:proofErr w:type="spellStart"/>
      <w:r w:rsidRPr="00D32773">
        <w:rPr>
          <w:rStyle w:val="XMLRed"/>
          <w:sz w:val="20"/>
          <w:szCs w:val="20"/>
          <w:highlight w:val="white"/>
        </w:rPr>
        <w:t>displayName</w:t>
      </w:r>
      <w:proofErr w:type="spellEnd"/>
      <w:r w:rsidRPr="00D32773">
        <w:rPr>
          <w:rFonts w:ascii="Arial" w:hAnsi="Arial" w:cs="Arial"/>
          <w:sz w:val="20"/>
          <w:szCs w:val="20"/>
        </w:rPr>
        <w:t>="määrätyn lääkkeen yksilöivä tunniste"/&gt;</w:t>
      </w:r>
    </w:p>
    <w:p w14:paraId="044AD341" w14:textId="79724CA8"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spellStart"/>
      <w:proofErr w:type="gramStart"/>
      <w:r w:rsidRPr="009450BF">
        <w:rPr>
          <w:rStyle w:val="XMLRed"/>
          <w:sz w:val="20"/>
          <w:szCs w:val="20"/>
          <w:highlight w:val="white"/>
          <w:lang w:val="en-GB"/>
        </w:rPr>
        <w:t>xsi:type</w:t>
      </w:r>
      <w:proofErr w:type="spellEnd"/>
      <w:proofErr w:type="gramEnd"/>
      <w:r w:rsidRPr="009450BF">
        <w:rPr>
          <w:rFonts w:ascii="Arial" w:hAnsi="Arial" w:cs="Arial"/>
          <w:sz w:val="20"/>
          <w:szCs w:val="20"/>
          <w:lang w:val="en-US"/>
        </w:rPr>
        <w:t xml:space="preserve">="II" </w:t>
      </w:r>
      <w:r w:rsidRPr="009450BF">
        <w:rPr>
          <w:rStyle w:val="XMLRed"/>
          <w:sz w:val="20"/>
          <w:szCs w:val="20"/>
          <w:highlight w:val="white"/>
          <w:lang w:val="en-GB"/>
        </w:rPr>
        <w:t>root</w:t>
      </w:r>
      <w:r w:rsidRPr="009450BF">
        <w:rPr>
          <w:rFonts w:ascii="Arial" w:hAnsi="Arial" w:cs="Arial"/>
          <w:sz w:val="20"/>
          <w:szCs w:val="20"/>
          <w:lang w:val="en-US"/>
        </w:rPr>
        <w:t>="1.2.246.10.1602257.93.2019.855.0"/&gt;</w:t>
      </w:r>
    </w:p>
    <w:p w14:paraId="45971C6F" w14:textId="30EFC556" w:rsidR="000A022D" w:rsidRPr="0040232F" w:rsidRDefault="000A022D" w:rsidP="003A2561">
      <w:pPr>
        <w:tabs>
          <w:tab w:val="left" w:pos="300"/>
          <w:tab w:val="left" w:pos="567"/>
          <w:tab w:val="left" w:pos="851"/>
          <w:tab w:val="left" w:pos="1134"/>
        </w:tabs>
        <w:autoSpaceDE w:val="0"/>
        <w:autoSpaceDN w:val="0"/>
        <w:adjustRightInd w:val="0"/>
        <w:rPr>
          <w:rFonts w:ascii="Arial" w:hAnsi="Arial" w:cs="Arial"/>
          <w:sz w:val="20"/>
          <w:szCs w:val="20"/>
        </w:rPr>
      </w:pPr>
      <w:r w:rsidRPr="009450BF">
        <w:rPr>
          <w:rFonts w:ascii="Arial" w:hAnsi="Arial" w:cs="Arial"/>
          <w:sz w:val="20"/>
          <w:szCs w:val="20"/>
          <w:lang w:val="en-US"/>
        </w:rPr>
        <w:tab/>
      </w:r>
      <w:r w:rsidR="00CE63C5" w:rsidRPr="009450BF">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Määrätyn lääkkeen osatunniste</w:t>
      </w:r>
      <w:r w:rsidRPr="0040232F">
        <w:rPr>
          <w:rFonts w:ascii="Arial" w:hAnsi="Arial" w:cs="Arial"/>
          <w:sz w:val="20"/>
          <w:szCs w:val="20"/>
        </w:rPr>
        <w:t xml:space="preserve"> --&gt;</w:t>
      </w:r>
    </w:p>
    <w:p w14:paraId="512AB487" w14:textId="4A2BF101" w:rsidR="000A022D" w:rsidRPr="004D4390"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00CE63C5" w:rsidRPr="0040232F">
        <w:rPr>
          <w:rFonts w:ascii="Arial" w:hAnsi="Arial" w:cs="Arial"/>
          <w:sz w:val="20"/>
          <w:szCs w:val="20"/>
        </w:rPr>
        <w:tab/>
      </w:r>
      <w:r w:rsidRPr="004D4390">
        <w:rPr>
          <w:rFonts w:ascii="Arial" w:hAnsi="Arial" w:cs="Arial"/>
          <w:sz w:val="20"/>
          <w:szCs w:val="20"/>
        </w:rPr>
        <w:t>&lt;</w:t>
      </w:r>
      <w:proofErr w:type="spellStart"/>
      <w:r w:rsidRPr="004D4390">
        <w:rPr>
          <w:rStyle w:val="XMLDarkRed"/>
          <w:sz w:val="20"/>
          <w:szCs w:val="20"/>
          <w:highlight w:val="white"/>
        </w:rPr>
        <w:t>entryRelationship</w:t>
      </w:r>
      <w:proofErr w:type="spellEnd"/>
      <w:r w:rsidRPr="004D4390">
        <w:rPr>
          <w:rFonts w:ascii="Arial" w:hAnsi="Arial" w:cs="Arial"/>
          <w:sz w:val="20"/>
          <w:szCs w:val="20"/>
        </w:rPr>
        <w:t xml:space="preserve"> </w:t>
      </w:r>
      <w:proofErr w:type="spellStart"/>
      <w:r w:rsidRPr="004D4390">
        <w:rPr>
          <w:rStyle w:val="XMLRed"/>
          <w:sz w:val="20"/>
          <w:szCs w:val="20"/>
          <w:highlight w:val="white"/>
        </w:rPr>
        <w:t>typeCode</w:t>
      </w:r>
      <w:proofErr w:type="spellEnd"/>
      <w:r w:rsidRPr="004D4390">
        <w:rPr>
          <w:rFonts w:ascii="Arial" w:hAnsi="Arial" w:cs="Arial"/>
          <w:sz w:val="20"/>
          <w:szCs w:val="20"/>
        </w:rPr>
        <w:t>="COMP"&gt;</w:t>
      </w:r>
    </w:p>
    <w:p w14:paraId="6E5C6F97" w14:textId="7A3479A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D4390">
        <w:rPr>
          <w:rFonts w:ascii="Arial" w:hAnsi="Arial" w:cs="Arial"/>
          <w:sz w:val="20"/>
          <w:szCs w:val="20"/>
        </w:rPr>
        <w:tab/>
      </w:r>
      <w:r w:rsidRPr="004D4390">
        <w:rPr>
          <w:rFonts w:ascii="Arial" w:hAnsi="Arial" w:cs="Arial"/>
          <w:sz w:val="20"/>
          <w:szCs w:val="20"/>
        </w:rPr>
        <w:tab/>
      </w:r>
      <w:r w:rsidR="00CE63C5" w:rsidRPr="004D4390">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proofErr w:type="spellStart"/>
      <w:r w:rsidRPr="009450BF">
        <w:rPr>
          <w:rStyle w:val="XMLRed"/>
          <w:sz w:val="20"/>
          <w:szCs w:val="20"/>
          <w:highlight w:val="white"/>
          <w:lang w:val="en-GB"/>
        </w:rPr>
        <w:t>classCode</w:t>
      </w:r>
      <w:proofErr w:type="spellEnd"/>
      <w:r w:rsidRPr="009450BF">
        <w:rPr>
          <w:rFonts w:ascii="Arial" w:hAnsi="Arial" w:cs="Arial"/>
          <w:sz w:val="20"/>
          <w:szCs w:val="20"/>
          <w:lang w:val="en-US"/>
        </w:rPr>
        <w:t xml:space="preserve">="COND" </w:t>
      </w:r>
      <w:proofErr w:type="spellStart"/>
      <w:r w:rsidRPr="009450BF">
        <w:rPr>
          <w:rStyle w:val="XMLRed"/>
          <w:sz w:val="20"/>
          <w:szCs w:val="20"/>
          <w:highlight w:val="white"/>
          <w:lang w:val="en-GB"/>
        </w:rPr>
        <w:t>moodCode</w:t>
      </w:r>
      <w:proofErr w:type="spellEnd"/>
      <w:r w:rsidRPr="009450BF">
        <w:rPr>
          <w:rFonts w:ascii="Arial" w:hAnsi="Arial" w:cs="Arial"/>
          <w:sz w:val="20"/>
          <w:szCs w:val="20"/>
          <w:lang w:val="en-US"/>
        </w:rPr>
        <w:t>="EVN"&gt;</w:t>
      </w:r>
    </w:p>
    <w:p w14:paraId="6B31D7CF" w14:textId="0DAE7E6B" w:rsidR="000A022D" w:rsidRPr="00D32773" w:rsidRDefault="000A022D" w:rsidP="00587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D32773">
        <w:rPr>
          <w:rFonts w:ascii="Arial" w:hAnsi="Arial" w:cs="Arial"/>
          <w:sz w:val="20"/>
          <w:szCs w:val="20"/>
        </w:rPr>
        <w:t>&lt;</w:t>
      </w:r>
      <w:proofErr w:type="spellStart"/>
      <w:r w:rsidRPr="00D32773">
        <w:rPr>
          <w:rStyle w:val="XMLDarkRed"/>
          <w:sz w:val="20"/>
          <w:szCs w:val="20"/>
          <w:highlight w:val="white"/>
        </w:rPr>
        <w:t>code</w:t>
      </w:r>
      <w:proofErr w:type="spellEnd"/>
      <w:r w:rsidRPr="00D32773">
        <w:rPr>
          <w:rFonts w:ascii="Arial" w:hAnsi="Arial" w:cs="Arial"/>
          <w:sz w:val="20"/>
          <w:szCs w:val="20"/>
        </w:rPr>
        <w:t xml:space="preserve"> </w:t>
      </w:r>
      <w:proofErr w:type="spellStart"/>
      <w:r w:rsidRPr="00D32773">
        <w:rPr>
          <w:rStyle w:val="XMLRed"/>
          <w:sz w:val="20"/>
          <w:szCs w:val="20"/>
          <w:highlight w:val="white"/>
        </w:rPr>
        <w:t>code</w:t>
      </w:r>
      <w:proofErr w:type="spellEnd"/>
      <w:r w:rsidRPr="00D32773">
        <w:rPr>
          <w:rFonts w:ascii="Arial" w:hAnsi="Arial" w:cs="Arial"/>
          <w:sz w:val="20"/>
          <w:szCs w:val="20"/>
        </w:rPr>
        <w:t xml:space="preserve">="167" </w:t>
      </w:r>
      <w:proofErr w:type="spellStart"/>
      <w:r w:rsidRPr="00D32773">
        <w:rPr>
          <w:rStyle w:val="XMLRed"/>
          <w:sz w:val="20"/>
          <w:szCs w:val="20"/>
          <w:highlight w:val="white"/>
        </w:rPr>
        <w:t>codeSystem</w:t>
      </w:r>
      <w:proofErr w:type="spellEnd"/>
      <w:r w:rsidRPr="00D32773">
        <w:rPr>
          <w:rFonts w:ascii="Arial" w:hAnsi="Arial" w:cs="Arial"/>
          <w:sz w:val="20"/>
          <w:szCs w:val="20"/>
        </w:rPr>
        <w:t xml:space="preserve">="1.2.246.537.6.12.2002.126" </w:t>
      </w:r>
      <w:proofErr w:type="spellStart"/>
      <w:r w:rsidRPr="00D32773">
        <w:rPr>
          <w:rStyle w:val="XMLRed"/>
          <w:sz w:val="20"/>
          <w:szCs w:val="20"/>
          <w:highlight w:val="white"/>
        </w:rPr>
        <w:t>codeSystemName</w:t>
      </w:r>
      <w:proofErr w:type="spellEnd"/>
      <w:r w:rsidRPr="00D32773">
        <w:rPr>
          <w:rFonts w:ascii="Arial" w:hAnsi="Arial" w:cs="Arial"/>
          <w:sz w:val="20"/>
          <w:szCs w:val="20"/>
        </w:rPr>
        <w:t xml:space="preserve">="Lääkityslista" </w:t>
      </w:r>
      <w:proofErr w:type="spellStart"/>
      <w:r w:rsidRPr="00D32773">
        <w:rPr>
          <w:rStyle w:val="XMLRed"/>
          <w:sz w:val="20"/>
          <w:szCs w:val="20"/>
          <w:highlight w:val="white"/>
        </w:rPr>
        <w:t>displayName</w:t>
      </w:r>
      <w:proofErr w:type="spellEnd"/>
      <w:r w:rsidRPr="00D32773">
        <w:rPr>
          <w:rFonts w:ascii="Arial" w:hAnsi="Arial" w:cs="Arial"/>
          <w:sz w:val="20"/>
          <w:szCs w:val="20"/>
        </w:rPr>
        <w:t>="määrätyn lääkkeen osatunniste"/&gt;</w:t>
      </w:r>
    </w:p>
    <w:p w14:paraId="72310606" w14:textId="74A8E036"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D32773">
        <w:rPr>
          <w:rFonts w:ascii="Arial" w:hAnsi="Arial" w:cs="Arial"/>
          <w:sz w:val="20"/>
          <w:szCs w:val="20"/>
        </w:rPr>
        <w:tab/>
      </w:r>
      <w:r w:rsidR="00CE63C5"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spellStart"/>
      <w:proofErr w:type="gramStart"/>
      <w:r w:rsidRPr="009450BF">
        <w:rPr>
          <w:rStyle w:val="XMLRed"/>
          <w:sz w:val="20"/>
          <w:szCs w:val="20"/>
          <w:highlight w:val="white"/>
          <w:lang w:val="en-GB"/>
        </w:rPr>
        <w:t>xsi:type</w:t>
      </w:r>
      <w:proofErr w:type="spellEnd"/>
      <w:proofErr w:type="gramEnd"/>
      <w:r w:rsidRPr="009450BF">
        <w:rPr>
          <w:rFonts w:ascii="Arial" w:hAnsi="Arial" w:cs="Arial"/>
          <w:sz w:val="20"/>
          <w:szCs w:val="20"/>
          <w:lang w:val="en-US"/>
        </w:rPr>
        <w:t xml:space="preserve">="INT" </w:t>
      </w:r>
      <w:r w:rsidRPr="009450BF">
        <w:rPr>
          <w:rStyle w:val="XMLRed"/>
          <w:sz w:val="20"/>
          <w:szCs w:val="20"/>
          <w:highlight w:val="white"/>
          <w:lang w:val="en-GB"/>
        </w:rPr>
        <w:t>value</w:t>
      </w:r>
      <w:r w:rsidRPr="009450BF">
        <w:rPr>
          <w:rFonts w:ascii="Arial" w:hAnsi="Arial" w:cs="Arial"/>
          <w:sz w:val="20"/>
          <w:szCs w:val="20"/>
          <w:lang w:val="en-US"/>
        </w:rPr>
        <w:t>="1"/&gt;</w:t>
      </w:r>
    </w:p>
    <w:p w14:paraId="5DC10EB0" w14:textId="3D7961C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r w:rsidRPr="009450BF">
        <w:rPr>
          <w:rStyle w:val="XMLDarkRed"/>
          <w:sz w:val="20"/>
          <w:szCs w:val="20"/>
          <w:highlight w:val="white"/>
          <w:lang w:val="en-GB"/>
        </w:rPr>
        <w:t>observation</w:t>
      </w:r>
      <w:r w:rsidRPr="009450BF">
        <w:rPr>
          <w:rFonts w:ascii="Arial" w:hAnsi="Arial" w:cs="Arial"/>
          <w:sz w:val="20"/>
          <w:szCs w:val="20"/>
          <w:lang w:val="en-US"/>
        </w:rPr>
        <w:t>&gt;</w:t>
      </w:r>
    </w:p>
    <w:p w14:paraId="525D4F2D" w14:textId="0D84DF5B"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r>
      <w:r w:rsidR="00CE63C5" w:rsidRPr="009450BF">
        <w:rPr>
          <w:rFonts w:ascii="Arial" w:hAnsi="Arial" w:cs="Arial"/>
          <w:sz w:val="20"/>
          <w:szCs w:val="20"/>
          <w:lang w:val="en-US"/>
        </w:rPr>
        <w:tab/>
      </w:r>
      <w:r w:rsidRPr="009450BF">
        <w:rPr>
          <w:rFonts w:ascii="Arial" w:hAnsi="Arial" w:cs="Arial"/>
          <w:sz w:val="20"/>
          <w:szCs w:val="20"/>
          <w:lang w:val="en-US"/>
        </w:rPr>
        <w:t>&lt;/</w:t>
      </w:r>
      <w:proofErr w:type="spellStart"/>
      <w:r w:rsidRPr="009450BF">
        <w:rPr>
          <w:rStyle w:val="XMLDarkRed"/>
          <w:sz w:val="20"/>
          <w:szCs w:val="20"/>
          <w:highlight w:val="white"/>
          <w:lang w:val="en-GB"/>
        </w:rPr>
        <w:t>entryRelationship</w:t>
      </w:r>
      <w:proofErr w:type="spellEnd"/>
      <w:r w:rsidRPr="009450BF">
        <w:rPr>
          <w:rFonts w:ascii="Arial" w:hAnsi="Arial" w:cs="Arial"/>
          <w:sz w:val="20"/>
          <w:szCs w:val="20"/>
          <w:lang w:val="en-US"/>
        </w:rPr>
        <w:t>&gt;</w:t>
      </w:r>
    </w:p>
    <w:p w14:paraId="60B357FF" w14:textId="77777777" w:rsidR="000A022D" w:rsidRPr="009450BF" w:rsidRDefault="000A022D" w:rsidP="007271E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38A1DB90" w14:textId="1DA4A7EC" w:rsidR="000A022D" w:rsidRDefault="000A022D" w:rsidP="004C6C8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450BF">
        <w:rPr>
          <w:rFonts w:ascii="Arial" w:hAnsi="Arial" w:cs="Arial"/>
          <w:sz w:val="20"/>
          <w:szCs w:val="20"/>
          <w:lang w:val="en-US"/>
        </w:rPr>
        <w:t>&lt;/</w:t>
      </w:r>
      <w:r w:rsidRPr="009450BF">
        <w:rPr>
          <w:rStyle w:val="XMLDarkRed"/>
          <w:sz w:val="20"/>
          <w:szCs w:val="20"/>
          <w:highlight w:val="white"/>
          <w:lang w:val="en-GB"/>
        </w:rPr>
        <w:t>entry</w:t>
      </w:r>
      <w:r w:rsidRPr="009450BF">
        <w:rPr>
          <w:rFonts w:ascii="Arial" w:hAnsi="Arial" w:cs="Arial"/>
          <w:sz w:val="20"/>
          <w:szCs w:val="20"/>
          <w:lang w:val="en-US"/>
        </w:rPr>
        <w:t>&gt;</w:t>
      </w:r>
    </w:p>
    <w:p w14:paraId="3D4A8220" w14:textId="5C40E563" w:rsidR="004C6C88" w:rsidRDefault="004C6C88">
      <w:r>
        <w:br w:type="page"/>
      </w:r>
    </w:p>
    <w:p w14:paraId="40ACDDF5" w14:textId="77777777" w:rsidR="005D74D7" w:rsidRDefault="005D74D7" w:rsidP="00920119">
      <w:pPr>
        <w:autoSpaceDE w:val="0"/>
        <w:autoSpaceDN w:val="0"/>
        <w:adjustRightInd w:val="0"/>
      </w:pPr>
    </w:p>
    <w:p w14:paraId="58F15107" w14:textId="77777777" w:rsidR="0077747B" w:rsidRDefault="0077747B" w:rsidP="00903784">
      <w:pPr>
        <w:pStyle w:val="Otsikko2"/>
      </w:pPr>
      <w:bookmarkStart w:id="50" w:name="_Toc127959970"/>
      <w:r>
        <w:t>Lääkevalmisteen ja pakkauksen tiedot sekä reseptin perustiedot</w:t>
      </w:r>
      <w:bookmarkEnd w:id="50"/>
    </w:p>
    <w:p w14:paraId="04C4A851" w14:textId="28D632F2" w:rsidR="0077747B" w:rsidRDefault="0077747B"/>
    <w:p w14:paraId="44D84B85" w14:textId="77777777" w:rsidR="0077747B" w:rsidRDefault="0077747B" w:rsidP="00BC5FA4">
      <w:pPr>
        <w:pStyle w:val="Otsikko3"/>
      </w:pPr>
      <w:bookmarkStart w:id="51" w:name="_Toc127959971"/>
      <w:r>
        <w:t>Tietojen yhteenveto</w:t>
      </w:r>
      <w:bookmarkEnd w:id="51"/>
    </w:p>
    <w:p w14:paraId="0EBAEAED" w14:textId="77777777" w:rsidR="0077747B" w:rsidRDefault="0077747B" w:rsidP="00AD285B">
      <w:pPr>
        <w:keepNext/>
      </w:pPr>
    </w:p>
    <w:p w14:paraId="5752A93F" w14:textId="77777777" w:rsidR="007D6E62" w:rsidRDefault="007D6E62" w:rsidP="00FC40D7">
      <w:pPr>
        <w:keepNext/>
      </w:pPr>
      <w:r>
        <w:t>Alla olevassa taulukossa olevien sarakkeiden selitykset ovat seuraavat;</w:t>
      </w:r>
    </w:p>
    <w:p w14:paraId="648009CE" w14:textId="356FB537" w:rsidR="003835EA" w:rsidRPr="007D6E62" w:rsidRDefault="00AF6059" w:rsidP="007D6E62">
      <w:pPr>
        <w:pStyle w:val="Luettelokappale"/>
        <w:numPr>
          <w:ilvl w:val="0"/>
          <w:numId w:val="21"/>
        </w:numPr>
        <w:rPr>
          <w:u w:val="single"/>
        </w:rPr>
      </w:pPr>
      <w:r w:rsidRPr="4716D89F">
        <w:rPr>
          <w:b/>
          <w:bCs/>
        </w:rPr>
        <w:t xml:space="preserve">tiedon nimi: </w:t>
      </w:r>
      <w:r>
        <w:t>kenttäkoodin arvoa vastaava nimi</w:t>
      </w:r>
      <w:r w:rsidR="00BF0BEF">
        <w:t>.</w:t>
      </w:r>
    </w:p>
    <w:p w14:paraId="2BCBCF07" w14:textId="4F9EB3DD" w:rsidR="003835EA" w:rsidRPr="00AF6059" w:rsidRDefault="003835EA" w:rsidP="00AF6059">
      <w:pPr>
        <w:pStyle w:val="Luettelokappale"/>
        <w:numPr>
          <w:ilvl w:val="0"/>
          <w:numId w:val="16"/>
        </w:numPr>
        <w:rPr>
          <w:u w:val="single"/>
        </w:rPr>
      </w:pPr>
      <w:r w:rsidRPr="4716D89F">
        <w:rPr>
          <w:b/>
          <w:bCs/>
        </w:rPr>
        <w:t xml:space="preserve">koodi: </w:t>
      </w:r>
      <w:r>
        <w:t>kenttäkoodin arvo, jolla lääkityksen/reseptin CDA-määrittelyssä tunnistetaan tieto tai tietorakenne</w:t>
      </w:r>
      <w:r w:rsidR="00BF0BEF">
        <w:t>. CDA-standardinvalmiiksi allokoimille rakenteille ei ole tarve käyttää erillistä kenttäkoodia tiedon tunnisteena.</w:t>
      </w:r>
    </w:p>
    <w:p w14:paraId="77723E53" w14:textId="348BF03E" w:rsidR="00BF0BEF" w:rsidRPr="00BF0BEF" w:rsidRDefault="00AF6059" w:rsidP="00BF0BEF">
      <w:pPr>
        <w:pStyle w:val="Luettelokappale"/>
        <w:numPr>
          <w:ilvl w:val="0"/>
          <w:numId w:val="16"/>
        </w:numPr>
        <w:rPr>
          <w:u w:val="single"/>
        </w:rPr>
      </w:pPr>
      <w:r w:rsidRPr="4716D89F">
        <w:rPr>
          <w:b/>
          <w:bCs/>
        </w:rPr>
        <w:t xml:space="preserve">tietosisältömäärittelyn vastaava </w:t>
      </w:r>
      <w:proofErr w:type="spellStart"/>
      <w:r w:rsidRPr="4716D89F">
        <w:rPr>
          <w:b/>
          <w:bCs/>
        </w:rPr>
        <w:t>CodeId</w:t>
      </w:r>
      <w:proofErr w:type="spellEnd"/>
      <w:r w:rsidRPr="4716D89F">
        <w:rPr>
          <w:b/>
          <w:bCs/>
        </w:rPr>
        <w:t>:</w:t>
      </w:r>
      <w:r>
        <w:t xml:space="preserve"> koodistopalvelussa julkaistujen lääkityksen/</w:t>
      </w:r>
      <w:r w:rsidRPr="00AF6059">
        <w:rPr>
          <w:color w:val="000000"/>
        </w:rPr>
        <w:t>reseptin tietosisällön vastaavan kentän tunniste. Ensimmäisessä vaiheessa koodistopalvelussa julkaistaan vain lääkemääräyksen/reseptin tietosisältö, muiden sisältöjen (esimerkiksi toimituksen) kenttien osalta ko. sarake on täten tyhjä.</w:t>
      </w:r>
    </w:p>
    <w:p w14:paraId="7D3997B8" w14:textId="77777777" w:rsidR="00BF0BEF" w:rsidRPr="00BF0BEF" w:rsidRDefault="00BF0BEF" w:rsidP="00BF0BEF">
      <w:pPr>
        <w:rPr>
          <w:u w:val="single"/>
        </w:rPr>
      </w:pPr>
    </w:p>
    <w:p w14:paraId="1FD4F4EC" w14:textId="7C76AB38" w:rsidR="0077747B" w:rsidRPr="00BF0BEF" w:rsidRDefault="00BF0BEF" w:rsidP="4716D89F">
      <w:pPr>
        <w:rPr>
          <w:b/>
          <w:bCs/>
        </w:rPr>
      </w:pPr>
      <w:r w:rsidRPr="4716D89F">
        <w:rPr>
          <w:b/>
          <w:bCs/>
          <w:color w:val="000000"/>
        </w:rPr>
        <w:t>Käytetyt (lääkityslistan) kenttäkoodit, koodisto=1.2.246.537.6.12.2002.126</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1417"/>
        <w:gridCol w:w="1276"/>
        <w:gridCol w:w="3969"/>
      </w:tblGrid>
      <w:tr w:rsidR="0098274A" w14:paraId="375C04CD" w14:textId="77777777" w:rsidTr="4D047E72">
        <w:tc>
          <w:tcPr>
            <w:tcW w:w="2547" w:type="dxa"/>
            <w:shd w:val="clear" w:color="auto" w:fill="CCCCCC"/>
          </w:tcPr>
          <w:p w14:paraId="2A837437" w14:textId="35175083" w:rsidR="0098274A" w:rsidRDefault="003835EA" w:rsidP="003835EA">
            <w:r>
              <w:t>Tiedon nimi ja koodi, jos tieto tunnistetaan kenttäkoodilla</w:t>
            </w:r>
          </w:p>
        </w:tc>
        <w:tc>
          <w:tcPr>
            <w:tcW w:w="1417" w:type="dxa"/>
            <w:shd w:val="clear" w:color="auto" w:fill="CCCCCC"/>
          </w:tcPr>
          <w:p w14:paraId="0E945B2C" w14:textId="36B58D1C" w:rsidR="0098274A" w:rsidRPr="003835EA" w:rsidRDefault="003835EA">
            <w:r w:rsidRPr="003835EA">
              <w:rPr>
                <w:color w:val="000000"/>
              </w:rPr>
              <w:t>Tietosisältö</w:t>
            </w:r>
            <w:r w:rsidR="00532BD8">
              <w:rPr>
                <w:color w:val="000000"/>
              </w:rPr>
              <w:t>-</w:t>
            </w:r>
            <w:r w:rsidRPr="003835EA">
              <w:rPr>
                <w:color w:val="000000"/>
              </w:rPr>
              <w:t xml:space="preserve">määrittelyn vastaava </w:t>
            </w:r>
            <w:proofErr w:type="spellStart"/>
            <w:r w:rsidRPr="003835EA">
              <w:rPr>
                <w:color w:val="000000"/>
              </w:rPr>
              <w:t>CodeId</w:t>
            </w:r>
            <w:proofErr w:type="spellEnd"/>
          </w:p>
        </w:tc>
        <w:tc>
          <w:tcPr>
            <w:tcW w:w="1276" w:type="dxa"/>
            <w:shd w:val="clear" w:color="auto" w:fill="CCCCCC"/>
          </w:tcPr>
          <w:p w14:paraId="73E6DE56" w14:textId="63C819D8" w:rsidR="0098274A" w:rsidRDefault="0098274A">
            <w:r>
              <w:t>Pituus</w:t>
            </w:r>
          </w:p>
        </w:tc>
        <w:tc>
          <w:tcPr>
            <w:tcW w:w="3969" w:type="dxa"/>
            <w:shd w:val="clear" w:color="auto" w:fill="CCCCCC"/>
          </w:tcPr>
          <w:p w14:paraId="59E06334" w14:textId="77777777" w:rsidR="0098274A" w:rsidRDefault="0098274A">
            <w:pPr>
              <w:ind w:left="72"/>
            </w:pPr>
            <w:r>
              <w:t>Pakollisuus</w:t>
            </w:r>
          </w:p>
        </w:tc>
      </w:tr>
      <w:tr w:rsidR="0098274A" w:rsidRPr="00CD46E9" w14:paraId="05A57B91" w14:textId="77777777" w:rsidTr="4D047E72">
        <w:tc>
          <w:tcPr>
            <w:tcW w:w="2547" w:type="dxa"/>
          </w:tcPr>
          <w:p w14:paraId="28A70BFA" w14:textId="117BC923" w:rsidR="0098274A" w:rsidRPr="00CD46E9" w:rsidRDefault="0098274A" w:rsidP="4716D89F">
            <w:pPr>
              <w:rPr>
                <w:sz w:val="22"/>
                <w:szCs w:val="22"/>
              </w:rPr>
            </w:pPr>
            <w:r w:rsidRPr="4716D89F">
              <w:rPr>
                <w:sz w:val="22"/>
                <w:szCs w:val="22"/>
              </w:rPr>
              <w:t xml:space="preserve">lääkevalmisteen vahvuus ja vahvuuden yksikkö </w:t>
            </w:r>
          </w:p>
        </w:tc>
        <w:tc>
          <w:tcPr>
            <w:tcW w:w="1417" w:type="dxa"/>
          </w:tcPr>
          <w:p w14:paraId="07CE9F65" w14:textId="6A098691" w:rsidR="0098274A" w:rsidRPr="00CD46E9" w:rsidRDefault="005C31DA" w:rsidP="4716D89F">
            <w:pPr>
              <w:rPr>
                <w:sz w:val="22"/>
                <w:szCs w:val="22"/>
              </w:rPr>
            </w:pPr>
            <w:proofErr w:type="spellStart"/>
            <w:r w:rsidRPr="4716D89F">
              <w:rPr>
                <w:sz w:val="22"/>
                <w:szCs w:val="22"/>
              </w:rPr>
              <w:t>CodeId</w:t>
            </w:r>
            <w:proofErr w:type="spellEnd"/>
            <w:r w:rsidRPr="4716D89F">
              <w:rPr>
                <w:sz w:val="22"/>
                <w:szCs w:val="22"/>
              </w:rPr>
              <w:t xml:space="preserve"> 10</w:t>
            </w:r>
          </w:p>
        </w:tc>
        <w:tc>
          <w:tcPr>
            <w:tcW w:w="1276" w:type="dxa"/>
          </w:tcPr>
          <w:p w14:paraId="1CFBDD75" w14:textId="1A3F41DE"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4B9766F4" w14:textId="19D9F80A" w:rsidR="0098274A" w:rsidRPr="00CD46E9" w:rsidRDefault="0098274A" w:rsidP="4716D89F">
            <w:pPr>
              <w:ind w:left="72"/>
              <w:rPr>
                <w:sz w:val="22"/>
                <w:szCs w:val="22"/>
              </w:rPr>
            </w:pPr>
            <w:r w:rsidRPr="4716D89F">
              <w:rPr>
                <w:sz w:val="22"/>
                <w:szCs w:val="22"/>
              </w:rPr>
              <w:t>EP, pakollinen jos tieto löytyy Lääketietokannasta</w:t>
            </w:r>
          </w:p>
        </w:tc>
      </w:tr>
      <w:tr w:rsidR="0098274A" w:rsidRPr="00CD46E9" w14:paraId="45F3EC3D" w14:textId="77777777" w:rsidTr="4D047E72">
        <w:tc>
          <w:tcPr>
            <w:tcW w:w="2547" w:type="dxa"/>
          </w:tcPr>
          <w:p w14:paraId="2DE0F51C" w14:textId="1C9060FA" w:rsidR="0098274A" w:rsidRPr="00CD46E9" w:rsidRDefault="0098274A" w:rsidP="4716D89F">
            <w:pPr>
              <w:rPr>
                <w:sz w:val="22"/>
                <w:szCs w:val="22"/>
              </w:rPr>
            </w:pPr>
            <w:r w:rsidRPr="4716D89F">
              <w:rPr>
                <w:sz w:val="22"/>
                <w:szCs w:val="22"/>
                <w:highlight w:val="white"/>
              </w:rPr>
              <w:t>lääkevalmisteen ATC-koodi</w:t>
            </w:r>
            <w:r w:rsidRPr="4716D89F">
              <w:rPr>
                <w:sz w:val="22"/>
                <w:szCs w:val="22"/>
              </w:rPr>
              <w:t xml:space="preserve"> </w:t>
            </w:r>
          </w:p>
        </w:tc>
        <w:tc>
          <w:tcPr>
            <w:tcW w:w="1417" w:type="dxa"/>
          </w:tcPr>
          <w:p w14:paraId="5E0F2F60" w14:textId="7BB6839C" w:rsidR="0098274A" w:rsidRPr="00CD46E9" w:rsidRDefault="005962F4" w:rsidP="4716D89F">
            <w:pPr>
              <w:rPr>
                <w:sz w:val="22"/>
                <w:szCs w:val="22"/>
              </w:rPr>
            </w:pPr>
            <w:proofErr w:type="spellStart"/>
            <w:r w:rsidRPr="4716D89F">
              <w:rPr>
                <w:sz w:val="22"/>
                <w:szCs w:val="22"/>
              </w:rPr>
              <w:t>CodeId</w:t>
            </w:r>
            <w:proofErr w:type="spellEnd"/>
            <w:r w:rsidRPr="4716D89F">
              <w:rPr>
                <w:sz w:val="22"/>
                <w:szCs w:val="22"/>
              </w:rPr>
              <w:t xml:space="preserve"> 8</w:t>
            </w:r>
          </w:p>
        </w:tc>
        <w:tc>
          <w:tcPr>
            <w:tcW w:w="1276" w:type="dxa"/>
          </w:tcPr>
          <w:p w14:paraId="6B96A22E" w14:textId="0EEE110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9 </w:t>
            </w:r>
            <w:proofErr w:type="spellStart"/>
            <w:r w:rsidRPr="4716D89F">
              <w:rPr>
                <w:sz w:val="22"/>
                <w:szCs w:val="22"/>
              </w:rPr>
              <w:t>mkiä</w:t>
            </w:r>
            <w:proofErr w:type="spellEnd"/>
            <w:r w:rsidRPr="4716D89F">
              <w:rPr>
                <w:sz w:val="22"/>
                <w:szCs w:val="22"/>
              </w:rPr>
              <w:t>)</w:t>
            </w:r>
          </w:p>
        </w:tc>
        <w:tc>
          <w:tcPr>
            <w:tcW w:w="3969" w:type="dxa"/>
          </w:tcPr>
          <w:p w14:paraId="4AF7B7C6" w14:textId="4203C0E3"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6760429D" w14:textId="77777777" w:rsidTr="4D047E72">
        <w:tc>
          <w:tcPr>
            <w:tcW w:w="2547" w:type="dxa"/>
          </w:tcPr>
          <w:p w14:paraId="0F4C2F7D" w14:textId="7E7324C9" w:rsidR="0098274A" w:rsidRPr="00CD46E9" w:rsidRDefault="0098274A" w:rsidP="4716D89F">
            <w:pPr>
              <w:rPr>
                <w:sz w:val="22"/>
                <w:szCs w:val="22"/>
              </w:rPr>
            </w:pPr>
            <w:r w:rsidRPr="4716D89F">
              <w:rPr>
                <w:sz w:val="22"/>
                <w:szCs w:val="22"/>
                <w:highlight w:val="white"/>
              </w:rPr>
              <w:t>ATC-koodin mukainen nimi</w:t>
            </w:r>
            <w:r w:rsidRPr="4716D89F">
              <w:rPr>
                <w:sz w:val="22"/>
                <w:szCs w:val="22"/>
              </w:rPr>
              <w:t xml:space="preserve"> </w:t>
            </w:r>
          </w:p>
        </w:tc>
        <w:tc>
          <w:tcPr>
            <w:tcW w:w="1417" w:type="dxa"/>
          </w:tcPr>
          <w:p w14:paraId="66A087DA" w14:textId="0E1E42DE" w:rsidR="0098274A" w:rsidRPr="00CD46E9" w:rsidRDefault="002F0F40" w:rsidP="4716D89F">
            <w:pPr>
              <w:rPr>
                <w:sz w:val="22"/>
                <w:szCs w:val="22"/>
              </w:rPr>
            </w:pPr>
            <w:proofErr w:type="spellStart"/>
            <w:r w:rsidRPr="4716D89F">
              <w:rPr>
                <w:sz w:val="22"/>
                <w:szCs w:val="22"/>
              </w:rPr>
              <w:t>CodeId</w:t>
            </w:r>
            <w:proofErr w:type="spellEnd"/>
            <w:r w:rsidRPr="4716D89F">
              <w:rPr>
                <w:sz w:val="22"/>
                <w:szCs w:val="22"/>
              </w:rPr>
              <w:t xml:space="preserve"> 8</w:t>
            </w:r>
          </w:p>
        </w:tc>
        <w:tc>
          <w:tcPr>
            <w:tcW w:w="1276" w:type="dxa"/>
          </w:tcPr>
          <w:p w14:paraId="013F4B4E" w14:textId="194AD380"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200 </w:t>
            </w:r>
            <w:proofErr w:type="spellStart"/>
            <w:r w:rsidRPr="4716D89F">
              <w:rPr>
                <w:sz w:val="22"/>
                <w:szCs w:val="22"/>
              </w:rPr>
              <w:t>mkiä</w:t>
            </w:r>
            <w:proofErr w:type="spellEnd"/>
            <w:r w:rsidRPr="4716D89F">
              <w:rPr>
                <w:sz w:val="22"/>
                <w:szCs w:val="22"/>
              </w:rPr>
              <w:t>)</w:t>
            </w:r>
          </w:p>
        </w:tc>
        <w:tc>
          <w:tcPr>
            <w:tcW w:w="3969" w:type="dxa"/>
          </w:tcPr>
          <w:p w14:paraId="33D32BDE" w14:textId="0B292DD2" w:rsidR="0098274A" w:rsidRPr="00CD46E9" w:rsidRDefault="0098274A" w:rsidP="4716D89F">
            <w:pPr>
              <w:ind w:left="72"/>
              <w:rPr>
                <w:sz w:val="22"/>
                <w:szCs w:val="22"/>
              </w:rPr>
            </w:pPr>
            <w:r w:rsidRPr="4716D89F">
              <w:rPr>
                <w:sz w:val="22"/>
                <w:szCs w:val="22"/>
              </w:rPr>
              <w:t>EP, pakollinen jos valmisteen laji = 9 tai jos tieto löytyy Lääketietokannasta</w:t>
            </w:r>
          </w:p>
        </w:tc>
      </w:tr>
      <w:tr w:rsidR="0098274A" w:rsidRPr="00CD46E9" w14:paraId="17883391" w14:textId="77777777" w:rsidTr="4D047E72">
        <w:tc>
          <w:tcPr>
            <w:tcW w:w="2547" w:type="dxa"/>
          </w:tcPr>
          <w:p w14:paraId="3AA7C8CE" w14:textId="69FA1F4D" w:rsidR="0098274A" w:rsidRPr="00CD46E9" w:rsidRDefault="0098274A" w:rsidP="4716D89F">
            <w:pPr>
              <w:rPr>
                <w:sz w:val="22"/>
                <w:szCs w:val="22"/>
              </w:rPr>
            </w:pPr>
            <w:r w:rsidRPr="4716D89F">
              <w:rPr>
                <w:sz w:val="22"/>
                <w:szCs w:val="22"/>
              </w:rPr>
              <w:t xml:space="preserve">lääkevalmisteen koodaamaton nimi </w:t>
            </w:r>
          </w:p>
        </w:tc>
        <w:tc>
          <w:tcPr>
            <w:tcW w:w="1417" w:type="dxa"/>
          </w:tcPr>
          <w:p w14:paraId="29541A44" w14:textId="77777777" w:rsidR="0098274A" w:rsidRPr="00CD46E9" w:rsidRDefault="0098274A">
            <w:pPr>
              <w:rPr>
                <w:sz w:val="22"/>
              </w:rPr>
            </w:pPr>
          </w:p>
        </w:tc>
        <w:tc>
          <w:tcPr>
            <w:tcW w:w="1276" w:type="dxa"/>
          </w:tcPr>
          <w:p w14:paraId="330F1EB1" w14:textId="2EE88571"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0592D3DA" w14:textId="068CB96F" w:rsidR="0098274A" w:rsidRPr="00CD46E9" w:rsidRDefault="003546A1" w:rsidP="4716D89F">
            <w:pPr>
              <w:ind w:left="72"/>
              <w:rPr>
                <w:sz w:val="22"/>
                <w:szCs w:val="22"/>
              </w:rPr>
            </w:pPr>
            <w:r w:rsidRPr="4716D89F">
              <w:rPr>
                <w:sz w:val="22"/>
                <w:szCs w:val="22"/>
              </w:rPr>
              <w:t>POISTETTU versiosta 4.00</w:t>
            </w:r>
          </w:p>
        </w:tc>
      </w:tr>
      <w:tr w:rsidR="0098274A" w:rsidRPr="00CD46E9" w14:paraId="2C95F477" w14:textId="77777777" w:rsidTr="4D047E72">
        <w:tc>
          <w:tcPr>
            <w:tcW w:w="2547" w:type="dxa"/>
          </w:tcPr>
          <w:p w14:paraId="30E84C8A" w14:textId="3C4C53CE" w:rsidR="0098274A" w:rsidRPr="00CD46E9" w:rsidRDefault="0098274A" w:rsidP="4716D89F">
            <w:pPr>
              <w:rPr>
                <w:sz w:val="22"/>
                <w:szCs w:val="22"/>
              </w:rPr>
            </w:pPr>
            <w:r w:rsidRPr="4716D89F">
              <w:rPr>
                <w:sz w:val="22"/>
                <w:szCs w:val="22"/>
              </w:rPr>
              <w:t xml:space="preserve">pakkauksien lukumäärä </w:t>
            </w:r>
          </w:p>
        </w:tc>
        <w:tc>
          <w:tcPr>
            <w:tcW w:w="1417" w:type="dxa"/>
          </w:tcPr>
          <w:p w14:paraId="19E9E563" w14:textId="77777777" w:rsidR="0098274A" w:rsidRDefault="0098274A">
            <w:pPr>
              <w:rPr>
                <w:sz w:val="22"/>
              </w:rPr>
            </w:pPr>
          </w:p>
          <w:p w14:paraId="640C62AE" w14:textId="3D11D5F1" w:rsidR="00156C21" w:rsidRPr="00156C21" w:rsidRDefault="00156C21" w:rsidP="4716D89F">
            <w:pPr>
              <w:rPr>
                <w:sz w:val="22"/>
                <w:szCs w:val="22"/>
              </w:rPr>
            </w:pPr>
            <w:proofErr w:type="spellStart"/>
            <w:r w:rsidRPr="4716D89F">
              <w:rPr>
                <w:sz w:val="22"/>
                <w:szCs w:val="22"/>
              </w:rPr>
              <w:t>CodeId</w:t>
            </w:r>
            <w:proofErr w:type="spellEnd"/>
            <w:r w:rsidRPr="4716D89F">
              <w:rPr>
                <w:sz w:val="22"/>
                <w:szCs w:val="22"/>
              </w:rPr>
              <w:t xml:space="preserve"> 47</w:t>
            </w:r>
          </w:p>
        </w:tc>
        <w:tc>
          <w:tcPr>
            <w:tcW w:w="1276" w:type="dxa"/>
          </w:tcPr>
          <w:p w14:paraId="2BE9ED99" w14:textId="70756E11"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5 </w:t>
            </w:r>
            <w:proofErr w:type="spellStart"/>
            <w:r w:rsidRPr="4716D89F">
              <w:rPr>
                <w:sz w:val="22"/>
                <w:szCs w:val="22"/>
              </w:rPr>
              <w:t>mkiä</w:t>
            </w:r>
            <w:proofErr w:type="spellEnd"/>
            <w:r w:rsidRPr="4716D89F">
              <w:rPr>
                <w:sz w:val="22"/>
                <w:szCs w:val="22"/>
              </w:rPr>
              <w:t>)</w:t>
            </w:r>
          </w:p>
        </w:tc>
        <w:tc>
          <w:tcPr>
            <w:tcW w:w="3969" w:type="dxa"/>
          </w:tcPr>
          <w:p w14:paraId="3ED9E1F0" w14:textId="14D4C9CD" w:rsidR="0098274A" w:rsidRPr="00CD46E9" w:rsidRDefault="0098274A" w:rsidP="4716D89F">
            <w:pPr>
              <w:ind w:left="72"/>
              <w:rPr>
                <w:sz w:val="22"/>
                <w:szCs w:val="22"/>
              </w:rPr>
            </w:pPr>
            <w:r w:rsidRPr="4716D89F">
              <w:rPr>
                <w:sz w:val="22"/>
                <w:szCs w:val="22"/>
              </w:rPr>
              <w:t>EP, pakollinen jos määrätyn määrän esittämistapa on 1</w:t>
            </w:r>
          </w:p>
        </w:tc>
      </w:tr>
      <w:tr w:rsidR="0098274A" w:rsidRPr="00CD46E9" w14:paraId="2ECEB27F" w14:textId="77777777" w:rsidTr="4D047E72">
        <w:tc>
          <w:tcPr>
            <w:tcW w:w="2547" w:type="dxa"/>
          </w:tcPr>
          <w:p w14:paraId="23BAC51D" w14:textId="2BDAAE52" w:rsidR="0098274A" w:rsidRPr="00CD46E9" w:rsidRDefault="0098274A" w:rsidP="4716D89F">
            <w:pPr>
              <w:rPr>
                <w:sz w:val="22"/>
                <w:szCs w:val="22"/>
              </w:rPr>
            </w:pPr>
            <w:r w:rsidRPr="4716D89F">
              <w:rPr>
                <w:sz w:val="22"/>
                <w:szCs w:val="22"/>
              </w:rPr>
              <w:t xml:space="preserve">pakkauskoko </w:t>
            </w:r>
          </w:p>
        </w:tc>
        <w:tc>
          <w:tcPr>
            <w:tcW w:w="1417" w:type="dxa"/>
          </w:tcPr>
          <w:p w14:paraId="77DBE9CD" w14:textId="40460D30" w:rsidR="0098274A" w:rsidRPr="00CD46E9" w:rsidRDefault="00D92922" w:rsidP="4716D89F">
            <w:pPr>
              <w:rPr>
                <w:sz w:val="22"/>
                <w:szCs w:val="22"/>
              </w:rPr>
            </w:pPr>
            <w:proofErr w:type="spellStart"/>
            <w:r w:rsidRPr="4716D89F">
              <w:rPr>
                <w:sz w:val="22"/>
                <w:szCs w:val="22"/>
              </w:rPr>
              <w:t>CodeId</w:t>
            </w:r>
            <w:proofErr w:type="spellEnd"/>
            <w:r w:rsidRPr="4716D89F">
              <w:rPr>
                <w:sz w:val="22"/>
                <w:szCs w:val="22"/>
              </w:rPr>
              <w:t xml:space="preserve"> 45</w:t>
            </w:r>
          </w:p>
        </w:tc>
        <w:tc>
          <w:tcPr>
            <w:tcW w:w="1276" w:type="dxa"/>
          </w:tcPr>
          <w:p w14:paraId="1138372E" w14:textId="1F2209BA"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06974056" w14:textId="0720AE99" w:rsidR="0098274A" w:rsidRPr="00CD46E9" w:rsidRDefault="0098274A" w:rsidP="4716D89F">
            <w:pPr>
              <w:ind w:left="72"/>
              <w:rPr>
                <w:sz w:val="22"/>
                <w:szCs w:val="22"/>
              </w:rPr>
            </w:pPr>
            <w:r w:rsidRPr="4716D89F">
              <w:rPr>
                <w:sz w:val="22"/>
                <w:szCs w:val="22"/>
              </w:rPr>
              <w:t>EP, pakollinen jos määrätyn määrän esittämistapa on 1 ja tieto löytyy Lääketietokannasta</w:t>
            </w:r>
          </w:p>
        </w:tc>
      </w:tr>
      <w:tr w:rsidR="0098274A" w:rsidRPr="00CD46E9" w14:paraId="177344EA" w14:textId="77777777" w:rsidTr="4D047E72">
        <w:tc>
          <w:tcPr>
            <w:tcW w:w="2547" w:type="dxa"/>
          </w:tcPr>
          <w:p w14:paraId="41081FF5" w14:textId="5C0D4F9A" w:rsidR="0098274A" w:rsidRPr="00CD46E9" w:rsidRDefault="0098274A" w:rsidP="4716D89F">
            <w:pPr>
              <w:rPr>
                <w:sz w:val="22"/>
                <w:szCs w:val="22"/>
              </w:rPr>
            </w:pPr>
            <w:r w:rsidRPr="4716D89F">
              <w:rPr>
                <w:sz w:val="22"/>
                <w:szCs w:val="22"/>
              </w:rPr>
              <w:t xml:space="preserve">pakkauskoon yksikkö </w:t>
            </w:r>
          </w:p>
        </w:tc>
        <w:tc>
          <w:tcPr>
            <w:tcW w:w="1417" w:type="dxa"/>
          </w:tcPr>
          <w:p w14:paraId="276A50D7" w14:textId="39171CEF" w:rsidR="0098274A" w:rsidRPr="00CD46E9" w:rsidRDefault="00D92922" w:rsidP="4716D89F">
            <w:pPr>
              <w:rPr>
                <w:sz w:val="22"/>
                <w:szCs w:val="22"/>
              </w:rPr>
            </w:pPr>
            <w:proofErr w:type="spellStart"/>
            <w:r w:rsidRPr="4716D89F">
              <w:rPr>
                <w:sz w:val="22"/>
                <w:szCs w:val="22"/>
              </w:rPr>
              <w:t>CodeId</w:t>
            </w:r>
            <w:proofErr w:type="spellEnd"/>
            <w:r w:rsidRPr="4716D89F">
              <w:rPr>
                <w:sz w:val="22"/>
                <w:szCs w:val="22"/>
              </w:rPr>
              <w:t xml:space="preserve"> 45</w:t>
            </w:r>
          </w:p>
        </w:tc>
        <w:tc>
          <w:tcPr>
            <w:tcW w:w="1276" w:type="dxa"/>
          </w:tcPr>
          <w:p w14:paraId="4FE814C3" w14:textId="1DCEF3C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16 </w:t>
            </w:r>
            <w:proofErr w:type="spellStart"/>
            <w:r w:rsidRPr="4716D89F">
              <w:rPr>
                <w:sz w:val="22"/>
                <w:szCs w:val="22"/>
              </w:rPr>
              <w:t>mkiä</w:t>
            </w:r>
            <w:proofErr w:type="spellEnd"/>
            <w:r w:rsidRPr="4716D89F">
              <w:rPr>
                <w:sz w:val="22"/>
                <w:szCs w:val="22"/>
              </w:rPr>
              <w:t>)</w:t>
            </w:r>
          </w:p>
        </w:tc>
        <w:tc>
          <w:tcPr>
            <w:tcW w:w="3969" w:type="dxa"/>
          </w:tcPr>
          <w:p w14:paraId="5D65488A" w14:textId="7199036A" w:rsidR="0098274A" w:rsidRPr="00CD46E9" w:rsidRDefault="0098274A" w:rsidP="4716D89F">
            <w:pPr>
              <w:ind w:left="72"/>
              <w:rPr>
                <w:sz w:val="22"/>
                <w:szCs w:val="22"/>
              </w:rPr>
            </w:pPr>
            <w:r w:rsidRPr="4716D89F">
              <w:rPr>
                <w:sz w:val="22"/>
                <w:szCs w:val="22"/>
              </w:rPr>
              <w:t xml:space="preserve">EP, pakollinen jos </w:t>
            </w:r>
            <w:r w:rsidR="00207E5D" w:rsidRPr="4716D89F">
              <w:rPr>
                <w:sz w:val="22"/>
                <w:szCs w:val="22"/>
              </w:rPr>
              <w:t>määrätyn määrän esittämistapa</w:t>
            </w:r>
            <w:r w:rsidRPr="4716D89F">
              <w:rPr>
                <w:sz w:val="22"/>
                <w:szCs w:val="22"/>
              </w:rPr>
              <w:t xml:space="preserve"> on 1 ja tieto löytyy Lääketietokannasta</w:t>
            </w:r>
          </w:p>
        </w:tc>
      </w:tr>
      <w:tr w:rsidR="0098274A" w:rsidRPr="00CD46E9" w14:paraId="3EE1FA01" w14:textId="77777777" w:rsidTr="4D047E72">
        <w:tc>
          <w:tcPr>
            <w:tcW w:w="2547" w:type="dxa"/>
          </w:tcPr>
          <w:p w14:paraId="3362552B" w14:textId="290D300F" w:rsidR="0098274A" w:rsidRPr="00CD46E9" w:rsidRDefault="0098274A" w:rsidP="4716D89F">
            <w:pPr>
              <w:rPr>
                <w:sz w:val="22"/>
                <w:szCs w:val="22"/>
              </w:rPr>
            </w:pPr>
            <w:r w:rsidRPr="4716D89F">
              <w:rPr>
                <w:sz w:val="22"/>
                <w:szCs w:val="22"/>
              </w:rPr>
              <w:t xml:space="preserve">lääkkeen kokonaismäärä </w:t>
            </w:r>
          </w:p>
        </w:tc>
        <w:tc>
          <w:tcPr>
            <w:tcW w:w="1417" w:type="dxa"/>
          </w:tcPr>
          <w:p w14:paraId="66D94235" w14:textId="0885C7A8" w:rsidR="0098274A" w:rsidRPr="00CD46E9" w:rsidRDefault="00F26B6F" w:rsidP="4716D89F">
            <w:pPr>
              <w:rPr>
                <w:sz w:val="22"/>
                <w:szCs w:val="22"/>
              </w:rPr>
            </w:pPr>
            <w:proofErr w:type="spellStart"/>
            <w:r w:rsidRPr="4716D89F">
              <w:rPr>
                <w:sz w:val="22"/>
                <w:szCs w:val="22"/>
              </w:rPr>
              <w:t>CodeId</w:t>
            </w:r>
            <w:proofErr w:type="spellEnd"/>
            <w:r w:rsidRPr="4716D89F">
              <w:rPr>
                <w:sz w:val="22"/>
                <w:szCs w:val="22"/>
              </w:rPr>
              <w:t xml:space="preserve"> 49</w:t>
            </w:r>
          </w:p>
        </w:tc>
        <w:tc>
          <w:tcPr>
            <w:tcW w:w="1276" w:type="dxa"/>
          </w:tcPr>
          <w:p w14:paraId="2FFCEA18" w14:textId="3E8DF41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w:t>
            </w:r>
            <w:proofErr w:type="gramStart"/>
            <w:r w:rsidRPr="4716D89F">
              <w:rPr>
                <w:sz w:val="22"/>
                <w:szCs w:val="22"/>
              </w:rPr>
              <w:t>10 ,</w:t>
            </w:r>
            <w:proofErr w:type="gramEnd"/>
            <w:r w:rsidRPr="4716D89F">
              <w:rPr>
                <w:sz w:val="22"/>
                <w:szCs w:val="22"/>
              </w:rPr>
              <w:t xml:space="preserve">  + </w:t>
            </w:r>
            <w:proofErr w:type="spellStart"/>
            <w:r w:rsidRPr="4716D89F">
              <w:rPr>
                <w:sz w:val="22"/>
                <w:szCs w:val="22"/>
              </w:rPr>
              <w:t>max</w:t>
            </w:r>
            <w:proofErr w:type="spellEnd"/>
            <w:r w:rsidRPr="4716D89F">
              <w:rPr>
                <w:sz w:val="22"/>
                <w:szCs w:val="22"/>
              </w:rPr>
              <w:t xml:space="preserve"> 16 </w:t>
            </w:r>
            <w:proofErr w:type="spellStart"/>
            <w:r w:rsidRPr="4716D89F">
              <w:rPr>
                <w:sz w:val="22"/>
                <w:szCs w:val="22"/>
              </w:rPr>
              <w:t>mkiä</w:t>
            </w:r>
            <w:proofErr w:type="spellEnd"/>
            <w:r w:rsidRPr="4716D89F">
              <w:rPr>
                <w:sz w:val="22"/>
                <w:szCs w:val="22"/>
              </w:rPr>
              <w:t>)</w:t>
            </w:r>
          </w:p>
        </w:tc>
        <w:tc>
          <w:tcPr>
            <w:tcW w:w="3969" w:type="dxa"/>
          </w:tcPr>
          <w:p w14:paraId="3BFEEA8A" w14:textId="73FAFA3A" w:rsidR="0098274A" w:rsidRPr="00CD46E9" w:rsidRDefault="0098274A" w:rsidP="4716D89F">
            <w:pPr>
              <w:ind w:left="72"/>
              <w:rPr>
                <w:sz w:val="22"/>
                <w:szCs w:val="22"/>
              </w:rPr>
            </w:pPr>
            <w:r w:rsidRPr="4716D89F">
              <w:rPr>
                <w:sz w:val="22"/>
                <w:szCs w:val="22"/>
              </w:rPr>
              <w:t>EP, pakollinen jos määrätyn määrän esittämistapa = 2</w:t>
            </w:r>
          </w:p>
        </w:tc>
      </w:tr>
      <w:tr w:rsidR="0098274A" w:rsidRPr="00CD46E9" w14:paraId="14376E26" w14:textId="77777777" w:rsidTr="4D047E72">
        <w:tc>
          <w:tcPr>
            <w:tcW w:w="2547" w:type="dxa"/>
          </w:tcPr>
          <w:p w14:paraId="31310851" w14:textId="73D0BB6D" w:rsidR="0098274A" w:rsidRPr="00CD46E9" w:rsidRDefault="0098274A" w:rsidP="4716D89F">
            <w:pPr>
              <w:rPr>
                <w:sz w:val="22"/>
                <w:szCs w:val="22"/>
              </w:rPr>
            </w:pPr>
            <w:r w:rsidRPr="4716D89F">
              <w:rPr>
                <w:sz w:val="22"/>
                <w:szCs w:val="22"/>
              </w:rPr>
              <w:t xml:space="preserve">lääkkeen määrä ajanjaksolla ilmaistuna </w:t>
            </w:r>
          </w:p>
        </w:tc>
        <w:tc>
          <w:tcPr>
            <w:tcW w:w="1417" w:type="dxa"/>
          </w:tcPr>
          <w:p w14:paraId="78440EDB" w14:textId="7F48EE3B" w:rsidR="0098274A" w:rsidRPr="00CD46E9" w:rsidRDefault="00527C4A" w:rsidP="4716D89F">
            <w:pPr>
              <w:rPr>
                <w:sz w:val="22"/>
                <w:szCs w:val="22"/>
                <w:lang w:val="en-GB"/>
              </w:rPr>
            </w:pPr>
            <w:proofErr w:type="spellStart"/>
            <w:r w:rsidRPr="4716D89F">
              <w:rPr>
                <w:sz w:val="22"/>
                <w:szCs w:val="22"/>
              </w:rPr>
              <w:t>CodeId</w:t>
            </w:r>
            <w:proofErr w:type="spellEnd"/>
            <w:r w:rsidRPr="4716D89F">
              <w:rPr>
                <w:sz w:val="22"/>
                <w:szCs w:val="22"/>
              </w:rPr>
              <w:t xml:space="preserve"> 50</w:t>
            </w:r>
          </w:p>
        </w:tc>
        <w:tc>
          <w:tcPr>
            <w:tcW w:w="1276" w:type="dxa"/>
          </w:tcPr>
          <w:p w14:paraId="46BDF5D4" w14:textId="031C85C2" w:rsidR="0098274A" w:rsidRPr="00CD46E9" w:rsidRDefault="0098274A" w:rsidP="4716D89F">
            <w:pPr>
              <w:rPr>
                <w:sz w:val="22"/>
                <w:szCs w:val="22"/>
                <w:lang w:val="en-GB"/>
              </w:rPr>
            </w:pPr>
            <w:r w:rsidRPr="4716D89F">
              <w:rPr>
                <w:sz w:val="22"/>
                <w:szCs w:val="22"/>
                <w:lang w:val="en-GB"/>
              </w:rPr>
              <w:t>(</w:t>
            </w:r>
            <w:proofErr w:type="gramStart"/>
            <w:r w:rsidRPr="4716D89F">
              <w:rPr>
                <w:sz w:val="22"/>
                <w:szCs w:val="22"/>
                <w:lang w:val="en-GB"/>
              </w:rPr>
              <w:t>max</w:t>
            </w:r>
            <w:proofErr w:type="gramEnd"/>
            <w:r w:rsidRPr="4716D89F">
              <w:rPr>
                <w:sz w:val="22"/>
                <w:szCs w:val="22"/>
                <w:lang w:val="en-GB"/>
              </w:rPr>
              <w:t xml:space="preserve"> 5 + max 5 </w:t>
            </w:r>
            <w:proofErr w:type="spellStart"/>
            <w:r w:rsidRPr="4716D89F">
              <w:rPr>
                <w:sz w:val="22"/>
                <w:szCs w:val="22"/>
                <w:lang w:val="en-GB"/>
              </w:rPr>
              <w:t>mkiä</w:t>
            </w:r>
            <w:proofErr w:type="spellEnd"/>
            <w:r w:rsidRPr="4716D89F">
              <w:rPr>
                <w:sz w:val="22"/>
                <w:szCs w:val="22"/>
                <w:lang w:val="en-GB"/>
              </w:rPr>
              <w:t>)</w:t>
            </w:r>
          </w:p>
        </w:tc>
        <w:tc>
          <w:tcPr>
            <w:tcW w:w="3969" w:type="dxa"/>
          </w:tcPr>
          <w:p w14:paraId="7E89176E" w14:textId="5C01AE0D" w:rsidR="0098274A" w:rsidRPr="00CD46E9" w:rsidRDefault="0098274A" w:rsidP="4716D89F">
            <w:pPr>
              <w:ind w:left="72"/>
              <w:rPr>
                <w:sz w:val="22"/>
                <w:szCs w:val="22"/>
              </w:rPr>
            </w:pPr>
            <w:r w:rsidRPr="4716D89F">
              <w:rPr>
                <w:sz w:val="22"/>
                <w:szCs w:val="22"/>
              </w:rPr>
              <w:t>EP, pakollinen jos määrätyn määrän esittämistapa = 3</w:t>
            </w:r>
          </w:p>
        </w:tc>
      </w:tr>
      <w:tr w:rsidR="0098274A" w:rsidRPr="00CD46E9" w14:paraId="7942E3CE" w14:textId="77777777" w:rsidTr="4D047E72">
        <w:tc>
          <w:tcPr>
            <w:tcW w:w="2547" w:type="dxa"/>
          </w:tcPr>
          <w:p w14:paraId="2F3DF8C6" w14:textId="773E0D79" w:rsidR="0098274A" w:rsidRPr="00CD46E9" w:rsidRDefault="007F017A" w:rsidP="4716D89F">
            <w:pPr>
              <w:rPr>
                <w:sz w:val="22"/>
                <w:szCs w:val="22"/>
              </w:rPr>
            </w:pPr>
            <w:r w:rsidRPr="4716D89F">
              <w:rPr>
                <w:sz w:val="22"/>
                <w:szCs w:val="22"/>
              </w:rPr>
              <w:t>l</w:t>
            </w:r>
            <w:r w:rsidR="007D07FC" w:rsidRPr="4716D89F">
              <w:rPr>
                <w:sz w:val="22"/>
                <w:szCs w:val="22"/>
              </w:rPr>
              <w:t xml:space="preserve">ääkevalmisteen </w:t>
            </w:r>
            <w:r w:rsidR="0098274A" w:rsidRPr="4716D89F">
              <w:rPr>
                <w:sz w:val="22"/>
                <w:szCs w:val="22"/>
              </w:rPr>
              <w:t>VNR-</w:t>
            </w:r>
            <w:r w:rsidR="004B4615" w:rsidRPr="4716D89F">
              <w:rPr>
                <w:sz w:val="22"/>
                <w:szCs w:val="22"/>
              </w:rPr>
              <w:t>numero</w:t>
            </w:r>
            <w:r w:rsidR="0098274A" w:rsidRPr="4716D89F">
              <w:rPr>
                <w:sz w:val="22"/>
                <w:szCs w:val="22"/>
              </w:rPr>
              <w:t xml:space="preserve"> </w:t>
            </w:r>
          </w:p>
        </w:tc>
        <w:tc>
          <w:tcPr>
            <w:tcW w:w="1417" w:type="dxa"/>
          </w:tcPr>
          <w:p w14:paraId="4E83C260" w14:textId="7AE29AF2" w:rsidR="0098274A" w:rsidRPr="00CD46E9" w:rsidRDefault="00D21BD1" w:rsidP="4716D89F">
            <w:pPr>
              <w:rPr>
                <w:sz w:val="22"/>
                <w:szCs w:val="22"/>
              </w:rPr>
            </w:pPr>
            <w:proofErr w:type="spellStart"/>
            <w:r w:rsidRPr="4716D89F">
              <w:rPr>
                <w:sz w:val="22"/>
                <w:szCs w:val="22"/>
              </w:rPr>
              <w:t>CodeId</w:t>
            </w:r>
            <w:proofErr w:type="spellEnd"/>
            <w:r w:rsidRPr="4716D89F">
              <w:rPr>
                <w:sz w:val="22"/>
                <w:szCs w:val="22"/>
              </w:rPr>
              <w:t xml:space="preserve"> 12</w:t>
            </w:r>
          </w:p>
        </w:tc>
        <w:tc>
          <w:tcPr>
            <w:tcW w:w="1276" w:type="dxa"/>
          </w:tcPr>
          <w:p w14:paraId="583D5F72" w14:textId="5BCFD0A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13 </w:t>
            </w:r>
            <w:proofErr w:type="spellStart"/>
            <w:r w:rsidRPr="4716D89F">
              <w:rPr>
                <w:sz w:val="22"/>
                <w:szCs w:val="22"/>
              </w:rPr>
              <w:t>mkiä</w:t>
            </w:r>
            <w:proofErr w:type="spellEnd"/>
            <w:r w:rsidRPr="4716D89F">
              <w:rPr>
                <w:sz w:val="22"/>
                <w:szCs w:val="22"/>
              </w:rPr>
              <w:t>)</w:t>
            </w:r>
          </w:p>
        </w:tc>
        <w:tc>
          <w:tcPr>
            <w:tcW w:w="3969" w:type="dxa"/>
          </w:tcPr>
          <w:p w14:paraId="0BC8E37E" w14:textId="260D0D4D" w:rsidR="0098274A" w:rsidRPr="00CD46E9" w:rsidRDefault="0098274A" w:rsidP="4716D89F">
            <w:pPr>
              <w:ind w:left="72"/>
              <w:rPr>
                <w:sz w:val="22"/>
                <w:szCs w:val="22"/>
              </w:rPr>
            </w:pPr>
            <w:r w:rsidRPr="4716D89F">
              <w:rPr>
                <w:sz w:val="22"/>
                <w:szCs w:val="22"/>
              </w:rPr>
              <w:t xml:space="preserve">EP, pakollinen jos </w:t>
            </w:r>
            <w:proofErr w:type="gramStart"/>
            <w:r w:rsidRPr="4716D89F">
              <w:rPr>
                <w:sz w:val="22"/>
                <w:szCs w:val="22"/>
              </w:rPr>
              <w:t>valmisteen  laji</w:t>
            </w:r>
            <w:proofErr w:type="gramEnd"/>
            <w:r w:rsidRPr="4716D89F">
              <w:rPr>
                <w:sz w:val="22"/>
                <w:szCs w:val="22"/>
              </w:rPr>
              <w:t xml:space="preserve"> on 1</w:t>
            </w:r>
          </w:p>
        </w:tc>
      </w:tr>
      <w:tr w:rsidR="0098274A" w:rsidRPr="00CD46E9" w14:paraId="5389E67E" w14:textId="77777777" w:rsidTr="4D047E72">
        <w:tc>
          <w:tcPr>
            <w:tcW w:w="2547" w:type="dxa"/>
          </w:tcPr>
          <w:p w14:paraId="0DF99941" w14:textId="7474664C" w:rsidR="0098274A" w:rsidRPr="00CD46E9" w:rsidRDefault="00BF3868" w:rsidP="4716D89F">
            <w:pPr>
              <w:rPr>
                <w:sz w:val="22"/>
                <w:szCs w:val="22"/>
              </w:rPr>
            </w:pPr>
            <w:r w:rsidRPr="4716D89F">
              <w:rPr>
                <w:sz w:val="22"/>
                <w:szCs w:val="22"/>
              </w:rPr>
              <w:t xml:space="preserve">lääkevalmisteen </w:t>
            </w:r>
            <w:r w:rsidR="0098274A" w:rsidRPr="4716D89F">
              <w:rPr>
                <w:sz w:val="22"/>
                <w:szCs w:val="22"/>
              </w:rPr>
              <w:t>kauppanimi</w:t>
            </w:r>
            <w:r w:rsidR="0098274A" w:rsidRPr="4716D89F" w:rsidDel="00863817">
              <w:rPr>
                <w:sz w:val="22"/>
                <w:szCs w:val="22"/>
              </w:rPr>
              <w:t xml:space="preserve"> </w:t>
            </w:r>
          </w:p>
        </w:tc>
        <w:tc>
          <w:tcPr>
            <w:tcW w:w="1417" w:type="dxa"/>
          </w:tcPr>
          <w:p w14:paraId="58D55149" w14:textId="3EE1469F" w:rsidR="0098274A" w:rsidRPr="00CD46E9" w:rsidRDefault="00D21BD1" w:rsidP="4716D89F">
            <w:pPr>
              <w:rPr>
                <w:sz w:val="22"/>
                <w:szCs w:val="22"/>
              </w:rPr>
            </w:pPr>
            <w:proofErr w:type="spellStart"/>
            <w:r w:rsidRPr="4716D89F">
              <w:rPr>
                <w:sz w:val="22"/>
                <w:szCs w:val="22"/>
              </w:rPr>
              <w:t>CodeId</w:t>
            </w:r>
            <w:proofErr w:type="spellEnd"/>
            <w:r w:rsidRPr="4716D89F">
              <w:rPr>
                <w:sz w:val="22"/>
                <w:szCs w:val="22"/>
              </w:rPr>
              <w:t xml:space="preserve"> 12</w:t>
            </w:r>
          </w:p>
        </w:tc>
        <w:tc>
          <w:tcPr>
            <w:tcW w:w="1276" w:type="dxa"/>
          </w:tcPr>
          <w:p w14:paraId="3C2B190E" w14:textId="3906E6E9"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28326793" w14:textId="064A39E8" w:rsidR="0098274A" w:rsidRPr="00CD46E9" w:rsidRDefault="0098274A" w:rsidP="4716D89F">
            <w:pPr>
              <w:ind w:left="72"/>
              <w:rPr>
                <w:sz w:val="22"/>
                <w:szCs w:val="22"/>
              </w:rPr>
            </w:pPr>
            <w:r w:rsidRPr="4716D89F">
              <w:rPr>
                <w:sz w:val="22"/>
                <w:szCs w:val="22"/>
              </w:rPr>
              <w:t xml:space="preserve">EP, </w:t>
            </w:r>
            <w:proofErr w:type="gramStart"/>
            <w:r w:rsidRPr="4716D89F">
              <w:rPr>
                <w:sz w:val="22"/>
                <w:szCs w:val="22"/>
              </w:rPr>
              <w:t>pakollinen</w:t>
            </w:r>
            <w:r w:rsidR="00BF3868" w:rsidRPr="4716D89F">
              <w:rPr>
                <w:sz w:val="22"/>
                <w:szCs w:val="22"/>
              </w:rPr>
              <w:t xml:space="preserve"> </w:t>
            </w:r>
            <w:r w:rsidRPr="4716D89F">
              <w:rPr>
                <w:sz w:val="22"/>
                <w:szCs w:val="22"/>
              </w:rPr>
              <w:t>,</w:t>
            </w:r>
            <w:proofErr w:type="gramEnd"/>
            <w:r w:rsidRPr="4716D89F">
              <w:rPr>
                <w:sz w:val="22"/>
                <w:szCs w:val="22"/>
              </w:rPr>
              <w:t xml:space="preserve"> jos valmisteen  laji </w:t>
            </w:r>
            <w:r w:rsidR="00BF3868" w:rsidRPr="4716D89F">
              <w:rPr>
                <w:sz w:val="22"/>
                <w:szCs w:val="22"/>
              </w:rPr>
              <w:t>=</w:t>
            </w:r>
            <w:r w:rsidRPr="4716D89F">
              <w:rPr>
                <w:sz w:val="22"/>
                <w:szCs w:val="22"/>
              </w:rPr>
              <w:t xml:space="preserve"> 1</w:t>
            </w:r>
          </w:p>
        </w:tc>
      </w:tr>
      <w:tr w:rsidR="0098274A" w:rsidRPr="00CD46E9" w14:paraId="40BC1645" w14:textId="77777777" w:rsidTr="4D047E72">
        <w:tc>
          <w:tcPr>
            <w:tcW w:w="2547" w:type="dxa"/>
          </w:tcPr>
          <w:p w14:paraId="7A8E66ED" w14:textId="689C214A" w:rsidR="0098274A" w:rsidRPr="00CD46E9" w:rsidRDefault="00BF3868" w:rsidP="4716D89F">
            <w:pPr>
              <w:rPr>
                <w:sz w:val="22"/>
                <w:szCs w:val="22"/>
              </w:rPr>
            </w:pPr>
            <w:r w:rsidRPr="4716D89F">
              <w:rPr>
                <w:sz w:val="22"/>
                <w:szCs w:val="22"/>
              </w:rPr>
              <w:t xml:space="preserve">valmisteen </w:t>
            </w:r>
            <w:r w:rsidR="0098274A" w:rsidRPr="4716D89F">
              <w:rPr>
                <w:sz w:val="22"/>
                <w:szCs w:val="22"/>
              </w:rPr>
              <w:t>koodaamaton kauppanimi</w:t>
            </w:r>
          </w:p>
        </w:tc>
        <w:tc>
          <w:tcPr>
            <w:tcW w:w="1417" w:type="dxa"/>
          </w:tcPr>
          <w:p w14:paraId="3E1F1407" w14:textId="08001E31" w:rsidR="0098274A" w:rsidRPr="00CD46E9" w:rsidRDefault="00903409" w:rsidP="4716D89F">
            <w:pPr>
              <w:rPr>
                <w:sz w:val="22"/>
                <w:szCs w:val="22"/>
              </w:rPr>
            </w:pPr>
            <w:proofErr w:type="spellStart"/>
            <w:r w:rsidRPr="4716D89F">
              <w:rPr>
                <w:sz w:val="22"/>
                <w:szCs w:val="22"/>
              </w:rPr>
              <w:t>CodeId</w:t>
            </w:r>
            <w:proofErr w:type="spellEnd"/>
            <w:r w:rsidRPr="4716D89F">
              <w:rPr>
                <w:sz w:val="22"/>
                <w:szCs w:val="22"/>
              </w:rPr>
              <w:t xml:space="preserve"> 223</w:t>
            </w:r>
          </w:p>
        </w:tc>
        <w:tc>
          <w:tcPr>
            <w:tcW w:w="1276" w:type="dxa"/>
          </w:tcPr>
          <w:p w14:paraId="6D3C74BF" w14:textId="5237B4C7"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0A3082B7" w14:textId="6713AB1B" w:rsidR="0098274A" w:rsidRPr="00CD46E9" w:rsidRDefault="0098274A" w:rsidP="33E7CB1B">
            <w:pPr>
              <w:ind w:left="72"/>
              <w:rPr>
                <w:sz w:val="22"/>
                <w:szCs w:val="22"/>
              </w:rPr>
            </w:pPr>
            <w:r w:rsidRPr="33E7CB1B">
              <w:rPr>
                <w:sz w:val="22"/>
                <w:szCs w:val="22"/>
              </w:rPr>
              <w:t xml:space="preserve">EP, pakollinen jos </w:t>
            </w:r>
            <w:r w:rsidR="00BF3868" w:rsidRPr="33E7CB1B">
              <w:rPr>
                <w:sz w:val="22"/>
                <w:szCs w:val="22"/>
              </w:rPr>
              <w:t>valmisteen laji = 2,</w:t>
            </w:r>
            <w:r w:rsidR="4716D89F" w:rsidRPr="33E7CB1B">
              <w:rPr>
                <w:sz w:val="22"/>
                <w:szCs w:val="22"/>
              </w:rPr>
              <w:t xml:space="preserve"> </w:t>
            </w:r>
            <w:r w:rsidR="00BF3868" w:rsidRPr="33E7CB1B">
              <w:rPr>
                <w:sz w:val="22"/>
                <w:szCs w:val="22"/>
              </w:rPr>
              <w:t>3</w:t>
            </w:r>
            <w:r w:rsidR="4716D89F" w:rsidRPr="33E7CB1B">
              <w:rPr>
                <w:sz w:val="22"/>
                <w:szCs w:val="22"/>
              </w:rPr>
              <w:t xml:space="preserve"> </w:t>
            </w:r>
            <w:r w:rsidR="00BF3868" w:rsidRPr="33E7CB1B">
              <w:rPr>
                <w:sz w:val="22"/>
                <w:szCs w:val="22"/>
              </w:rPr>
              <w:t>tai</w:t>
            </w:r>
            <w:r w:rsidR="4716D89F" w:rsidRPr="33E7CB1B">
              <w:rPr>
                <w:sz w:val="22"/>
                <w:szCs w:val="22"/>
              </w:rPr>
              <w:t xml:space="preserve"> </w:t>
            </w:r>
            <w:r w:rsidR="00BF3868" w:rsidRPr="33E7CB1B">
              <w:rPr>
                <w:sz w:val="22"/>
                <w:szCs w:val="22"/>
              </w:rPr>
              <w:t>4</w:t>
            </w:r>
            <w:r w:rsidR="4716D89F" w:rsidRPr="33E7CB1B">
              <w:rPr>
                <w:sz w:val="22"/>
                <w:szCs w:val="22"/>
              </w:rPr>
              <w:t xml:space="preserve"> </w:t>
            </w:r>
            <w:r w:rsidR="00BF3868" w:rsidRPr="33E7CB1B">
              <w:rPr>
                <w:sz w:val="22"/>
                <w:szCs w:val="22"/>
              </w:rPr>
              <w:t xml:space="preserve">tai jos </w:t>
            </w:r>
            <w:r w:rsidRPr="33E7CB1B">
              <w:rPr>
                <w:sz w:val="22"/>
                <w:szCs w:val="22"/>
              </w:rPr>
              <w:t>valmisteen laji = 6, 10 tai 11 ja Lääketietokantaan kuulumattoman valmisteen nimi on tyhjä</w:t>
            </w:r>
          </w:p>
        </w:tc>
      </w:tr>
      <w:tr w:rsidR="0098274A" w:rsidRPr="00CD46E9" w14:paraId="5BABCC3B" w14:textId="77777777" w:rsidTr="4D047E72">
        <w:tc>
          <w:tcPr>
            <w:tcW w:w="2547" w:type="dxa"/>
          </w:tcPr>
          <w:p w14:paraId="7A867288" w14:textId="77777777" w:rsidR="0098274A" w:rsidRPr="00CD46E9" w:rsidRDefault="0098274A" w:rsidP="4716D89F">
            <w:pPr>
              <w:rPr>
                <w:sz w:val="22"/>
                <w:szCs w:val="22"/>
              </w:rPr>
            </w:pPr>
            <w:r w:rsidRPr="4716D89F">
              <w:rPr>
                <w:sz w:val="22"/>
                <w:szCs w:val="22"/>
              </w:rPr>
              <w:t>lääketietokannan mukainen laji</w:t>
            </w:r>
          </w:p>
        </w:tc>
        <w:tc>
          <w:tcPr>
            <w:tcW w:w="1417" w:type="dxa"/>
          </w:tcPr>
          <w:p w14:paraId="7519E7A4" w14:textId="77777777" w:rsidR="0098274A" w:rsidRPr="00CD46E9" w:rsidRDefault="0098274A">
            <w:pPr>
              <w:rPr>
                <w:sz w:val="22"/>
              </w:rPr>
            </w:pPr>
          </w:p>
        </w:tc>
        <w:tc>
          <w:tcPr>
            <w:tcW w:w="1276" w:type="dxa"/>
          </w:tcPr>
          <w:p w14:paraId="733F0074" w14:textId="60E966CE"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 </w:t>
            </w:r>
            <w:proofErr w:type="spellStart"/>
            <w:r w:rsidRPr="4716D89F">
              <w:rPr>
                <w:sz w:val="22"/>
                <w:szCs w:val="22"/>
              </w:rPr>
              <w:t>mkiä</w:t>
            </w:r>
            <w:proofErr w:type="spellEnd"/>
            <w:r w:rsidRPr="4716D89F">
              <w:rPr>
                <w:sz w:val="22"/>
                <w:szCs w:val="22"/>
              </w:rPr>
              <w:t>)</w:t>
            </w:r>
          </w:p>
        </w:tc>
        <w:tc>
          <w:tcPr>
            <w:tcW w:w="3969" w:type="dxa"/>
          </w:tcPr>
          <w:p w14:paraId="0673B843" w14:textId="77777777" w:rsidR="0098274A" w:rsidRPr="00CD46E9" w:rsidRDefault="0098274A" w:rsidP="4716D89F">
            <w:pPr>
              <w:ind w:left="72"/>
              <w:rPr>
                <w:sz w:val="22"/>
                <w:szCs w:val="22"/>
              </w:rPr>
            </w:pPr>
            <w:r w:rsidRPr="4716D89F">
              <w:rPr>
                <w:sz w:val="22"/>
                <w:szCs w:val="22"/>
              </w:rPr>
              <w:t>POISTETTU</w:t>
            </w:r>
          </w:p>
        </w:tc>
      </w:tr>
      <w:tr w:rsidR="0098274A" w:rsidRPr="00CD46E9" w14:paraId="7E99869D" w14:textId="77777777" w:rsidTr="4D047E72">
        <w:tc>
          <w:tcPr>
            <w:tcW w:w="2547" w:type="dxa"/>
          </w:tcPr>
          <w:p w14:paraId="350CFC66" w14:textId="677BBC5D" w:rsidR="0098274A" w:rsidRPr="00CD46E9" w:rsidRDefault="0098274A" w:rsidP="4716D89F">
            <w:pPr>
              <w:rPr>
                <w:sz w:val="22"/>
                <w:szCs w:val="22"/>
              </w:rPr>
            </w:pPr>
            <w:r w:rsidRPr="4716D89F">
              <w:rPr>
                <w:sz w:val="22"/>
                <w:szCs w:val="22"/>
              </w:rPr>
              <w:t>lääkemuoto (24)</w:t>
            </w:r>
          </w:p>
        </w:tc>
        <w:tc>
          <w:tcPr>
            <w:tcW w:w="1417" w:type="dxa"/>
          </w:tcPr>
          <w:p w14:paraId="3E70FB06" w14:textId="1BAEF916" w:rsidR="0098274A" w:rsidRPr="00CD46E9" w:rsidRDefault="0042754F" w:rsidP="4716D89F">
            <w:pPr>
              <w:rPr>
                <w:sz w:val="22"/>
                <w:szCs w:val="22"/>
              </w:rPr>
            </w:pPr>
            <w:proofErr w:type="spellStart"/>
            <w:r w:rsidRPr="4716D89F">
              <w:rPr>
                <w:sz w:val="22"/>
                <w:szCs w:val="22"/>
              </w:rPr>
              <w:t>CodeId</w:t>
            </w:r>
            <w:proofErr w:type="spellEnd"/>
            <w:r w:rsidRPr="4716D89F">
              <w:rPr>
                <w:sz w:val="22"/>
                <w:szCs w:val="22"/>
              </w:rPr>
              <w:t xml:space="preserve"> 34</w:t>
            </w:r>
          </w:p>
        </w:tc>
        <w:tc>
          <w:tcPr>
            <w:tcW w:w="1276" w:type="dxa"/>
          </w:tcPr>
          <w:p w14:paraId="2B11B0B5" w14:textId="4AABDE0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61EAB673" w14:textId="69704F5B" w:rsidR="0098274A" w:rsidRPr="00CD46E9" w:rsidRDefault="0098274A" w:rsidP="4716D89F">
            <w:pPr>
              <w:ind w:left="72"/>
              <w:rPr>
                <w:sz w:val="22"/>
                <w:szCs w:val="22"/>
              </w:rPr>
            </w:pPr>
            <w:r w:rsidRPr="4716D89F">
              <w:rPr>
                <w:sz w:val="22"/>
                <w:szCs w:val="22"/>
              </w:rPr>
              <w:t>EP, pakollinen jos valmisteen laji = 1,2,3,4,9 tai 11</w:t>
            </w:r>
          </w:p>
        </w:tc>
      </w:tr>
      <w:tr w:rsidR="0098274A" w:rsidRPr="00CD46E9" w14:paraId="176ED4CC" w14:textId="77777777" w:rsidTr="4D047E72">
        <w:tc>
          <w:tcPr>
            <w:tcW w:w="2547" w:type="dxa"/>
          </w:tcPr>
          <w:p w14:paraId="16649D1F" w14:textId="7BF3435C" w:rsidR="0098274A" w:rsidRPr="00CD46E9" w:rsidRDefault="0098274A" w:rsidP="4716D89F">
            <w:pPr>
              <w:rPr>
                <w:sz w:val="22"/>
                <w:szCs w:val="22"/>
              </w:rPr>
            </w:pPr>
            <w:r w:rsidRPr="4716D89F">
              <w:rPr>
                <w:sz w:val="22"/>
                <w:szCs w:val="22"/>
              </w:rPr>
              <w:t>iterointi (121)</w:t>
            </w:r>
          </w:p>
        </w:tc>
        <w:tc>
          <w:tcPr>
            <w:tcW w:w="1417" w:type="dxa"/>
          </w:tcPr>
          <w:p w14:paraId="7CE340DA" w14:textId="5B062943" w:rsidR="0098274A" w:rsidRPr="00CD46E9" w:rsidRDefault="001921B0" w:rsidP="4716D89F">
            <w:pPr>
              <w:rPr>
                <w:sz w:val="22"/>
                <w:szCs w:val="22"/>
              </w:rPr>
            </w:pPr>
            <w:proofErr w:type="spellStart"/>
            <w:r w:rsidRPr="4716D89F">
              <w:rPr>
                <w:sz w:val="22"/>
                <w:szCs w:val="22"/>
              </w:rPr>
              <w:t>CodeId</w:t>
            </w:r>
            <w:proofErr w:type="spellEnd"/>
            <w:r w:rsidRPr="4716D89F">
              <w:rPr>
                <w:sz w:val="22"/>
                <w:szCs w:val="22"/>
              </w:rPr>
              <w:t xml:space="preserve"> 51/52</w:t>
            </w:r>
          </w:p>
        </w:tc>
        <w:tc>
          <w:tcPr>
            <w:tcW w:w="1276" w:type="dxa"/>
          </w:tcPr>
          <w:p w14:paraId="3424220A" w14:textId="1287C027"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3 </w:t>
            </w:r>
            <w:proofErr w:type="spellStart"/>
            <w:r w:rsidRPr="4716D89F">
              <w:rPr>
                <w:sz w:val="22"/>
                <w:szCs w:val="22"/>
              </w:rPr>
              <w:t>mkiä</w:t>
            </w:r>
            <w:proofErr w:type="spellEnd"/>
            <w:r w:rsidRPr="4716D89F">
              <w:rPr>
                <w:sz w:val="22"/>
                <w:szCs w:val="22"/>
              </w:rPr>
              <w:t>/</w:t>
            </w:r>
            <w:proofErr w:type="spellStart"/>
            <w:r w:rsidRPr="4716D89F">
              <w:rPr>
                <w:sz w:val="22"/>
                <w:szCs w:val="22"/>
              </w:rPr>
              <w:t>max</w:t>
            </w:r>
            <w:proofErr w:type="spellEnd"/>
            <w:r w:rsidRPr="4716D89F">
              <w:rPr>
                <w:sz w:val="22"/>
                <w:szCs w:val="22"/>
              </w:rPr>
              <w:t xml:space="preserve"> 3 </w:t>
            </w:r>
            <w:proofErr w:type="spellStart"/>
            <w:r w:rsidRPr="4716D89F">
              <w:rPr>
                <w:sz w:val="22"/>
                <w:szCs w:val="22"/>
              </w:rPr>
              <w:t>mkiä</w:t>
            </w:r>
            <w:proofErr w:type="spellEnd"/>
            <w:r w:rsidRPr="4716D89F">
              <w:rPr>
                <w:sz w:val="22"/>
                <w:szCs w:val="22"/>
              </w:rPr>
              <w:t>)</w:t>
            </w:r>
          </w:p>
        </w:tc>
        <w:tc>
          <w:tcPr>
            <w:tcW w:w="3969" w:type="dxa"/>
          </w:tcPr>
          <w:p w14:paraId="04EBCC48" w14:textId="77777777" w:rsidR="0098274A" w:rsidRPr="00CD46E9" w:rsidRDefault="0098274A">
            <w:pPr>
              <w:ind w:left="72"/>
              <w:rPr>
                <w:sz w:val="22"/>
              </w:rPr>
            </w:pPr>
          </w:p>
        </w:tc>
      </w:tr>
      <w:tr w:rsidR="0098274A" w:rsidRPr="00CD46E9" w14:paraId="5DF8E058" w14:textId="77777777" w:rsidTr="4D047E72">
        <w:tc>
          <w:tcPr>
            <w:tcW w:w="2547" w:type="dxa"/>
          </w:tcPr>
          <w:p w14:paraId="0E3159A4" w14:textId="5D0E97B8" w:rsidR="0098274A" w:rsidRPr="00CD46E9" w:rsidRDefault="0098274A" w:rsidP="4716D89F">
            <w:pPr>
              <w:rPr>
                <w:sz w:val="22"/>
                <w:szCs w:val="22"/>
              </w:rPr>
            </w:pPr>
            <w:r w:rsidRPr="4716D89F">
              <w:rPr>
                <w:sz w:val="22"/>
                <w:szCs w:val="22"/>
              </w:rPr>
              <w:t xml:space="preserve">apteekissa valmistettavan lääkkeen valmistusohje </w:t>
            </w:r>
          </w:p>
        </w:tc>
        <w:tc>
          <w:tcPr>
            <w:tcW w:w="1417" w:type="dxa"/>
          </w:tcPr>
          <w:p w14:paraId="6A88220C" w14:textId="6C05506B" w:rsidR="0098274A" w:rsidRPr="00CD46E9" w:rsidRDefault="005E39E6" w:rsidP="4716D89F">
            <w:pPr>
              <w:rPr>
                <w:sz w:val="22"/>
                <w:szCs w:val="22"/>
              </w:rPr>
            </w:pPr>
            <w:proofErr w:type="spellStart"/>
            <w:r w:rsidRPr="4716D89F">
              <w:rPr>
                <w:sz w:val="22"/>
                <w:szCs w:val="22"/>
              </w:rPr>
              <w:t>CodeId</w:t>
            </w:r>
            <w:proofErr w:type="spellEnd"/>
            <w:r w:rsidRPr="4716D89F">
              <w:rPr>
                <w:sz w:val="22"/>
                <w:szCs w:val="22"/>
              </w:rPr>
              <w:t xml:space="preserve"> 19</w:t>
            </w:r>
          </w:p>
        </w:tc>
        <w:tc>
          <w:tcPr>
            <w:tcW w:w="1276" w:type="dxa"/>
          </w:tcPr>
          <w:p w14:paraId="0C15BDC5" w14:textId="13CE405E"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360 </w:t>
            </w:r>
            <w:proofErr w:type="spellStart"/>
            <w:r w:rsidRPr="4716D89F">
              <w:rPr>
                <w:sz w:val="22"/>
                <w:szCs w:val="22"/>
              </w:rPr>
              <w:t>mkiä</w:t>
            </w:r>
            <w:proofErr w:type="spellEnd"/>
            <w:r w:rsidRPr="4716D89F">
              <w:rPr>
                <w:sz w:val="22"/>
                <w:szCs w:val="22"/>
              </w:rPr>
              <w:t>)</w:t>
            </w:r>
          </w:p>
        </w:tc>
        <w:tc>
          <w:tcPr>
            <w:tcW w:w="3969" w:type="dxa"/>
          </w:tcPr>
          <w:p w14:paraId="33FDED72" w14:textId="77777777" w:rsidR="0098274A" w:rsidRPr="00CD46E9" w:rsidRDefault="0098274A">
            <w:pPr>
              <w:ind w:left="72"/>
              <w:rPr>
                <w:sz w:val="22"/>
              </w:rPr>
            </w:pPr>
          </w:p>
        </w:tc>
      </w:tr>
      <w:tr w:rsidR="0098274A" w:rsidRPr="00CD46E9" w14:paraId="5F4F4564" w14:textId="77777777" w:rsidTr="4D047E72">
        <w:tc>
          <w:tcPr>
            <w:tcW w:w="2547" w:type="dxa"/>
          </w:tcPr>
          <w:p w14:paraId="454060C3" w14:textId="3782FCD9" w:rsidR="0098274A" w:rsidRPr="00CD46E9" w:rsidRDefault="0098274A" w:rsidP="4716D89F">
            <w:pPr>
              <w:rPr>
                <w:sz w:val="22"/>
                <w:szCs w:val="22"/>
              </w:rPr>
            </w:pPr>
            <w:r w:rsidRPr="4716D89F">
              <w:rPr>
                <w:sz w:val="22"/>
                <w:szCs w:val="22"/>
              </w:rPr>
              <w:t>Lääketietokantaan kuulumattoman valmisteen nimi</w:t>
            </w:r>
          </w:p>
        </w:tc>
        <w:tc>
          <w:tcPr>
            <w:tcW w:w="1417" w:type="dxa"/>
          </w:tcPr>
          <w:p w14:paraId="4A15CC9D" w14:textId="28A25BDA" w:rsidR="0098274A" w:rsidRPr="00CD46E9" w:rsidRDefault="00E94D82" w:rsidP="4716D89F">
            <w:pPr>
              <w:rPr>
                <w:sz w:val="22"/>
                <w:szCs w:val="22"/>
              </w:rPr>
            </w:pPr>
            <w:proofErr w:type="spellStart"/>
            <w:r w:rsidRPr="4716D89F">
              <w:rPr>
                <w:sz w:val="22"/>
                <w:szCs w:val="22"/>
              </w:rPr>
              <w:t>CodeId</w:t>
            </w:r>
            <w:proofErr w:type="spellEnd"/>
            <w:r w:rsidRPr="4716D89F">
              <w:rPr>
                <w:sz w:val="22"/>
                <w:szCs w:val="22"/>
              </w:rPr>
              <w:t xml:space="preserve"> 106</w:t>
            </w:r>
          </w:p>
        </w:tc>
        <w:tc>
          <w:tcPr>
            <w:tcW w:w="1276" w:type="dxa"/>
          </w:tcPr>
          <w:p w14:paraId="1F9BBDB8" w14:textId="54688DD3"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r w:rsidRPr="4716D89F">
              <w:rPr>
                <w:sz w:val="22"/>
                <w:szCs w:val="22"/>
              </w:rPr>
              <w:t>)</w:t>
            </w:r>
          </w:p>
        </w:tc>
        <w:tc>
          <w:tcPr>
            <w:tcW w:w="3969" w:type="dxa"/>
          </w:tcPr>
          <w:p w14:paraId="66572B3F" w14:textId="0C2C5E41" w:rsidR="0098274A" w:rsidRPr="00CD46E9" w:rsidRDefault="0098274A" w:rsidP="4716D89F">
            <w:pPr>
              <w:ind w:left="72"/>
              <w:rPr>
                <w:sz w:val="22"/>
                <w:szCs w:val="22"/>
              </w:rPr>
            </w:pPr>
            <w:r w:rsidRPr="4716D89F">
              <w:rPr>
                <w:sz w:val="22"/>
                <w:szCs w:val="22"/>
              </w:rPr>
              <w:t xml:space="preserve">EP, pakollinen jos valmisteen laji = 6, 10 tai 11 ja </w:t>
            </w:r>
            <w:r w:rsidR="003546A1" w:rsidRPr="4716D89F">
              <w:rPr>
                <w:sz w:val="22"/>
                <w:szCs w:val="22"/>
              </w:rPr>
              <w:t xml:space="preserve">valmisteen koodaamaton kauppanimi </w:t>
            </w:r>
            <w:r w:rsidRPr="4716D89F">
              <w:rPr>
                <w:sz w:val="22"/>
                <w:szCs w:val="22"/>
              </w:rPr>
              <w:t>on tyhjä</w:t>
            </w:r>
          </w:p>
        </w:tc>
      </w:tr>
      <w:tr w:rsidR="0098274A" w:rsidRPr="00CD46E9" w14:paraId="73E9D2F9" w14:textId="77777777" w:rsidTr="4D047E72">
        <w:tc>
          <w:tcPr>
            <w:tcW w:w="2547" w:type="dxa"/>
          </w:tcPr>
          <w:p w14:paraId="34860742" w14:textId="1D28A8C6" w:rsidR="0098274A" w:rsidRPr="00CD46E9" w:rsidRDefault="0098274A" w:rsidP="4716D89F">
            <w:pPr>
              <w:rPr>
                <w:sz w:val="22"/>
                <w:szCs w:val="22"/>
              </w:rPr>
            </w:pPr>
            <w:r w:rsidRPr="4716D89F">
              <w:rPr>
                <w:sz w:val="22"/>
                <w:szCs w:val="22"/>
              </w:rPr>
              <w:t xml:space="preserve">lääkemääräyksen määräyspäivä </w:t>
            </w:r>
          </w:p>
        </w:tc>
        <w:tc>
          <w:tcPr>
            <w:tcW w:w="1417" w:type="dxa"/>
          </w:tcPr>
          <w:p w14:paraId="74A47423" w14:textId="47650966" w:rsidR="0098274A" w:rsidRPr="00CD46E9" w:rsidRDefault="007A2ED8" w:rsidP="4716D89F">
            <w:pPr>
              <w:rPr>
                <w:sz w:val="22"/>
                <w:szCs w:val="22"/>
              </w:rPr>
            </w:pPr>
            <w:proofErr w:type="spellStart"/>
            <w:r w:rsidRPr="4716D89F">
              <w:rPr>
                <w:sz w:val="22"/>
                <w:szCs w:val="22"/>
              </w:rPr>
              <w:t>CodeId</w:t>
            </w:r>
            <w:proofErr w:type="spellEnd"/>
            <w:r w:rsidRPr="4716D89F">
              <w:rPr>
                <w:sz w:val="22"/>
                <w:szCs w:val="22"/>
              </w:rPr>
              <w:t xml:space="preserve"> 54</w:t>
            </w:r>
          </w:p>
        </w:tc>
        <w:tc>
          <w:tcPr>
            <w:tcW w:w="1276" w:type="dxa"/>
          </w:tcPr>
          <w:p w14:paraId="0C4FF00B" w14:textId="18078C77" w:rsidR="0098274A" w:rsidRPr="00CD46E9" w:rsidRDefault="0098274A" w:rsidP="4716D89F">
            <w:pPr>
              <w:rPr>
                <w:sz w:val="22"/>
                <w:szCs w:val="22"/>
              </w:rPr>
            </w:pPr>
            <w:r w:rsidRPr="4716D89F">
              <w:rPr>
                <w:sz w:val="22"/>
                <w:szCs w:val="22"/>
              </w:rPr>
              <w:t>(</w:t>
            </w:r>
            <w:proofErr w:type="spellStart"/>
            <w:r w:rsidRPr="4716D89F">
              <w:rPr>
                <w:sz w:val="22"/>
                <w:szCs w:val="22"/>
              </w:rPr>
              <w:t>timestamp</w:t>
            </w:r>
            <w:proofErr w:type="spellEnd"/>
            <w:r w:rsidRPr="4716D89F">
              <w:rPr>
                <w:sz w:val="22"/>
                <w:szCs w:val="22"/>
              </w:rPr>
              <w:t>)</w:t>
            </w:r>
          </w:p>
        </w:tc>
        <w:tc>
          <w:tcPr>
            <w:tcW w:w="3969" w:type="dxa"/>
          </w:tcPr>
          <w:p w14:paraId="7D57FBB0" w14:textId="77777777" w:rsidR="0098274A" w:rsidRPr="00CD46E9" w:rsidRDefault="0098274A" w:rsidP="4716D89F">
            <w:pPr>
              <w:ind w:left="72"/>
              <w:rPr>
                <w:sz w:val="22"/>
                <w:szCs w:val="22"/>
              </w:rPr>
            </w:pPr>
            <w:r w:rsidRPr="4716D89F">
              <w:rPr>
                <w:sz w:val="22"/>
                <w:szCs w:val="22"/>
              </w:rPr>
              <w:t>P</w:t>
            </w:r>
          </w:p>
        </w:tc>
      </w:tr>
      <w:tr w:rsidR="0098274A" w:rsidRPr="00CD46E9" w14:paraId="58AAED17" w14:textId="77777777" w:rsidTr="4D047E72">
        <w:tc>
          <w:tcPr>
            <w:tcW w:w="2547" w:type="dxa"/>
          </w:tcPr>
          <w:p w14:paraId="20210A1B" w14:textId="445116E7" w:rsidR="0098274A" w:rsidRPr="00CD46E9" w:rsidRDefault="0098274A" w:rsidP="4716D89F">
            <w:pPr>
              <w:rPr>
                <w:sz w:val="22"/>
                <w:szCs w:val="22"/>
              </w:rPr>
            </w:pPr>
            <w:r w:rsidRPr="4716D89F">
              <w:rPr>
                <w:sz w:val="22"/>
                <w:szCs w:val="22"/>
              </w:rPr>
              <w:t xml:space="preserve">työnantaja </w:t>
            </w:r>
          </w:p>
        </w:tc>
        <w:tc>
          <w:tcPr>
            <w:tcW w:w="1417" w:type="dxa"/>
          </w:tcPr>
          <w:p w14:paraId="3D9CA77B" w14:textId="77777777" w:rsidR="0098274A" w:rsidRPr="00CD46E9" w:rsidRDefault="0098274A">
            <w:pPr>
              <w:rPr>
                <w:sz w:val="22"/>
              </w:rPr>
            </w:pPr>
          </w:p>
        </w:tc>
        <w:tc>
          <w:tcPr>
            <w:tcW w:w="1276" w:type="dxa"/>
          </w:tcPr>
          <w:p w14:paraId="6B4FFB71" w14:textId="30A824E8"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20D5193E" w14:textId="75E8748E" w:rsidR="0098274A" w:rsidRPr="00CD46E9" w:rsidRDefault="0098274A" w:rsidP="4716D89F">
            <w:pPr>
              <w:ind w:left="72"/>
              <w:rPr>
                <w:sz w:val="22"/>
                <w:szCs w:val="22"/>
              </w:rPr>
            </w:pPr>
            <w:r w:rsidRPr="4716D89F">
              <w:rPr>
                <w:sz w:val="22"/>
                <w:szCs w:val="22"/>
              </w:rPr>
              <w:t>POISTETTU1.1.2016 alkaen</w:t>
            </w:r>
          </w:p>
        </w:tc>
      </w:tr>
      <w:tr w:rsidR="0098274A" w:rsidRPr="00CD46E9" w14:paraId="678FAC0E" w14:textId="77777777" w:rsidTr="4D047E72">
        <w:tc>
          <w:tcPr>
            <w:tcW w:w="2547" w:type="dxa"/>
          </w:tcPr>
          <w:p w14:paraId="6905CF9A" w14:textId="31DDD4F6" w:rsidR="0098274A" w:rsidRPr="00CD46E9" w:rsidRDefault="0098274A" w:rsidP="4716D89F">
            <w:pPr>
              <w:rPr>
                <w:sz w:val="22"/>
                <w:szCs w:val="22"/>
              </w:rPr>
            </w:pPr>
            <w:r w:rsidRPr="4716D89F">
              <w:rPr>
                <w:sz w:val="22"/>
                <w:szCs w:val="22"/>
              </w:rPr>
              <w:t xml:space="preserve">vakuutuslaitos </w:t>
            </w:r>
          </w:p>
        </w:tc>
        <w:tc>
          <w:tcPr>
            <w:tcW w:w="1417" w:type="dxa"/>
          </w:tcPr>
          <w:p w14:paraId="0714BC9D" w14:textId="77777777" w:rsidR="0098274A" w:rsidRPr="00CD46E9" w:rsidRDefault="0098274A">
            <w:pPr>
              <w:rPr>
                <w:sz w:val="22"/>
              </w:rPr>
            </w:pPr>
          </w:p>
        </w:tc>
        <w:tc>
          <w:tcPr>
            <w:tcW w:w="1276" w:type="dxa"/>
          </w:tcPr>
          <w:p w14:paraId="45DB2A10" w14:textId="649D7169"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1CE4DDFC" w14:textId="263FBDD5" w:rsidR="0098274A" w:rsidRPr="00CD46E9" w:rsidRDefault="0098274A" w:rsidP="4716D89F">
            <w:pPr>
              <w:ind w:left="72"/>
              <w:rPr>
                <w:sz w:val="22"/>
                <w:szCs w:val="22"/>
              </w:rPr>
            </w:pPr>
            <w:r w:rsidRPr="4716D89F">
              <w:rPr>
                <w:sz w:val="22"/>
                <w:szCs w:val="22"/>
              </w:rPr>
              <w:t>POISTETTU1.1.2016 alkaen</w:t>
            </w:r>
          </w:p>
        </w:tc>
      </w:tr>
      <w:tr w:rsidR="0098274A" w:rsidRPr="00CD46E9" w14:paraId="53CBAB35" w14:textId="77777777" w:rsidTr="4D047E72">
        <w:tc>
          <w:tcPr>
            <w:tcW w:w="2547" w:type="dxa"/>
          </w:tcPr>
          <w:p w14:paraId="45B7920C" w14:textId="1BCB42BC" w:rsidR="0098274A" w:rsidRPr="00CD46E9" w:rsidRDefault="0098274A" w:rsidP="4716D89F">
            <w:pPr>
              <w:rPr>
                <w:sz w:val="22"/>
                <w:szCs w:val="22"/>
              </w:rPr>
            </w:pPr>
            <w:r w:rsidRPr="4716D89F">
              <w:rPr>
                <w:sz w:val="22"/>
                <w:szCs w:val="22"/>
              </w:rPr>
              <w:t xml:space="preserve">lääkärin erikoisala </w:t>
            </w:r>
          </w:p>
        </w:tc>
        <w:tc>
          <w:tcPr>
            <w:tcW w:w="1417" w:type="dxa"/>
          </w:tcPr>
          <w:p w14:paraId="0E207AC8" w14:textId="56960A7C" w:rsidR="0098274A" w:rsidRPr="00CD46E9" w:rsidRDefault="00C2536D" w:rsidP="4716D89F">
            <w:pPr>
              <w:rPr>
                <w:sz w:val="22"/>
                <w:szCs w:val="22"/>
              </w:rPr>
            </w:pPr>
            <w:proofErr w:type="spellStart"/>
            <w:r w:rsidRPr="4716D89F">
              <w:rPr>
                <w:sz w:val="22"/>
                <w:szCs w:val="22"/>
              </w:rPr>
              <w:t>CodeId</w:t>
            </w:r>
            <w:proofErr w:type="spellEnd"/>
            <w:r w:rsidRPr="4716D89F">
              <w:rPr>
                <w:sz w:val="22"/>
                <w:szCs w:val="22"/>
              </w:rPr>
              <w:t xml:space="preserve"> 100</w:t>
            </w:r>
          </w:p>
        </w:tc>
        <w:tc>
          <w:tcPr>
            <w:tcW w:w="1276" w:type="dxa"/>
          </w:tcPr>
          <w:p w14:paraId="01B97C4F" w14:textId="26906FDF"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40 + </w:t>
            </w:r>
            <w:proofErr w:type="spellStart"/>
            <w:r w:rsidRPr="4716D89F">
              <w:rPr>
                <w:sz w:val="22"/>
                <w:szCs w:val="22"/>
              </w:rPr>
              <w:t>max</w:t>
            </w:r>
            <w:proofErr w:type="spellEnd"/>
            <w:r w:rsidRPr="4716D89F">
              <w:rPr>
                <w:sz w:val="22"/>
                <w:szCs w:val="22"/>
              </w:rPr>
              <w:t xml:space="preserve"> 255 </w:t>
            </w:r>
            <w:proofErr w:type="spellStart"/>
            <w:r w:rsidRPr="4716D89F">
              <w:rPr>
                <w:sz w:val="22"/>
                <w:szCs w:val="22"/>
              </w:rPr>
              <w:t>mkiä</w:t>
            </w:r>
            <w:proofErr w:type="spellEnd"/>
            <w:r w:rsidRPr="4716D89F">
              <w:rPr>
                <w:sz w:val="22"/>
                <w:szCs w:val="22"/>
              </w:rPr>
              <w:t>)</w:t>
            </w:r>
          </w:p>
        </w:tc>
        <w:tc>
          <w:tcPr>
            <w:tcW w:w="3969" w:type="dxa"/>
          </w:tcPr>
          <w:p w14:paraId="445B8778" w14:textId="2CD856CC" w:rsidR="0098274A" w:rsidRPr="00CD46E9" w:rsidRDefault="0098274A" w:rsidP="4716D89F">
            <w:pPr>
              <w:ind w:left="72"/>
              <w:rPr>
                <w:sz w:val="22"/>
                <w:szCs w:val="22"/>
              </w:rPr>
            </w:pPr>
            <w:r w:rsidRPr="4716D89F">
              <w:rPr>
                <w:sz w:val="22"/>
                <w:szCs w:val="22"/>
              </w:rPr>
              <w:t xml:space="preserve">EP, pakollinen </w:t>
            </w:r>
            <w:proofErr w:type="gramStart"/>
            <w:r w:rsidRPr="4716D89F">
              <w:rPr>
                <w:sz w:val="22"/>
                <w:szCs w:val="22"/>
              </w:rPr>
              <w:t>jos  kyseessä</w:t>
            </w:r>
            <w:proofErr w:type="gramEnd"/>
            <w:r w:rsidRPr="4716D89F">
              <w:rPr>
                <w:sz w:val="22"/>
                <w:szCs w:val="22"/>
              </w:rPr>
              <w:t xml:space="preserve"> erikoislääkäri ja lääkärin erikoisala on järjestelmän tiedossa</w:t>
            </w:r>
          </w:p>
        </w:tc>
      </w:tr>
      <w:tr w:rsidR="0098274A" w:rsidRPr="00CD46E9" w14:paraId="402354B6" w14:textId="77777777" w:rsidTr="4D047E72">
        <w:tc>
          <w:tcPr>
            <w:tcW w:w="2547" w:type="dxa"/>
          </w:tcPr>
          <w:p w14:paraId="298931D5" w14:textId="1734A3AF" w:rsidR="0098274A" w:rsidRPr="00CD46E9" w:rsidRDefault="0098274A" w:rsidP="4716D89F">
            <w:pPr>
              <w:rPr>
                <w:sz w:val="22"/>
                <w:szCs w:val="22"/>
              </w:rPr>
            </w:pPr>
            <w:r w:rsidRPr="4716D89F">
              <w:rPr>
                <w:sz w:val="22"/>
                <w:szCs w:val="22"/>
              </w:rPr>
              <w:t xml:space="preserve">lääkkeen määrääjän yksilöintitunnus (SV-numero) </w:t>
            </w:r>
          </w:p>
        </w:tc>
        <w:tc>
          <w:tcPr>
            <w:tcW w:w="1417" w:type="dxa"/>
          </w:tcPr>
          <w:p w14:paraId="12829282" w14:textId="12CC374A" w:rsidR="0098274A" w:rsidRPr="00CD46E9" w:rsidRDefault="00FB6FF0" w:rsidP="4716D89F">
            <w:pPr>
              <w:rPr>
                <w:sz w:val="22"/>
                <w:szCs w:val="22"/>
              </w:rPr>
            </w:pPr>
            <w:proofErr w:type="spellStart"/>
            <w:r w:rsidRPr="4716D89F">
              <w:rPr>
                <w:sz w:val="22"/>
                <w:szCs w:val="22"/>
              </w:rPr>
              <w:t>CodeId</w:t>
            </w:r>
            <w:proofErr w:type="spellEnd"/>
            <w:r w:rsidRPr="4716D89F">
              <w:rPr>
                <w:sz w:val="22"/>
                <w:szCs w:val="22"/>
              </w:rPr>
              <w:t xml:space="preserve"> 102</w:t>
            </w:r>
          </w:p>
        </w:tc>
        <w:tc>
          <w:tcPr>
            <w:tcW w:w="1276" w:type="dxa"/>
          </w:tcPr>
          <w:p w14:paraId="3D6563EC" w14:textId="7476F42F"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8 </w:t>
            </w:r>
            <w:proofErr w:type="spellStart"/>
            <w:r w:rsidRPr="4716D89F">
              <w:rPr>
                <w:sz w:val="22"/>
                <w:szCs w:val="22"/>
              </w:rPr>
              <w:t>mkiä</w:t>
            </w:r>
            <w:proofErr w:type="spellEnd"/>
            <w:r w:rsidRPr="4716D89F">
              <w:rPr>
                <w:sz w:val="22"/>
                <w:szCs w:val="22"/>
              </w:rPr>
              <w:t>)</w:t>
            </w:r>
          </w:p>
        </w:tc>
        <w:tc>
          <w:tcPr>
            <w:tcW w:w="3969" w:type="dxa"/>
          </w:tcPr>
          <w:p w14:paraId="5F2A71BF" w14:textId="77777777" w:rsidR="0098274A" w:rsidRPr="00CD46E9" w:rsidRDefault="0098274A" w:rsidP="4716D89F">
            <w:pPr>
              <w:ind w:left="72"/>
              <w:rPr>
                <w:sz w:val="22"/>
                <w:szCs w:val="22"/>
              </w:rPr>
            </w:pPr>
            <w:r w:rsidRPr="4716D89F">
              <w:rPr>
                <w:sz w:val="22"/>
                <w:szCs w:val="22"/>
              </w:rPr>
              <w:t>P</w:t>
            </w:r>
          </w:p>
        </w:tc>
      </w:tr>
      <w:tr w:rsidR="0098274A" w:rsidRPr="00CD46E9" w14:paraId="061F579C" w14:textId="77777777" w:rsidTr="4D047E72">
        <w:tc>
          <w:tcPr>
            <w:tcW w:w="2547" w:type="dxa"/>
          </w:tcPr>
          <w:p w14:paraId="64D33F60" w14:textId="77777777" w:rsidR="0098274A" w:rsidRPr="00CD46E9" w:rsidRDefault="0098274A" w:rsidP="4716D89F">
            <w:pPr>
              <w:rPr>
                <w:sz w:val="22"/>
                <w:szCs w:val="22"/>
              </w:rPr>
            </w:pPr>
            <w:r w:rsidRPr="4716D89F">
              <w:rPr>
                <w:sz w:val="22"/>
                <w:szCs w:val="22"/>
              </w:rPr>
              <w:t>lääkkeen määrääjän rekisteröintinumero (</w:t>
            </w:r>
            <w:proofErr w:type="spellStart"/>
            <w:r w:rsidRPr="4716D89F">
              <w:rPr>
                <w:sz w:val="22"/>
                <w:szCs w:val="22"/>
              </w:rPr>
              <w:t>terhikkitunnus</w:t>
            </w:r>
            <w:proofErr w:type="spellEnd"/>
            <w:r w:rsidRPr="4716D89F">
              <w:rPr>
                <w:sz w:val="22"/>
                <w:szCs w:val="22"/>
              </w:rPr>
              <w:t>)</w:t>
            </w:r>
          </w:p>
        </w:tc>
        <w:tc>
          <w:tcPr>
            <w:tcW w:w="1417" w:type="dxa"/>
          </w:tcPr>
          <w:p w14:paraId="17F43B2D" w14:textId="341AD862" w:rsidR="0098274A" w:rsidRPr="00CD46E9" w:rsidRDefault="005E7D00" w:rsidP="4716D89F">
            <w:pPr>
              <w:rPr>
                <w:sz w:val="22"/>
                <w:szCs w:val="22"/>
              </w:rPr>
            </w:pPr>
            <w:proofErr w:type="spellStart"/>
            <w:r w:rsidRPr="4716D89F">
              <w:rPr>
                <w:sz w:val="22"/>
                <w:szCs w:val="22"/>
              </w:rPr>
              <w:t>CodeId</w:t>
            </w:r>
            <w:proofErr w:type="spellEnd"/>
            <w:r w:rsidRPr="4716D89F">
              <w:rPr>
                <w:sz w:val="22"/>
                <w:szCs w:val="22"/>
              </w:rPr>
              <w:t xml:space="preserve"> 194</w:t>
            </w:r>
          </w:p>
        </w:tc>
        <w:tc>
          <w:tcPr>
            <w:tcW w:w="1276" w:type="dxa"/>
          </w:tcPr>
          <w:p w14:paraId="671A42A2" w14:textId="12FD3C05" w:rsidR="0098274A" w:rsidRPr="00CD46E9" w:rsidRDefault="0098274A" w:rsidP="4716D89F">
            <w:pPr>
              <w:rPr>
                <w:sz w:val="22"/>
                <w:szCs w:val="22"/>
              </w:rPr>
            </w:pPr>
            <w:r w:rsidRPr="4716D89F">
              <w:rPr>
                <w:sz w:val="22"/>
                <w:szCs w:val="22"/>
              </w:rPr>
              <w:t xml:space="preserve">(11 </w:t>
            </w:r>
            <w:proofErr w:type="spellStart"/>
            <w:r w:rsidRPr="4716D89F">
              <w:rPr>
                <w:sz w:val="22"/>
                <w:szCs w:val="22"/>
              </w:rPr>
              <w:t>mkiä</w:t>
            </w:r>
            <w:proofErr w:type="spellEnd"/>
            <w:r w:rsidRPr="4716D89F">
              <w:rPr>
                <w:sz w:val="22"/>
                <w:szCs w:val="22"/>
              </w:rPr>
              <w:t>)</w:t>
            </w:r>
          </w:p>
        </w:tc>
        <w:tc>
          <w:tcPr>
            <w:tcW w:w="3969" w:type="dxa"/>
          </w:tcPr>
          <w:p w14:paraId="62DE46AF" w14:textId="77777777" w:rsidR="0098274A" w:rsidRPr="00CD46E9" w:rsidRDefault="0098274A" w:rsidP="4716D89F">
            <w:pPr>
              <w:ind w:left="72"/>
              <w:rPr>
                <w:sz w:val="22"/>
                <w:szCs w:val="22"/>
              </w:rPr>
            </w:pPr>
            <w:r w:rsidRPr="4716D89F">
              <w:rPr>
                <w:sz w:val="22"/>
                <w:szCs w:val="22"/>
              </w:rPr>
              <w:t xml:space="preserve">P </w:t>
            </w:r>
          </w:p>
        </w:tc>
      </w:tr>
      <w:tr w:rsidR="0098274A" w:rsidRPr="00CD46E9" w14:paraId="7B19D6BB" w14:textId="77777777" w:rsidTr="4D047E72">
        <w:tc>
          <w:tcPr>
            <w:tcW w:w="2547" w:type="dxa"/>
          </w:tcPr>
          <w:p w14:paraId="5351932A" w14:textId="789422E7" w:rsidR="0098274A" w:rsidRPr="00CD46E9" w:rsidRDefault="0098274A" w:rsidP="4716D89F">
            <w:pPr>
              <w:rPr>
                <w:sz w:val="22"/>
                <w:szCs w:val="22"/>
              </w:rPr>
            </w:pPr>
            <w:r w:rsidRPr="4716D89F">
              <w:rPr>
                <w:sz w:val="22"/>
                <w:szCs w:val="22"/>
              </w:rPr>
              <w:t xml:space="preserve">lääkkeen </w:t>
            </w:r>
            <w:proofErr w:type="spellStart"/>
            <w:r w:rsidRPr="4716D89F">
              <w:rPr>
                <w:sz w:val="22"/>
                <w:szCs w:val="22"/>
              </w:rPr>
              <w:t>määräjän</w:t>
            </w:r>
            <w:proofErr w:type="spellEnd"/>
            <w:r w:rsidRPr="4716D89F">
              <w:rPr>
                <w:sz w:val="22"/>
                <w:szCs w:val="22"/>
              </w:rPr>
              <w:t xml:space="preserve"> nimi </w:t>
            </w:r>
          </w:p>
        </w:tc>
        <w:tc>
          <w:tcPr>
            <w:tcW w:w="1417" w:type="dxa"/>
          </w:tcPr>
          <w:p w14:paraId="1E84E2B6" w14:textId="63CF8074" w:rsidR="0098274A" w:rsidRPr="00CD46E9" w:rsidRDefault="005A7788" w:rsidP="4716D89F">
            <w:pPr>
              <w:rPr>
                <w:sz w:val="22"/>
                <w:szCs w:val="22"/>
              </w:rPr>
            </w:pPr>
            <w:proofErr w:type="spellStart"/>
            <w:r w:rsidRPr="4716D89F">
              <w:rPr>
                <w:sz w:val="22"/>
                <w:szCs w:val="22"/>
              </w:rPr>
              <w:t>CodeId</w:t>
            </w:r>
            <w:proofErr w:type="spellEnd"/>
            <w:r w:rsidRPr="4716D89F">
              <w:rPr>
                <w:sz w:val="22"/>
                <w:szCs w:val="22"/>
              </w:rPr>
              <w:t xml:space="preserve"> 4</w:t>
            </w:r>
          </w:p>
        </w:tc>
        <w:tc>
          <w:tcPr>
            <w:tcW w:w="1276" w:type="dxa"/>
          </w:tcPr>
          <w:p w14:paraId="2DD00325" w14:textId="18D0D4EA"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100 + 100 </w:t>
            </w:r>
            <w:proofErr w:type="spellStart"/>
            <w:r w:rsidRPr="4716D89F">
              <w:rPr>
                <w:sz w:val="22"/>
                <w:szCs w:val="22"/>
              </w:rPr>
              <w:t>mkiä</w:t>
            </w:r>
            <w:proofErr w:type="spellEnd"/>
            <w:r w:rsidRPr="4716D89F">
              <w:rPr>
                <w:sz w:val="22"/>
                <w:szCs w:val="22"/>
              </w:rPr>
              <w:t>)</w:t>
            </w:r>
          </w:p>
        </w:tc>
        <w:tc>
          <w:tcPr>
            <w:tcW w:w="3969" w:type="dxa"/>
          </w:tcPr>
          <w:p w14:paraId="45588CDA" w14:textId="77777777" w:rsidR="0098274A" w:rsidRPr="00CD46E9" w:rsidRDefault="0098274A" w:rsidP="4716D89F">
            <w:pPr>
              <w:ind w:left="72"/>
              <w:rPr>
                <w:sz w:val="22"/>
                <w:szCs w:val="22"/>
              </w:rPr>
            </w:pPr>
            <w:r w:rsidRPr="4716D89F">
              <w:rPr>
                <w:sz w:val="22"/>
                <w:szCs w:val="22"/>
              </w:rPr>
              <w:t>P</w:t>
            </w:r>
          </w:p>
        </w:tc>
      </w:tr>
      <w:tr w:rsidR="0098274A" w:rsidRPr="00CD46E9" w14:paraId="01E3DB7C" w14:textId="77777777" w:rsidTr="4D047E72">
        <w:tc>
          <w:tcPr>
            <w:tcW w:w="2547" w:type="dxa"/>
          </w:tcPr>
          <w:p w14:paraId="082D2B9C" w14:textId="66A26AA2" w:rsidR="0098274A" w:rsidRPr="00CD46E9" w:rsidRDefault="0098274A" w:rsidP="4716D89F">
            <w:pPr>
              <w:rPr>
                <w:sz w:val="22"/>
                <w:szCs w:val="22"/>
              </w:rPr>
            </w:pPr>
            <w:r w:rsidRPr="4716D89F">
              <w:rPr>
                <w:sz w:val="22"/>
                <w:szCs w:val="22"/>
              </w:rPr>
              <w:t xml:space="preserve">lääkärin oppiarvo </w:t>
            </w:r>
          </w:p>
        </w:tc>
        <w:tc>
          <w:tcPr>
            <w:tcW w:w="1417" w:type="dxa"/>
          </w:tcPr>
          <w:p w14:paraId="74CF32F3" w14:textId="77777777" w:rsidR="0098274A" w:rsidRPr="00CD46E9" w:rsidRDefault="0098274A">
            <w:pPr>
              <w:rPr>
                <w:sz w:val="22"/>
              </w:rPr>
            </w:pPr>
          </w:p>
        </w:tc>
        <w:tc>
          <w:tcPr>
            <w:tcW w:w="1276" w:type="dxa"/>
          </w:tcPr>
          <w:p w14:paraId="48E3222E" w14:textId="3BEFAD11"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7B7BB581" w14:textId="1116905A" w:rsidR="0098274A" w:rsidRPr="00CD46E9" w:rsidRDefault="0098274A" w:rsidP="4716D89F">
            <w:pPr>
              <w:ind w:left="72"/>
              <w:rPr>
                <w:sz w:val="22"/>
                <w:szCs w:val="22"/>
              </w:rPr>
            </w:pPr>
            <w:r w:rsidRPr="4716D89F">
              <w:rPr>
                <w:sz w:val="22"/>
                <w:szCs w:val="22"/>
              </w:rPr>
              <w:t>POISTETTU versiosta 4.00</w:t>
            </w:r>
          </w:p>
        </w:tc>
      </w:tr>
      <w:tr w:rsidR="0098274A" w:rsidRPr="00CD46E9" w14:paraId="5AF2A935" w14:textId="77777777" w:rsidTr="4D047E72">
        <w:tc>
          <w:tcPr>
            <w:tcW w:w="2547" w:type="dxa"/>
          </w:tcPr>
          <w:p w14:paraId="06E54980" w14:textId="64CB0FDF" w:rsidR="0098274A" w:rsidRPr="00CD46E9" w:rsidRDefault="0098274A" w:rsidP="4716D89F">
            <w:pPr>
              <w:rPr>
                <w:sz w:val="22"/>
                <w:szCs w:val="22"/>
              </w:rPr>
            </w:pPr>
            <w:r w:rsidRPr="4716D89F">
              <w:rPr>
                <w:sz w:val="22"/>
                <w:szCs w:val="22"/>
              </w:rPr>
              <w:t>lääkkeen määrääjän ammattioikeus</w:t>
            </w:r>
            <w:r w:rsidR="009341AF" w:rsidRPr="4716D89F">
              <w:rPr>
                <w:sz w:val="22"/>
                <w:szCs w:val="22"/>
              </w:rPr>
              <w:t xml:space="preserve"> (</w:t>
            </w:r>
            <w:r w:rsidR="00EA6B24" w:rsidRPr="4716D89F">
              <w:rPr>
                <w:sz w:val="22"/>
                <w:szCs w:val="22"/>
              </w:rPr>
              <w:t>151</w:t>
            </w:r>
            <w:r w:rsidR="009341AF" w:rsidRPr="4716D89F">
              <w:rPr>
                <w:sz w:val="22"/>
                <w:szCs w:val="22"/>
              </w:rPr>
              <w:t>)</w:t>
            </w:r>
          </w:p>
        </w:tc>
        <w:tc>
          <w:tcPr>
            <w:tcW w:w="1417" w:type="dxa"/>
          </w:tcPr>
          <w:p w14:paraId="65805472" w14:textId="02451246" w:rsidR="0098274A" w:rsidRPr="00CD46E9" w:rsidRDefault="00EA6B24" w:rsidP="4716D89F">
            <w:pPr>
              <w:rPr>
                <w:sz w:val="22"/>
                <w:szCs w:val="22"/>
              </w:rPr>
            </w:pPr>
            <w:proofErr w:type="spellStart"/>
            <w:r w:rsidRPr="4716D89F">
              <w:rPr>
                <w:sz w:val="22"/>
                <w:szCs w:val="22"/>
              </w:rPr>
              <w:t>CodeId</w:t>
            </w:r>
            <w:proofErr w:type="spellEnd"/>
            <w:r w:rsidRPr="4716D89F">
              <w:rPr>
                <w:sz w:val="22"/>
                <w:szCs w:val="22"/>
              </w:rPr>
              <w:t xml:space="preserve"> </w:t>
            </w:r>
            <w:r w:rsidR="0062212E" w:rsidRPr="4716D89F">
              <w:rPr>
                <w:sz w:val="22"/>
                <w:szCs w:val="22"/>
              </w:rPr>
              <w:t>162</w:t>
            </w:r>
          </w:p>
        </w:tc>
        <w:tc>
          <w:tcPr>
            <w:tcW w:w="1276" w:type="dxa"/>
          </w:tcPr>
          <w:p w14:paraId="1646AFBD" w14:textId="14C505E8"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40 + </w:t>
            </w:r>
            <w:proofErr w:type="spellStart"/>
            <w:r w:rsidRPr="4716D89F">
              <w:rPr>
                <w:sz w:val="22"/>
                <w:szCs w:val="22"/>
              </w:rPr>
              <w:t>max</w:t>
            </w:r>
            <w:proofErr w:type="spellEnd"/>
            <w:r w:rsidRPr="4716D89F">
              <w:rPr>
                <w:sz w:val="22"/>
                <w:szCs w:val="22"/>
              </w:rPr>
              <w:t xml:space="preserve"> 255 </w:t>
            </w:r>
            <w:proofErr w:type="spellStart"/>
            <w:r w:rsidRPr="4716D89F">
              <w:rPr>
                <w:sz w:val="22"/>
                <w:szCs w:val="22"/>
              </w:rPr>
              <w:t>mkiä</w:t>
            </w:r>
            <w:proofErr w:type="spellEnd"/>
            <w:r w:rsidRPr="4716D89F">
              <w:rPr>
                <w:sz w:val="22"/>
                <w:szCs w:val="22"/>
              </w:rPr>
              <w:t>)</w:t>
            </w:r>
          </w:p>
        </w:tc>
        <w:tc>
          <w:tcPr>
            <w:tcW w:w="3969" w:type="dxa"/>
          </w:tcPr>
          <w:p w14:paraId="2725C4F9" w14:textId="77777777" w:rsidR="0098274A" w:rsidRPr="00CD46E9" w:rsidRDefault="0098274A" w:rsidP="4716D89F">
            <w:pPr>
              <w:ind w:left="72"/>
              <w:rPr>
                <w:sz w:val="22"/>
                <w:szCs w:val="22"/>
              </w:rPr>
            </w:pPr>
            <w:r w:rsidRPr="4716D89F">
              <w:rPr>
                <w:sz w:val="22"/>
                <w:szCs w:val="22"/>
              </w:rPr>
              <w:t>P</w:t>
            </w:r>
          </w:p>
        </w:tc>
      </w:tr>
      <w:tr w:rsidR="0098274A" w:rsidRPr="00CD46E9" w14:paraId="6E36827D" w14:textId="77777777" w:rsidTr="4D047E72">
        <w:tc>
          <w:tcPr>
            <w:tcW w:w="2547" w:type="dxa"/>
          </w:tcPr>
          <w:p w14:paraId="75E704C3" w14:textId="2E86E7EC" w:rsidR="0098274A" w:rsidRPr="00CD46E9" w:rsidRDefault="0098274A" w:rsidP="4716D89F">
            <w:pPr>
              <w:rPr>
                <w:sz w:val="22"/>
                <w:szCs w:val="22"/>
              </w:rPr>
            </w:pPr>
            <w:r w:rsidRPr="4716D89F">
              <w:rPr>
                <w:sz w:val="22"/>
                <w:szCs w:val="22"/>
              </w:rPr>
              <w:t xml:space="preserve">kandin/sairaanhoitajan virka, tehtävä tai toimi </w:t>
            </w:r>
          </w:p>
        </w:tc>
        <w:tc>
          <w:tcPr>
            <w:tcW w:w="1417" w:type="dxa"/>
          </w:tcPr>
          <w:p w14:paraId="4E9900A5" w14:textId="4F3D5F41" w:rsidR="00677E5E" w:rsidRPr="00677E5E" w:rsidRDefault="00677E5E" w:rsidP="4716D89F">
            <w:pPr>
              <w:rPr>
                <w:sz w:val="22"/>
                <w:szCs w:val="22"/>
              </w:rPr>
            </w:pPr>
            <w:proofErr w:type="spellStart"/>
            <w:r w:rsidRPr="4716D89F">
              <w:rPr>
                <w:sz w:val="22"/>
                <w:szCs w:val="22"/>
              </w:rPr>
              <w:t>CodeId</w:t>
            </w:r>
            <w:proofErr w:type="spellEnd"/>
            <w:r w:rsidRPr="4716D89F">
              <w:rPr>
                <w:sz w:val="22"/>
                <w:szCs w:val="22"/>
              </w:rPr>
              <w:t xml:space="preserve"> 101</w:t>
            </w:r>
          </w:p>
        </w:tc>
        <w:tc>
          <w:tcPr>
            <w:tcW w:w="1276" w:type="dxa"/>
          </w:tcPr>
          <w:p w14:paraId="2DC8CB2B" w14:textId="1CED1706"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70 </w:t>
            </w:r>
            <w:proofErr w:type="spellStart"/>
            <w:r w:rsidRPr="4716D89F">
              <w:rPr>
                <w:sz w:val="22"/>
                <w:szCs w:val="22"/>
              </w:rPr>
              <w:t>mkiä</w:t>
            </w:r>
            <w:proofErr w:type="spellEnd"/>
            <w:r w:rsidRPr="4716D89F">
              <w:rPr>
                <w:sz w:val="22"/>
                <w:szCs w:val="22"/>
              </w:rPr>
              <w:t>)</w:t>
            </w:r>
          </w:p>
        </w:tc>
        <w:tc>
          <w:tcPr>
            <w:tcW w:w="3969" w:type="dxa"/>
          </w:tcPr>
          <w:p w14:paraId="5E787C82" w14:textId="1E981993" w:rsidR="0098274A" w:rsidRPr="00CD46E9" w:rsidRDefault="0098274A" w:rsidP="4716D89F">
            <w:pPr>
              <w:ind w:left="72"/>
              <w:rPr>
                <w:sz w:val="22"/>
                <w:szCs w:val="22"/>
              </w:rPr>
            </w:pPr>
            <w:r w:rsidRPr="4716D89F">
              <w:rPr>
                <w:sz w:val="22"/>
                <w:szCs w:val="22"/>
              </w:rPr>
              <w:t>EP, pakollinen jos lääkkeen määrääjä ei ole laillistettu lääkäri tai hammaslääkäri</w:t>
            </w:r>
          </w:p>
        </w:tc>
      </w:tr>
      <w:tr w:rsidR="0098274A" w:rsidRPr="00CD46E9" w14:paraId="49BD00F4" w14:textId="77777777" w:rsidTr="4D047E72">
        <w:tc>
          <w:tcPr>
            <w:tcW w:w="2547" w:type="dxa"/>
          </w:tcPr>
          <w:p w14:paraId="0A3C9777" w14:textId="57212F6F" w:rsidR="0098274A" w:rsidRPr="00CD46E9" w:rsidRDefault="0098274A" w:rsidP="4716D89F">
            <w:pPr>
              <w:rPr>
                <w:sz w:val="22"/>
                <w:szCs w:val="22"/>
              </w:rPr>
            </w:pPr>
            <w:r w:rsidRPr="4716D89F">
              <w:rPr>
                <w:sz w:val="22"/>
                <w:szCs w:val="22"/>
              </w:rPr>
              <w:t xml:space="preserve">organisaation tunnus </w:t>
            </w:r>
          </w:p>
        </w:tc>
        <w:tc>
          <w:tcPr>
            <w:tcW w:w="1417" w:type="dxa"/>
          </w:tcPr>
          <w:p w14:paraId="17AE6D25" w14:textId="799FD883" w:rsidR="0098274A" w:rsidRPr="00CD46E9" w:rsidRDefault="00C03F42" w:rsidP="4716D89F">
            <w:pPr>
              <w:rPr>
                <w:sz w:val="22"/>
                <w:szCs w:val="22"/>
              </w:rPr>
            </w:pPr>
            <w:proofErr w:type="spellStart"/>
            <w:r w:rsidRPr="4716D89F">
              <w:rPr>
                <w:sz w:val="22"/>
                <w:szCs w:val="22"/>
              </w:rPr>
              <w:t>CodeId</w:t>
            </w:r>
            <w:proofErr w:type="spellEnd"/>
            <w:r w:rsidRPr="4716D89F">
              <w:rPr>
                <w:sz w:val="22"/>
                <w:szCs w:val="22"/>
              </w:rPr>
              <w:t xml:space="preserve"> 5/79</w:t>
            </w:r>
          </w:p>
        </w:tc>
        <w:tc>
          <w:tcPr>
            <w:tcW w:w="1276" w:type="dxa"/>
          </w:tcPr>
          <w:p w14:paraId="7A5B0A64" w14:textId="32E85FC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128 </w:t>
            </w:r>
            <w:proofErr w:type="spellStart"/>
            <w:r w:rsidRPr="4716D89F">
              <w:rPr>
                <w:sz w:val="22"/>
                <w:szCs w:val="22"/>
              </w:rPr>
              <w:t>mkiä</w:t>
            </w:r>
            <w:proofErr w:type="spellEnd"/>
            <w:r w:rsidRPr="4716D89F">
              <w:rPr>
                <w:sz w:val="22"/>
                <w:szCs w:val="22"/>
              </w:rPr>
              <w:t>)</w:t>
            </w:r>
          </w:p>
        </w:tc>
        <w:tc>
          <w:tcPr>
            <w:tcW w:w="3969" w:type="dxa"/>
          </w:tcPr>
          <w:p w14:paraId="2E690531" w14:textId="054A197B" w:rsidR="0098274A" w:rsidRPr="00CD46E9" w:rsidRDefault="0098274A" w:rsidP="4716D89F">
            <w:pPr>
              <w:ind w:left="72"/>
              <w:rPr>
                <w:sz w:val="22"/>
                <w:szCs w:val="22"/>
              </w:rPr>
            </w:pPr>
            <w:r w:rsidRPr="4716D89F">
              <w:rPr>
                <w:sz w:val="22"/>
                <w:szCs w:val="22"/>
              </w:rPr>
              <w:t>P</w:t>
            </w:r>
            <w:r w:rsidR="009A00E7" w:rsidRPr="4716D89F">
              <w:rPr>
                <w:sz w:val="22"/>
                <w:szCs w:val="22"/>
              </w:rPr>
              <w:t xml:space="preserve"> </w:t>
            </w:r>
          </w:p>
        </w:tc>
      </w:tr>
      <w:tr w:rsidR="0098274A" w:rsidRPr="00CD46E9" w14:paraId="5089730E" w14:textId="77777777" w:rsidTr="4D047E72">
        <w:tc>
          <w:tcPr>
            <w:tcW w:w="2547" w:type="dxa"/>
          </w:tcPr>
          <w:p w14:paraId="173F440E" w14:textId="6081CF42" w:rsidR="0098274A" w:rsidRPr="00CD46E9" w:rsidRDefault="0098274A" w:rsidP="4716D89F">
            <w:pPr>
              <w:rPr>
                <w:sz w:val="22"/>
                <w:szCs w:val="22"/>
              </w:rPr>
            </w:pPr>
            <w:r w:rsidRPr="4716D89F">
              <w:rPr>
                <w:sz w:val="22"/>
                <w:szCs w:val="22"/>
              </w:rPr>
              <w:t xml:space="preserve">organisaation nimi </w:t>
            </w:r>
          </w:p>
        </w:tc>
        <w:tc>
          <w:tcPr>
            <w:tcW w:w="1417" w:type="dxa"/>
          </w:tcPr>
          <w:p w14:paraId="0EEE6121" w14:textId="186528D7" w:rsidR="0098274A" w:rsidRPr="00CD46E9" w:rsidRDefault="000453B8" w:rsidP="4716D89F">
            <w:pPr>
              <w:rPr>
                <w:sz w:val="22"/>
                <w:szCs w:val="22"/>
              </w:rPr>
            </w:pPr>
            <w:proofErr w:type="spellStart"/>
            <w:r w:rsidRPr="4716D89F">
              <w:rPr>
                <w:sz w:val="22"/>
                <w:szCs w:val="22"/>
              </w:rPr>
              <w:t>CodeId</w:t>
            </w:r>
            <w:proofErr w:type="spellEnd"/>
            <w:r w:rsidRPr="4716D89F">
              <w:rPr>
                <w:sz w:val="22"/>
                <w:szCs w:val="22"/>
              </w:rPr>
              <w:t xml:space="preserve"> 71/80</w:t>
            </w:r>
          </w:p>
        </w:tc>
        <w:tc>
          <w:tcPr>
            <w:tcW w:w="1276" w:type="dxa"/>
          </w:tcPr>
          <w:p w14:paraId="31202112" w14:textId="3FAA9A4D"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100 </w:t>
            </w:r>
            <w:proofErr w:type="spellStart"/>
            <w:r w:rsidRPr="4716D89F">
              <w:rPr>
                <w:sz w:val="22"/>
                <w:szCs w:val="22"/>
              </w:rPr>
              <w:t>mkiä</w:t>
            </w:r>
            <w:proofErr w:type="spellEnd"/>
            <w:r w:rsidRPr="4716D89F">
              <w:rPr>
                <w:sz w:val="22"/>
                <w:szCs w:val="22"/>
              </w:rPr>
              <w:t>)</w:t>
            </w:r>
          </w:p>
        </w:tc>
        <w:tc>
          <w:tcPr>
            <w:tcW w:w="3969" w:type="dxa"/>
          </w:tcPr>
          <w:p w14:paraId="18414E4C" w14:textId="01313F52" w:rsidR="0098274A" w:rsidRPr="00CD46E9" w:rsidRDefault="0098274A" w:rsidP="4716D89F">
            <w:pPr>
              <w:ind w:left="72"/>
              <w:rPr>
                <w:sz w:val="22"/>
                <w:szCs w:val="22"/>
              </w:rPr>
            </w:pPr>
            <w:r w:rsidRPr="4716D89F">
              <w:rPr>
                <w:sz w:val="22"/>
                <w:szCs w:val="22"/>
              </w:rPr>
              <w:t>P</w:t>
            </w:r>
          </w:p>
        </w:tc>
      </w:tr>
      <w:tr w:rsidR="0098274A" w:rsidRPr="00CD46E9" w14:paraId="0C77DD55" w14:textId="77777777" w:rsidTr="4D047E72">
        <w:tc>
          <w:tcPr>
            <w:tcW w:w="2547" w:type="dxa"/>
          </w:tcPr>
          <w:p w14:paraId="47BA364C" w14:textId="0B280B0C" w:rsidR="0098274A" w:rsidRPr="00CD46E9" w:rsidRDefault="0098274A" w:rsidP="4716D89F">
            <w:pPr>
              <w:rPr>
                <w:sz w:val="22"/>
                <w:szCs w:val="22"/>
              </w:rPr>
            </w:pPr>
            <w:r w:rsidRPr="4716D89F">
              <w:rPr>
                <w:sz w:val="22"/>
                <w:szCs w:val="22"/>
              </w:rPr>
              <w:t xml:space="preserve">organisaation osoite </w:t>
            </w:r>
          </w:p>
        </w:tc>
        <w:tc>
          <w:tcPr>
            <w:tcW w:w="1417" w:type="dxa"/>
          </w:tcPr>
          <w:p w14:paraId="404E163B" w14:textId="2F770DBC" w:rsidR="0098274A" w:rsidRPr="00CD46E9" w:rsidRDefault="000E1AF0" w:rsidP="4716D89F">
            <w:pPr>
              <w:rPr>
                <w:sz w:val="22"/>
                <w:szCs w:val="22"/>
              </w:rPr>
            </w:pPr>
            <w:proofErr w:type="spellStart"/>
            <w:r w:rsidRPr="4716D89F">
              <w:rPr>
                <w:sz w:val="22"/>
                <w:szCs w:val="22"/>
              </w:rPr>
              <w:t>CodeId</w:t>
            </w:r>
            <w:proofErr w:type="spellEnd"/>
            <w:r w:rsidRPr="4716D89F">
              <w:rPr>
                <w:sz w:val="22"/>
                <w:szCs w:val="22"/>
              </w:rPr>
              <w:t xml:space="preserve"> 72/81</w:t>
            </w:r>
          </w:p>
        </w:tc>
        <w:tc>
          <w:tcPr>
            <w:tcW w:w="1276" w:type="dxa"/>
          </w:tcPr>
          <w:p w14:paraId="73DA98BB" w14:textId="4052B748"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200 </w:t>
            </w:r>
            <w:proofErr w:type="spellStart"/>
            <w:r w:rsidRPr="4716D89F">
              <w:rPr>
                <w:sz w:val="22"/>
                <w:szCs w:val="22"/>
              </w:rPr>
              <w:t>mkiä</w:t>
            </w:r>
            <w:proofErr w:type="spellEnd"/>
            <w:r w:rsidRPr="4716D89F">
              <w:rPr>
                <w:sz w:val="22"/>
                <w:szCs w:val="22"/>
              </w:rPr>
              <w:t>)</w:t>
            </w:r>
          </w:p>
        </w:tc>
        <w:tc>
          <w:tcPr>
            <w:tcW w:w="3969" w:type="dxa"/>
          </w:tcPr>
          <w:p w14:paraId="06C03C8F" w14:textId="1A3C9398" w:rsidR="00611D5D" w:rsidRPr="00E9099A" w:rsidRDefault="00611D5D" w:rsidP="4716D89F">
            <w:pPr>
              <w:ind w:left="72"/>
              <w:rPr>
                <w:sz w:val="22"/>
                <w:szCs w:val="22"/>
              </w:rPr>
            </w:pPr>
            <w:r w:rsidRPr="4716D89F">
              <w:rPr>
                <w:sz w:val="22"/>
                <w:szCs w:val="22"/>
              </w:rPr>
              <w:t xml:space="preserve"> EP määrääjällä</w:t>
            </w:r>
          </w:p>
          <w:p w14:paraId="35C6138F" w14:textId="17DFE842"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07DAFCD7" w14:textId="77777777" w:rsidTr="4D047E72">
        <w:tc>
          <w:tcPr>
            <w:tcW w:w="2547" w:type="dxa"/>
          </w:tcPr>
          <w:p w14:paraId="40714BF8" w14:textId="4067ADF2" w:rsidR="0098274A" w:rsidRPr="00CD46E9" w:rsidRDefault="0098274A" w:rsidP="4716D89F">
            <w:pPr>
              <w:rPr>
                <w:sz w:val="22"/>
                <w:szCs w:val="22"/>
              </w:rPr>
            </w:pPr>
            <w:r w:rsidRPr="4716D89F">
              <w:rPr>
                <w:sz w:val="22"/>
                <w:szCs w:val="22"/>
              </w:rPr>
              <w:t xml:space="preserve">organisaation puhelinnumero </w:t>
            </w:r>
          </w:p>
        </w:tc>
        <w:tc>
          <w:tcPr>
            <w:tcW w:w="1417" w:type="dxa"/>
          </w:tcPr>
          <w:p w14:paraId="4E71C7B5" w14:textId="53DA7E47" w:rsidR="0098274A" w:rsidRPr="00CD46E9" w:rsidRDefault="00EB264F" w:rsidP="4716D89F">
            <w:pPr>
              <w:rPr>
                <w:sz w:val="22"/>
                <w:szCs w:val="22"/>
              </w:rPr>
            </w:pPr>
            <w:proofErr w:type="spellStart"/>
            <w:r w:rsidRPr="4716D89F">
              <w:rPr>
                <w:sz w:val="22"/>
                <w:szCs w:val="22"/>
              </w:rPr>
              <w:t>CodeId</w:t>
            </w:r>
            <w:proofErr w:type="spellEnd"/>
            <w:r w:rsidRPr="4716D89F">
              <w:rPr>
                <w:sz w:val="22"/>
                <w:szCs w:val="22"/>
              </w:rPr>
              <w:t xml:space="preserve"> 73/82</w:t>
            </w:r>
          </w:p>
        </w:tc>
        <w:tc>
          <w:tcPr>
            <w:tcW w:w="1276" w:type="dxa"/>
          </w:tcPr>
          <w:p w14:paraId="6037D3A3" w14:textId="1E3766DC"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30 </w:t>
            </w:r>
            <w:proofErr w:type="spellStart"/>
            <w:r w:rsidRPr="4716D89F">
              <w:rPr>
                <w:sz w:val="22"/>
                <w:szCs w:val="22"/>
              </w:rPr>
              <w:t>mkiä</w:t>
            </w:r>
            <w:proofErr w:type="spellEnd"/>
            <w:r w:rsidRPr="4716D89F">
              <w:rPr>
                <w:sz w:val="22"/>
                <w:szCs w:val="22"/>
              </w:rPr>
              <w:t>)</w:t>
            </w:r>
          </w:p>
        </w:tc>
        <w:tc>
          <w:tcPr>
            <w:tcW w:w="3969" w:type="dxa"/>
          </w:tcPr>
          <w:p w14:paraId="5956E0F0" w14:textId="6488FE9E" w:rsidR="00611D5D" w:rsidRPr="00E9099A" w:rsidRDefault="00611D5D" w:rsidP="4716D89F">
            <w:pPr>
              <w:ind w:left="72"/>
              <w:rPr>
                <w:sz w:val="22"/>
                <w:szCs w:val="22"/>
              </w:rPr>
            </w:pPr>
            <w:r w:rsidRPr="4716D89F">
              <w:rPr>
                <w:sz w:val="22"/>
                <w:szCs w:val="22"/>
              </w:rPr>
              <w:t>EP määrääjällä</w:t>
            </w:r>
          </w:p>
          <w:p w14:paraId="0F169399" w14:textId="75004136" w:rsidR="0098274A" w:rsidRPr="00CD46E9" w:rsidRDefault="00611D5D" w:rsidP="4716D89F">
            <w:pPr>
              <w:ind w:left="72"/>
              <w:rPr>
                <w:sz w:val="22"/>
                <w:szCs w:val="22"/>
              </w:rPr>
            </w:pPr>
            <w:r w:rsidRPr="4716D89F">
              <w:rPr>
                <w:sz w:val="22"/>
                <w:szCs w:val="22"/>
              </w:rPr>
              <w:t>pakollinen, kun Lääkemääräyksen alkuperä = tyhjä ja Lääkkeen määrääjän organisaatioyksikkö on SOTE-organisaatiorekisterin mukainen organisaatioyksikön tunniste</w:t>
            </w:r>
          </w:p>
        </w:tc>
      </w:tr>
      <w:tr w:rsidR="0098274A" w:rsidRPr="00CD46E9" w14:paraId="4D6BC49F" w14:textId="77777777" w:rsidTr="4D047E72">
        <w:tc>
          <w:tcPr>
            <w:tcW w:w="2547" w:type="dxa"/>
          </w:tcPr>
          <w:p w14:paraId="2971A95B" w14:textId="1500BAD0" w:rsidR="0098274A" w:rsidRPr="00CD46E9" w:rsidRDefault="0098274A" w:rsidP="4716D89F">
            <w:pPr>
              <w:rPr>
                <w:sz w:val="22"/>
                <w:szCs w:val="22"/>
              </w:rPr>
            </w:pPr>
            <w:r w:rsidRPr="4716D89F">
              <w:rPr>
                <w:sz w:val="22"/>
                <w:szCs w:val="22"/>
              </w:rPr>
              <w:t xml:space="preserve">organisaation sähköposti </w:t>
            </w:r>
          </w:p>
        </w:tc>
        <w:tc>
          <w:tcPr>
            <w:tcW w:w="1417" w:type="dxa"/>
          </w:tcPr>
          <w:p w14:paraId="4E856486" w14:textId="03250214" w:rsidR="0098274A" w:rsidRPr="00CD46E9" w:rsidRDefault="001D62AF" w:rsidP="4716D89F">
            <w:pPr>
              <w:rPr>
                <w:sz w:val="22"/>
                <w:szCs w:val="22"/>
              </w:rPr>
            </w:pPr>
            <w:proofErr w:type="spellStart"/>
            <w:r w:rsidRPr="4716D89F">
              <w:rPr>
                <w:sz w:val="22"/>
                <w:szCs w:val="22"/>
              </w:rPr>
              <w:t>CodeId</w:t>
            </w:r>
            <w:proofErr w:type="spellEnd"/>
            <w:r w:rsidRPr="4716D89F">
              <w:rPr>
                <w:sz w:val="22"/>
                <w:szCs w:val="22"/>
              </w:rPr>
              <w:t xml:space="preserve"> 74/83</w:t>
            </w:r>
          </w:p>
        </w:tc>
        <w:tc>
          <w:tcPr>
            <w:tcW w:w="1276" w:type="dxa"/>
          </w:tcPr>
          <w:p w14:paraId="023E24F5" w14:textId="443F6152"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50 </w:t>
            </w:r>
            <w:proofErr w:type="spellStart"/>
            <w:r w:rsidRPr="4716D89F">
              <w:rPr>
                <w:sz w:val="22"/>
                <w:szCs w:val="22"/>
              </w:rPr>
              <w:t>mkiä</w:t>
            </w:r>
            <w:proofErr w:type="spellEnd"/>
            <w:r w:rsidRPr="4716D89F">
              <w:rPr>
                <w:sz w:val="22"/>
                <w:szCs w:val="22"/>
              </w:rPr>
              <w:t>)</w:t>
            </w:r>
          </w:p>
        </w:tc>
        <w:tc>
          <w:tcPr>
            <w:tcW w:w="3969" w:type="dxa"/>
          </w:tcPr>
          <w:p w14:paraId="055959ED" w14:textId="77777777" w:rsidR="0098274A" w:rsidRPr="00CD46E9" w:rsidRDefault="0098274A">
            <w:pPr>
              <w:ind w:left="72"/>
              <w:rPr>
                <w:sz w:val="22"/>
              </w:rPr>
            </w:pPr>
          </w:p>
        </w:tc>
      </w:tr>
      <w:tr w:rsidR="0098274A" w:rsidRPr="00CD46E9" w14:paraId="725106F5" w14:textId="77777777" w:rsidTr="4D047E72">
        <w:tc>
          <w:tcPr>
            <w:tcW w:w="2547" w:type="dxa"/>
          </w:tcPr>
          <w:p w14:paraId="25F76E97" w14:textId="580B7ED3" w:rsidR="0098274A" w:rsidRPr="00CD46E9" w:rsidRDefault="0098274A" w:rsidP="4716D89F">
            <w:pPr>
              <w:rPr>
                <w:sz w:val="22"/>
                <w:szCs w:val="22"/>
              </w:rPr>
            </w:pPr>
            <w:r w:rsidRPr="4716D89F">
              <w:rPr>
                <w:sz w:val="22"/>
                <w:szCs w:val="22"/>
              </w:rPr>
              <w:t>alkuperäisen lääkemääräyksen id (</w:t>
            </w:r>
            <w:proofErr w:type="spellStart"/>
            <w:r w:rsidRPr="4716D89F">
              <w:rPr>
                <w:sz w:val="22"/>
                <w:szCs w:val="22"/>
              </w:rPr>
              <w:t>setid</w:t>
            </w:r>
            <w:proofErr w:type="spellEnd"/>
            <w:r w:rsidRPr="4716D89F">
              <w:rPr>
                <w:sz w:val="22"/>
                <w:szCs w:val="22"/>
              </w:rPr>
              <w:t>)</w:t>
            </w:r>
          </w:p>
        </w:tc>
        <w:tc>
          <w:tcPr>
            <w:tcW w:w="1417" w:type="dxa"/>
          </w:tcPr>
          <w:p w14:paraId="3A679833" w14:textId="36C8AE82" w:rsidR="0098274A" w:rsidRPr="00CD46E9" w:rsidRDefault="008876D7" w:rsidP="4716D89F">
            <w:pPr>
              <w:rPr>
                <w:sz w:val="22"/>
                <w:szCs w:val="22"/>
              </w:rPr>
            </w:pPr>
            <w:proofErr w:type="spellStart"/>
            <w:r w:rsidRPr="4716D89F">
              <w:rPr>
                <w:sz w:val="22"/>
                <w:szCs w:val="22"/>
              </w:rPr>
              <w:t>CodeId</w:t>
            </w:r>
            <w:proofErr w:type="spellEnd"/>
            <w:r w:rsidRPr="4716D89F">
              <w:rPr>
                <w:sz w:val="22"/>
                <w:szCs w:val="22"/>
              </w:rPr>
              <w:t xml:space="preserve"> 104</w:t>
            </w:r>
          </w:p>
        </w:tc>
        <w:tc>
          <w:tcPr>
            <w:tcW w:w="1276" w:type="dxa"/>
          </w:tcPr>
          <w:p w14:paraId="1EF13DC2" w14:textId="6E79315C"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60 </w:t>
            </w:r>
            <w:proofErr w:type="spellStart"/>
            <w:r w:rsidRPr="4716D89F">
              <w:rPr>
                <w:sz w:val="22"/>
                <w:szCs w:val="22"/>
              </w:rPr>
              <w:t>mkiä</w:t>
            </w:r>
            <w:proofErr w:type="spellEnd"/>
            <w:r w:rsidRPr="4716D89F">
              <w:rPr>
                <w:sz w:val="22"/>
                <w:szCs w:val="22"/>
              </w:rPr>
              <w:t>)</w:t>
            </w:r>
          </w:p>
        </w:tc>
        <w:tc>
          <w:tcPr>
            <w:tcW w:w="3969" w:type="dxa"/>
          </w:tcPr>
          <w:p w14:paraId="5F628072" w14:textId="4C0D4682" w:rsidR="0098274A" w:rsidRPr="00CD46E9" w:rsidRDefault="0098274A" w:rsidP="4716D89F">
            <w:pPr>
              <w:ind w:left="72"/>
              <w:rPr>
                <w:sz w:val="22"/>
                <w:szCs w:val="22"/>
              </w:rPr>
            </w:pPr>
            <w:r w:rsidRPr="4716D89F">
              <w:rPr>
                <w:sz w:val="22"/>
                <w:szCs w:val="22"/>
              </w:rPr>
              <w:t xml:space="preserve">P </w:t>
            </w:r>
          </w:p>
        </w:tc>
      </w:tr>
      <w:tr w:rsidR="0098274A" w:rsidRPr="00CD46E9" w14:paraId="2022AD6C" w14:textId="77777777" w:rsidTr="4D047E72">
        <w:tc>
          <w:tcPr>
            <w:tcW w:w="2547" w:type="dxa"/>
          </w:tcPr>
          <w:p w14:paraId="4A5F748E" w14:textId="760169C1" w:rsidR="0098274A" w:rsidRPr="00CD46E9" w:rsidRDefault="0098274A" w:rsidP="4716D89F">
            <w:pPr>
              <w:rPr>
                <w:sz w:val="22"/>
                <w:szCs w:val="22"/>
              </w:rPr>
            </w:pPr>
            <w:r w:rsidRPr="4716D89F">
              <w:rPr>
                <w:sz w:val="22"/>
                <w:szCs w:val="22"/>
              </w:rPr>
              <w:t xml:space="preserve">lääkemääräyksen id </w:t>
            </w:r>
          </w:p>
        </w:tc>
        <w:tc>
          <w:tcPr>
            <w:tcW w:w="1417" w:type="dxa"/>
          </w:tcPr>
          <w:p w14:paraId="2BB25213" w14:textId="183CF85A" w:rsidR="0098274A" w:rsidRPr="00CD46E9" w:rsidRDefault="00281DEC" w:rsidP="4716D89F">
            <w:pPr>
              <w:rPr>
                <w:sz w:val="22"/>
                <w:szCs w:val="22"/>
              </w:rPr>
            </w:pPr>
            <w:proofErr w:type="spellStart"/>
            <w:r w:rsidRPr="4716D89F">
              <w:rPr>
                <w:sz w:val="22"/>
                <w:szCs w:val="22"/>
              </w:rPr>
              <w:t>CodeId</w:t>
            </w:r>
            <w:proofErr w:type="spellEnd"/>
            <w:r w:rsidRPr="4716D89F">
              <w:rPr>
                <w:sz w:val="22"/>
                <w:szCs w:val="22"/>
              </w:rPr>
              <w:t xml:space="preserve"> 103</w:t>
            </w:r>
          </w:p>
        </w:tc>
        <w:tc>
          <w:tcPr>
            <w:tcW w:w="1276" w:type="dxa"/>
          </w:tcPr>
          <w:p w14:paraId="41F234C6" w14:textId="5302C0FB"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60 </w:t>
            </w:r>
            <w:proofErr w:type="spellStart"/>
            <w:r w:rsidRPr="4716D89F">
              <w:rPr>
                <w:sz w:val="22"/>
                <w:szCs w:val="22"/>
              </w:rPr>
              <w:t>mkiä</w:t>
            </w:r>
            <w:proofErr w:type="spellEnd"/>
            <w:r w:rsidRPr="4716D89F">
              <w:rPr>
                <w:sz w:val="22"/>
                <w:szCs w:val="22"/>
              </w:rPr>
              <w:t>)</w:t>
            </w:r>
          </w:p>
        </w:tc>
        <w:tc>
          <w:tcPr>
            <w:tcW w:w="3969" w:type="dxa"/>
          </w:tcPr>
          <w:p w14:paraId="4CE661B5" w14:textId="77777777" w:rsidR="0098274A" w:rsidRPr="00CD46E9" w:rsidRDefault="0098274A" w:rsidP="4716D89F">
            <w:pPr>
              <w:ind w:left="72"/>
              <w:rPr>
                <w:sz w:val="22"/>
                <w:szCs w:val="22"/>
              </w:rPr>
            </w:pPr>
            <w:r w:rsidRPr="4716D89F">
              <w:rPr>
                <w:sz w:val="22"/>
                <w:szCs w:val="22"/>
              </w:rPr>
              <w:t>P</w:t>
            </w:r>
          </w:p>
        </w:tc>
      </w:tr>
      <w:tr w:rsidR="0098274A" w:rsidRPr="00CD46E9" w14:paraId="2F70E24F" w14:textId="77777777" w:rsidTr="4D047E72">
        <w:tc>
          <w:tcPr>
            <w:tcW w:w="2547" w:type="dxa"/>
          </w:tcPr>
          <w:p w14:paraId="5A93B755" w14:textId="2EC17F2A" w:rsidR="0098274A" w:rsidRPr="00CD46E9" w:rsidRDefault="0098274A" w:rsidP="4716D89F">
            <w:pPr>
              <w:rPr>
                <w:sz w:val="22"/>
                <w:szCs w:val="22"/>
              </w:rPr>
            </w:pPr>
            <w:r w:rsidRPr="4716D89F">
              <w:rPr>
                <w:sz w:val="22"/>
                <w:szCs w:val="22"/>
              </w:rPr>
              <w:t xml:space="preserve">lääkemääräyksen voimassaolon loppuaika </w:t>
            </w:r>
          </w:p>
        </w:tc>
        <w:tc>
          <w:tcPr>
            <w:tcW w:w="1417" w:type="dxa"/>
          </w:tcPr>
          <w:p w14:paraId="4D8C188B" w14:textId="316618E2" w:rsidR="0098274A" w:rsidRPr="00CD46E9" w:rsidRDefault="00BB766B" w:rsidP="4716D89F">
            <w:pPr>
              <w:rPr>
                <w:sz w:val="22"/>
                <w:szCs w:val="22"/>
              </w:rPr>
            </w:pPr>
            <w:proofErr w:type="spellStart"/>
            <w:r w:rsidRPr="4716D89F">
              <w:rPr>
                <w:sz w:val="22"/>
                <w:szCs w:val="22"/>
              </w:rPr>
              <w:t>CodeId</w:t>
            </w:r>
            <w:proofErr w:type="spellEnd"/>
            <w:r w:rsidRPr="4716D89F">
              <w:rPr>
                <w:sz w:val="22"/>
                <w:szCs w:val="22"/>
              </w:rPr>
              <w:t xml:space="preserve"> 53</w:t>
            </w:r>
          </w:p>
        </w:tc>
        <w:tc>
          <w:tcPr>
            <w:tcW w:w="1276" w:type="dxa"/>
          </w:tcPr>
          <w:p w14:paraId="562504FA" w14:textId="34341811" w:rsidR="0098274A" w:rsidRPr="00CD46E9" w:rsidRDefault="0098274A" w:rsidP="4716D89F">
            <w:pPr>
              <w:rPr>
                <w:sz w:val="22"/>
                <w:szCs w:val="22"/>
              </w:rPr>
            </w:pPr>
            <w:r w:rsidRPr="4716D89F">
              <w:rPr>
                <w:sz w:val="22"/>
                <w:szCs w:val="22"/>
              </w:rPr>
              <w:t>(</w:t>
            </w:r>
            <w:proofErr w:type="spellStart"/>
            <w:r w:rsidRPr="4716D89F">
              <w:rPr>
                <w:sz w:val="22"/>
                <w:szCs w:val="22"/>
              </w:rPr>
              <w:t>timestamp</w:t>
            </w:r>
            <w:proofErr w:type="spellEnd"/>
            <w:r w:rsidRPr="4716D89F">
              <w:rPr>
                <w:sz w:val="22"/>
                <w:szCs w:val="22"/>
              </w:rPr>
              <w:t>)</w:t>
            </w:r>
          </w:p>
        </w:tc>
        <w:tc>
          <w:tcPr>
            <w:tcW w:w="3969" w:type="dxa"/>
          </w:tcPr>
          <w:p w14:paraId="4A3C4FF2" w14:textId="77777777" w:rsidR="0098274A" w:rsidRPr="00CD46E9" w:rsidRDefault="0098274A">
            <w:pPr>
              <w:ind w:left="72"/>
              <w:rPr>
                <w:sz w:val="22"/>
              </w:rPr>
            </w:pPr>
          </w:p>
        </w:tc>
      </w:tr>
      <w:tr w:rsidR="0098274A" w:rsidRPr="00CD46E9" w14:paraId="7BC066A9" w14:textId="77777777" w:rsidTr="4D047E72">
        <w:tc>
          <w:tcPr>
            <w:tcW w:w="2547" w:type="dxa"/>
          </w:tcPr>
          <w:p w14:paraId="5EECE769" w14:textId="5584796C" w:rsidR="0098274A" w:rsidRPr="00CD46E9" w:rsidRDefault="0098274A" w:rsidP="4716D89F">
            <w:pPr>
              <w:rPr>
                <w:sz w:val="22"/>
                <w:szCs w:val="22"/>
              </w:rPr>
            </w:pPr>
            <w:r w:rsidRPr="4716D89F">
              <w:rPr>
                <w:sz w:val="22"/>
                <w:szCs w:val="22"/>
              </w:rPr>
              <w:t>määrätyn määrän esittämistapa (reseptin tyyppi)</w:t>
            </w:r>
          </w:p>
        </w:tc>
        <w:tc>
          <w:tcPr>
            <w:tcW w:w="1417" w:type="dxa"/>
          </w:tcPr>
          <w:p w14:paraId="0E6F0208" w14:textId="288F5713" w:rsidR="0098274A" w:rsidRPr="00CD46E9" w:rsidRDefault="00A612DC" w:rsidP="4716D89F">
            <w:pPr>
              <w:rPr>
                <w:sz w:val="22"/>
                <w:szCs w:val="22"/>
              </w:rPr>
            </w:pPr>
            <w:proofErr w:type="spellStart"/>
            <w:r w:rsidRPr="4716D89F">
              <w:rPr>
                <w:sz w:val="22"/>
                <w:szCs w:val="22"/>
              </w:rPr>
              <w:t>CodeId</w:t>
            </w:r>
            <w:proofErr w:type="spellEnd"/>
            <w:r w:rsidRPr="4716D89F">
              <w:rPr>
                <w:sz w:val="22"/>
                <w:szCs w:val="22"/>
              </w:rPr>
              <w:t xml:space="preserve"> 128</w:t>
            </w:r>
          </w:p>
        </w:tc>
        <w:tc>
          <w:tcPr>
            <w:tcW w:w="1276" w:type="dxa"/>
          </w:tcPr>
          <w:p w14:paraId="156D70CB" w14:textId="4DE612E0" w:rsidR="0098274A" w:rsidRPr="00CD46E9" w:rsidRDefault="0098274A" w:rsidP="4716D89F">
            <w:pPr>
              <w:rPr>
                <w:sz w:val="22"/>
                <w:szCs w:val="22"/>
              </w:rPr>
            </w:pPr>
            <w:r w:rsidRPr="4716D89F">
              <w:rPr>
                <w:sz w:val="22"/>
                <w:szCs w:val="22"/>
              </w:rPr>
              <w:t xml:space="preserve">(1 </w:t>
            </w:r>
            <w:proofErr w:type="spellStart"/>
            <w:r w:rsidRPr="4716D89F">
              <w:rPr>
                <w:sz w:val="22"/>
                <w:szCs w:val="22"/>
              </w:rPr>
              <w:t>mki</w:t>
            </w:r>
            <w:proofErr w:type="spellEnd"/>
            <w:r w:rsidRPr="4716D89F">
              <w:rPr>
                <w:sz w:val="22"/>
                <w:szCs w:val="22"/>
              </w:rPr>
              <w:t>)</w:t>
            </w:r>
          </w:p>
        </w:tc>
        <w:tc>
          <w:tcPr>
            <w:tcW w:w="3969" w:type="dxa"/>
          </w:tcPr>
          <w:p w14:paraId="7BE2C024" w14:textId="77777777" w:rsidR="0098274A" w:rsidRPr="00CD46E9" w:rsidRDefault="0098274A" w:rsidP="4716D89F">
            <w:pPr>
              <w:ind w:left="72"/>
              <w:rPr>
                <w:sz w:val="22"/>
                <w:szCs w:val="22"/>
              </w:rPr>
            </w:pPr>
            <w:r w:rsidRPr="4716D89F">
              <w:rPr>
                <w:sz w:val="22"/>
                <w:szCs w:val="22"/>
              </w:rPr>
              <w:t>P</w:t>
            </w:r>
          </w:p>
        </w:tc>
      </w:tr>
      <w:tr w:rsidR="0098274A" w:rsidRPr="00CD46E9" w14:paraId="6A7834FB" w14:textId="77777777" w:rsidTr="4D047E72">
        <w:tc>
          <w:tcPr>
            <w:tcW w:w="2547" w:type="dxa"/>
          </w:tcPr>
          <w:p w14:paraId="38B13D71" w14:textId="77777777" w:rsidR="0098274A" w:rsidRPr="00CD46E9" w:rsidRDefault="0098274A" w:rsidP="4716D89F">
            <w:pPr>
              <w:rPr>
                <w:sz w:val="22"/>
                <w:szCs w:val="22"/>
              </w:rPr>
            </w:pPr>
            <w:r w:rsidRPr="4716D89F">
              <w:rPr>
                <w:sz w:val="22"/>
                <w:szCs w:val="22"/>
              </w:rPr>
              <w:t xml:space="preserve">potilaan henkilötunnus </w:t>
            </w:r>
          </w:p>
        </w:tc>
        <w:tc>
          <w:tcPr>
            <w:tcW w:w="1417" w:type="dxa"/>
          </w:tcPr>
          <w:p w14:paraId="65637DB2" w14:textId="4F40725C" w:rsidR="0098274A" w:rsidRPr="00CD46E9" w:rsidRDefault="007A6DEC" w:rsidP="4716D89F">
            <w:pPr>
              <w:rPr>
                <w:sz w:val="22"/>
                <w:szCs w:val="22"/>
              </w:rPr>
            </w:pPr>
            <w:proofErr w:type="spellStart"/>
            <w:r w:rsidRPr="4716D89F">
              <w:rPr>
                <w:sz w:val="22"/>
                <w:szCs w:val="22"/>
              </w:rPr>
              <w:t>CodeId</w:t>
            </w:r>
            <w:proofErr w:type="spellEnd"/>
            <w:r w:rsidRPr="4716D89F">
              <w:rPr>
                <w:sz w:val="22"/>
                <w:szCs w:val="22"/>
              </w:rPr>
              <w:t xml:space="preserve"> 302</w:t>
            </w:r>
          </w:p>
        </w:tc>
        <w:tc>
          <w:tcPr>
            <w:tcW w:w="1276" w:type="dxa"/>
          </w:tcPr>
          <w:p w14:paraId="1254D3A1" w14:textId="32399059"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60+11,</w:t>
            </w:r>
          </w:p>
          <w:p w14:paraId="63DA92AD" w14:textId="77777777" w:rsidR="0098274A" w:rsidRPr="00CD46E9" w:rsidRDefault="0098274A" w:rsidP="4716D89F">
            <w:pPr>
              <w:rPr>
                <w:sz w:val="22"/>
                <w:szCs w:val="22"/>
              </w:rPr>
            </w:pPr>
            <w:r w:rsidRPr="4716D89F">
              <w:rPr>
                <w:sz w:val="22"/>
                <w:szCs w:val="22"/>
              </w:rPr>
              <w:t xml:space="preserve">OID </w:t>
            </w:r>
            <w:proofErr w:type="spellStart"/>
            <w:r w:rsidRPr="4716D89F">
              <w:rPr>
                <w:sz w:val="22"/>
                <w:szCs w:val="22"/>
              </w:rPr>
              <w:t>max</w:t>
            </w:r>
            <w:proofErr w:type="spellEnd"/>
            <w:r w:rsidRPr="4716D89F">
              <w:rPr>
                <w:sz w:val="22"/>
                <w:szCs w:val="22"/>
              </w:rPr>
              <w:t xml:space="preserve"> 60 </w:t>
            </w:r>
            <w:proofErr w:type="spellStart"/>
            <w:r w:rsidRPr="4716D89F">
              <w:rPr>
                <w:sz w:val="22"/>
                <w:szCs w:val="22"/>
              </w:rPr>
              <w:t>mkiä</w:t>
            </w:r>
            <w:proofErr w:type="spellEnd"/>
            <w:r w:rsidRPr="4716D89F">
              <w:rPr>
                <w:sz w:val="22"/>
                <w:szCs w:val="22"/>
              </w:rPr>
              <w:t xml:space="preserve"> ja tunnusosa 11 </w:t>
            </w:r>
            <w:proofErr w:type="spellStart"/>
            <w:r w:rsidRPr="4716D89F">
              <w:rPr>
                <w:sz w:val="22"/>
                <w:szCs w:val="22"/>
              </w:rPr>
              <w:t>mkiä</w:t>
            </w:r>
            <w:proofErr w:type="spellEnd"/>
            <w:r w:rsidRPr="4716D89F">
              <w:rPr>
                <w:sz w:val="22"/>
                <w:szCs w:val="22"/>
              </w:rPr>
              <w:t>)</w:t>
            </w:r>
          </w:p>
        </w:tc>
        <w:tc>
          <w:tcPr>
            <w:tcW w:w="3969" w:type="dxa"/>
          </w:tcPr>
          <w:p w14:paraId="22317218" w14:textId="503829AD" w:rsidR="0098274A" w:rsidRPr="00CD46E9" w:rsidRDefault="0098274A" w:rsidP="4716D89F">
            <w:pPr>
              <w:ind w:left="72"/>
              <w:rPr>
                <w:sz w:val="22"/>
                <w:szCs w:val="22"/>
              </w:rPr>
            </w:pPr>
            <w:r w:rsidRPr="4716D89F">
              <w:rPr>
                <w:sz w:val="22"/>
                <w:szCs w:val="22"/>
              </w:rPr>
              <w:t>EP, pakollinen jos potilaan virallinen suomalainen henkilötunnus on järjestelmän tiedossa</w:t>
            </w:r>
          </w:p>
        </w:tc>
      </w:tr>
      <w:tr w:rsidR="0098274A" w:rsidRPr="00CD46E9" w14:paraId="158EB4D9" w14:textId="77777777" w:rsidTr="4D047E72">
        <w:tc>
          <w:tcPr>
            <w:tcW w:w="2547" w:type="dxa"/>
          </w:tcPr>
          <w:p w14:paraId="38E0AF85" w14:textId="77777777" w:rsidR="0098274A" w:rsidRPr="00CD46E9" w:rsidRDefault="0098274A" w:rsidP="4716D89F">
            <w:pPr>
              <w:rPr>
                <w:sz w:val="22"/>
                <w:szCs w:val="22"/>
              </w:rPr>
            </w:pPr>
            <w:r w:rsidRPr="4716D89F">
              <w:rPr>
                <w:sz w:val="22"/>
                <w:szCs w:val="22"/>
              </w:rPr>
              <w:t>potilaan nimi</w:t>
            </w:r>
          </w:p>
        </w:tc>
        <w:tc>
          <w:tcPr>
            <w:tcW w:w="1417" w:type="dxa"/>
          </w:tcPr>
          <w:p w14:paraId="4FE5E371" w14:textId="4409C35A" w:rsidR="0098274A" w:rsidRPr="00CD46E9" w:rsidRDefault="00FB2CE7" w:rsidP="4716D89F">
            <w:pPr>
              <w:rPr>
                <w:sz w:val="22"/>
                <w:szCs w:val="22"/>
              </w:rPr>
            </w:pPr>
            <w:proofErr w:type="spellStart"/>
            <w:r w:rsidRPr="4716D89F">
              <w:rPr>
                <w:sz w:val="22"/>
                <w:szCs w:val="22"/>
              </w:rPr>
              <w:t>CodeId</w:t>
            </w:r>
            <w:proofErr w:type="spellEnd"/>
            <w:r w:rsidRPr="4716D89F">
              <w:rPr>
                <w:sz w:val="22"/>
                <w:szCs w:val="22"/>
              </w:rPr>
              <w:t xml:space="preserve"> 301</w:t>
            </w:r>
          </w:p>
        </w:tc>
        <w:tc>
          <w:tcPr>
            <w:tcW w:w="1276" w:type="dxa"/>
          </w:tcPr>
          <w:p w14:paraId="3A29A52F" w14:textId="54AEC5C4" w:rsidR="0098274A" w:rsidRPr="00CD46E9" w:rsidRDefault="0098274A" w:rsidP="4716D89F">
            <w:pPr>
              <w:rPr>
                <w:sz w:val="22"/>
                <w:szCs w:val="22"/>
              </w:rPr>
            </w:pPr>
            <w:r w:rsidRPr="4716D89F">
              <w:rPr>
                <w:sz w:val="22"/>
                <w:szCs w:val="22"/>
              </w:rPr>
              <w:t>(</w:t>
            </w:r>
            <w:proofErr w:type="spellStart"/>
            <w:r w:rsidRPr="4716D89F">
              <w:rPr>
                <w:sz w:val="22"/>
                <w:szCs w:val="22"/>
              </w:rPr>
              <w:t>max</w:t>
            </w:r>
            <w:proofErr w:type="spellEnd"/>
            <w:r w:rsidRPr="4716D89F">
              <w:rPr>
                <w:sz w:val="22"/>
                <w:szCs w:val="22"/>
              </w:rPr>
              <w:t xml:space="preserve"> 100+100)</w:t>
            </w:r>
          </w:p>
        </w:tc>
        <w:tc>
          <w:tcPr>
            <w:tcW w:w="3969" w:type="dxa"/>
          </w:tcPr>
          <w:p w14:paraId="145292E0" w14:textId="77777777" w:rsidR="0098274A" w:rsidRPr="00CD46E9" w:rsidRDefault="0098274A" w:rsidP="4716D89F">
            <w:pPr>
              <w:ind w:left="72"/>
              <w:rPr>
                <w:sz w:val="22"/>
                <w:szCs w:val="22"/>
              </w:rPr>
            </w:pPr>
            <w:r w:rsidRPr="4716D89F">
              <w:rPr>
                <w:sz w:val="22"/>
                <w:szCs w:val="22"/>
              </w:rPr>
              <w:t>P</w:t>
            </w:r>
          </w:p>
        </w:tc>
      </w:tr>
      <w:tr w:rsidR="0098274A" w:rsidRPr="00CD46E9" w14:paraId="131D0E9F" w14:textId="77777777" w:rsidTr="4D047E72">
        <w:tc>
          <w:tcPr>
            <w:tcW w:w="2547" w:type="dxa"/>
          </w:tcPr>
          <w:p w14:paraId="73A0B8AA" w14:textId="77777777" w:rsidR="0098274A" w:rsidRPr="00CD46E9" w:rsidRDefault="0098274A" w:rsidP="4716D89F">
            <w:pPr>
              <w:rPr>
                <w:sz w:val="22"/>
                <w:szCs w:val="22"/>
              </w:rPr>
            </w:pPr>
            <w:r w:rsidRPr="4716D89F">
              <w:rPr>
                <w:sz w:val="22"/>
                <w:szCs w:val="22"/>
              </w:rPr>
              <w:t>potilaan syntymäaika</w:t>
            </w:r>
          </w:p>
        </w:tc>
        <w:tc>
          <w:tcPr>
            <w:tcW w:w="1417" w:type="dxa"/>
          </w:tcPr>
          <w:p w14:paraId="6515E0C4" w14:textId="2E4213B8" w:rsidR="0098274A" w:rsidRPr="00CD46E9" w:rsidRDefault="00AE4198" w:rsidP="4716D89F">
            <w:pPr>
              <w:rPr>
                <w:sz w:val="22"/>
                <w:szCs w:val="22"/>
              </w:rPr>
            </w:pPr>
            <w:proofErr w:type="spellStart"/>
            <w:r w:rsidRPr="4716D89F">
              <w:rPr>
                <w:sz w:val="22"/>
                <w:szCs w:val="22"/>
              </w:rPr>
              <w:t>CodeId</w:t>
            </w:r>
            <w:proofErr w:type="spellEnd"/>
            <w:r w:rsidRPr="4716D89F">
              <w:rPr>
                <w:sz w:val="22"/>
                <w:szCs w:val="22"/>
              </w:rPr>
              <w:t xml:space="preserve"> 303</w:t>
            </w:r>
          </w:p>
        </w:tc>
        <w:tc>
          <w:tcPr>
            <w:tcW w:w="1276" w:type="dxa"/>
          </w:tcPr>
          <w:p w14:paraId="1A815D3D" w14:textId="54A1FA8D" w:rsidR="0098274A" w:rsidRPr="00CD46E9" w:rsidRDefault="0098274A" w:rsidP="4716D89F">
            <w:pPr>
              <w:rPr>
                <w:sz w:val="22"/>
                <w:szCs w:val="22"/>
              </w:rPr>
            </w:pPr>
            <w:r w:rsidRPr="4716D89F">
              <w:rPr>
                <w:sz w:val="22"/>
                <w:szCs w:val="22"/>
              </w:rPr>
              <w:t xml:space="preserve">(8 </w:t>
            </w:r>
            <w:proofErr w:type="spellStart"/>
            <w:r w:rsidRPr="4716D89F">
              <w:rPr>
                <w:sz w:val="22"/>
                <w:szCs w:val="22"/>
              </w:rPr>
              <w:t>mkiä</w:t>
            </w:r>
            <w:proofErr w:type="spellEnd"/>
            <w:r w:rsidRPr="4716D89F">
              <w:rPr>
                <w:sz w:val="22"/>
                <w:szCs w:val="22"/>
              </w:rPr>
              <w:t>)</w:t>
            </w:r>
          </w:p>
        </w:tc>
        <w:tc>
          <w:tcPr>
            <w:tcW w:w="3969" w:type="dxa"/>
          </w:tcPr>
          <w:p w14:paraId="26AD75DC" w14:textId="15A3AD43" w:rsidR="0098274A" w:rsidRPr="00CD46E9" w:rsidRDefault="0098274A" w:rsidP="4716D89F">
            <w:pPr>
              <w:ind w:left="72"/>
              <w:rPr>
                <w:sz w:val="22"/>
                <w:szCs w:val="22"/>
              </w:rPr>
            </w:pPr>
            <w:r w:rsidRPr="4716D89F">
              <w:rPr>
                <w:sz w:val="22"/>
                <w:szCs w:val="22"/>
              </w:rPr>
              <w:t>P</w:t>
            </w:r>
          </w:p>
        </w:tc>
      </w:tr>
      <w:tr w:rsidR="0098274A" w:rsidRPr="00CD46E9" w14:paraId="07301C24" w14:textId="77777777" w:rsidTr="4D047E72">
        <w:tc>
          <w:tcPr>
            <w:tcW w:w="2547" w:type="dxa"/>
          </w:tcPr>
          <w:p w14:paraId="59BA0059" w14:textId="77777777" w:rsidR="0098274A" w:rsidRPr="00CD46E9" w:rsidRDefault="0098274A" w:rsidP="4716D89F">
            <w:pPr>
              <w:rPr>
                <w:sz w:val="22"/>
                <w:szCs w:val="22"/>
              </w:rPr>
            </w:pPr>
            <w:r w:rsidRPr="4716D89F">
              <w:rPr>
                <w:sz w:val="22"/>
                <w:szCs w:val="22"/>
              </w:rPr>
              <w:t>apteekissa valmistettavan lääkkeen osoitin</w:t>
            </w:r>
          </w:p>
        </w:tc>
        <w:tc>
          <w:tcPr>
            <w:tcW w:w="1417" w:type="dxa"/>
          </w:tcPr>
          <w:p w14:paraId="65DF6ACE" w14:textId="77777777" w:rsidR="0098274A" w:rsidRPr="00CD46E9" w:rsidRDefault="0098274A">
            <w:pPr>
              <w:rPr>
                <w:sz w:val="22"/>
              </w:rPr>
            </w:pPr>
          </w:p>
        </w:tc>
        <w:tc>
          <w:tcPr>
            <w:tcW w:w="1276" w:type="dxa"/>
          </w:tcPr>
          <w:p w14:paraId="44C4D922" w14:textId="7F65223D" w:rsidR="0098274A" w:rsidRPr="00CD46E9" w:rsidRDefault="0098274A" w:rsidP="4716D89F">
            <w:pPr>
              <w:rPr>
                <w:sz w:val="22"/>
                <w:szCs w:val="22"/>
              </w:rPr>
            </w:pPr>
            <w:proofErr w:type="spellStart"/>
            <w:r w:rsidRPr="4716D89F">
              <w:rPr>
                <w:sz w:val="22"/>
                <w:szCs w:val="22"/>
              </w:rPr>
              <w:t>boolean</w:t>
            </w:r>
            <w:proofErr w:type="spellEnd"/>
          </w:p>
        </w:tc>
        <w:tc>
          <w:tcPr>
            <w:tcW w:w="3969" w:type="dxa"/>
          </w:tcPr>
          <w:p w14:paraId="73A8DFCE" w14:textId="433AADE5" w:rsidR="0098274A" w:rsidRPr="00CD46E9" w:rsidRDefault="0098274A" w:rsidP="4716D89F">
            <w:pPr>
              <w:ind w:left="72"/>
              <w:rPr>
                <w:sz w:val="22"/>
                <w:szCs w:val="22"/>
              </w:rPr>
            </w:pPr>
            <w:r w:rsidRPr="4716D89F">
              <w:rPr>
                <w:sz w:val="22"/>
                <w:szCs w:val="22"/>
              </w:rPr>
              <w:t>Poistettu versiossa 4.00</w:t>
            </w:r>
          </w:p>
        </w:tc>
      </w:tr>
      <w:tr w:rsidR="0098274A" w:rsidRPr="00CD46E9" w14:paraId="286F713E" w14:textId="77777777" w:rsidTr="4D047E72">
        <w:tc>
          <w:tcPr>
            <w:tcW w:w="2547" w:type="dxa"/>
          </w:tcPr>
          <w:p w14:paraId="6C27758C" w14:textId="77777777" w:rsidR="0098274A" w:rsidRPr="00CD46E9" w:rsidRDefault="0098274A" w:rsidP="4716D89F">
            <w:pPr>
              <w:rPr>
                <w:sz w:val="22"/>
                <w:szCs w:val="22"/>
              </w:rPr>
            </w:pPr>
            <w:r w:rsidRPr="4716D89F">
              <w:rPr>
                <w:sz w:val="22"/>
                <w:szCs w:val="22"/>
              </w:rPr>
              <w:t>pakkauskoko tekstimuodossa</w:t>
            </w:r>
          </w:p>
        </w:tc>
        <w:tc>
          <w:tcPr>
            <w:tcW w:w="1417" w:type="dxa"/>
          </w:tcPr>
          <w:p w14:paraId="2E5EF0CC" w14:textId="08ED51EA" w:rsidR="0098274A" w:rsidRPr="00CD46E9" w:rsidRDefault="0018042B" w:rsidP="4716D89F">
            <w:pPr>
              <w:rPr>
                <w:sz w:val="22"/>
                <w:szCs w:val="22"/>
              </w:rPr>
            </w:pPr>
            <w:proofErr w:type="spellStart"/>
            <w:r w:rsidRPr="4716D89F">
              <w:rPr>
                <w:sz w:val="22"/>
                <w:szCs w:val="22"/>
              </w:rPr>
              <w:t>CodeId</w:t>
            </w:r>
            <w:proofErr w:type="spellEnd"/>
            <w:r w:rsidRPr="4716D89F">
              <w:rPr>
                <w:sz w:val="22"/>
                <w:szCs w:val="22"/>
              </w:rPr>
              <w:t xml:space="preserve"> 48</w:t>
            </w:r>
          </w:p>
        </w:tc>
        <w:tc>
          <w:tcPr>
            <w:tcW w:w="1276" w:type="dxa"/>
          </w:tcPr>
          <w:p w14:paraId="23C5925D" w14:textId="70A96A46"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6B4B59B4" w14:textId="27D3AA4C" w:rsidR="0098274A" w:rsidRPr="00CD46E9" w:rsidRDefault="0098274A" w:rsidP="4716D89F">
            <w:pPr>
              <w:ind w:left="72"/>
              <w:rPr>
                <w:sz w:val="22"/>
                <w:szCs w:val="22"/>
              </w:rPr>
            </w:pPr>
            <w:r w:rsidRPr="4716D89F">
              <w:rPr>
                <w:sz w:val="22"/>
                <w:szCs w:val="22"/>
              </w:rPr>
              <w:t>EP, pakollinen jos määrätyn määrän esittämistapa=1</w:t>
            </w:r>
          </w:p>
        </w:tc>
      </w:tr>
      <w:tr w:rsidR="0098274A" w:rsidRPr="00CD46E9" w14:paraId="1AF889F2" w14:textId="77777777" w:rsidTr="4D047E72">
        <w:tc>
          <w:tcPr>
            <w:tcW w:w="2547" w:type="dxa"/>
          </w:tcPr>
          <w:p w14:paraId="0E4657C5" w14:textId="77777777" w:rsidR="0098274A" w:rsidRPr="00CD46E9" w:rsidRDefault="0098274A" w:rsidP="4716D89F">
            <w:pPr>
              <w:rPr>
                <w:sz w:val="22"/>
                <w:szCs w:val="22"/>
              </w:rPr>
            </w:pPr>
            <w:r w:rsidRPr="4716D89F">
              <w:rPr>
                <w:sz w:val="22"/>
                <w:szCs w:val="22"/>
              </w:rPr>
              <w:t>pakkauskoon kerroin</w:t>
            </w:r>
          </w:p>
        </w:tc>
        <w:tc>
          <w:tcPr>
            <w:tcW w:w="1417" w:type="dxa"/>
          </w:tcPr>
          <w:p w14:paraId="0CE2ED2D" w14:textId="47F28163" w:rsidR="0098274A" w:rsidRPr="00CD46E9" w:rsidRDefault="005F3C4E" w:rsidP="4716D89F">
            <w:pPr>
              <w:rPr>
                <w:sz w:val="22"/>
                <w:szCs w:val="22"/>
              </w:rPr>
            </w:pPr>
            <w:proofErr w:type="spellStart"/>
            <w:r w:rsidRPr="4716D89F">
              <w:rPr>
                <w:sz w:val="22"/>
                <w:szCs w:val="22"/>
              </w:rPr>
              <w:t>CodeId</w:t>
            </w:r>
            <w:proofErr w:type="spellEnd"/>
            <w:r w:rsidRPr="4716D89F">
              <w:rPr>
                <w:sz w:val="22"/>
                <w:szCs w:val="22"/>
              </w:rPr>
              <w:t xml:space="preserve"> 46</w:t>
            </w:r>
          </w:p>
        </w:tc>
        <w:tc>
          <w:tcPr>
            <w:tcW w:w="1276" w:type="dxa"/>
          </w:tcPr>
          <w:p w14:paraId="0629FE80" w14:textId="21852B82"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554D0F47" w14:textId="69FAA3FA" w:rsidR="0098274A" w:rsidRPr="00CD46E9" w:rsidRDefault="0098274A" w:rsidP="4716D89F">
            <w:pPr>
              <w:ind w:left="72"/>
              <w:rPr>
                <w:sz w:val="22"/>
                <w:szCs w:val="22"/>
              </w:rPr>
            </w:pPr>
            <w:r w:rsidRPr="4716D89F">
              <w:rPr>
                <w:sz w:val="22"/>
                <w:szCs w:val="22"/>
              </w:rPr>
              <w:t>EP, pakollinen jos määrätyn määrän esittämistapa=1 ja tieto löytyy Lääketietokannasta</w:t>
            </w:r>
          </w:p>
        </w:tc>
      </w:tr>
      <w:tr w:rsidR="0098274A" w:rsidRPr="00CD46E9" w14:paraId="6439BF5C" w14:textId="77777777" w:rsidTr="4D047E72">
        <w:tc>
          <w:tcPr>
            <w:tcW w:w="2547" w:type="dxa"/>
          </w:tcPr>
          <w:p w14:paraId="68D06BFC" w14:textId="52A4A219" w:rsidR="0098274A" w:rsidRPr="00CD46E9" w:rsidRDefault="0098274A" w:rsidP="4716D89F">
            <w:pPr>
              <w:rPr>
                <w:sz w:val="22"/>
                <w:szCs w:val="22"/>
              </w:rPr>
            </w:pPr>
            <w:r w:rsidRPr="4716D89F">
              <w:rPr>
                <w:sz w:val="22"/>
                <w:szCs w:val="22"/>
              </w:rPr>
              <w:t>Valmisteen ja pakkauksen lisätieto (127)</w:t>
            </w:r>
          </w:p>
        </w:tc>
        <w:tc>
          <w:tcPr>
            <w:tcW w:w="1417" w:type="dxa"/>
          </w:tcPr>
          <w:p w14:paraId="36A5E180" w14:textId="7B454D2A" w:rsidR="0098274A" w:rsidRPr="00CD46E9" w:rsidRDefault="0083162A" w:rsidP="4716D89F">
            <w:pPr>
              <w:rPr>
                <w:sz w:val="22"/>
                <w:szCs w:val="22"/>
              </w:rPr>
            </w:pPr>
            <w:proofErr w:type="spellStart"/>
            <w:r w:rsidRPr="4716D89F">
              <w:rPr>
                <w:sz w:val="22"/>
                <w:szCs w:val="22"/>
              </w:rPr>
              <w:t>CodeId</w:t>
            </w:r>
            <w:proofErr w:type="spellEnd"/>
            <w:r w:rsidRPr="4716D89F">
              <w:rPr>
                <w:sz w:val="22"/>
                <w:szCs w:val="22"/>
              </w:rPr>
              <w:t xml:space="preserve"> 121</w:t>
            </w:r>
          </w:p>
        </w:tc>
        <w:tc>
          <w:tcPr>
            <w:tcW w:w="1276" w:type="dxa"/>
          </w:tcPr>
          <w:p w14:paraId="31E425FF" w14:textId="2BDF755B"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71953151" w14:textId="54AC53BB"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299E48C9" w14:textId="77777777" w:rsidTr="4D047E72">
        <w:tc>
          <w:tcPr>
            <w:tcW w:w="2547" w:type="dxa"/>
          </w:tcPr>
          <w:p w14:paraId="3A05ACE5" w14:textId="1713EA86" w:rsidR="0098274A" w:rsidRPr="00CD46E9" w:rsidRDefault="0098274A" w:rsidP="4716D89F">
            <w:pPr>
              <w:rPr>
                <w:sz w:val="22"/>
                <w:szCs w:val="22"/>
              </w:rPr>
            </w:pPr>
            <w:r w:rsidRPr="4716D89F">
              <w:rPr>
                <w:sz w:val="22"/>
                <w:szCs w:val="22"/>
              </w:rPr>
              <w:t>säilytysastia (128)</w:t>
            </w:r>
          </w:p>
        </w:tc>
        <w:tc>
          <w:tcPr>
            <w:tcW w:w="1417" w:type="dxa"/>
          </w:tcPr>
          <w:p w14:paraId="76A148B2" w14:textId="5EAB99C0" w:rsidR="0098274A" w:rsidRPr="00CD46E9" w:rsidRDefault="003F2614" w:rsidP="4716D89F">
            <w:pPr>
              <w:rPr>
                <w:sz w:val="22"/>
                <w:szCs w:val="22"/>
              </w:rPr>
            </w:pPr>
            <w:proofErr w:type="spellStart"/>
            <w:r w:rsidRPr="4716D89F">
              <w:rPr>
                <w:sz w:val="22"/>
                <w:szCs w:val="22"/>
              </w:rPr>
              <w:t>CodeId</w:t>
            </w:r>
            <w:proofErr w:type="spellEnd"/>
            <w:r w:rsidRPr="4716D89F">
              <w:rPr>
                <w:sz w:val="22"/>
                <w:szCs w:val="22"/>
              </w:rPr>
              <w:t xml:space="preserve"> 25</w:t>
            </w:r>
          </w:p>
        </w:tc>
        <w:tc>
          <w:tcPr>
            <w:tcW w:w="1276" w:type="dxa"/>
          </w:tcPr>
          <w:p w14:paraId="28EE156D" w14:textId="405E243F"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2B03DB2D" w14:textId="0032735F"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6455137E" w14:textId="77777777" w:rsidTr="4D047E72">
        <w:tc>
          <w:tcPr>
            <w:tcW w:w="2547" w:type="dxa"/>
          </w:tcPr>
          <w:p w14:paraId="249E5E9D" w14:textId="77777777" w:rsidR="0098274A" w:rsidRPr="00CD46E9" w:rsidRDefault="0098274A" w:rsidP="4716D89F">
            <w:pPr>
              <w:rPr>
                <w:sz w:val="22"/>
                <w:szCs w:val="22"/>
              </w:rPr>
            </w:pPr>
            <w:r w:rsidRPr="4716D89F">
              <w:rPr>
                <w:sz w:val="22"/>
                <w:szCs w:val="22"/>
              </w:rPr>
              <w:t>myyntiluvan haltija</w:t>
            </w:r>
          </w:p>
        </w:tc>
        <w:tc>
          <w:tcPr>
            <w:tcW w:w="1417" w:type="dxa"/>
          </w:tcPr>
          <w:p w14:paraId="6EB82410" w14:textId="395FB470" w:rsidR="0098274A" w:rsidRPr="00CD46E9" w:rsidRDefault="00EB554D" w:rsidP="4716D89F">
            <w:pPr>
              <w:rPr>
                <w:sz w:val="22"/>
                <w:szCs w:val="22"/>
              </w:rPr>
            </w:pPr>
            <w:proofErr w:type="spellStart"/>
            <w:r w:rsidRPr="4716D89F">
              <w:rPr>
                <w:sz w:val="22"/>
                <w:szCs w:val="22"/>
              </w:rPr>
              <w:t>CodeId</w:t>
            </w:r>
            <w:proofErr w:type="spellEnd"/>
            <w:r w:rsidRPr="4716D89F">
              <w:rPr>
                <w:sz w:val="22"/>
                <w:szCs w:val="22"/>
              </w:rPr>
              <w:t xml:space="preserve"> 111</w:t>
            </w:r>
          </w:p>
        </w:tc>
        <w:tc>
          <w:tcPr>
            <w:tcW w:w="1276" w:type="dxa"/>
          </w:tcPr>
          <w:p w14:paraId="14BA872E" w14:textId="3AFF499F" w:rsidR="0098274A" w:rsidRPr="00CD46E9" w:rsidRDefault="0098274A" w:rsidP="4716D89F">
            <w:pPr>
              <w:rPr>
                <w:sz w:val="22"/>
                <w:szCs w:val="22"/>
              </w:rPr>
            </w:pPr>
            <w:proofErr w:type="spellStart"/>
            <w:r w:rsidRPr="4716D89F">
              <w:rPr>
                <w:sz w:val="22"/>
                <w:szCs w:val="22"/>
              </w:rPr>
              <w:t>max</w:t>
            </w:r>
            <w:proofErr w:type="spellEnd"/>
            <w:r w:rsidRPr="4716D89F">
              <w:rPr>
                <w:sz w:val="22"/>
                <w:szCs w:val="22"/>
              </w:rPr>
              <w:t xml:space="preserve"> 80 </w:t>
            </w:r>
            <w:proofErr w:type="spellStart"/>
            <w:r w:rsidRPr="4716D89F">
              <w:rPr>
                <w:sz w:val="22"/>
                <w:szCs w:val="22"/>
              </w:rPr>
              <w:t>mkiä</w:t>
            </w:r>
            <w:proofErr w:type="spellEnd"/>
          </w:p>
        </w:tc>
        <w:tc>
          <w:tcPr>
            <w:tcW w:w="3969" w:type="dxa"/>
          </w:tcPr>
          <w:p w14:paraId="171CD5BA" w14:textId="11D2ECF2" w:rsidR="0098274A" w:rsidRPr="00CD46E9" w:rsidRDefault="0098274A" w:rsidP="33E7CB1B">
            <w:pPr>
              <w:rPr>
                <w:sz w:val="22"/>
                <w:szCs w:val="22"/>
              </w:rPr>
            </w:pPr>
            <w:r w:rsidRPr="33E7CB1B">
              <w:rPr>
                <w:sz w:val="22"/>
                <w:szCs w:val="22"/>
              </w:rPr>
              <w:t xml:space="preserve">EP, pakollinen </w:t>
            </w:r>
            <w:r w:rsidR="00D71F20" w:rsidRPr="33E7CB1B">
              <w:rPr>
                <w:sz w:val="22"/>
                <w:szCs w:val="22"/>
              </w:rPr>
              <w:t>kun</w:t>
            </w:r>
            <w:r w:rsidRPr="33E7CB1B">
              <w:rPr>
                <w:sz w:val="22"/>
                <w:szCs w:val="22"/>
              </w:rPr>
              <w:t xml:space="preserve"> tieto löytyy Lääketietokannasta</w:t>
            </w:r>
            <w:r w:rsidR="00D71F20" w:rsidRPr="33E7CB1B">
              <w:rPr>
                <w:sz w:val="22"/>
                <w:szCs w:val="22"/>
              </w:rPr>
              <w:t xml:space="preserve"> ja Valmisteen laji ei ole 9</w:t>
            </w:r>
          </w:p>
        </w:tc>
      </w:tr>
      <w:tr w:rsidR="0098274A" w:rsidRPr="00CD46E9" w14:paraId="1E639247" w14:textId="77777777" w:rsidTr="4D047E72">
        <w:tc>
          <w:tcPr>
            <w:tcW w:w="2547" w:type="dxa"/>
          </w:tcPr>
          <w:p w14:paraId="6327E7D4" w14:textId="79F87052" w:rsidR="0098274A" w:rsidRPr="00CD46E9" w:rsidRDefault="0098274A" w:rsidP="4716D89F">
            <w:pPr>
              <w:rPr>
                <w:sz w:val="22"/>
                <w:szCs w:val="22"/>
              </w:rPr>
            </w:pPr>
            <w:r w:rsidRPr="4716D89F">
              <w:rPr>
                <w:sz w:val="22"/>
                <w:szCs w:val="22"/>
              </w:rPr>
              <w:t>astiatunnus</w:t>
            </w:r>
          </w:p>
        </w:tc>
        <w:tc>
          <w:tcPr>
            <w:tcW w:w="1417" w:type="dxa"/>
          </w:tcPr>
          <w:p w14:paraId="2B6E5EFE" w14:textId="77777777" w:rsidR="0098274A" w:rsidRPr="00CD46E9" w:rsidRDefault="0098274A" w:rsidP="00224115">
            <w:pPr>
              <w:rPr>
                <w:sz w:val="22"/>
              </w:rPr>
            </w:pPr>
          </w:p>
        </w:tc>
        <w:tc>
          <w:tcPr>
            <w:tcW w:w="1276" w:type="dxa"/>
          </w:tcPr>
          <w:p w14:paraId="5CC2521C" w14:textId="5467C145" w:rsidR="0098274A" w:rsidRPr="00CD46E9" w:rsidRDefault="0098274A" w:rsidP="4716D89F">
            <w:pPr>
              <w:rPr>
                <w:sz w:val="22"/>
                <w:szCs w:val="22"/>
              </w:rPr>
            </w:pPr>
            <w:r w:rsidRPr="4716D89F">
              <w:rPr>
                <w:sz w:val="22"/>
                <w:szCs w:val="22"/>
              </w:rPr>
              <w:t xml:space="preserve">koodikenttä </w:t>
            </w:r>
            <w:proofErr w:type="spellStart"/>
            <w:r w:rsidRPr="4716D89F">
              <w:rPr>
                <w:sz w:val="22"/>
                <w:szCs w:val="22"/>
              </w:rPr>
              <w:t>max</w:t>
            </w:r>
            <w:proofErr w:type="spellEnd"/>
            <w:r w:rsidRPr="4716D89F">
              <w:rPr>
                <w:sz w:val="22"/>
                <w:szCs w:val="22"/>
              </w:rPr>
              <w:t xml:space="preserve"> 10,</w:t>
            </w:r>
          </w:p>
          <w:p w14:paraId="6D16BF11" w14:textId="77777777" w:rsidR="0098274A" w:rsidRPr="00CD46E9" w:rsidRDefault="0098274A" w:rsidP="4716D89F">
            <w:pPr>
              <w:rPr>
                <w:sz w:val="22"/>
                <w:szCs w:val="22"/>
              </w:rPr>
            </w:pPr>
            <w:r w:rsidRPr="4716D89F">
              <w:rPr>
                <w:sz w:val="22"/>
                <w:szCs w:val="22"/>
              </w:rPr>
              <w:t xml:space="preserve">teksti </w:t>
            </w:r>
            <w:proofErr w:type="spellStart"/>
            <w:r w:rsidRPr="4716D89F">
              <w:rPr>
                <w:sz w:val="22"/>
                <w:szCs w:val="22"/>
              </w:rPr>
              <w:t>max</w:t>
            </w:r>
            <w:proofErr w:type="spellEnd"/>
            <w:r w:rsidRPr="4716D89F">
              <w:rPr>
                <w:sz w:val="22"/>
                <w:szCs w:val="22"/>
              </w:rPr>
              <w:t xml:space="preserve"> 80</w:t>
            </w:r>
          </w:p>
        </w:tc>
        <w:tc>
          <w:tcPr>
            <w:tcW w:w="3969" w:type="dxa"/>
          </w:tcPr>
          <w:p w14:paraId="64C79892" w14:textId="16DC7FC0" w:rsidR="0098274A" w:rsidRPr="00CD46E9" w:rsidRDefault="0098274A" w:rsidP="4716D89F">
            <w:pPr>
              <w:rPr>
                <w:sz w:val="22"/>
                <w:szCs w:val="22"/>
              </w:rPr>
            </w:pPr>
            <w:r w:rsidRPr="4716D89F">
              <w:rPr>
                <w:sz w:val="22"/>
                <w:szCs w:val="22"/>
              </w:rPr>
              <w:t>Poistettu versiossa 4.00</w:t>
            </w:r>
          </w:p>
        </w:tc>
      </w:tr>
      <w:tr w:rsidR="0098274A" w:rsidRPr="00CD46E9" w14:paraId="4B0FED92" w14:textId="77777777" w:rsidTr="4D047E72">
        <w:tc>
          <w:tcPr>
            <w:tcW w:w="2547" w:type="dxa"/>
          </w:tcPr>
          <w:p w14:paraId="0D059ECD" w14:textId="241D976F" w:rsidR="0098274A" w:rsidRPr="00CD46E9" w:rsidRDefault="0098274A" w:rsidP="4716D89F">
            <w:pPr>
              <w:rPr>
                <w:sz w:val="22"/>
                <w:szCs w:val="22"/>
                <w:lang w:val="en-GB"/>
              </w:rPr>
            </w:pPr>
            <w:proofErr w:type="spellStart"/>
            <w:r w:rsidRPr="4716D89F">
              <w:rPr>
                <w:sz w:val="22"/>
                <w:szCs w:val="22"/>
                <w:lang w:val="en-GB"/>
              </w:rPr>
              <w:t>valmisteen</w:t>
            </w:r>
            <w:proofErr w:type="spellEnd"/>
            <w:r w:rsidRPr="4716D89F">
              <w:rPr>
                <w:sz w:val="22"/>
                <w:szCs w:val="22"/>
                <w:lang w:val="en-GB"/>
              </w:rPr>
              <w:t xml:space="preserve"> </w:t>
            </w:r>
            <w:proofErr w:type="spellStart"/>
            <w:r w:rsidRPr="4716D89F">
              <w:rPr>
                <w:sz w:val="22"/>
                <w:szCs w:val="22"/>
                <w:lang w:val="en-GB"/>
              </w:rPr>
              <w:t>laji</w:t>
            </w:r>
            <w:proofErr w:type="spellEnd"/>
            <w:r w:rsidRPr="4716D89F">
              <w:rPr>
                <w:sz w:val="22"/>
                <w:szCs w:val="22"/>
                <w:lang w:val="en-GB"/>
              </w:rPr>
              <w:t xml:space="preserve"> (164)</w:t>
            </w:r>
          </w:p>
        </w:tc>
        <w:tc>
          <w:tcPr>
            <w:tcW w:w="1417" w:type="dxa"/>
          </w:tcPr>
          <w:p w14:paraId="4EFA113C" w14:textId="186A7284" w:rsidR="0098274A" w:rsidRPr="00CD46E9" w:rsidRDefault="005F6CE3" w:rsidP="4716D89F">
            <w:pPr>
              <w:rPr>
                <w:sz w:val="22"/>
                <w:szCs w:val="22"/>
              </w:rPr>
            </w:pPr>
            <w:proofErr w:type="spellStart"/>
            <w:r w:rsidRPr="4716D89F">
              <w:rPr>
                <w:sz w:val="22"/>
                <w:szCs w:val="22"/>
              </w:rPr>
              <w:t>CodeId</w:t>
            </w:r>
            <w:proofErr w:type="spellEnd"/>
            <w:r w:rsidRPr="4716D89F">
              <w:rPr>
                <w:sz w:val="22"/>
                <w:szCs w:val="22"/>
              </w:rPr>
              <w:t xml:space="preserve"> 107</w:t>
            </w:r>
          </w:p>
        </w:tc>
        <w:tc>
          <w:tcPr>
            <w:tcW w:w="1276" w:type="dxa"/>
          </w:tcPr>
          <w:p w14:paraId="56BEBBE3" w14:textId="62616F5C" w:rsidR="0098274A" w:rsidRPr="00CD46E9" w:rsidRDefault="0098274A" w:rsidP="4716D89F">
            <w:pPr>
              <w:rPr>
                <w:sz w:val="22"/>
                <w:szCs w:val="22"/>
              </w:rPr>
            </w:pPr>
            <w:r w:rsidRPr="4716D89F">
              <w:rPr>
                <w:sz w:val="22"/>
                <w:szCs w:val="22"/>
              </w:rPr>
              <w:t>koodikenttä</w:t>
            </w:r>
          </w:p>
        </w:tc>
        <w:tc>
          <w:tcPr>
            <w:tcW w:w="3969" w:type="dxa"/>
          </w:tcPr>
          <w:p w14:paraId="2770D789" w14:textId="77777777" w:rsidR="0098274A" w:rsidRPr="00CD46E9" w:rsidRDefault="0098274A" w:rsidP="4716D89F">
            <w:pPr>
              <w:rPr>
                <w:sz w:val="22"/>
                <w:szCs w:val="22"/>
              </w:rPr>
            </w:pPr>
            <w:r w:rsidRPr="4716D89F">
              <w:rPr>
                <w:sz w:val="22"/>
                <w:szCs w:val="22"/>
              </w:rPr>
              <w:t>P</w:t>
            </w:r>
          </w:p>
        </w:tc>
      </w:tr>
    </w:tbl>
    <w:p w14:paraId="2638EBD9" w14:textId="77777777" w:rsidR="0077747B" w:rsidRDefault="0077747B"/>
    <w:p w14:paraId="2840C62B" w14:textId="601FBABB" w:rsidR="00693BF8" w:rsidRDefault="009712F4">
      <w:r>
        <w:t>Versiossa 4.</w:t>
      </w:r>
      <w:r w:rsidR="009204B7">
        <w:t>1.1 k</w:t>
      </w:r>
      <w:r w:rsidR="00AD1B9B">
        <w:t xml:space="preserve">uvauksia on </w:t>
      </w:r>
      <w:r w:rsidR="009B53DC">
        <w:t xml:space="preserve">pakollisuusehtojen osalta </w:t>
      </w:r>
      <w:r w:rsidR="00AD1B9B">
        <w:t>tarkennettu ja yhtenäistetty tietosisältömäärittelyn kanssa.</w:t>
      </w:r>
    </w:p>
    <w:p w14:paraId="081B4BF4" w14:textId="77777777" w:rsidR="009712F4" w:rsidRDefault="009712F4"/>
    <w:p w14:paraId="00D9B6FC" w14:textId="1E473705" w:rsidR="0077747B" w:rsidRDefault="0077747B">
      <w:r>
        <w:t xml:space="preserve">Sähköisessä lääkemääräyksessä ei käytetä väliaikaista henkilötunnusta. </w:t>
      </w:r>
    </w:p>
    <w:p w14:paraId="11602BD8" w14:textId="77777777" w:rsidR="0077747B" w:rsidRDefault="0077747B"/>
    <w:p w14:paraId="56937023"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83 (lääkityslistan kenttäkoodi).</w:t>
      </w:r>
    </w:p>
    <w:p w14:paraId="5350F56B" w14:textId="77777777" w:rsidR="0077747B" w:rsidRPr="009B2053" w:rsidRDefault="0077747B">
      <w:pPr>
        <w:rPr>
          <w:rFonts w:ascii="Arial" w:hAnsi="Arial" w:cs="Arial"/>
        </w:rPr>
      </w:pPr>
    </w:p>
    <w:p w14:paraId="72C571DC" w14:textId="77777777" w:rsidR="009B2053" w:rsidRPr="00CD46E9" w:rsidRDefault="009B2053"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organizer</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CLUSTER</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71A7DE6D" w14:textId="77777777" w:rsidR="009B2053" w:rsidRPr="00CD46E9" w:rsidRDefault="009B2053" w:rsidP="4716D89F">
      <w:pPr>
        <w:autoSpaceDE w:val="0"/>
        <w:autoSpaceDN w:val="0"/>
        <w:adjustRightInd w:val="0"/>
        <w:ind w:left="1304" w:hanging="1304"/>
        <w:rPr>
          <w:rFonts w:ascii="Arial" w:hAnsi="Arial" w:cs="Arial"/>
          <w:color w:val="000000"/>
          <w:sz w:val="22"/>
          <w:szCs w:val="22"/>
          <w:highlight w:val="white"/>
        </w:rPr>
      </w:pPr>
      <w:r w:rsidRPr="00CD46E9">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83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Lääkevalmisteen ja pakkauksen tiedot</w:t>
      </w:r>
      <w:r w:rsidRPr="4716D89F">
        <w:rPr>
          <w:rFonts w:ascii="Arial" w:hAnsi="Arial" w:cs="Arial"/>
          <w:color w:val="0000FF"/>
          <w:sz w:val="22"/>
          <w:szCs w:val="22"/>
          <w:highlight w:val="white"/>
        </w:rPr>
        <w:t>"/&gt;</w:t>
      </w:r>
    </w:p>
    <w:p w14:paraId="10976670" w14:textId="77777777" w:rsidR="00903784" w:rsidRPr="00CD46E9" w:rsidRDefault="009B2053" w:rsidP="4716D89F">
      <w:pPr>
        <w:ind w:firstLine="1304"/>
        <w:rPr>
          <w:rFonts w:ascii="Arial" w:hAnsi="Arial" w:cs="Arial"/>
          <w:color w:val="0000FF"/>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statusCode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proofErr w:type="spellStart"/>
      <w:r w:rsidRPr="4716D89F">
        <w:rPr>
          <w:rFonts w:ascii="Arial" w:hAnsi="Arial" w:cs="Arial"/>
          <w:color w:val="000000"/>
          <w:sz w:val="22"/>
          <w:szCs w:val="22"/>
          <w:highlight w:val="white"/>
        </w:rPr>
        <w:t>completed</w:t>
      </w:r>
      <w:proofErr w:type="spellEnd"/>
      <w:r w:rsidRPr="4716D89F">
        <w:rPr>
          <w:rFonts w:ascii="Arial" w:hAnsi="Arial" w:cs="Arial"/>
          <w:color w:val="0000FF"/>
          <w:sz w:val="22"/>
          <w:szCs w:val="22"/>
          <w:highlight w:val="white"/>
        </w:rPr>
        <w:t>"/&gt;</w:t>
      </w:r>
    </w:p>
    <w:p w14:paraId="4F7FAB09" w14:textId="77777777" w:rsidR="009B2053" w:rsidRPr="00CD46E9" w:rsidRDefault="009B2053" w:rsidP="00903784">
      <w:pPr>
        <w:ind w:firstLine="1304"/>
        <w:rPr>
          <w:sz w:val="22"/>
          <w:lang w:val="en-GB"/>
        </w:rPr>
      </w:pPr>
    </w:p>
    <w:p w14:paraId="2A6AE5AC" w14:textId="77777777" w:rsidR="00720485" w:rsidRDefault="00720485" w:rsidP="00903784">
      <w:pPr>
        <w:ind w:firstLine="1304"/>
        <w:rPr>
          <w:lang w:val="en-GB"/>
        </w:rPr>
      </w:pPr>
    </w:p>
    <w:p w14:paraId="0C2AD521" w14:textId="2D168F69" w:rsidR="0077747B" w:rsidRDefault="00F27A65" w:rsidP="00BC5FA4">
      <w:pPr>
        <w:pStyle w:val="Otsikko3"/>
      </w:pPr>
      <w:bookmarkStart w:id="52" w:name="_Ref291079348"/>
      <w:bookmarkStart w:id="53" w:name="_Ref291079351"/>
      <w:bookmarkStart w:id="54" w:name="_Ref291079638"/>
      <w:bookmarkStart w:id="55" w:name="_Ref291079641"/>
      <w:bookmarkStart w:id="56" w:name="_Toc127959972"/>
      <w:r>
        <w:t xml:space="preserve">Lääkevalmisteen </w:t>
      </w:r>
      <w:proofErr w:type="gramStart"/>
      <w:r w:rsidR="0077747B">
        <w:t xml:space="preserve">vahvuus, </w:t>
      </w:r>
      <w:r w:rsidR="00856558">
        <w:t xml:space="preserve"> </w:t>
      </w:r>
      <w:r w:rsidR="0077747B">
        <w:t>valmistusohje</w:t>
      </w:r>
      <w:proofErr w:type="gramEnd"/>
      <w:r w:rsidR="0077747B">
        <w:t xml:space="preserve"> ja ajankohta</w:t>
      </w:r>
      <w:bookmarkEnd w:id="52"/>
      <w:bookmarkEnd w:id="53"/>
      <w:bookmarkEnd w:id="54"/>
      <w:bookmarkEnd w:id="55"/>
      <w:bookmarkEnd w:id="56"/>
    </w:p>
    <w:p w14:paraId="0E8D8366" w14:textId="77777777" w:rsidR="0077747B" w:rsidRDefault="0077747B" w:rsidP="007C5DBC">
      <w:pPr>
        <w:keepNext/>
      </w:pPr>
    </w:p>
    <w:p w14:paraId="3DF7B2BB" w14:textId="77777777" w:rsidR="0077747B" w:rsidRDefault="0077747B">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2CBE48DC" w14:textId="77777777" w:rsidR="0077747B" w:rsidRDefault="0077747B"/>
    <w:p w14:paraId="06FC8986" w14:textId="16AE68D4" w:rsidR="00907109" w:rsidRDefault="008977C4">
      <w:r w:rsidRPr="008977C4">
        <w:t xml:space="preserve">Tässä luokassa ilmoitetaan </w:t>
      </w:r>
      <w:r w:rsidR="003F0E0F" w:rsidRPr="008977C4">
        <w:rPr>
          <w:b/>
          <w:bCs/>
        </w:rPr>
        <w:t>lääke</w:t>
      </w:r>
      <w:r w:rsidR="003F0E0F">
        <w:rPr>
          <w:b/>
          <w:bCs/>
        </w:rPr>
        <w:t>valmisteen</w:t>
      </w:r>
      <w:r w:rsidRPr="008977C4">
        <w:rPr>
          <w:b/>
          <w:bCs/>
        </w:rPr>
        <w:t xml:space="preserve"> vahvuus</w:t>
      </w:r>
      <w:r w:rsidRPr="008977C4">
        <w:t xml:space="preserve"> elementillä </w:t>
      </w:r>
      <w:proofErr w:type="spellStart"/>
      <w:r w:rsidRPr="008977C4">
        <w:t>doseQuantity</w:t>
      </w:r>
      <w:proofErr w:type="spellEnd"/>
      <w:r w:rsidRPr="008977C4">
        <w:t>. Vahvuuden ilmoittamiseen käytetään rakennetta &lt;</w:t>
      </w:r>
      <w:proofErr w:type="spellStart"/>
      <w:r w:rsidRPr="008977C4">
        <w:t>translation</w:t>
      </w:r>
      <w:proofErr w:type="spellEnd"/>
      <w:r w:rsidRPr="008977C4">
        <w:t>&gt;&lt;</w:t>
      </w:r>
      <w:proofErr w:type="spellStart"/>
      <w:r w:rsidRPr="008977C4">
        <w:t>originalText</w:t>
      </w:r>
      <w:proofErr w:type="spellEnd"/>
      <w:r w:rsidRPr="008977C4">
        <w:t xml:space="preserve">&gt; (pituus </w:t>
      </w:r>
      <w:proofErr w:type="spellStart"/>
      <w:r w:rsidRPr="008977C4">
        <w:t>max</w:t>
      </w:r>
      <w:proofErr w:type="spellEnd"/>
      <w:r w:rsidRPr="008977C4">
        <w:t xml:space="preserve"> 80 </w:t>
      </w:r>
      <w:proofErr w:type="spellStart"/>
      <w:r w:rsidRPr="008977C4">
        <w:t>mkiä</w:t>
      </w:r>
      <w:proofErr w:type="spellEnd"/>
      <w:r w:rsidRPr="008977C4">
        <w:t xml:space="preserve">). </w:t>
      </w:r>
    </w:p>
    <w:p w14:paraId="489473DD" w14:textId="77777777" w:rsidR="00907109" w:rsidRDefault="00907109"/>
    <w:p w14:paraId="6AB44A16" w14:textId="3BF8559F" w:rsidR="0077747B" w:rsidRPr="008977C4" w:rsidRDefault="008977C4">
      <w:r w:rsidRPr="008977C4">
        <w:t xml:space="preserve">Center-elementin attribuutit </w:t>
      </w:r>
      <w:proofErr w:type="spellStart"/>
      <w:r w:rsidRPr="008977C4">
        <w:t>value</w:t>
      </w:r>
      <w:proofErr w:type="spellEnd"/>
      <w:r w:rsidRPr="008977C4">
        <w:t xml:space="preserve"> (vahvuus) ja </w:t>
      </w:r>
      <w:proofErr w:type="spellStart"/>
      <w:r w:rsidRPr="008977C4">
        <w:t>unit</w:t>
      </w:r>
      <w:proofErr w:type="spellEnd"/>
      <w:r w:rsidRPr="008977C4">
        <w:t xml:space="preserve"> (yksikkö) ei</w:t>
      </w:r>
      <w:r w:rsidR="00FC5C51">
        <w:t>vät</w:t>
      </w:r>
      <w:r w:rsidRPr="008977C4">
        <w:t xml:space="preserve"> ole käytössä, koska </w:t>
      </w:r>
      <w:r w:rsidR="000D1E19">
        <w:t>Lääketietokannasta</w:t>
      </w:r>
      <w:r w:rsidRPr="008977C4">
        <w:t xml:space="preserve"> löytyy valmisteen vahvuus vain tekstimuotoisena. Vahvuus on enintään 80 numeroa ja yksikkö enintään 80 merkkiä.</w:t>
      </w:r>
    </w:p>
    <w:p w14:paraId="591761B9" w14:textId="77777777" w:rsidR="0077747B" w:rsidRDefault="0077747B"/>
    <w:p w14:paraId="4AB2A33D" w14:textId="40F98EFA" w:rsidR="0077747B" w:rsidRPr="0077747B" w:rsidRDefault="0077747B" w:rsidP="004C4189">
      <w:pPr>
        <w:rPr>
          <w:lang w:val="pt-BR"/>
        </w:rPr>
      </w:pPr>
      <w:r w:rsidRPr="0077747B">
        <w:rPr>
          <w:lang w:val="pt-BR"/>
        </w:rPr>
        <w:t>Esim</w:t>
      </w:r>
      <w:r w:rsidR="007C5DBC">
        <w:rPr>
          <w:lang w:val="pt-BR"/>
        </w:rPr>
        <w:t>erkki</w:t>
      </w:r>
      <w:r w:rsidRPr="0077747B">
        <w:rPr>
          <w:lang w:val="pt-BR"/>
        </w:rPr>
        <w:t>:</w:t>
      </w:r>
    </w:p>
    <w:p w14:paraId="6F7D820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005F332C" w:rsidRPr="4716D89F">
        <w:rPr>
          <w:rStyle w:val="XMLDarkRed"/>
          <w:sz w:val="22"/>
          <w:szCs w:val="22"/>
          <w:highlight w:val="white"/>
        </w:rPr>
        <w:t xml:space="preserve"> </w:t>
      </w:r>
      <w:proofErr w:type="spellStart"/>
      <w:r w:rsidR="005F332C" w:rsidRPr="4716D89F">
        <w:rPr>
          <w:rStyle w:val="XMLDarkRed"/>
          <w:sz w:val="22"/>
          <w:szCs w:val="22"/>
        </w:rPr>
        <w:t>nullFlavor</w:t>
      </w:r>
      <w:proofErr w:type="spellEnd"/>
      <w:r w:rsidR="005F332C" w:rsidRPr="4716D89F">
        <w:rPr>
          <w:rStyle w:val="XMLDarkRed"/>
          <w:sz w:val="22"/>
          <w:szCs w:val="22"/>
        </w:rPr>
        <w:t>="NA"</w:t>
      </w:r>
      <w:r w:rsidRPr="4716D89F">
        <w:rPr>
          <w:rStyle w:val="XMLBlue"/>
          <w:sz w:val="22"/>
          <w:szCs w:val="22"/>
          <w:highlight w:val="white"/>
        </w:rPr>
        <w:t>&gt;</w:t>
      </w:r>
    </w:p>
    <w:p w14:paraId="4258625D"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rPr>
        <w:tab/>
      </w:r>
      <w:r w:rsidRPr="00C65EC8">
        <w:rPr>
          <w:rStyle w:val="XMLBlue"/>
          <w:sz w:val="22"/>
          <w:highlight w:val="white"/>
        </w:rPr>
        <w:tab/>
      </w:r>
      <w:r w:rsidRPr="00C65EC8">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6291BD86"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44FF792B"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highlight w:val="white"/>
          <w:lang w:val="en-GB"/>
        </w:rPr>
        <w:tab/>
      </w:r>
      <w:r w:rsidRPr="00C65EC8">
        <w:rPr>
          <w:rStyle w:val="XMLBlue"/>
          <w:sz w:val="22"/>
          <w:highlight w:val="white"/>
          <w:lang w:val="en-GB"/>
        </w:rPr>
        <w:tab/>
      </w:r>
      <w:r w:rsidRPr="00C65EC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2DA80368"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55454D87" w14:textId="77777777" w:rsidR="0077747B" w:rsidRPr="00CD46E9" w:rsidRDefault="0077747B" w:rsidP="00CD46E9"/>
    <w:p w14:paraId="45478969" w14:textId="77777777" w:rsidR="008977C4" w:rsidRPr="008977C4" w:rsidRDefault="008977C4" w:rsidP="008977C4">
      <w:r w:rsidRPr="008977C4">
        <w:t xml:space="preserve">tai </w:t>
      </w:r>
      <w:r w:rsidRPr="4716D89F">
        <w:rPr>
          <w:b/>
          <w:bCs/>
        </w:rPr>
        <w:t>(</w:t>
      </w:r>
      <w:r w:rsidRPr="4716D89F">
        <w:rPr>
          <w:b/>
          <w:bCs/>
          <w:u w:val="single"/>
        </w:rPr>
        <w:t>ei käytössä</w:t>
      </w:r>
      <w:r w:rsidR="009B2053" w:rsidRPr="4716D89F">
        <w:rPr>
          <w:b/>
          <w:bCs/>
          <w:u w:val="single"/>
        </w:rPr>
        <w:t xml:space="preserve"> toistaiseksi</w:t>
      </w:r>
      <w:r w:rsidRPr="4716D89F">
        <w:rPr>
          <w:b/>
          <w:bCs/>
        </w:rPr>
        <w:t>)</w:t>
      </w:r>
    </w:p>
    <w:p w14:paraId="0F652370" w14:textId="77777777" w:rsidR="008977C4" w:rsidRPr="00CD46E9" w:rsidRDefault="008977C4" w:rsidP="00CD46E9"/>
    <w:p w14:paraId="36AED34B"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683C122"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C65EC8">
        <w:rPr>
          <w:rStyle w:val="XMLBlack"/>
          <w:sz w:val="22"/>
          <w:highlight w:val="white"/>
          <w:lang w:val="pt-BR"/>
        </w:rPr>
        <w:tab/>
      </w:r>
      <w:r w:rsidRPr="00C65EC8">
        <w:rPr>
          <w:rStyle w:val="XMLBlack"/>
          <w:sz w:val="22"/>
          <w:highlight w:val="white"/>
          <w:lang w:val="pt-BR"/>
        </w:rPr>
        <w:tab/>
      </w:r>
      <w:r w:rsidRPr="00C65EC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4FE89C5F" w14:textId="77777777" w:rsidR="008977C4" w:rsidRPr="00C65EC8" w:rsidRDefault="008977C4" w:rsidP="008977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0140B8F8" w14:textId="77777777" w:rsidR="008977C4" w:rsidRPr="00CD46E9" w:rsidRDefault="008977C4" w:rsidP="00CD46E9"/>
    <w:p w14:paraId="2DDC37BE" w14:textId="5B8FF760" w:rsidR="0077747B" w:rsidRDefault="0077747B">
      <w:proofErr w:type="spellStart"/>
      <w:r>
        <w:t>Text</w:t>
      </w:r>
      <w:proofErr w:type="spellEnd"/>
      <w:r>
        <w:t>-elementissä</w:t>
      </w:r>
      <w:r w:rsidR="008D0DA2">
        <w:t xml:space="preserve"> voidaan</w:t>
      </w:r>
      <w:r w:rsidR="0004005E">
        <w:t xml:space="preserve"> ilmoit</w:t>
      </w:r>
      <w:r w:rsidR="008D0DA2">
        <w:t>t</w:t>
      </w:r>
      <w:r>
        <w:t xml:space="preserve">aa apteekissa </w:t>
      </w:r>
      <w:proofErr w:type="gramStart"/>
      <w:r>
        <w:t>valmistettavan  lääkkeen</w:t>
      </w:r>
      <w:proofErr w:type="gramEnd"/>
      <w:r>
        <w:t xml:space="preserve"> tapauksessa valmistusohje, </w:t>
      </w:r>
      <w:proofErr w:type="spellStart"/>
      <w:r>
        <w:t>max</w:t>
      </w:r>
      <w:proofErr w:type="spellEnd"/>
      <w:r>
        <w:t xml:space="preserve"> 360 merkkiä</w:t>
      </w:r>
      <w:r w:rsidR="00BB109F">
        <w:t xml:space="preserve">. </w:t>
      </w:r>
      <w:r w:rsidR="00B82905">
        <w:t xml:space="preserve">Apteekissa valmistettavan lääkkeen ainesosat tulee ilmoittaa vaikuttavien aineiden </w:t>
      </w:r>
      <w:proofErr w:type="spellStart"/>
      <w:r w:rsidR="00B82905">
        <w:t>organizerissa</w:t>
      </w:r>
      <w:proofErr w:type="spellEnd"/>
      <w:r w:rsidR="00B82905">
        <w:t xml:space="preserve"> kts. kappale 4.4.1</w:t>
      </w:r>
    </w:p>
    <w:p w14:paraId="3E00D383" w14:textId="77777777" w:rsidR="0077747B" w:rsidRDefault="0077747B"/>
    <w:p w14:paraId="064213CF" w14:textId="63419971" w:rsidR="005C211A" w:rsidRDefault="005C211A" w:rsidP="00391C56">
      <w:pPr>
        <w:rPr>
          <w:b/>
          <w:bCs/>
        </w:rPr>
      </w:pPr>
      <w:r w:rsidRPr="005C211A">
        <w:rPr>
          <w:b/>
          <w:bCs/>
        </w:rPr>
        <w:t>Ajankohta</w:t>
      </w:r>
    </w:p>
    <w:p w14:paraId="66A873D7" w14:textId="77777777" w:rsidR="005C211A" w:rsidRPr="005C211A" w:rsidRDefault="005C211A" w:rsidP="00391C56">
      <w:pPr>
        <w:rPr>
          <w:b/>
          <w:bCs/>
        </w:rPr>
      </w:pPr>
    </w:p>
    <w:p w14:paraId="408FA5D1" w14:textId="09F139C6" w:rsidR="00391C56" w:rsidRDefault="0077747B" w:rsidP="00391C56">
      <w:r>
        <w:t xml:space="preserve">Lääkemääräyksen </w:t>
      </w:r>
      <w:r w:rsidR="00F75DC6">
        <w:t xml:space="preserve">määräyspäivä </w:t>
      </w:r>
      <w:r>
        <w:t xml:space="preserve">ilmoitetaan elementissä </w:t>
      </w:r>
      <w:proofErr w:type="spellStart"/>
      <w:r>
        <w:t>effectiveTime</w:t>
      </w:r>
      <w:proofErr w:type="spellEnd"/>
      <w:r>
        <w:t xml:space="preserve">. </w:t>
      </w:r>
      <w:r w:rsidR="008C6DD7" w:rsidRPr="008C6DD7">
        <w:t xml:space="preserve">Määräyspäivä on ilmoitettava sekunnin tarkkuudella. </w:t>
      </w:r>
      <w:r w:rsidR="00391C56">
        <w:t>Määräyspäivää ei saa muuttaa lääkemääräyksen korjauksessa tai mitätöinnissä.</w:t>
      </w:r>
    </w:p>
    <w:p w14:paraId="310A6F03" w14:textId="77777777" w:rsidR="00391C56" w:rsidRDefault="00391C56"/>
    <w:p w14:paraId="60350579" w14:textId="77777777" w:rsidR="0077747B" w:rsidRDefault="0077747B">
      <w:r>
        <w:t xml:space="preserve">Jos voimassaolon loppupäivä pitää ilmoittaa, niin </w:t>
      </w:r>
      <w:proofErr w:type="spellStart"/>
      <w:r>
        <w:t>effectiveTimessa</w:t>
      </w:r>
      <w:proofErr w:type="spellEnd"/>
      <w:r>
        <w:t xml:space="preserve"> käytetään </w:t>
      </w:r>
      <w:proofErr w:type="spellStart"/>
      <w:r>
        <w:t>low-high</w:t>
      </w:r>
      <w:proofErr w:type="spellEnd"/>
      <w:r w:rsidR="003B72F3">
        <w:t xml:space="preserve"> </w:t>
      </w:r>
      <w:r>
        <w:t>-rakennetta.</w:t>
      </w:r>
      <w:r w:rsidR="003B72F3">
        <w:t xml:space="preserve"> </w:t>
      </w:r>
      <w:r w:rsidR="001029CB">
        <w:t xml:space="preserve">Voimassaolon loppupäivä ilmoitetaan päivän tarkkuudella. </w:t>
      </w:r>
      <w:r w:rsidR="003B72F3">
        <w:t>Jos lääkemääräyksen voimassaoloaikaa ei ole rajattu (lääkemääräys voimassa vuoden</w:t>
      </w:r>
      <w:r w:rsidR="007F79F4">
        <w:t xml:space="preserve"> tai kaksi vuotta</w:t>
      </w:r>
      <w:r w:rsidR="003B72F3">
        <w:t xml:space="preserve">), lääkemääräyksen voimassaoloaikaa ei saa esittää </w:t>
      </w:r>
      <w:proofErr w:type="spellStart"/>
      <w:r w:rsidR="003B72F3">
        <w:t>low-high</w:t>
      </w:r>
      <w:proofErr w:type="spellEnd"/>
      <w:r w:rsidR="003B72F3">
        <w:t xml:space="preserve"> –rakenteella (syy: apteekin kuukauden joustoaikaa ei voida käyttää).</w:t>
      </w:r>
      <w:r w:rsidR="00F75DC6">
        <w:t xml:space="preserve"> </w:t>
      </w:r>
    </w:p>
    <w:p w14:paraId="530AD8A5" w14:textId="77777777" w:rsidR="00105067" w:rsidRDefault="00105067"/>
    <w:p w14:paraId="66B4B779" w14:textId="0EA9E058" w:rsidR="0077747B" w:rsidRPr="00105067" w:rsidRDefault="0077747B" w:rsidP="00105067">
      <w:pPr>
        <w:rPr>
          <w:rStyle w:val="XMLBlack"/>
          <w:rFonts w:ascii="Times New Roman" w:hAnsi="Times New Roman"/>
          <w:color w:val="auto"/>
        </w:rPr>
      </w:pPr>
      <w:r w:rsidRPr="0077747B">
        <w:t>Esim</w:t>
      </w:r>
      <w:r w:rsidR="001D4350">
        <w:t>erkki</w:t>
      </w:r>
      <w:r w:rsidRPr="0077747B">
        <w:t xml:space="preserve">: </w:t>
      </w:r>
    </w:p>
    <w:p w14:paraId="3628A390"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Pr="4716D89F">
        <w:rPr>
          <w:rStyle w:val="XMLBlack"/>
          <w:sz w:val="22"/>
          <w:szCs w:val="22"/>
          <w:highlight w:val="white"/>
        </w:rPr>
        <w:t>20030817</w:t>
      </w:r>
      <w:r w:rsidR="008C6DD7" w:rsidRPr="4716D89F">
        <w:rPr>
          <w:rStyle w:val="XMLBlack"/>
          <w:sz w:val="22"/>
          <w:szCs w:val="22"/>
          <w:highlight w:val="white"/>
        </w:rPr>
        <w:t>115315</w:t>
      </w:r>
      <w:r w:rsidRPr="4716D89F">
        <w:rPr>
          <w:rStyle w:val="XMLBlue"/>
          <w:sz w:val="22"/>
          <w:szCs w:val="22"/>
          <w:highlight w:val="white"/>
        </w:rPr>
        <w:t>"/&gt;</w:t>
      </w:r>
    </w:p>
    <w:p w14:paraId="395BFCB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3BDAD0E" w14:textId="77777777" w:rsidR="0077747B"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highlight w:val="white"/>
        </w:rPr>
      </w:pPr>
      <w:r w:rsidRPr="4716D89F">
        <w:rPr>
          <w:highlight w:val="white"/>
        </w:rPr>
        <w:t>Jos loppuaika on mukana, niin:</w:t>
      </w:r>
    </w:p>
    <w:p w14:paraId="551EB393" w14:textId="77777777" w:rsidR="0077747B" w:rsidRDefault="0077747B">
      <w:pPr>
        <w:rPr>
          <w:rStyle w:val="XMLBlue"/>
          <w:highlight w:val="white"/>
        </w:rPr>
      </w:pPr>
    </w:p>
    <w:p w14:paraId="6A4FA18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C65EC8">
        <w:rPr>
          <w:rStyle w:val="XMLBlue"/>
          <w:sz w:val="22"/>
          <w:szCs w:val="22"/>
          <w:highlight w:val="white"/>
          <w:lang w:val="en-GB"/>
        </w:rPr>
        <w:t>&lt;</w:t>
      </w:r>
      <w:proofErr w:type="spellStart"/>
      <w:r w:rsidRPr="00C65EC8">
        <w:rPr>
          <w:rStyle w:val="XMLDarkRed"/>
          <w:sz w:val="22"/>
          <w:szCs w:val="22"/>
          <w:highlight w:val="white"/>
          <w:lang w:val="en-GB"/>
        </w:rPr>
        <w:t>effectiveTime</w:t>
      </w:r>
      <w:proofErr w:type="spellEnd"/>
      <w:r w:rsidRPr="00C65EC8">
        <w:rPr>
          <w:rStyle w:val="XMLDarkRed"/>
          <w:sz w:val="22"/>
          <w:szCs w:val="22"/>
          <w:highlight w:val="white"/>
          <w:lang w:val="en-GB"/>
        </w:rPr>
        <w:t xml:space="preserve"> </w:t>
      </w:r>
      <w:proofErr w:type="spellStart"/>
      <w:proofErr w:type="gramStart"/>
      <w:r w:rsidRPr="00C65EC8">
        <w:rPr>
          <w:rStyle w:val="XMLRed"/>
          <w:rFonts w:eastAsia="Arial"/>
          <w:sz w:val="22"/>
          <w:szCs w:val="22"/>
          <w:lang w:val="en-GB"/>
        </w:rPr>
        <w:t>xsi:type</w:t>
      </w:r>
      <w:proofErr w:type="spellEnd"/>
      <w:proofErr w:type="gramEnd"/>
      <w:r w:rsidRPr="00C65EC8">
        <w:rPr>
          <w:rStyle w:val="XMLBlue"/>
          <w:rFonts w:eastAsia="Arial"/>
          <w:sz w:val="22"/>
          <w:szCs w:val="22"/>
          <w:lang w:val="en-GB"/>
        </w:rPr>
        <w:t>="</w:t>
      </w:r>
      <w:r w:rsidRPr="00C65EC8">
        <w:rPr>
          <w:rStyle w:val="XMLBlack"/>
          <w:rFonts w:eastAsia="Arial"/>
          <w:sz w:val="22"/>
          <w:szCs w:val="22"/>
          <w:lang w:val="en-GB"/>
        </w:rPr>
        <w:t>IVL_TS</w:t>
      </w:r>
      <w:r w:rsidRPr="00C65EC8">
        <w:rPr>
          <w:rStyle w:val="XMLBlue"/>
          <w:rFonts w:eastAsia="Arial"/>
          <w:sz w:val="22"/>
          <w:szCs w:val="22"/>
          <w:lang w:val="en-GB"/>
        </w:rPr>
        <w:t>"</w:t>
      </w:r>
      <w:r w:rsidRPr="00C65EC8">
        <w:rPr>
          <w:rStyle w:val="XMLBlue"/>
          <w:sz w:val="22"/>
          <w:szCs w:val="22"/>
          <w:highlight w:val="white"/>
          <w:lang w:val="en-GB"/>
        </w:rPr>
        <w:t>&gt;</w:t>
      </w:r>
    </w:p>
    <w:p w14:paraId="0AF20099"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low</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20060801</w:t>
      </w:r>
      <w:r w:rsidR="008C6DD7" w:rsidRPr="00C65EC8">
        <w:rPr>
          <w:rStyle w:val="XMLBlack"/>
          <w:sz w:val="22"/>
          <w:szCs w:val="22"/>
          <w:highlight w:val="white"/>
          <w:lang w:val="en-GB"/>
        </w:rPr>
        <w:t>154500</w:t>
      </w:r>
      <w:r w:rsidRPr="00C65EC8">
        <w:rPr>
          <w:rStyle w:val="XMLBlue"/>
          <w:sz w:val="22"/>
          <w:szCs w:val="22"/>
          <w:highlight w:val="white"/>
          <w:lang w:val="en-GB"/>
        </w:rPr>
        <w:t xml:space="preserve">" </w:t>
      </w:r>
      <w:r w:rsidRPr="00C65EC8">
        <w:rPr>
          <w:rStyle w:val="XMLRed"/>
          <w:sz w:val="22"/>
          <w:szCs w:val="22"/>
          <w:highlight w:val="white"/>
          <w:lang w:val="en-GB"/>
        </w:rPr>
        <w:t>inclusive</w:t>
      </w:r>
      <w:proofErr w:type="gramStart"/>
      <w:r w:rsidRPr="00C65EC8">
        <w:rPr>
          <w:rStyle w:val="XMLBlue"/>
          <w:sz w:val="22"/>
          <w:szCs w:val="22"/>
          <w:highlight w:val="white"/>
          <w:lang w:val="en-GB"/>
        </w:rPr>
        <w:t>=”</w:t>
      </w:r>
      <w:r w:rsidRPr="00C65EC8">
        <w:rPr>
          <w:rStyle w:val="XMLText"/>
          <w:sz w:val="22"/>
          <w:szCs w:val="22"/>
          <w:highlight w:val="white"/>
          <w:lang w:val="en-GB"/>
        </w:rPr>
        <w:t>true</w:t>
      </w:r>
      <w:proofErr w:type="gramEnd"/>
      <w:r w:rsidRPr="00C65EC8">
        <w:rPr>
          <w:rStyle w:val="XMLBlue"/>
          <w:sz w:val="22"/>
          <w:szCs w:val="22"/>
          <w:highlight w:val="white"/>
          <w:lang w:val="en-GB"/>
        </w:rPr>
        <w:t>”/&gt;</w:t>
      </w:r>
    </w:p>
    <w:p w14:paraId="0FD60EE1"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ack"/>
          <w:sz w:val="22"/>
          <w:szCs w:val="22"/>
          <w:highlight w:val="white"/>
          <w:lang w:val="en-GB"/>
        </w:rPr>
        <w:tab/>
      </w:r>
      <w:r w:rsidRPr="00C65EC8">
        <w:rPr>
          <w:rStyle w:val="XMLBlue"/>
          <w:sz w:val="22"/>
          <w:szCs w:val="22"/>
          <w:highlight w:val="white"/>
          <w:lang w:val="en-GB"/>
        </w:rPr>
        <w:t>&lt;</w:t>
      </w:r>
      <w:r w:rsidRPr="00C65EC8">
        <w:rPr>
          <w:rStyle w:val="XMLDarkRed"/>
          <w:sz w:val="22"/>
          <w:szCs w:val="22"/>
          <w:highlight w:val="white"/>
          <w:lang w:val="en-GB"/>
        </w:rPr>
        <w:t>high</w:t>
      </w:r>
      <w:r w:rsidRPr="00C65EC8">
        <w:rPr>
          <w:rStyle w:val="XMLRed"/>
          <w:sz w:val="22"/>
          <w:szCs w:val="22"/>
          <w:highlight w:val="white"/>
          <w:lang w:val="en-GB"/>
        </w:rPr>
        <w:t xml:space="preserve"> value</w:t>
      </w:r>
      <w:r w:rsidRPr="00C65EC8">
        <w:rPr>
          <w:rStyle w:val="XMLBlue"/>
          <w:sz w:val="22"/>
          <w:szCs w:val="22"/>
          <w:highlight w:val="white"/>
          <w:lang w:val="en-GB"/>
        </w:rPr>
        <w:t>="</w:t>
      </w:r>
      <w:r w:rsidRPr="00C65EC8">
        <w:rPr>
          <w:rStyle w:val="XMLBlack"/>
          <w:sz w:val="22"/>
          <w:szCs w:val="22"/>
          <w:highlight w:val="white"/>
          <w:lang w:val="en-GB"/>
        </w:rPr>
        <w:t>20061031</w:t>
      </w:r>
      <w:r w:rsidRPr="00C65EC8">
        <w:rPr>
          <w:rStyle w:val="XMLBlue"/>
          <w:sz w:val="22"/>
          <w:szCs w:val="22"/>
          <w:highlight w:val="white"/>
          <w:lang w:val="en-GB"/>
        </w:rPr>
        <w:t xml:space="preserve">" </w:t>
      </w:r>
      <w:r w:rsidRPr="00C65EC8">
        <w:rPr>
          <w:rStyle w:val="XMLRed"/>
          <w:sz w:val="22"/>
          <w:szCs w:val="22"/>
          <w:highlight w:val="white"/>
          <w:lang w:val="en-GB"/>
        </w:rPr>
        <w:t>inclusive</w:t>
      </w:r>
      <w:proofErr w:type="gramStart"/>
      <w:r w:rsidRPr="00C65EC8">
        <w:rPr>
          <w:rStyle w:val="XMLBlue"/>
          <w:sz w:val="22"/>
          <w:szCs w:val="22"/>
          <w:highlight w:val="white"/>
          <w:lang w:val="en-GB"/>
        </w:rPr>
        <w:t>=”</w:t>
      </w:r>
      <w:r w:rsidRPr="00C65EC8">
        <w:rPr>
          <w:rStyle w:val="XMLText"/>
          <w:sz w:val="22"/>
          <w:szCs w:val="22"/>
          <w:highlight w:val="white"/>
          <w:lang w:val="en-GB"/>
        </w:rPr>
        <w:t>true</w:t>
      </w:r>
      <w:proofErr w:type="gramEnd"/>
      <w:r w:rsidRPr="00C65EC8">
        <w:rPr>
          <w:rStyle w:val="XMLBlue"/>
          <w:sz w:val="22"/>
          <w:szCs w:val="22"/>
          <w:highlight w:val="white"/>
          <w:lang w:val="en-GB"/>
        </w:rPr>
        <w:t>”/&gt;</w:t>
      </w:r>
    </w:p>
    <w:p w14:paraId="25303519" w14:textId="77777777" w:rsidR="0077747B" w:rsidRPr="00C65EC8" w:rsidRDefault="0077747B"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ue"/>
          <w:sz w:val="22"/>
          <w:szCs w:val="22"/>
          <w:highlight w:val="white"/>
        </w:rPr>
        <w:t>&lt;/</w:t>
      </w:r>
      <w:proofErr w:type="spellStart"/>
      <w:r w:rsidRPr="00C65EC8">
        <w:rPr>
          <w:rStyle w:val="XMLDarkRed"/>
          <w:sz w:val="22"/>
          <w:szCs w:val="22"/>
          <w:highlight w:val="white"/>
        </w:rPr>
        <w:t>effectiveTime</w:t>
      </w:r>
      <w:proofErr w:type="spellEnd"/>
      <w:r w:rsidRPr="00C65EC8">
        <w:rPr>
          <w:rStyle w:val="XMLBlue"/>
          <w:sz w:val="22"/>
          <w:szCs w:val="22"/>
          <w:highlight w:val="white"/>
        </w:rPr>
        <w:t>&gt;</w:t>
      </w:r>
    </w:p>
    <w:p w14:paraId="30040940" w14:textId="77777777" w:rsidR="00720485"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1A358B" w14:textId="77777777" w:rsidR="00720485" w:rsidRPr="006C2561" w:rsidRDefault="00720485" w:rsidP="006C256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olor w:val="000000"/>
          <w:highlight w:val="white"/>
        </w:rPr>
      </w:pPr>
    </w:p>
    <w:p w14:paraId="1C3324B5" w14:textId="03B34315" w:rsidR="0077747B" w:rsidRDefault="0077747B" w:rsidP="00BC5FA4">
      <w:pPr>
        <w:pStyle w:val="Otsikko3"/>
        <w:rPr>
          <w:highlight w:val="white"/>
        </w:rPr>
      </w:pPr>
      <w:bookmarkStart w:id="57" w:name="_Ref291079235"/>
      <w:bookmarkStart w:id="58" w:name="_Ref291079241"/>
      <w:bookmarkStart w:id="59" w:name="_Toc127959973"/>
      <w:r>
        <w:rPr>
          <w:highlight w:val="white"/>
        </w:rPr>
        <w:t>Lääkevalmisteen ATC-koodi ja nimi</w:t>
      </w:r>
      <w:r w:rsidR="002B7F55">
        <w:rPr>
          <w:highlight w:val="white"/>
        </w:rPr>
        <w:t xml:space="preserve"> sekä</w:t>
      </w:r>
      <w:r>
        <w:rPr>
          <w:highlight w:val="white"/>
        </w:rPr>
        <w:t xml:space="preserve"> </w:t>
      </w:r>
      <w:r w:rsidR="000D1E19">
        <w:rPr>
          <w:highlight w:val="white"/>
        </w:rPr>
        <w:t>Lääketietokanta</w:t>
      </w:r>
      <w:r w:rsidR="00A942FA">
        <w:rPr>
          <w:highlight w:val="white"/>
        </w:rPr>
        <w:t xml:space="preserve">an </w:t>
      </w:r>
      <w:r w:rsidR="00FE05FC">
        <w:rPr>
          <w:highlight w:val="white"/>
        </w:rPr>
        <w:t xml:space="preserve">kuulumaton </w:t>
      </w:r>
      <w:r>
        <w:rPr>
          <w:highlight w:val="white"/>
        </w:rPr>
        <w:t>valmiste</w:t>
      </w:r>
      <w:bookmarkEnd w:id="57"/>
      <w:bookmarkEnd w:id="58"/>
      <w:bookmarkEnd w:id="59"/>
    </w:p>
    <w:p w14:paraId="605BA37B" w14:textId="77777777" w:rsidR="0077747B" w:rsidRDefault="0077747B">
      <w:pPr>
        <w:rPr>
          <w:highlight w:val="white"/>
        </w:rPr>
      </w:pPr>
    </w:p>
    <w:p w14:paraId="33EE3D13" w14:textId="1AB7230D" w:rsidR="00F840D5" w:rsidRDefault="0077747B" w:rsidP="00B16818">
      <w:r>
        <w:rPr>
          <w:b/>
          <w:bCs/>
          <w:highlight w:val="white"/>
        </w:rPr>
        <w:t>Lääkevalmisteen ATC-koodi</w:t>
      </w:r>
      <w:r>
        <w:rPr>
          <w:highlight w:val="white"/>
        </w:rPr>
        <w:t xml:space="preserve"> (</w:t>
      </w:r>
      <w:proofErr w:type="spellStart"/>
      <w:r>
        <w:rPr>
          <w:highlight w:val="white"/>
        </w:rPr>
        <w:t>max</w:t>
      </w:r>
      <w:proofErr w:type="spellEnd"/>
      <w:r>
        <w:rPr>
          <w:highlight w:val="white"/>
        </w:rPr>
        <w:t xml:space="preserve"> 9 </w:t>
      </w:r>
      <w:proofErr w:type="spellStart"/>
      <w:r>
        <w:rPr>
          <w:highlight w:val="white"/>
        </w:rPr>
        <w:t>mkiä</w:t>
      </w:r>
      <w:proofErr w:type="spellEnd"/>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(&lt;</w:t>
      </w:r>
      <w:proofErr w:type="spellStart"/>
      <w:r>
        <w:rPr>
          <w:highlight w:val="white"/>
        </w:rPr>
        <w:t>consumabl</w:t>
      </w:r>
      <w:r w:rsidR="006B1579">
        <w:rPr>
          <w:highlight w:val="white"/>
        </w:rPr>
        <w:t>e</w:t>
      </w:r>
      <w:proofErr w:type="spellEnd"/>
      <w:r w:rsidR="006B1579">
        <w:rPr>
          <w:highlight w:val="white"/>
        </w:rPr>
        <w:t>&gt;&lt;</w:t>
      </w:r>
      <w:proofErr w:type="spellStart"/>
      <w:r w:rsidR="006B1579">
        <w:rPr>
          <w:highlight w:val="white"/>
        </w:rPr>
        <w:t>manufacturedProduct</w:t>
      </w:r>
      <w:proofErr w:type="spellEnd"/>
      <w:r w:rsidR="006B1579">
        <w:rPr>
          <w:highlight w:val="white"/>
        </w:rPr>
        <w:t xml:space="preserve">&gt; alla). </w:t>
      </w:r>
      <w:r>
        <w:rPr>
          <w:highlight w:val="white"/>
        </w:rPr>
        <w:t xml:space="preserve">Varsinainen ATC-koodi on attribuutissa </w:t>
      </w:r>
      <w:proofErr w:type="spellStart"/>
      <w:r>
        <w:rPr>
          <w:highlight w:val="white"/>
        </w:rPr>
        <w:t>code</w:t>
      </w:r>
      <w:proofErr w:type="spellEnd"/>
      <w:r>
        <w:rPr>
          <w:highlight w:val="white"/>
        </w:rPr>
        <w:t xml:space="preserve"> ja lääkevalmisteen </w:t>
      </w:r>
      <w:r>
        <w:rPr>
          <w:b/>
          <w:bCs/>
          <w:highlight w:val="white"/>
        </w:rPr>
        <w:t>ATC-koodin mukainen 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200 </w:t>
      </w:r>
      <w:proofErr w:type="spellStart"/>
      <w:r>
        <w:rPr>
          <w:highlight w:val="white"/>
        </w:rPr>
        <w:t>mkiä</w:t>
      </w:r>
      <w:proofErr w:type="spellEnd"/>
      <w:r>
        <w:rPr>
          <w:highlight w:val="white"/>
        </w:rPr>
        <w:t xml:space="preserve">). </w:t>
      </w:r>
      <w:r w:rsidR="00B16818" w:rsidRPr="003F5484">
        <w:t>ATC-</w:t>
      </w:r>
      <w:r w:rsidR="00B16818">
        <w:t>koodin</w:t>
      </w:r>
      <w:r w:rsidR="00B16818" w:rsidRPr="003F5484">
        <w:t xml:space="preserve"> </w:t>
      </w:r>
      <w:proofErr w:type="spellStart"/>
      <w:r w:rsidR="00B16818" w:rsidRPr="003F5484">
        <w:t>codeSystem</w:t>
      </w:r>
      <w:proofErr w:type="spellEnd"/>
      <w:r w:rsidR="00B16818" w:rsidRPr="003F5484">
        <w:t xml:space="preserve"> esitetään sanomissa niin, että </w:t>
      </w:r>
      <w:proofErr w:type="spellStart"/>
      <w:r w:rsidR="00B16818" w:rsidRPr="003F5484">
        <w:t>codeSystemiin</w:t>
      </w:r>
      <w:proofErr w:type="spellEnd"/>
      <w:r w:rsidR="00B16818" w:rsidRPr="003F5484">
        <w:t xml:space="preserve"> tulee luokituksen tunniste ilman versiota. Perusjärjestelmät poimivat ATC-koodin ja ATC-koodin mukaisen nimen </w:t>
      </w:r>
      <w:r w:rsidR="000D1E19">
        <w:t>Lääketietokannasta</w:t>
      </w:r>
      <w:r w:rsidR="00B16818" w:rsidRPr="003F5484">
        <w:t xml:space="preserve">, jossa ne ovat aina ajantasaisia, </w:t>
      </w:r>
      <w:proofErr w:type="spellStart"/>
      <w:r w:rsidR="00B16818" w:rsidRPr="003F5484">
        <w:t>codeSystemVersion</w:t>
      </w:r>
      <w:proofErr w:type="spellEnd"/>
      <w:r w:rsidR="00B16818" w:rsidRPr="003F5484">
        <w:t xml:space="preserve"> on sanomassa ain</w:t>
      </w:r>
      <w:r w:rsidR="00B16818">
        <w:t>a lääketietokannan versionumero.</w:t>
      </w:r>
      <w:r w:rsidR="00B16818" w:rsidRPr="4D047E72">
        <w:t xml:space="preserve"> </w:t>
      </w:r>
      <w:r w:rsidR="00735D08">
        <w:t xml:space="preserve">Lääketietokannan versio ilmoitetaan muodossa </w:t>
      </w:r>
      <w:proofErr w:type="spellStart"/>
      <w:proofErr w:type="gramStart"/>
      <w:r w:rsidR="00735D08">
        <w:t>vuosiluku.versio</w:t>
      </w:r>
      <w:proofErr w:type="spellEnd"/>
      <w:proofErr w:type="gramEnd"/>
      <w:r w:rsidR="00735D08" w:rsidRPr="4D047E72">
        <w:t>.</w:t>
      </w:r>
      <w:r w:rsidR="009A56EC" w:rsidRPr="4D047E72">
        <w:t xml:space="preserve"> </w:t>
      </w:r>
      <w:r w:rsidR="00D71F20" w:rsidRPr="00D71F20">
        <w:t>Lääketietokannan versio on ehdollisesti pakollinen tieto, joka on pakollinen, kun Valmisteen laji = 1, 2, 3, 4 tai 9.</w:t>
      </w:r>
    </w:p>
    <w:p w14:paraId="0C0C18A6" w14:textId="77777777" w:rsidR="00F840D5" w:rsidRDefault="00F840D5" w:rsidP="00B16818"/>
    <w:p w14:paraId="37F35579" w14:textId="0C3B239F" w:rsidR="00B16818" w:rsidRPr="003F5484" w:rsidRDefault="000224DB" w:rsidP="00B16818">
      <w:r>
        <w:t>Myös l</w:t>
      </w:r>
      <w:r w:rsidR="009A56EC" w:rsidRPr="4716D89F">
        <w:rPr>
          <w:b/>
          <w:bCs/>
        </w:rPr>
        <w:t>ääketietokan</w:t>
      </w:r>
      <w:r w:rsidR="00B55464" w:rsidRPr="4716D89F">
        <w:rPr>
          <w:b/>
          <w:bCs/>
        </w:rPr>
        <w:t>taan kuulumattomalla</w:t>
      </w:r>
      <w:r w:rsidR="009A56EC" w:rsidRPr="4716D89F">
        <w:rPr>
          <w:b/>
          <w:bCs/>
        </w:rPr>
        <w:t xml:space="preserve"> valmisteella</w:t>
      </w:r>
      <w:r w:rsidR="009A56EC">
        <w:t xml:space="preserve">, jolla on ATC-koodi (esim. </w:t>
      </w:r>
      <w:r w:rsidR="00B70A60">
        <w:t>potilaskohtainen</w:t>
      </w:r>
      <w:r w:rsidR="009A56EC">
        <w:t xml:space="preserve"> erityislupavalmiste), </w:t>
      </w:r>
      <w:r w:rsidR="00B55464">
        <w:t xml:space="preserve">ATC-koodi </w:t>
      </w:r>
      <w:r>
        <w:t>ilmoitetaan em. tavalla</w:t>
      </w:r>
      <w:r w:rsidR="00D03587">
        <w:t>, mutta</w:t>
      </w:r>
      <w:r>
        <w:t xml:space="preserve"> </w:t>
      </w:r>
      <w:r w:rsidR="00D03587">
        <w:t>luokituksen versiota (</w:t>
      </w:r>
      <w:proofErr w:type="spellStart"/>
      <w:r w:rsidR="00D03587">
        <w:t>codeSystemVersion</w:t>
      </w:r>
      <w:proofErr w:type="spellEnd"/>
      <w:r w:rsidR="00D03587">
        <w:t>-attribuutti) ei annetta</w:t>
      </w:r>
      <w:r>
        <w:t>.</w:t>
      </w:r>
      <w:r w:rsidR="009A56EC">
        <w:t xml:space="preserve"> </w:t>
      </w:r>
      <w:r w:rsidR="00F840D5">
        <w:t xml:space="preserve">Valmisteen laji -tiedossa ilmoitetaan </w:t>
      </w:r>
      <w:r w:rsidR="00D03587">
        <w:t xml:space="preserve">tällöin </w:t>
      </w:r>
      <w:r w:rsidR="00F840D5">
        <w:t>kyseessä olevan potilaskohtainen erityislupavalmiste.</w:t>
      </w:r>
    </w:p>
    <w:p w14:paraId="63E0897B" w14:textId="77777777" w:rsidR="0077747B" w:rsidRDefault="0077747B">
      <w:pPr>
        <w:pStyle w:val="Leipteksti"/>
      </w:pPr>
    </w:p>
    <w:p w14:paraId="45AF08A4" w14:textId="77777777" w:rsidR="0077747B" w:rsidRPr="00686B5E" w:rsidRDefault="0077747B" w:rsidP="0040533C">
      <w:pPr>
        <w:pStyle w:val="Leipteksti"/>
        <w:keepNext/>
        <w:rPr>
          <w:highlight w:val="white"/>
        </w:rPr>
      </w:pPr>
      <w:r w:rsidRPr="00686B5E">
        <w:rPr>
          <w:highlight w:val="white"/>
        </w:rPr>
        <w:t>Esim.:</w:t>
      </w:r>
      <w:r w:rsidRPr="00686B5E">
        <w:rPr>
          <w:highlight w:val="white"/>
        </w:rPr>
        <w:tab/>
      </w:r>
    </w:p>
    <w:p w14:paraId="3BDA3DD0" w14:textId="77777777" w:rsidR="0077747B" w:rsidRPr="00CD46E9" w:rsidRDefault="0077747B" w:rsidP="00CD46E9"/>
    <w:p w14:paraId="63B8286F"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014E229C" w14:textId="77777777" w:rsidR="0077747B" w:rsidRPr="0040232F"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proofErr w:type="gramStart"/>
      <w:r w:rsidRPr="4716D89F">
        <w:rPr>
          <w:rStyle w:val="XMLBlue"/>
          <w:sz w:val="22"/>
          <w:szCs w:val="22"/>
          <w:highlight w:val="white"/>
        </w:rPr>
        <w:t>&lt;!--</w:t>
      </w:r>
      <w:proofErr w:type="gramEnd"/>
      <w:r w:rsidRPr="4716D89F">
        <w:rPr>
          <w:rStyle w:val="XMLGray50"/>
          <w:sz w:val="22"/>
          <w:szCs w:val="22"/>
          <w:highlight w:val="white"/>
        </w:rPr>
        <w:t xml:space="preserve"> ATC koodi </w:t>
      </w:r>
      <w:r w:rsidRPr="4716D89F">
        <w:rPr>
          <w:rStyle w:val="XMLBlue"/>
          <w:sz w:val="22"/>
          <w:szCs w:val="22"/>
          <w:highlight w:val="white"/>
        </w:rPr>
        <w:t>--&gt;</w:t>
      </w:r>
    </w:p>
    <w:p w14:paraId="292A2CB4" w14:textId="53D24BA6" w:rsidR="0077747B" w:rsidRPr="00A15279" w:rsidRDefault="0077747B"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szCs w:val="22"/>
          <w:highlight w:val="white"/>
          <w:lang w:val="en-US"/>
        </w:rPr>
      </w:pPr>
      <w:r w:rsidRPr="0040232F">
        <w:rPr>
          <w:rStyle w:val="XMLBlue"/>
          <w:sz w:val="22"/>
          <w:highlight w:val="white"/>
        </w:rPr>
        <w:tab/>
      </w:r>
      <w:r w:rsidRPr="4716D89F">
        <w:rPr>
          <w:rStyle w:val="XMLBlue"/>
          <w:sz w:val="22"/>
          <w:szCs w:val="22"/>
          <w:highlight w:val="white"/>
          <w:lang w:val="de-DE"/>
        </w:rPr>
        <w:t>&lt;</w:t>
      </w:r>
      <w:proofErr w:type="gramStart"/>
      <w:r w:rsidRPr="4716D89F">
        <w:rPr>
          <w:rStyle w:val="XMLDarkRed"/>
          <w:sz w:val="22"/>
          <w:szCs w:val="22"/>
          <w:highlight w:val="white"/>
          <w:lang w:val="de-DE"/>
        </w:rPr>
        <w:t>code</w:t>
      </w:r>
      <w:r w:rsidRPr="4716D89F">
        <w:rPr>
          <w:rStyle w:val="XMLRed"/>
          <w:sz w:val="22"/>
          <w:szCs w:val="22"/>
          <w:highlight w:val="white"/>
          <w:lang w:val="de-DE"/>
        </w:rPr>
        <w:t xml:space="preserve"> </w:t>
      </w:r>
      <w:r w:rsidR="00F179FA" w:rsidRPr="4716D89F">
        <w:rPr>
          <w:rStyle w:val="XMLRed"/>
          <w:sz w:val="22"/>
          <w:szCs w:val="22"/>
          <w:highlight w:val="white"/>
          <w:lang w:val="de-DE"/>
        </w:rPr>
        <w:t xml:space="preserve"> </w:t>
      </w:r>
      <w:r w:rsidRPr="4716D89F">
        <w:rPr>
          <w:rStyle w:val="XMLRed"/>
          <w:sz w:val="22"/>
          <w:szCs w:val="22"/>
          <w:highlight w:val="white"/>
          <w:lang w:val="de-DE"/>
        </w:rPr>
        <w:t>code</w:t>
      </w:r>
      <w:proofErr w:type="gramEnd"/>
      <w:r w:rsidRPr="4716D89F">
        <w:rPr>
          <w:rStyle w:val="XMLBlue"/>
          <w:sz w:val="22"/>
          <w:szCs w:val="22"/>
          <w:highlight w:val="white"/>
          <w:lang w:val="de-DE"/>
        </w:rPr>
        <w:t>="</w:t>
      </w:r>
      <w:r w:rsidR="006C078D" w:rsidRPr="4716D89F">
        <w:rPr>
          <w:rStyle w:val="XMLBlack"/>
          <w:sz w:val="22"/>
          <w:szCs w:val="22"/>
          <w:highlight w:val="white"/>
          <w:lang w:val="de-DE"/>
        </w:rPr>
        <w:t>N05BA01</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00B1066E" w:rsidRPr="4716D89F">
        <w:rPr>
          <w:rStyle w:val="XMLBlack"/>
          <w:sz w:val="22"/>
          <w:szCs w:val="22"/>
          <w:highlight w:val="white"/>
          <w:lang w:val="de-DE"/>
        </w:rPr>
        <w:t>Fimea</w:t>
      </w:r>
      <w:proofErr w:type="spellEnd"/>
      <w:r w:rsidR="00B1066E" w:rsidRPr="4716D89F">
        <w:rPr>
          <w:rStyle w:val="XMLBlack"/>
          <w:sz w:val="22"/>
          <w:szCs w:val="22"/>
          <w:highlight w:val="white"/>
          <w:lang w:val="de-DE"/>
        </w:rPr>
        <w:t xml:space="preserve"> </w:t>
      </w:r>
      <w:r w:rsidR="006C078D" w:rsidRPr="4716D89F">
        <w:rPr>
          <w:rStyle w:val="XMLBlack"/>
          <w:sz w:val="22"/>
          <w:szCs w:val="22"/>
          <w:highlight w:val="white"/>
          <w:lang w:val="de-DE"/>
        </w:rPr>
        <w:t xml:space="preserve">- ATC </w:t>
      </w:r>
      <w:proofErr w:type="spellStart"/>
      <w:r w:rsidR="006C078D" w:rsidRPr="4716D89F">
        <w:rPr>
          <w:rStyle w:val="XMLBlack"/>
          <w:sz w:val="22"/>
          <w:szCs w:val="22"/>
          <w:highlight w:val="white"/>
          <w:lang w:val="de-DE"/>
        </w:rPr>
        <w:t>Luokitus</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00A15279">
        <w:rPr>
          <w:rStyle w:val="XMLRed"/>
          <w:sz w:val="22"/>
          <w:szCs w:val="22"/>
          <w:highlight w:val="white"/>
          <w:lang w:val="en-US"/>
        </w:rPr>
        <w:t>codeSystemVersion</w:t>
      </w:r>
      <w:proofErr w:type="spellEnd"/>
      <w:r w:rsidRPr="00A15279">
        <w:rPr>
          <w:rStyle w:val="XMLBlue"/>
          <w:sz w:val="22"/>
          <w:szCs w:val="22"/>
          <w:highlight w:val="white"/>
          <w:lang w:val="en-US"/>
        </w:rPr>
        <w:t>=</w:t>
      </w:r>
      <w:r w:rsidRPr="00A15279">
        <w:rPr>
          <w:rStyle w:val="XMLBlack"/>
          <w:sz w:val="22"/>
          <w:szCs w:val="22"/>
          <w:highlight w:val="white"/>
          <w:lang w:val="en-US"/>
        </w:rPr>
        <w:t>"</w:t>
      </w:r>
      <w:r w:rsidR="006C078D" w:rsidRPr="00A15279">
        <w:rPr>
          <w:rStyle w:val="XMLBlack"/>
          <w:sz w:val="22"/>
          <w:szCs w:val="22"/>
          <w:highlight w:val="white"/>
          <w:lang w:val="en-US"/>
        </w:rPr>
        <w:t>2009.0</w:t>
      </w:r>
      <w:r w:rsidR="006D797D" w:rsidRPr="00A15279">
        <w:rPr>
          <w:rStyle w:val="XMLBlack"/>
          <w:sz w:val="22"/>
          <w:szCs w:val="22"/>
          <w:highlight w:val="white"/>
          <w:lang w:val="en-US"/>
        </w:rPr>
        <w:t>1</w:t>
      </w:r>
      <w:r w:rsidR="006C078D" w:rsidRPr="00A15279">
        <w:rPr>
          <w:rStyle w:val="XMLBlack"/>
          <w:sz w:val="22"/>
          <w:szCs w:val="22"/>
          <w:highlight w:val="white"/>
          <w:lang w:val="en-US"/>
        </w:rPr>
        <w:t>8</w:t>
      </w:r>
      <w:r w:rsidRPr="00A15279">
        <w:rPr>
          <w:rStyle w:val="XMLBlack"/>
          <w:sz w:val="22"/>
          <w:szCs w:val="22"/>
          <w:highlight w:val="white"/>
          <w:lang w:val="en-US"/>
        </w:rPr>
        <w:t>"</w:t>
      </w:r>
      <w:r w:rsidRPr="00A15279">
        <w:rPr>
          <w:rStyle w:val="XMLRed"/>
          <w:sz w:val="22"/>
          <w:szCs w:val="22"/>
          <w:highlight w:val="white"/>
          <w:lang w:val="en-US"/>
        </w:rPr>
        <w:t xml:space="preserve"> </w:t>
      </w:r>
      <w:proofErr w:type="spellStart"/>
      <w:r w:rsidRPr="00A15279">
        <w:rPr>
          <w:rStyle w:val="XMLRed"/>
          <w:sz w:val="22"/>
          <w:szCs w:val="22"/>
          <w:highlight w:val="white"/>
          <w:lang w:val="en-US"/>
        </w:rPr>
        <w:t>displayName</w:t>
      </w:r>
      <w:proofErr w:type="spellEnd"/>
      <w:r w:rsidRPr="00A15279">
        <w:rPr>
          <w:rStyle w:val="XMLBlue"/>
          <w:sz w:val="22"/>
          <w:szCs w:val="22"/>
          <w:highlight w:val="white"/>
          <w:lang w:val="en-US"/>
        </w:rPr>
        <w:t>="</w:t>
      </w:r>
      <w:proofErr w:type="spellStart"/>
      <w:r w:rsidR="006C078D" w:rsidRPr="00A15279">
        <w:rPr>
          <w:rStyle w:val="XMLBlack"/>
          <w:sz w:val="22"/>
          <w:szCs w:val="22"/>
          <w:highlight w:val="white"/>
          <w:lang w:val="en-US"/>
        </w:rPr>
        <w:t>Diatsepaami</w:t>
      </w:r>
      <w:proofErr w:type="spellEnd"/>
      <w:r w:rsidRPr="00A15279">
        <w:rPr>
          <w:rStyle w:val="XMLBlue"/>
          <w:sz w:val="22"/>
          <w:szCs w:val="22"/>
          <w:highlight w:val="white"/>
          <w:lang w:val="en-US"/>
        </w:rPr>
        <w:t>"&gt;</w:t>
      </w:r>
    </w:p>
    <w:p w14:paraId="5CBF9284"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A15279">
        <w:rPr>
          <w:rStyle w:val="XMLBlue"/>
          <w:sz w:val="22"/>
          <w:highlight w:val="white"/>
          <w:lang w:val="en-US"/>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Blue"/>
          <w:sz w:val="22"/>
          <w:szCs w:val="22"/>
          <w:highlight w:val="white"/>
        </w:rPr>
        <w:t>&gt;</w:t>
      </w:r>
    </w:p>
    <w:p w14:paraId="60B14BA7"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D32773">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name</w:t>
      </w:r>
      <w:proofErr w:type="spellEnd"/>
      <w:r w:rsidRPr="4716D89F">
        <w:rPr>
          <w:rStyle w:val="XMLBlue"/>
          <w:sz w:val="22"/>
          <w:szCs w:val="22"/>
          <w:highlight w:val="white"/>
        </w:rPr>
        <w:t>/&gt;</w:t>
      </w:r>
    </w:p>
    <w:p w14:paraId="7FF6DF37" w14:textId="77777777" w:rsidR="0077747B" w:rsidRPr="0013647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55F21A82" w14:textId="77777777" w:rsidR="0077747B" w:rsidRPr="0013647C" w:rsidRDefault="0077747B"/>
    <w:p w14:paraId="685F6E63" w14:textId="77777777" w:rsidR="0077747B" w:rsidRDefault="0077747B">
      <w:r>
        <w:t xml:space="preserve">Usein käyttäjä valitsee </w:t>
      </w:r>
      <w:proofErr w:type="gramStart"/>
      <w:r>
        <w:t>valintalistalta  lääkevalmisteen</w:t>
      </w:r>
      <w:proofErr w:type="gramEnd"/>
      <w:r>
        <w:t xml:space="preserve"> kauppanimen perusteella, jolloin samalla saadaan taustarekisteristä lä</w:t>
      </w:r>
      <w:r w:rsidR="000529DE">
        <w:t>äkevalmisteen ATC-koodi ja -</w:t>
      </w:r>
      <w:r>
        <w:t>nimi, vaikuttava aine, vahvuus, lääkemuoto ja pakkaustiedot.</w:t>
      </w:r>
    </w:p>
    <w:p w14:paraId="17A97171" w14:textId="77777777" w:rsidR="0077747B" w:rsidRDefault="0077747B"/>
    <w:p w14:paraId="7262AA3F" w14:textId="45AD04AF" w:rsidR="0077747B" w:rsidRPr="009C525E" w:rsidRDefault="00E13AB1">
      <w:r>
        <w:t>Jos lääke määrätään</w:t>
      </w:r>
      <w:r w:rsidR="0077747B">
        <w:t xml:space="preserve"> lääkkeen vaikuttavan aineen perusteella, tapahtuu valinta ATC-koodin mukaan. ATC-koodi ja ATC-koodin mukainen nimi ovat tällöin pakollisia tietoja.</w:t>
      </w:r>
      <w:r>
        <w:t xml:space="preserve"> Myös vaikuttavalla aineella määrätyn lääkkeen tietojen pitää olla lääketietokannan mukaiset. Vaikuttava aine (ATC-koodi ja ATC-koodin mukainen nimi) pitää siis valita </w:t>
      </w:r>
      <w:r w:rsidR="000D1E19">
        <w:t>Lääketietokannasta</w:t>
      </w:r>
      <w:r>
        <w:t xml:space="preserve"> pakkaustasolta, samoin mm. vahvuus, lääkemuoto, pakkauskoon tiedot, huume ja PKV-merkinnät.</w:t>
      </w:r>
      <w:r w:rsidR="009C525E">
        <w:t xml:space="preserve"> Y</w:t>
      </w:r>
      <w:r w:rsidR="009C525E" w:rsidRPr="009C525E">
        <w:t>hdistelmävalmisteiden määrääminen vaikutt</w:t>
      </w:r>
      <w:r w:rsidR="009C525E">
        <w:t xml:space="preserve">avalla aineella </w:t>
      </w:r>
      <w:r w:rsidR="000F1F1D">
        <w:t xml:space="preserve">ei </w:t>
      </w:r>
      <w:r w:rsidR="009C525E">
        <w:t xml:space="preserve">ole mahdollista, koska </w:t>
      </w:r>
      <w:r w:rsidR="009C525E" w:rsidRPr="009C525E">
        <w:t xml:space="preserve">vaikuttava aine ja sen vahvuus </w:t>
      </w:r>
      <w:r w:rsidR="009C525E">
        <w:t xml:space="preserve">tulee </w:t>
      </w:r>
      <w:r w:rsidR="009C525E" w:rsidRPr="009C525E">
        <w:t>olla yksiselitteisesti tulkittavissa</w:t>
      </w:r>
    </w:p>
    <w:p w14:paraId="1489FFAD" w14:textId="77777777" w:rsidR="0077747B" w:rsidRDefault="0077747B"/>
    <w:p w14:paraId="6E9AB54E" w14:textId="19997E33" w:rsidR="0077747B" w:rsidRDefault="0077747B">
      <w:r>
        <w:t xml:space="preserve">Jos ATC-koodi ei ole tiedossa, käytetään attribuuttia </w:t>
      </w:r>
      <w:proofErr w:type="spellStart"/>
      <w:r>
        <w:t>nullFlavor</w:t>
      </w:r>
      <w:proofErr w:type="spellEnd"/>
      <w:r w:rsidR="00CD46E9">
        <w:t xml:space="preserve"> </w:t>
      </w:r>
      <w:r>
        <w:t xml:space="preserve">muodossa </w:t>
      </w:r>
      <w:proofErr w:type="spellStart"/>
      <w:r>
        <w:t>nullFlavor</w:t>
      </w:r>
      <w:proofErr w:type="spellEnd"/>
      <w:r>
        <w:t>=”UNK”.</w:t>
      </w:r>
    </w:p>
    <w:p w14:paraId="0D7309F3" w14:textId="77777777" w:rsidR="0077747B" w:rsidRDefault="0077747B"/>
    <w:p w14:paraId="5AAFD7A9" w14:textId="308B2F1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w:t>
      </w:r>
      <w:r w:rsidR="00555D60">
        <w:t>näissä</w:t>
      </w:r>
      <w:r>
        <w:t xml:space="preserve"> tapauksissa pitää käyttää puuttuvan tiedon koodia: </w:t>
      </w:r>
      <w:proofErr w:type="spellStart"/>
      <w:r>
        <w:t>nullFlavor</w:t>
      </w:r>
      <w:proofErr w:type="spellEnd"/>
      <w:r>
        <w:t>=”NI”</w:t>
      </w:r>
    </w:p>
    <w:p w14:paraId="07E4B08A" w14:textId="4CF64A9D"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995190" w14:textId="6272DA69" w:rsidR="00756D9D" w:rsidRPr="008F1D9E"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8F1D9E">
        <w:rPr>
          <w:lang w:val="en-US"/>
        </w:rPr>
        <w:t>Esim</w:t>
      </w:r>
      <w:proofErr w:type="spellEnd"/>
      <w:r w:rsidRPr="008F1D9E">
        <w:rPr>
          <w:lang w:val="en-US"/>
        </w:rPr>
        <w:t>.</w:t>
      </w:r>
    </w:p>
    <w:p w14:paraId="6EBF20ED"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355F2307"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ATC </w:t>
      </w:r>
      <w:proofErr w:type="spellStart"/>
      <w:r w:rsidRPr="4716D89F">
        <w:rPr>
          <w:rStyle w:val="XMLGray50"/>
          <w:sz w:val="22"/>
          <w:szCs w:val="22"/>
          <w:highlight w:val="white"/>
          <w:lang w:val="en-GB"/>
        </w:rPr>
        <w:t>koodi</w:t>
      </w:r>
      <w:proofErr w:type="spellEnd"/>
      <w:r w:rsidRPr="4716D89F">
        <w:rPr>
          <w:rStyle w:val="XMLGray50"/>
          <w:sz w:val="22"/>
          <w:szCs w:val="22"/>
          <w:highlight w:val="white"/>
          <w:lang w:val="en-GB"/>
        </w:rPr>
        <w:t xml:space="preserve"> </w:t>
      </w:r>
      <w:r w:rsidRPr="4716D89F">
        <w:rPr>
          <w:rStyle w:val="XMLBlue"/>
          <w:sz w:val="22"/>
          <w:szCs w:val="22"/>
          <w:highlight w:val="white"/>
          <w:lang w:val="en-GB"/>
        </w:rPr>
        <w:t>--&gt;</w:t>
      </w:r>
    </w:p>
    <w:p w14:paraId="1DCF91FF" w14:textId="77777777"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w:t>
      </w:r>
    </w:p>
    <w:p w14:paraId="3F209DEE" w14:textId="163E181A" w:rsidR="00756D9D" w:rsidRPr="00C65EC8" w:rsidRDefault="00756D9D"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r w:rsidRPr="4716D89F">
        <w:rPr>
          <w:rStyle w:val="XMLRed"/>
          <w:sz w:val="22"/>
          <w:szCs w:val="22"/>
          <w:highlight w:val="white"/>
          <w:lang w:val="de-DE"/>
        </w:rPr>
        <w:t>code</w:t>
      </w:r>
      <w:r w:rsidRPr="4716D89F">
        <w:rPr>
          <w:rStyle w:val="XMLBlue"/>
          <w:sz w:val="22"/>
          <w:szCs w:val="22"/>
          <w:highlight w:val="white"/>
          <w:lang w:val="de-DE"/>
        </w:rPr>
        <w:t xml:space="preserve"> </w:t>
      </w:r>
      <w:proofErr w:type="spellStart"/>
      <w:r w:rsidRPr="4716D89F">
        <w:rPr>
          <w:rStyle w:val="XMLBlue"/>
          <w:color w:val="auto"/>
          <w:sz w:val="22"/>
          <w:szCs w:val="22"/>
          <w:highlight w:val="white"/>
          <w:lang w:val="de-DE"/>
        </w:rPr>
        <w:t>nullFlavor</w:t>
      </w:r>
      <w:proofErr w:type="spellEnd"/>
      <w:r w:rsidRPr="4716D89F">
        <w:rPr>
          <w:rStyle w:val="XMLBlue"/>
          <w:sz w:val="22"/>
          <w:szCs w:val="22"/>
          <w:highlight w:val="white"/>
          <w:lang w:val="de-DE"/>
        </w:rPr>
        <w:t>="</w:t>
      </w:r>
      <w:r w:rsidRPr="4716D89F">
        <w:rPr>
          <w:rStyle w:val="XMLBlue"/>
          <w:color w:val="auto"/>
          <w:sz w:val="22"/>
          <w:szCs w:val="22"/>
          <w:highlight w:val="white"/>
          <w:lang w:val="de-DE"/>
        </w:rPr>
        <w:t>NI</w:t>
      </w:r>
      <w:r w:rsidRPr="4716D89F">
        <w:rPr>
          <w:rStyle w:val="XMLBlue"/>
          <w:sz w:val="22"/>
          <w:szCs w:val="22"/>
          <w:highlight w:val="white"/>
          <w:lang w:val="de-DE"/>
        </w:rPr>
        <w:t>"</w:t>
      </w:r>
    </w:p>
    <w:p w14:paraId="61579970"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1.2.246.537.6.32</w:t>
      </w:r>
      <w:r w:rsidRPr="4716D89F">
        <w:rPr>
          <w:rStyle w:val="XMLBlue"/>
          <w:sz w:val="22"/>
          <w:szCs w:val="22"/>
          <w:highlight w:val="white"/>
          <w:lang w:val="de-DE"/>
        </w:rPr>
        <w:t>"</w:t>
      </w:r>
      <w:r w:rsidRPr="4716D89F">
        <w:rPr>
          <w:rStyle w:val="XMLRed"/>
          <w:sz w:val="22"/>
          <w:szCs w:val="22"/>
          <w:highlight w:val="white"/>
          <w:lang w:val="de-DE"/>
        </w:rPr>
        <w:t xml:space="preserve"> </w:t>
      </w:r>
    </w:p>
    <w:p w14:paraId="78A63FB1" w14:textId="77777777" w:rsidR="00756D9D" w:rsidRPr="00C65EC8"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sz w:val="22"/>
          <w:szCs w:val="22"/>
          <w:highlight w:val="white"/>
          <w:lang w:val="de-DE"/>
        </w:rPr>
      </w:pPr>
      <w:r w:rsidRPr="00C65EC8">
        <w:rPr>
          <w:rStyle w:val="XMLRed"/>
          <w:sz w:val="22"/>
          <w:highlight w:val="white"/>
          <w:lang w:val="de-DE"/>
        </w:rPr>
        <w:tab/>
      </w:r>
      <w:r w:rsidRPr="00C65EC8">
        <w:rPr>
          <w:rStyle w:val="XMLRed"/>
          <w:sz w:val="22"/>
          <w:highlight w:val="white"/>
          <w:lang w:val="de-DE"/>
        </w:rPr>
        <w:tab/>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Fimea</w:t>
      </w:r>
      <w:proofErr w:type="spellEnd"/>
      <w:r w:rsidRPr="4716D89F">
        <w:rPr>
          <w:rStyle w:val="XMLBlack"/>
          <w:sz w:val="22"/>
          <w:szCs w:val="22"/>
          <w:highlight w:val="white"/>
          <w:lang w:val="de-DE"/>
        </w:rPr>
        <w:t xml:space="preserve"> - ATC </w:t>
      </w:r>
      <w:proofErr w:type="spellStart"/>
      <w:r w:rsidRPr="4716D89F">
        <w:rPr>
          <w:rStyle w:val="XMLBlack"/>
          <w:sz w:val="22"/>
          <w:szCs w:val="22"/>
          <w:highlight w:val="white"/>
          <w:lang w:val="de-DE"/>
        </w:rPr>
        <w:t>Luokitus</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
    <w:p w14:paraId="4C08E707" w14:textId="68F8EC59" w:rsidR="00756D9D" w:rsidRPr="00C745E9"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color w:val="FF0000"/>
          <w:sz w:val="22"/>
          <w:szCs w:val="22"/>
          <w:highlight w:val="white"/>
          <w:lang w:val="en-US"/>
        </w:rPr>
      </w:pPr>
      <w:r w:rsidRPr="00C65EC8">
        <w:rPr>
          <w:rStyle w:val="XMLRed"/>
          <w:sz w:val="22"/>
          <w:highlight w:val="white"/>
          <w:lang w:val="de-DE"/>
        </w:rPr>
        <w:tab/>
      </w:r>
      <w:r w:rsidRPr="00C65EC8">
        <w:rPr>
          <w:rStyle w:val="XMLRed"/>
          <w:sz w:val="22"/>
          <w:highlight w:val="white"/>
          <w:lang w:val="de-DE"/>
        </w:rPr>
        <w:tab/>
      </w:r>
      <w:proofErr w:type="spellStart"/>
      <w:r w:rsidRPr="00C745E9">
        <w:rPr>
          <w:rStyle w:val="XMLRed"/>
          <w:sz w:val="22"/>
          <w:szCs w:val="22"/>
          <w:highlight w:val="white"/>
          <w:lang w:val="en-US"/>
        </w:rPr>
        <w:t>codeSystemVersion</w:t>
      </w:r>
      <w:proofErr w:type="spellEnd"/>
      <w:r w:rsidRPr="00C745E9">
        <w:rPr>
          <w:rStyle w:val="XMLBlue"/>
          <w:sz w:val="22"/>
          <w:szCs w:val="22"/>
          <w:highlight w:val="white"/>
          <w:lang w:val="en-US"/>
        </w:rPr>
        <w:t>=</w:t>
      </w:r>
      <w:r w:rsidRPr="00C745E9">
        <w:rPr>
          <w:rStyle w:val="XMLBlack"/>
          <w:sz w:val="22"/>
          <w:szCs w:val="22"/>
          <w:highlight w:val="white"/>
          <w:lang w:val="en-US"/>
        </w:rPr>
        <w:t>"2009.018"</w:t>
      </w:r>
      <w:r w:rsidRPr="00C745E9">
        <w:rPr>
          <w:rStyle w:val="XMLRed"/>
          <w:sz w:val="22"/>
          <w:szCs w:val="22"/>
          <w:highlight w:val="white"/>
          <w:lang w:val="en-US"/>
        </w:rPr>
        <w:t xml:space="preserve"> </w:t>
      </w:r>
    </w:p>
    <w:p w14:paraId="0C93CF36"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745E9">
        <w:rPr>
          <w:rStyle w:val="XMLBlue"/>
          <w:sz w:val="22"/>
          <w:highlight w:val="white"/>
          <w:lang w:val="en-US"/>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Blue"/>
          <w:sz w:val="22"/>
          <w:szCs w:val="22"/>
          <w:highlight w:val="white"/>
        </w:rPr>
        <w:t>&gt;</w:t>
      </w:r>
    </w:p>
    <w:p w14:paraId="1D811207" w14:textId="77777777" w:rsidR="00756D9D" w:rsidRPr="00E50CEF"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E50CEF">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name</w:t>
      </w:r>
      <w:proofErr w:type="spellEnd"/>
      <w:r w:rsidRPr="4716D89F">
        <w:rPr>
          <w:rStyle w:val="XMLBlue"/>
          <w:sz w:val="22"/>
          <w:szCs w:val="22"/>
          <w:highlight w:val="white"/>
        </w:rPr>
        <w:t>/&gt;</w:t>
      </w:r>
    </w:p>
    <w:p w14:paraId="7B9D4DFD" w14:textId="77777777" w:rsidR="00756D9D" w:rsidRPr="0013647C" w:rsidRDefault="00756D9D"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7AAC5680" w14:textId="17A1E3E3" w:rsidR="00756D9D" w:rsidRDefault="00756D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F611A2F" w14:textId="3FD1952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kyseessä </w:t>
      </w:r>
      <w:proofErr w:type="gramStart"/>
      <w:r>
        <w:t xml:space="preserve">on </w:t>
      </w:r>
      <w:r w:rsidR="00E23AE6" w:rsidRPr="4D047E72">
        <w:t xml:space="preserve"> </w:t>
      </w:r>
      <w:r w:rsidRPr="4716D89F">
        <w:rPr>
          <w:b/>
          <w:bCs/>
        </w:rPr>
        <w:t>lääketietokan</w:t>
      </w:r>
      <w:r w:rsidR="00E23AE6" w:rsidRPr="4716D89F">
        <w:rPr>
          <w:b/>
          <w:bCs/>
        </w:rPr>
        <w:t>taan</w:t>
      </w:r>
      <w:proofErr w:type="gramEnd"/>
      <w:r w:rsidR="00E23AE6" w:rsidRPr="4716D89F">
        <w:rPr>
          <w:b/>
          <w:bCs/>
        </w:rPr>
        <w:t xml:space="preserve"> kuulumaton</w:t>
      </w:r>
      <w:r w:rsidRPr="4716D89F">
        <w:rPr>
          <w:b/>
          <w:bCs/>
        </w:rPr>
        <w:t xml:space="preserve"> valmiste</w:t>
      </w:r>
      <w:r w:rsidR="00F840D5">
        <w:t>, jolla ei ole ATC-koodia</w:t>
      </w:r>
      <w:r>
        <w:t xml:space="preserve"> (esim</w:t>
      </w:r>
      <w:r w:rsidR="0004005E" w:rsidRPr="4D047E72">
        <w:t xml:space="preserve">. </w:t>
      </w:r>
      <w:r>
        <w:t>hoitotarvikkeet, ei korvattavat ravintolisät, sidetarpeet</w:t>
      </w:r>
      <w:r w:rsidR="00F318D2" w:rsidRPr="4D047E72">
        <w:t xml:space="preserve"> </w:t>
      </w:r>
      <w:r>
        <w:t xml:space="preserve">ja ei korvattavat perusvoiteet, jotka eivät sisälly </w:t>
      </w:r>
      <w:r w:rsidR="000D1E19">
        <w:t>Lääketietokanta</w:t>
      </w:r>
      <w:r>
        <w:t xml:space="preserve">an),  niin </w:t>
      </w:r>
      <w:r w:rsidR="000C3A05">
        <w:t xml:space="preserve">valmisteen nimi </w:t>
      </w:r>
      <w:r w:rsidR="00756D9D" w:rsidRPr="00845E99">
        <w:t xml:space="preserve"> ilmoitetaan </w:t>
      </w:r>
      <w:proofErr w:type="spellStart"/>
      <w:r w:rsidR="00756D9D" w:rsidRPr="00845E99">
        <w:t>entityn</w:t>
      </w:r>
      <w:proofErr w:type="spellEnd"/>
      <w:r w:rsidR="00756D9D" w:rsidRPr="00845E99">
        <w:t xml:space="preserve"> </w:t>
      </w:r>
      <w:proofErr w:type="spellStart"/>
      <w:r w:rsidR="00756D9D" w:rsidRPr="00845E99">
        <w:t>manufacturedMaterial</w:t>
      </w:r>
      <w:proofErr w:type="spellEnd"/>
      <w:r w:rsidR="00756D9D" w:rsidRPr="00845E99">
        <w:t xml:space="preserve"> </w:t>
      </w:r>
      <w:proofErr w:type="spellStart"/>
      <w:r w:rsidR="00756D9D">
        <w:t>name</w:t>
      </w:r>
      <w:proofErr w:type="spellEnd"/>
      <w:r w:rsidR="00756D9D">
        <w:t>-</w:t>
      </w:r>
      <w:r w:rsidR="00756D9D" w:rsidRPr="00845E99">
        <w:t xml:space="preserve">elementissä </w:t>
      </w:r>
      <w:r w:rsidR="00756D9D" w:rsidRPr="00845E99">
        <w:rPr>
          <w:highlight w:val="white"/>
        </w:rPr>
        <w:t>(&lt;</w:t>
      </w:r>
      <w:proofErr w:type="spellStart"/>
      <w:r w:rsidR="00756D9D" w:rsidRPr="00845E99">
        <w:rPr>
          <w:highlight w:val="white"/>
        </w:rPr>
        <w:t>consumable</w:t>
      </w:r>
      <w:proofErr w:type="spellEnd"/>
      <w:r w:rsidR="00756D9D" w:rsidRPr="00845E99">
        <w:rPr>
          <w:highlight w:val="white"/>
        </w:rPr>
        <w:t>&gt;&lt;</w:t>
      </w:r>
      <w:proofErr w:type="spellStart"/>
      <w:r w:rsidR="00756D9D" w:rsidRPr="00845E99">
        <w:rPr>
          <w:highlight w:val="white"/>
        </w:rPr>
        <w:t>manufacturedProduct</w:t>
      </w:r>
      <w:proofErr w:type="spellEnd"/>
      <w:r w:rsidR="00756D9D" w:rsidRPr="00845E99">
        <w:rPr>
          <w:highlight w:val="white"/>
        </w:rPr>
        <w:t>&gt; alla)</w:t>
      </w:r>
      <w:r w:rsidR="00756D9D" w:rsidRPr="4D047E72">
        <w:t xml:space="preserve">. </w:t>
      </w:r>
      <w:r w:rsidR="00756D9D">
        <w:t xml:space="preserve">Elementtiin </w:t>
      </w:r>
      <w:proofErr w:type="spellStart"/>
      <w:r w:rsidR="00756D9D">
        <w:t>code</w:t>
      </w:r>
      <w:proofErr w:type="spellEnd"/>
      <w:r w:rsidR="00756D9D">
        <w:t xml:space="preserve"> anneta</w:t>
      </w:r>
      <w:r w:rsidR="00756D9D" w:rsidRPr="009B1C22">
        <w:t xml:space="preserve">an </w:t>
      </w:r>
      <w:proofErr w:type="spellStart"/>
      <w:r w:rsidR="00756D9D" w:rsidRPr="009B1C22">
        <w:t>nullFlavor</w:t>
      </w:r>
      <w:proofErr w:type="spellEnd"/>
      <w:r w:rsidR="00756D9D" w:rsidRPr="009B1C22">
        <w:t xml:space="preserve"> muodossa </w:t>
      </w:r>
      <w:proofErr w:type="spellStart"/>
      <w:r w:rsidR="00756D9D" w:rsidRPr="009B1C22">
        <w:t>nullFlavor</w:t>
      </w:r>
      <w:proofErr w:type="spellEnd"/>
      <w:r w:rsidR="00756D9D" w:rsidRPr="009B1C22">
        <w:t>=”NI”</w:t>
      </w:r>
      <w:r>
        <w:t>. Lääketietokan</w:t>
      </w:r>
      <w:r w:rsidR="008400B9">
        <w:t xml:space="preserve">taan kuulumattoman </w:t>
      </w:r>
      <w:r>
        <w:t xml:space="preserve">valmisteen nimi ilmoitetaan elementissä </w:t>
      </w:r>
      <w:proofErr w:type="spellStart"/>
      <w:r>
        <w:t>name</w:t>
      </w:r>
      <w:proofErr w:type="spellEnd"/>
      <w:r>
        <w:t xml:space="preserve">, joka on tietotyyppiä EN, maksimipituus </w:t>
      </w:r>
      <w:r w:rsidR="005F13D9">
        <w:t>8</w:t>
      </w:r>
      <w:r>
        <w:t>0 merkkiä (muodossa &lt;</w:t>
      </w:r>
      <w:proofErr w:type="spellStart"/>
      <w:r>
        <w:t>name</w:t>
      </w:r>
      <w:proofErr w:type="spellEnd"/>
      <w:r>
        <w:t>&gt;tarvike&lt;/</w:t>
      </w:r>
      <w:proofErr w:type="spellStart"/>
      <w:r>
        <w:t>name</w:t>
      </w:r>
      <w:proofErr w:type="spellEnd"/>
      <w:r>
        <w:t xml:space="preserve">&gt;).  Samalla lääkemääräyksellä ei voida määrätä useita eri lääketietokannan ulkopuolisia valmisteita, vaan jokaisesta eri valmisteesta on tehtävä oma lääkemääräyksensä. Määrätty määrä on pakollinen tieto myös lääketietokannan ulkopuolisella valmisteella.  </w:t>
      </w:r>
    </w:p>
    <w:p w14:paraId="50949DBF" w14:textId="77777777" w:rsidR="000529DE" w:rsidRDefault="000529D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A509C6C" w14:textId="6B2F6B59"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w:t>
      </w:r>
      <w:r w:rsidR="008F0EE1">
        <w:t>erkki</w:t>
      </w:r>
      <w:r>
        <w:t>:</w:t>
      </w:r>
    </w:p>
    <w:p w14:paraId="6F8CF8E3" w14:textId="77777777" w:rsidR="000529DE" w:rsidRDefault="000529DE" w:rsidP="00C8784D">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D527BE4"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35F29F6" w14:textId="77777777" w:rsidR="000529DE" w:rsidRPr="00C65EC8" w:rsidRDefault="000529DE" w:rsidP="4716D89F">
      <w:pPr>
        <w:keepNext/>
        <w:autoSpaceDE w:val="0"/>
        <w:autoSpaceDN w:val="0"/>
        <w:adjustRightInd w:val="0"/>
        <w:rPr>
          <w:rFonts w:ascii="Arial" w:hAnsi="Arial" w:cs="Arial"/>
          <w:color w:val="0000FF"/>
          <w:sz w:val="22"/>
          <w:szCs w:val="22"/>
          <w:highlight w:val="white"/>
          <w:lang w:val="en-GB"/>
        </w:rPr>
      </w:pPr>
      <w:r w:rsidRPr="4716D89F">
        <w:rPr>
          <w:rFonts w:ascii="Arial" w:hAnsi="Arial" w:cs="Arial"/>
          <w:color w:val="0000FF"/>
          <w:sz w:val="22"/>
          <w:szCs w:val="22"/>
          <w:highlight w:val="white"/>
          <w:lang w:val="en-GB"/>
        </w:rPr>
        <w:t xml:space="preserve">      </w:t>
      </w:r>
      <w:r w:rsidR="00D03E19" w:rsidRPr="4716D89F">
        <w:rPr>
          <w:rFonts w:ascii="Arial" w:hAnsi="Arial" w:cs="Arial"/>
          <w:color w:val="0000FF"/>
          <w:sz w:val="22"/>
          <w:szCs w:val="22"/>
          <w:highlight w:val="white"/>
          <w:lang w:val="en-GB"/>
        </w:rPr>
        <w:t xml:space="preserve">   </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75E8E244" w14:textId="77777777" w:rsidR="000529DE" w:rsidRPr="00C65EC8" w:rsidRDefault="000529DE" w:rsidP="4716D89F">
      <w:pPr>
        <w:keepNext/>
        <w:autoSpaceDE w:val="0"/>
        <w:autoSpaceDN w:val="0"/>
        <w:adjustRightInd w:val="0"/>
        <w:ind w:firstLine="1304"/>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5A204A07"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7AE09D2C"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5303132"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7C7CDD09" w14:textId="77777777" w:rsidR="000529DE" w:rsidRPr="00C65EC8" w:rsidRDefault="000529DE" w:rsidP="4716D89F">
      <w:pPr>
        <w:keepNext/>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00D03E19" w:rsidRPr="4716D89F">
        <w:rPr>
          <w:rFonts w:ascii="Arial" w:hAnsi="Arial" w:cs="Arial"/>
          <w:color w:val="000000"/>
          <w:sz w:val="22"/>
          <w:szCs w:val="22"/>
          <w:highlight w:val="white"/>
          <w:lang w:val="en-GB"/>
        </w:rPr>
        <w:t xml:space="preserve">   </w:t>
      </w: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51BCB609" w14:textId="77777777" w:rsidR="000529DE" w:rsidRPr="00C65EC8" w:rsidRDefault="000529DE" w:rsidP="4716D89F">
      <w:pPr>
        <w:keepNext/>
        <w:autoSpaceDE w:val="0"/>
        <w:autoSpaceDN w:val="0"/>
        <w:adjustRightInd w:val="0"/>
        <w:rPr>
          <w:rStyle w:val="XMLBlack"/>
          <w:sz w:val="22"/>
          <w:szCs w:val="22"/>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58AB4B77" w14:textId="77777777"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2C85523" w14:textId="77777777" w:rsidR="00934FC8" w:rsidRPr="000529DE" w:rsidRDefault="00934FC8">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7E62F19C" w14:textId="77777777" w:rsidR="0077747B" w:rsidRPr="00C65EC8" w:rsidRDefault="0077747B" w:rsidP="00BC5FA4">
      <w:pPr>
        <w:pStyle w:val="Otsikko3"/>
      </w:pPr>
      <w:bookmarkStart w:id="60" w:name="_Toc127959974"/>
      <w:r w:rsidRPr="00C65EC8">
        <w:t>Pakkauskoko tekstimuotoisena, pakkauskoko, pakkauskoon kerroin, pakkausten lukumäärä, lääkkeen kokonaismäärä, lääkettä tietyksi ajaksi</w:t>
      </w:r>
      <w:r w:rsidR="009329D6" w:rsidRPr="00C65EC8">
        <w:t xml:space="preserve"> ja pakkauksen muut tiedot</w:t>
      </w:r>
      <w:bookmarkEnd w:id="60"/>
    </w:p>
    <w:p w14:paraId="49AA07C0" w14:textId="77777777" w:rsidR="0077747B" w:rsidRDefault="0077747B"/>
    <w:p w14:paraId="5587A4E9" w14:textId="77777777" w:rsidR="0077747B" w:rsidRDefault="0077747B">
      <w:r>
        <w:t>Lääkemääräys voi perustua:</w:t>
      </w:r>
    </w:p>
    <w:p w14:paraId="412574CD" w14:textId="77777777" w:rsidR="0077747B" w:rsidRDefault="0077747B"/>
    <w:p w14:paraId="2E326E14" w14:textId="77777777" w:rsidR="0077747B" w:rsidRDefault="0077747B" w:rsidP="00AF6059">
      <w:pPr>
        <w:numPr>
          <w:ilvl w:val="0"/>
          <w:numId w:val="5"/>
        </w:numPr>
      </w:pPr>
      <w:r>
        <w:t>Pakkauksiin, jolloin</w:t>
      </w:r>
    </w:p>
    <w:p w14:paraId="2F24C339" w14:textId="77777777" w:rsidR="0077747B" w:rsidRDefault="0077747B" w:rsidP="00AF6059">
      <w:pPr>
        <w:numPr>
          <w:ilvl w:val="1"/>
          <w:numId w:val="1"/>
        </w:numPr>
      </w:pPr>
      <w:r>
        <w:t xml:space="preserve">pakkauskoko tekstimuotoisena ja pakkausten lukumäärä </w:t>
      </w:r>
    </w:p>
    <w:p w14:paraId="253955E1" w14:textId="77777777" w:rsidR="0077747B" w:rsidRDefault="0077747B" w:rsidP="00AF6059">
      <w:pPr>
        <w:numPr>
          <w:ilvl w:val="1"/>
          <w:numId w:val="1"/>
        </w:numPr>
      </w:pPr>
      <w:r>
        <w:t>pakkauskoko, pakkauskoon kerroin, pakkausten lukumäärä ja pakkauskoon yksikkö</w:t>
      </w:r>
    </w:p>
    <w:p w14:paraId="43D56635" w14:textId="77777777" w:rsidR="0077747B" w:rsidRDefault="0077747B">
      <w:pPr>
        <w:ind w:left="540" w:firstLine="224"/>
        <w:rPr>
          <w:highlight w:val="green"/>
        </w:rPr>
      </w:pPr>
      <w:r>
        <w:t>kertovat lääkkeen kokonaismäärän</w:t>
      </w:r>
    </w:p>
    <w:p w14:paraId="10281B09" w14:textId="77777777" w:rsidR="0077747B" w:rsidRDefault="0077747B" w:rsidP="00AF6059">
      <w:pPr>
        <w:numPr>
          <w:ilvl w:val="0"/>
          <w:numId w:val="5"/>
        </w:numPr>
      </w:pPr>
      <w:r>
        <w:t>Lääkettä määrätään tietty määrä</w:t>
      </w:r>
    </w:p>
    <w:p w14:paraId="33D3B651" w14:textId="77777777" w:rsidR="0077747B" w:rsidRDefault="0077747B" w:rsidP="00AF6059">
      <w:pPr>
        <w:numPr>
          <w:ilvl w:val="0"/>
          <w:numId w:val="5"/>
        </w:numPr>
      </w:pPr>
      <w:r>
        <w:t>Lääkettä määrätään tietyksi ajaksi</w:t>
      </w:r>
    </w:p>
    <w:p w14:paraId="48B2320A" w14:textId="77777777" w:rsidR="0077747B" w:rsidRDefault="0077747B"/>
    <w:p w14:paraId="418B92D3" w14:textId="77777777" w:rsidR="0077747B" w:rsidRDefault="0077747B">
      <w:r>
        <w:t>Yleisin tapa lääkkeen valinnassa on valinta kauppanimen perusteella, jolloin lääke määrätään yleensä pakkauksina. Tapauksessa 2 lääkäri on saattanut valita lääkkeen esim. vaikuttavan aineen (ATC-koodi) perusteella.</w:t>
      </w:r>
    </w:p>
    <w:p w14:paraId="778218F8" w14:textId="77777777" w:rsidR="0077747B" w:rsidRDefault="0077747B"/>
    <w:p w14:paraId="01D1D029" w14:textId="77777777" w:rsidR="0077747B" w:rsidRDefault="0077747B">
      <w:r>
        <w:t xml:space="preserve">Määrätyn lääkkeen määrään ja pakkauksiin liittyvät tiedot ilmoitetaan </w:t>
      </w:r>
      <w:proofErr w:type="spellStart"/>
      <w:r>
        <w:t>supply-act:issä</w:t>
      </w:r>
      <w:proofErr w:type="spellEnd"/>
      <w:r>
        <w:t xml:space="preserve">. </w:t>
      </w:r>
    </w:p>
    <w:p w14:paraId="7545D42C" w14:textId="77777777" w:rsidR="0077747B" w:rsidRDefault="0077747B"/>
    <w:p w14:paraId="612A6626" w14:textId="46EB33F4" w:rsidR="0077747B" w:rsidRDefault="0077747B">
      <w:r>
        <w:t xml:space="preserve">Edellä mainittu </w:t>
      </w:r>
      <w:r w:rsidR="00717104" w:rsidRPr="00717104">
        <w:rPr>
          <w:b/>
          <w:bCs/>
        </w:rPr>
        <w:t>määrätyn määrän esittämistapa</w:t>
      </w:r>
      <w:r w:rsidR="00717104" w:rsidRPr="00717104" w:rsidDel="00717104">
        <w:t xml:space="preserve"> </w:t>
      </w:r>
      <w:r>
        <w:t xml:space="preserve">ilmoitetaan </w:t>
      </w:r>
      <w:proofErr w:type="spellStart"/>
      <w:r>
        <w:t>supply-actin</w:t>
      </w:r>
      <w:proofErr w:type="spellEnd"/>
      <w:r>
        <w:t xml:space="preserve"> </w:t>
      </w:r>
      <w:proofErr w:type="spellStart"/>
      <w:r>
        <w:t>code</w:t>
      </w:r>
      <w:proofErr w:type="spellEnd"/>
      <w:r>
        <w:t>-elementissä koodistolla 1.2.246.537.5.40100.2006. Tieto on pakollinen.</w:t>
      </w:r>
    </w:p>
    <w:p w14:paraId="410225A0" w14:textId="77777777" w:rsidR="0077747B" w:rsidRDefault="0077747B"/>
    <w:p w14:paraId="3BDEE3F5" w14:textId="77777777" w:rsidR="0077747B" w:rsidRDefault="0077747B">
      <w:r>
        <w:t xml:space="preserve">Supply-luokka liitetään </w:t>
      </w:r>
      <w:proofErr w:type="spellStart"/>
      <w:r>
        <w:t>substanceAdministrationiin</w:t>
      </w:r>
      <w:proofErr w:type="spellEnd"/>
      <w:r>
        <w:t xml:space="preserve"> </w:t>
      </w:r>
      <w:proofErr w:type="spellStart"/>
      <w:proofErr w:type="gramStart"/>
      <w:r>
        <w:t>entryRelationship:illä</w:t>
      </w:r>
      <w:proofErr w:type="spellEnd"/>
      <w:proofErr w:type="gramEnd"/>
      <w:r>
        <w:t xml:space="preserve">, jonka </w:t>
      </w:r>
      <w:proofErr w:type="spellStart"/>
      <w:r>
        <w:t>typeCode</w:t>
      </w:r>
      <w:proofErr w:type="spellEnd"/>
      <w:r>
        <w:t xml:space="preserve">=”COMP”.  Elementin </w:t>
      </w:r>
      <w:proofErr w:type="spellStart"/>
      <w:r>
        <w:t>independentInd</w:t>
      </w:r>
      <w:proofErr w:type="spellEnd"/>
      <w:r>
        <w:t xml:space="preserve"> arvona pitää olla “</w:t>
      </w:r>
      <w:proofErr w:type="spellStart"/>
      <w:r>
        <w:t>false</w:t>
      </w:r>
      <w:proofErr w:type="spellEnd"/>
      <w:r>
        <w:t xml:space="preserve">” ja se tarkoittaa, että </w:t>
      </w:r>
      <w:proofErr w:type="spellStart"/>
      <w:r>
        <w:t>supply</w:t>
      </w:r>
      <w:proofErr w:type="spellEnd"/>
      <w:r>
        <w:t xml:space="preserve">-luokkaa ei saa tulkita ilman </w:t>
      </w:r>
      <w:proofErr w:type="spellStart"/>
      <w:r>
        <w:t>substanceAdministration</w:t>
      </w:r>
      <w:proofErr w:type="spellEnd"/>
      <w:r>
        <w:t>-luokkaa.</w:t>
      </w:r>
    </w:p>
    <w:p w14:paraId="6DF217B1" w14:textId="77777777" w:rsidR="0077747B" w:rsidRDefault="0077747B"/>
    <w:p w14:paraId="03FF343D" w14:textId="77777777" w:rsidR="0077747B" w:rsidRDefault="0077747B">
      <w:r>
        <w:t xml:space="preserve">Supplyn elementin </w:t>
      </w:r>
      <w:proofErr w:type="spellStart"/>
      <w:r>
        <w:t>repeatNumber</w:t>
      </w:r>
      <w:proofErr w:type="spellEnd"/>
      <w:r>
        <w:t xml:space="preserve"> </w:t>
      </w:r>
      <w:proofErr w:type="spellStart"/>
      <w:r>
        <w:t>value</w:t>
      </w:r>
      <w:proofErr w:type="spellEnd"/>
      <w:r>
        <w:t xml:space="preserve">-attribuutissa ilmoitetaan </w:t>
      </w:r>
      <w:r>
        <w:rPr>
          <w:b/>
          <w:bCs/>
        </w:rPr>
        <w:t xml:space="preserve">pakkauksien lukumäärä, </w:t>
      </w:r>
      <w:proofErr w:type="spellStart"/>
      <w:r>
        <w:t>max</w:t>
      </w:r>
      <w:proofErr w:type="spellEnd"/>
      <w:r>
        <w:t xml:space="preserve"> 5 numeroa. </w:t>
      </w:r>
      <w:proofErr w:type="spellStart"/>
      <w:r>
        <w:t>Quantity</w:t>
      </w:r>
      <w:proofErr w:type="spellEnd"/>
      <w:r>
        <w:t xml:space="preserve"> elementin attribuutissa </w:t>
      </w:r>
      <w:proofErr w:type="spellStart"/>
      <w:r>
        <w:t>value</w:t>
      </w:r>
      <w:proofErr w:type="spellEnd"/>
      <w:r>
        <w:t xml:space="preserve"> ilmoitetaan </w:t>
      </w:r>
      <w:r>
        <w:rPr>
          <w:b/>
          <w:bCs/>
        </w:rPr>
        <w:t>pakkauskoko</w:t>
      </w:r>
      <w:r>
        <w:t xml:space="preserve"> (</w:t>
      </w:r>
      <w:proofErr w:type="spellStart"/>
      <w:r>
        <w:t>max</w:t>
      </w:r>
      <w:proofErr w:type="spellEnd"/>
      <w:r>
        <w:t xml:space="preserve"> 80 numeroa) ja </w:t>
      </w:r>
      <w:proofErr w:type="spellStart"/>
      <w:r>
        <w:t>unit</w:t>
      </w:r>
      <w:proofErr w:type="spellEnd"/>
      <w:r>
        <w:t xml:space="preserve">-attribuutissa </w:t>
      </w:r>
      <w:r>
        <w:rPr>
          <w:b/>
          <w:bCs/>
        </w:rPr>
        <w:t>pakkauskoon</w:t>
      </w:r>
      <w:r>
        <w:t xml:space="preserve"> yksikkö (</w:t>
      </w:r>
      <w:proofErr w:type="spellStart"/>
      <w:r>
        <w:t>max</w:t>
      </w:r>
      <w:proofErr w:type="spellEnd"/>
      <w:r>
        <w:t xml:space="preserve"> 16 </w:t>
      </w:r>
      <w:proofErr w:type="spellStart"/>
      <w:r>
        <w:t>mkiä</w:t>
      </w:r>
      <w:proofErr w:type="spellEnd"/>
      <w:r>
        <w:t xml:space="preserve">). </w:t>
      </w:r>
    </w:p>
    <w:p w14:paraId="6A646D62" w14:textId="77777777" w:rsidR="000F4699"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FC308E1" w14:textId="436BBCEC"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GB"/>
        </w:rPr>
      </w:pPr>
      <w:proofErr w:type="spellStart"/>
      <w:r w:rsidRPr="00EE6BB0">
        <w:rPr>
          <w:lang w:val="en-GB"/>
        </w:rPr>
        <w:t>Esim</w:t>
      </w:r>
      <w:r w:rsidR="008A36E3">
        <w:rPr>
          <w:lang w:val="en-GB"/>
        </w:rPr>
        <w:t>erkki</w:t>
      </w:r>
      <w:proofErr w:type="spellEnd"/>
      <w:r w:rsidRPr="00EE6BB0">
        <w:rPr>
          <w:lang w:val="en-GB"/>
        </w:rPr>
        <w:t xml:space="preserve">: </w:t>
      </w:r>
    </w:p>
    <w:p w14:paraId="100A15C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supply</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SPLY</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5BD7B0CF" w14:textId="4834E2F2" w:rsidR="000F4699" w:rsidRPr="00C65EC8" w:rsidRDefault="000F4699"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w:t>
      </w:r>
      <w:r w:rsidR="001A6214" w:rsidRPr="4716D89F">
        <w:rPr>
          <w:rFonts w:ascii="Arial" w:hAnsi="Arial" w:cs="Arial"/>
          <w:color w:val="808080"/>
          <w:sz w:val="22"/>
          <w:szCs w:val="22"/>
        </w:rPr>
        <w:t xml:space="preserve">määrätyn määrän esittämistapa </w:t>
      </w:r>
      <w:r w:rsidRPr="4716D89F">
        <w:rPr>
          <w:rFonts w:ascii="Arial" w:hAnsi="Arial" w:cs="Arial"/>
          <w:color w:val="0000FF"/>
          <w:sz w:val="22"/>
          <w:szCs w:val="22"/>
          <w:highlight w:val="white"/>
        </w:rPr>
        <w:t>--&gt;</w:t>
      </w:r>
    </w:p>
    <w:p w14:paraId="714E05DD" w14:textId="2FF32672" w:rsidR="000F4699" w:rsidRPr="00C65EC8" w:rsidRDefault="000F4699" w:rsidP="4716D89F">
      <w:pPr>
        <w:autoSpaceDE w:val="0"/>
        <w:autoSpaceDN w:val="0"/>
        <w:adjustRightInd w:val="0"/>
        <w:ind w:left="1304" w:hanging="1304"/>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1.2.246.537.5.40100.2006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001A6214" w:rsidRPr="4716D89F">
        <w:rPr>
          <w:rFonts w:ascii="Arial" w:hAnsi="Arial" w:cs="Arial"/>
          <w:color w:val="000000"/>
          <w:sz w:val="22"/>
          <w:szCs w:val="22"/>
          <w:highlight w:val="white"/>
        </w:rPr>
        <w:t xml:space="preserve">Sähköinen lääkemääräys - Määrätyn </w:t>
      </w:r>
      <w:r w:rsidRPr="4716D89F">
        <w:rPr>
          <w:rFonts w:ascii="Arial" w:hAnsi="Arial" w:cs="Arial"/>
          <w:color w:val="000000"/>
          <w:sz w:val="22"/>
          <w:szCs w:val="22"/>
          <w:highlight w:val="white"/>
        </w:rPr>
        <w:t>määrän esittämistapa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Pakkaus</w:t>
      </w:r>
      <w:r w:rsidRPr="4716D89F">
        <w:rPr>
          <w:rFonts w:ascii="Arial" w:hAnsi="Arial" w:cs="Arial"/>
          <w:color w:val="0000FF"/>
          <w:sz w:val="22"/>
          <w:szCs w:val="22"/>
          <w:highlight w:val="white"/>
        </w:rPr>
        <w:t>"/&gt;</w:t>
      </w:r>
    </w:p>
    <w:p w14:paraId="60C1E94F" w14:textId="77777777" w:rsidR="000F4699" w:rsidRPr="0040232F" w:rsidRDefault="000F4699" w:rsidP="4716D89F">
      <w:pPr>
        <w:autoSpaceDE w:val="0"/>
        <w:autoSpaceDN w:val="0"/>
        <w:adjustRightInd w:val="0"/>
        <w:rPr>
          <w:rFonts w:ascii="Arial" w:hAnsi="Arial" w:cs="Arial"/>
          <w:color w:val="000000"/>
          <w:sz w:val="22"/>
          <w:szCs w:val="22"/>
          <w:highlight w:val="white"/>
          <w:lang w:val="en-US"/>
        </w:rPr>
      </w:pPr>
      <w:r w:rsidRPr="00C65EC8">
        <w:rPr>
          <w:rFonts w:ascii="Arial" w:hAnsi="Arial" w:cs="Arial"/>
          <w:color w:val="000000"/>
          <w:sz w:val="22"/>
          <w:highlight w:val="white"/>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Pakkausten</w:t>
      </w:r>
      <w:proofErr w:type="spell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lukumäärä</w:t>
      </w:r>
      <w:proofErr w:type="spellEnd"/>
      <w:r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BE29159" w14:textId="77777777" w:rsidR="000F4699" w:rsidRPr="00C76AA6" w:rsidRDefault="000F4699" w:rsidP="4716D89F">
      <w:pPr>
        <w:autoSpaceDE w:val="0"/>
        <w:autoSpaceDN w:val="0"/>
        <w:adjustRightInd w:val="0"/>
        <w:rPr>
          <w:rFonts w:ascii="Arial" w:hAnsi="Arial" w:cs="Arial"/>
          <w:color w:val="000000"/>
          <w:sz w:val="22"/>
          <w:szCs w:val="22"/>
          <w:highlight w:val="white"/>
          <w:lang w:val="en-US"/>
        </w:rPr>
      </w:pPr>
      <w:r w:rsidRPr="0040232F">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repeatNumber</w:t>
      </w:r>
      <w:proofErr w:type="spellEnd"/>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"/&gt;</w:t>
      </w:r>
    </w:p>
    <w:p w14:paraId="45ECBB67" w14:textId="77777777" w:rsidR="000F4699" w:rsidRPr="00C76AA6" w:rsidRDefault="000F4699" w:rsidP="4716D89F">
      <w:pPr>
        <w:autoSpaceDE w:val="0"/>
        <w:autoSpaceDN w:val="0"/>
        <w:adjustRightInd w:val="0"/>
        <w:rPr>
          <w:rFonts w:ascii="Arial" w:hAnsi="Arial" w:cs="Arial"/>
          <w:color w:val="0000FF"/>
          <w:sz w:val="22"/>
          <w:szCs w:val="22"/>
          <w:highlight w:val="white"/>
          <w:lang w:val="en-US"/>
        </w:rPr>
      </w:pPr>
      <w:r w:rsidRPr="00C76AA6">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independentInd</w:t>
      </w:r>
      <w:proofErr w:type="spellEnd"/>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"/&gt;</w:t>
      </w:r>
    </w:p>
    <w:p w14:paraId="19B75EC8"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200"/>
        <w:rPr>
          <w:rStyle w:val="XMLBlack"/>
          <w:sz w:val="22"/>
          <w:szCs w:val="22"/>
          <w:highlight w:val="white"/>
        </w:rPr>
      </w:pPr>
      <w:r w:rsidRPr="00C76AA6">
        <w:rPr>
          <w:rStyle w:val="XMLBlack"/>
          <w:sz w:val="22"/>
          <w:highlight w:val="white"/>
          <w:lang w:val="en-US"/>
        </w:rPr>
        <w:tab/>
      </w:r>
      <w:r w:rsidRPr="00C76AA6">
        <w:rPr>
          <w:rStyle w:val="XMLBlack"/>
          <w:sz w:val="22"/>
          <w:highlight w:val="white"/>
          <w:lang w:val="en-US"/>
        </w:rPr>
        <w:tab/>
      </w:r>
      <w:r w:rsidRPr="00C76AA6">
        <w:rPr>
          <w:rStyle w:val="XMLBlack"/>
          <w:sz w:val="22"/>
          <w:highlight w:val="white"/>
          <w:lang w:val="en-US"/>
        </w:rPr>
        <w:tab/>
      </w:r>
      <w:r w:rsidRPr="4716D89F">
        <w:rPr>
          <w:rStyle w:val="XMLBlack"/>
          <w:sz w:val="22"/>
          <w:szCs w:val="22"/>
          <w:highlight w:val="white"/>
          <w:lang w:val="en-US"/>
        </w:rPr>
        <w:t xml:space="preserve">  </w:t>
      </w:r>
      <w:proofErr w:type="gramStart"/>
      <w:r w:rsidRPr="4716D89F">
        <w:rPr>
          <w:rStyle w:val="XMLBlue"/>
          <w:sz w:val="22"/>
          <w:szCs w:val="22"/>
          <w:highlight w:val="white"/>
        </w:rPr>
        <w:t>&lt;!--</w:t>
      </w:r>
      <w:proofErr w:type="gramEnd"/>
      <w:r w:rsidRPr="4716D89F">
        <w:rPr>
          <w:rStyle w:val="XMLGray50"/>
          <w:sz w:val="22"/>
          <w:szCs w:val="22"/>
          <w:highlight w:val="white"/>
        </w:rPr>
        <w:t xml:space="preserve"> pakkauskoko </w:t>
      </w:r>
      <w:proofErr w:type="spellStart"/>
      <w:r w:rsidRPr="4716D89F">
        <w:rPr>
          <w:rStyle w:val="XMLGray50"/>
          <w:sz w:val="22"/>
          <w:szCs w:val="22"/>
          <w:highlight w:val="white"/>
        </w:rPr>
        <w:t>value</w:t>
      </w:r>
      <w:proofErr w:type="spellEnd"/>
      <w:r w:rsidRPr="4716D89F">
        <w:rPr>
          <w:rStyle w:val="XMLGray50"/>
          <w:sz w:val="22"/>
          <w:szCs w:val="22"/>
          <w:highlight w:val="white"/>
        </w:rPr>
        <w:t xml:space="preserve"> attribuutissa, pakkauskoon yksikkö </w:t>
      </w:r>
      <w:proofErr w:type="spellStart"/>
      <w:r w:rsidRPr="4716D89F">
        <w:rPr>
          <w:rStyle w:val="XMLGray50"/>
          <w:sz w:val="22"/>
          <w:szCs w:val="22"/>
          <w:highlight w:val="white"/>
        </w:rPr>
        <w:t>unit</w:t>
      </w:r>
      <w:proofErr w:type="spellEnd"/>
      <w:r w:rsidRPr="4716D89F">
        <w:rPr>
          <w:rStyle w:val="XMLGray50"/>
          <w:sz w:val="22"/>
          <w:szCs w:val="22"/>
          <w:highlight w:val="white"/>
        </w:rPr>
        <w:t xml:space="preserve">   attribuutissa </w:t>
      </w:r>
      <w:r w:rsidRPr="4716D89F">
        <w:rPr>
          <w:rStyle w:val="XMLBlue"/>
          <w:sz w:val="22"/>
          <w:szCs w:val="22"/>
          <w:highlight w:val="white"/>
        </w:rPr>
        <w:t>--&gt;</w:t>
      </w:r>
    </w:p>
    <w:p w14:paraId="41C1AA89" w14:textId="77777777" w:rsidR="000F4699" w:rsidRPr="00C65EC8" w:rsidRDefault="000F469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00C65EC8">
        <w:rPr>
          <w:rStyle w:val="XMLBlack"/>
          <w:sz w:val="22"/>
          <w:highlight w:val="white"/>
        </w:rPr>
        <w:tab/>
      </w:r>
      <w:r w:rsidRPr="4716D89F">
        <w:rPr>
          <w:rStyle w:val="XMLBlack"/>
          <w:sz w:val="22"/>
          <w:szCs w:val="22"/>
          <w:highlight w:val="white"/>
        </w:rPr>
        <w:t xml:space="preserve">  </w:t>
      </w:r>
      <w:r w:rsidRPr="4716D89F">
        <w:rPr>
          <w:rStyle w:val="XMLBlue"/>
          <w:sz w:val="22"/>
          <w:szCs w:val="22"/>
          <w:highlight w:val="white"/>
        </w:rPr>
        <w:t>&lt;</w:t>
      </w:r>
      <w:proofErr w:type="spellStart"/>
      <w:r w:rsidRPr="4716D89F">
        <w:rPr>
          <w:rStyle w:val="XMLDarkRed"/>
          <w:sz w:val="22"/>
          <w:szCs w:val="22"/>
          <w:highlight w:val="white"/>
        </w:rPr>
        <w:t>quantity</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Pr="4716D89F">
        <w:rPr>
          <w:rStyle w:val="XMLBlack"/>
          <w:sz w:val="22"/>
          <w:szCs w:val="22"/>
          <w:highlight w:val="white"/>
        </w:rPr>
        <w:t>20</w:t>
      </w:r>
      <w:r w:rsidR="00542B52" w:rsidRPr="4716D89F">
        <w:rPr>
          <w:rStyle w:val="XMLBlack"/>
          <w:sz w:val="22"/>
          <w:szCs w:val="22"/>
          <w:highlight w:val="white"/>
        </w:rPr>
        <w:t>0</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unit</w:t>
      </w:r>
      <w:proofErr w:type="spellEnd"/>
      <w:r w:rsidRPr="4716D89F">
        <w:rPr>
          <w:rStyle w:val="XMLBlue"/>
          <w:sz w:val="22"/>
          <w:szCs w:val="22"/>
          <w:highlight w:val="white"/>
        </w:rPr>
        <w:t>="</w:t>
      </w:r>
      <w:r w:rsidR="00542B52" w:rsidRPr="4716D89F">
        <w:rPr>
          <w:rStyle w:val="XMLBlue"/>
          <w:color w:val="auto"/>
          <w:sz w:val="22"/>
          <w:szCs w:val="22"/>
          <w:highlight w:val="white"/>
        </w:rPr>
        <w:t>m</w:t>
      </w:r>
      <w:r w:rsidRPr="4716D89F">
        <w:rPr>
          <w:rStyle w:val="XMLBlack"/>
          <w:color w:val="auto"/>
          <w:sz w:val="22"/>
          <w:szCs w:val="22"/>
          <w:highlight w:val="white"/>
        </w:rPr>
        <w:t>l</w:t>
      </w:r>
      <w:r w:rsidRPr="4716D89F">
        <w:rPr>
          <w:rStyle w:val="XMLBlue"/>
          <w:sz w:val="22"/>
          <w:szCs w:val="22"/>
          <w:highlight w:val="white"/>
        </w:rPr>
        <w:t>"/&gt;</w:t>
      </w:r>
    </w:p>
    <w:p w14:paraId="37EB6509" w14:textId="77777777" w:rsidR="0077747B" w:rsidRPr="00CD46E9" w:rsidRDefault="0077747B" w:rsidP="00CD46E9">
      <w:pPr>
        <w:autoSpaceDE w:val="0"/>
        <w:autoSpaceDN w:val="0"/>
        <w:adjustRightInd w:val="0"/>
        <w:rPr>
          <w:rFonts w:cs="Arial"/>
          <w:color w:val="000000"/>
          <w:highlight w:val="white"/>
        </w:rPr>
      </w:pPr>
    </w:p>
    <w:p w14:paraId="198A62DC" w14:textId="77777777" w:rsidR="000F469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b/>
          <w:bCs/>
        </w:rPr>
        <w:t>Pakkauskoon kerroin</w:t>
      </w:r>
      <w:r>
        <w:t xml:space="preserve"> ilmoitetaan </w:t>
      </w:r>
      <w:proofErr w:type="spellStart"/>
      <w:r>
        <w:t>supply</w:t>
      </w:r>
      <w:proofErr w:type="spellEnd"/>
      <w:r>
        <w:t xml:space="preserve">-luokan alla </w:t>
      </w:r>
      <w:proofErr w:type="spellStart"/>
      <w:r>
        <w:t>observation</w:t>
      </w:r>
      <w:proofErr w:type="spellEnd"/>
      <w:r>
        <w:t>-luokan avulla</w:t>
      </w:r>
      <w:r w:rsidR="000F4699">
        <w:t>.</w:t>
      </w:r>
    </w:p>
    <w:p w14:paraId="748394BA" w14:textId="77777777" w:rsidR="000F4699" w:rsidRPr="00CD46E9" w:rsidRDefault="000F4699" w:rsidP="00CD46E9">
      <w:pPr>
        <w:autoSpaceDE w:val="0"/>
        <w:autoSpaceDN w:val="0"/>
        <w:adjustRightInd w:val="0"/>
        <w:rPr>
          <w:color w:val="000000"/>
          <w:highlight w:val="white"/>
        </w:rPr>
      </w:pPr>
    </w:p>
    <w:p w14:paraId="7ADDFE6E" w14:textId="1E16B6A9" w:rsidR="000F4699" w:rsidRPr="00EE6BB0" w:rsidRDefault="000F46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sidRPr="00EE6BB0">
        <w:rPr>
          <w:lang w:val="en-GB"/>
        </w:rPr>
        <w:t>Esim</w:t>
      </w:r>
      <w:r w:rsidR="00EF1D1D">
        <w:rPr>
          <w:lang w:val="en-GB"/>
        </w:rPr>
        <w:t>erkki</w:t>
      </w:r>
      <w:proofErr w:type="spellEnd"/>
      <w:r w:rsidRPr="00EE6BB0">
        <w:rPr>
          <w:lang w:val="en-GB"/>
        </w:rPr>
        <w:t>:</w:t>
      </w:r>
    </w:p>
    <w:p w14:paraId="1B8BB3FA"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entryRelationship</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typeCode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COMP</w:t>
      </w:r>
      <w:r w:rsidRPr="4716D89F">
        <w:rPr>
          <w:rFonts w:ascii="Arial" w:hAnsi="Arial" w:cs="Arial"/>
          <w:color w:val="0000FF"/>
          <w:sz w:val="22"/>
          <w:szCs w:val="22"/>
          <w:highlight w:val="white"/>
          <w:lang w:val="en-GB"/>
        </w:rPr>
        <w:t>"&gt;</w:t>
      </w:r>
    </w:p>
    <w:p w14:paraId="406C82B6"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2BDD10FD" w14:textId="56D1E2C8" w:rsidR="000F4699" w:rsidRPr="00BF3868" w:rsidRDefault="000F4699" w:rsidP="4716D89F">
      <w:pPr>
        <w:autoSpaceDE w:val="0"/>
        <w:autoSpaceDN w:val="0"/>
        <w:adjustRightInd w:val="0"/>
        <w:ind w:left="1985" w:hanging="681"/>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125</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Lääkityslista</w:t>
      </w:r>
      <w:proofErr w:type="spellEnd"/>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displayName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Pakkauskoon</w:t>
      </w:r>
      <w:proofErr w:type="spellEnd"/>
      <w:r w:rsidRPr="4716D89F">
        <w:rPr>
          <w:rFonts w:ascii="Arial" w:hAnsi="Arial" w:cs="Arial"/>
          <w:color w:val="000000"/>
          <w:sz w:val="22"/>
          <w:szCs w:val="22"/>
          <w:highlight w:val="white"/>
          <w:lang w:val="en-GB"/>
        </w:rPr>
        <w:t xml:space="preserve"> </w:t>
      </w:r>
      <w:proofErr w:type="spellStart"/>
      <w:r w:rsidRPr="4716D89F">
        <w:rPr>
          <w:rFonts w:ascii="Arial" w:hAnsi="Arial" w:cs="Arial"/>
          <w:color w:val="000000"/>
          <w:sz w:val="22"/>
          <w:szCs w:val="22"/>
          <w:highlight w:val="white"/>
          <w:lang w:val="en-GB"/>
        </w:rPr>
        <w:t>kerroin</w:t>
      </w:r>
      <w:proofErr w:type="spellEnd"/>
      <w:r w:rsidRPr="4716D89F">
        <w:rPr>
          <w:rFonts w:ascii="Arial" w:hAnsi="Arial" w:cs="Arial"/>
          <w:color w:val="0000FF"/>
          <w:sz w:val="22"/>
          <w:szCs w:val="22"/>
          <w:highlight w:val="white"/>
          <w:lang w:val="en-GB"/>
        </w:rPr>
        <w:t>"/&gt;</w:t>
      </w:r>
    </w:p>
    <w:p w14:paraId="7417121B" w14:textId="77777777" w:rsidR="000F4699" w:rsidRPr="00C65EC8" w:rsidRDefault="000F4699" w:rsidP="4716D89F">
      <w:pPr>
        <w:autoSpaceDE w:val="0"/>
        <w:autoSpaceDN w:val="0"/>
        <w:adjustRightInd w:val="0"/>
        <w:rPr>
          <w:rFonts w:ascii="Arial" w:hAnsi="Arial" w:cs="Arial"/>
          <w:color w:val="000000"/>
          <w:sz w:val="22"/>
          <w:szCs w:val="22"/>
          <w:highlight w:val="white"/>
          <w:lang w:val="en-GB"/>
        </w:rPr>
      </w:pPr>
      <w:r w:rsidRPr="00BF386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value</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4</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proofErr w:type="gramStart"/>
      <w:r w:rsidRPr="4716D89F">
        <w:rPr>
          <w:rFonts w:ascii="Arial" w:hAnsi="Arial" w:cs="Arial"/>
          <w:color w:val="FF0000"/>
          <w:sz w:val="22"/>
          <w:szCs w:val="22"/>
          <w:highlight w:val="white"/>
          <w:lang w:val="en-GB"/>
        </w:rPr>
        <w:t>xsi:type</w:t>
      </w:r>
      <w:proofErr w:type="spellEnd"/>
      <w:proofErr w:type="gram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INT</w:t>
      </w:r>
      <w:r w:rsidRPr="4716D89F">
        <w:rPr>
          <w:rFonts w:ascii="Arial" w:hAnsi="Arial" w:cs="Arial"/>
          <w:color w:val="0000FF"/>
          <w:sz w:val="22"/>
          <w:szCs w:val="22"/>
          <w:highlight w:val="white"/>
          <w:lang w:val="en-GB"/>
        </w:rPr>
        <w:t>"/&gt;</w:t>
      </w:r>
    </w:p>
    <w:p w14:paraId="64DA75DA"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42A49E7B" w14:textId="77777777" w:rsidR="000F4699" w:rsidRPr="00C65EC8" w:rsidRDefault="000F4699" w:rsidP="4716D89F">
      <w:pPr>
        <w:autoSpaceDE w:val="0"/>
        <w:autoSpaceDN w:val="0"/>
        <w:adjustRightInd w:val="0"/>
        <w:rPr>
          <w:rFonts w:ascii="Arial" w:hAnsi="Arial" w:cs="Arial"/>
          <w:color w:val="000000"/>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FF"/>
          <w:sz w:val="22"/>
          <w:szCs w:val="22"/>
          <w:highlight w:val="white"/>
        </w:rPr>
        <w:t>&gt;</w:t>
      </w:r>
    </w:p>
    <w:p w14:paraId="1405CB0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B7AB76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Varsinainen tieto sijoitetaan </w:t>
      </w:r>
      <w:proofErr w:type="spellStart"/>
      <w:r>
        <w:t>value</w:t>
      </w:r>
      <w:proofErr w:type="spellEnd"/>
      <w:r>
        <w:t>-elementtiin, tietotyyppi on INT.</w:t>
      </w:r>
    </w:p>
    <w:p w14:paraId="15DDD2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AB933C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Samalla tavalla ilmoitetaan </w:t>
      </w:r>
      <w:r w:rsidRPr="4716D89F">
        <w:rPr>
          <w:b/>
          <w:bCs/>
        </w:rPr>
        <w:t>pakkauskoko tekstimuotoisena</w:t>
      </w:r>
      <w:r w:rsidRPr="4D047E72">
        <w:t>:</w:t>
      </w:r>
    </w:p>
    <w:p w14:paraId="4EC920E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13FE843A" w14:textId="377627FE" w:rsidR="004D4F43" w:rsidRPr="008822FB" w:rsidRDefault="004D4F4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proofErr w:type="spellStart"/>
      <w:r w:rsidRPr="008822FB">
        <w:rPr>
          <w:lang w:val="en-US"/>
        </w:rPr>
        <w:t>Esim</w:t>
      </w:r>
      <w:r w:rsidR="00EF1D1D">
        <w:rPr>
          <w:lang w:val="en-US"/>
        </w:rPr>
        <w:t>erkki</w:t>
      </w:r>
      <w:proofErr w:type="spellEnd"/>
      <w:r w:rsidRPr="008822FB">
        <w:rPr>
          <w:lang w:val="en-US"/>
        </w:rPr>
        <w:t>:</w:t>
      </w:r>
    </w:p>
    <w:p w14:paraId="457D8F23" w14:textId="1FAEFA6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45C59D6" w14:textId="32F8086F"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9141CA"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proofErr w:type="gramStart"/>
      <w:r w:rsidRPr="4716D89F">
        <w:rPr>
          <w:rStyle w:val="XMLBlue"/>
          <w:sz w:val="22"/>
          <w:szCs w:val="22"/>
          <w:highlight w:val="white"/>
          <w:lang w:val="en-US"/>
        </w:rPr>
        <w:t>"</w:t>
      </w:r>
      <w:r w:rsidRPr="4716D89F">
        <w:rPr>
          <w:rStyle w:val="XMLRed"/>
          <w:sz w:val="22"/>
          <w:szCs w:val="22"/>
          <w:highlight w:val="white"/>
          <w:lang w:val="en-US"/>
        </w:rPr>
        <w:t xml:space="preserve"> </w:t>
      </w:r>
      <w:r w:rsidR="009141CA" w:rsidRPr="4716D89F">
        <w:rPr>
          <w:rStyle w:val="XMLRed"/>
          <w:sz w:val="22"/>
          <w:szCs w:val="22"/>
          <w:highlight w:val="white"/>
          <w:lang w:val="en-US"/>
        </w:rPr>
        <w:t xml:space="preserve"> </w:t>
      </w:r>
      <w:r w:rsidRPr="4716D89F">
        <w:rPr>
          <w:rStyle w:val="XMLRed"/>
          <w:sz w:val="22"/>
          <w:szCs w:val="22"/>
          <w:highlight w:val="white"/>
          <w:lang w:val="nl-NL"/>
        </w:rPr>
        <w:t>moodCode</w:t>
      </w:r>
      <w:proofErr w:type="gramEnd"/>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2C576A3" w14:textId="3EDA76C3" w:rsidR="0077747B" w:rsidRPr="00C65EC8" w:rsidRDefault="0077747B" w:rsidP="4716D89F">
      <w:pPr>
        <w:tabs>
          <w:tab w:val="left" w:pos="300"/>
          <w:tab w:val="left" w:pos="600"/>
          <w:tab w:val="left" w:pos="900"/>
          <w:tab w:val="left" w:pos="1134"/>
          <w:tab w:val="left" w:pos="12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134" w:hanging="1134"/>
        <w:rPr>
          <w:rStyle w:val="XMLBlack"/>
          <w:sz w:val="22"/>
          <w:szCs w:val="22"/>
          <w:highlight w:val="white"/>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B42B69" w:rsidRPr="4716D89F">
        <w:rPr>
          <w:rStyle w:val="XMLBlue"/>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B42B69"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27D4340B" w14:textId="5E0AF08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C65EC8">
        <w:rPr>
          <w:rStyle w:val="XMLBlack"/>
          <w:sz w:val="22"/>
          <w:highlight w:val="white"/>
        </w:rPr>
        <w:tab/>
      </w:r>
      <w:r w:rsidRPr="00C65EC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C008C7" w:rsidRPr="4716D89F">
        <w:rPr>
          <w:rFonts w:ascii="Arial" w:hAnsi="Arial" w:cs="Arial"/>
          <w:color w:val="000000"/>
          <w:sz w:val="22"/>
          <w:szCs w:val="22"/>
          <w:highlight w:val="white"/>
          <w:lang w:val="en-GB"/>
        </w:rPr>
        <w:t>4X200 ML</w:t>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5C06E6F"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en-GB"/>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4A133C75" w14:textId="77777777" w:rsidR="0077747B" w:rsidRPr="00C65EC8"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5055269E" w14:textId="77777777" w:rsidR="0077747B" w:rsidRPr="00C65EC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p>
    <w:p w14:paraId="005099A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 xml:space="preserve">Varsinainen tieto sijoitetaan </w:t>
      </w:r>
      <w:proofErr w:type="spellStart"/>
      <w:r>
        <w:t>value</w:t>
      </w:r>
      <w:proofErr w:type="spellEnd"/>
      <w:r>
        <w:t>-elementtiin, tietotyyppi on ST.</w:t>
      </w:r>
    </w:p>
    <w:p w14:paraId="47A0034A" w14:textId="77777777" w:rsidR="0077747B" w:rsidRDefault="0077747B"/>
    <w:p w14:paraId="4C7E90E5" w14:textId="16D12407" w:rsidR="0077747B" w:rsidRDefault="0077747B">
      <w:r>
        <w:t xml:space="preserve">Pakkauskoko tekstimuotoisena, pakkauskoko, pakkauskoon kerroin ja pakkauskoon yksikkö saadaan yleensä </w:t>
      </w:r>
      <w:r w:rsidR="000D1E19">
        <w:t>Lääketietokannasta</w:t>
      </w:r>
      <w:r>
        <w:t>.</w:t>
      </w:r>
      <w:r w:rsidR="005E6F45">
        <w:t xml:space="preserve"> </w:t>
      </w:r>
      <w:r>
        <w:t xml:space="preserve">Jos </w:t>
      </w:r>
      <w:r w:rsidR="001A6214">
        <w:t>määrätyn määrän esittämistapa =</w:t>
      </w:r>
      <w:r>
        <w:t xml:space="preserve"> 1, pakkauskoko tekstimuotoisena on pakollinen tieto. Pakkauskoko, pakkauskoon kerroin ja pakkauskoon yksikkö ovat lisäksi pakollisia, jos ne löytyvät kyseiseltä valmisteelta </w:t>
      </w:r>
      <w:r w:rsidR="000D1E19">
        <w:t>Lääketietokannasta</w:t>
      </w:r>
      <w:r>
        <w:t>.</w:t>
      </w:r>
    </w:p>
    <w:p w14:paraId="566DD784" w14:textId="77777777" w:rsidR="00CD76DC" w:rsidRDefault="00CD76DC"/>
    <w:p w14:paraId="4EF1B4A0" w14:textId="1A86743D" w:rsidR="00CD76DC" w:rsidRDefault="00CD76DC" w:rsidP="00CD76DC">
      <w:r>
        <w:t xml:space="preserve">Jos </w:t>
      </w:r>
      <w:r w:rsidR="001A6214">
        <w:t>määrätyn määrän esittämistapa =</w:t>
      </w:r>
      <w:r>
        <w:t xml:space="preserve"> 2, ilmoitetaan vain lääkkeen kokonaismäärä ja määrän yksikkö. Ne ovat tällöin pakollisia tietoja. Tiedot sijoitetaan </w:t>
      </w:r>
      <w:proofErr w:type="spellStart"/>
      <w:r>
        <w:t>supply</w:t>
      </w:r>
      <w:proofErr w:type="spellEnd"/>
      <w:r>
        <w:t xml:space="preserve"> </w:t>
      </w:r>
      <w:proofErr w:type="spellStart"/>
      <w:r>
        <w:t>actin</w:t>
      </w:r>
      <w:proofErr w:type="spellEnd"/>
      <w:r>
        <w:t xml:space="preserve"> elementtiin </w:t>
      </w:r>
      <w:proofErr w:type="spellStart"/>
      <w:r>
        <w:t>quantity</w:t>
      </w:r>
      <w:proofErr w:type="spellEnd"/>
      <w:r>
        <w:t>. Kokonaismäärä ilmoitetaan numeerisena tietona (ei roomalaisin numeroin).</w:t>
      </w:r>
    </w:p>
    <w:p w14:paraId="29AB3784" w14:textId="77777777" w:rsidR="00CD76DC" w:rsidRDefault="00CD76DC" w:rsidP="00CD76DC"/>
    <w:p w14:paraId="287D912E" w14:textId="52E8B140" w:rsidR="00CD76DC" w:rsidRDefault="00CD76DC" w:rsidP="00CD76DC">
      <w:r>
        <w:t xml:space="preserve">Jos halutaan määrätä </w:t>
      </w:r>
      <w:r>
        <w:rPr>
          <w:b/>
          <w:bCs/>
        </w:rPr>
        <w:t xml:space="preserve">lääkettä tietylle ajalle </w:t>
      </w:r>
      <w:r>
        <w:t>(</w:t>
      </w:r>
      <w:r w:rsidR="001A6214">
        <w:t>määrätyn määrän esittämistapa =</w:t>
      </w:r>
      <w:r>
        <w:t xml:space="preserve"> 3), aikamäärä laitetaan elementtiin </w:t>
      </w:r>
      <w:proofErr w:type="spellStart"/>
      <w:r>
        <w:t>effectiveTime</w:t>
      </w:r>
      <w:proofErr w:type="spellEnd"/>
      <w:r>
        <w:t>. Tällöin aikamäärä on pakollinen.</w:t>
      </w:r>
    </w:p>
    <w:p w14:paraId="74375D76" w14:textId="77777777" w:rsidR="00CD76DC" w:rsidRDefault="00CD76DC" w:rsidP="00CD76DC"/>
    <w:p w14:paraId="0B096A36" w14:textId="77777777" w:rsidR="00CD76DC" w:rsidRDefault="00CD76DC" w:rsidP="00CD76DC">
      <w:r>
        <w:t>Aikamäärän yksikkö (</w:t>
      </w:r>
      <w:proofErr w:type="spellStart"/>
      <w:r>
        <w:t>width</w:t>
      </w:r>
      <w:proofErr w:type="spellEnd"/>
      <w:r>
        <w:t>-elementti) on määritelty luokituksessa 2.16.840.1.113883.6.8 UCUM (</w:t>
      </w:r>
      <w:proofErr w:type="spellStart"/>
      <w:r>
        <w:t>The</w:t>
      </w:r>
      <w:proofErr w:type="spellEnd"/>
      <w:r>
        <w:t xml:space="preserve"> </w:t>
      </w:r>
      <w:proofErr w:type="spellStart"/>
      <w:r>
        <w:t>Unified</w:t>
      </w:r>
      <w:proofErr w:type="spellEnd"/>
      <w:r>
        <w:t xml:space="preserve"> </w:t>
      </w:r>
      <w:proofErr w:type="spellStart"/>
      <w:r>
        <w:t>Code</w:t>
      </w:r>
      <w:proofErr w:type="spellEnd"/>
      <w:r>
        <w:t xml:space="preserve"> for </w:t>
      </w:r>
      <w:proofErr w:type="spellStart"/>
      <w:r>
        <w:t>Units</w:t>
      </w:r>
      <w:proofErr w:type="spellEnd"/>
      <w:r>
        <w:t xml:space="preserve"> of </w:t>
      </w:r>
      <w:proofErr w:type="spellStart"/>
      <w:r>
        <w:t>Measure</w:t>
      </w:r>
      <w:proofErr w:type="spellEnd"/>
      <w:r>
        <w:t>).</w:t>
      </w:r>
    </w:p>
    <w:p w14:paraId="033C544A" w14:textId="77777777" w:rsidR="00CD76DC" w:rsidRDefault="00CD76DC" w:rsidP="00CD76DC"/>
    <w:p w14:paraId="3C7A56FA" w14:textId="77777777" w:rsidR="00CD76DC" w:rsidRPr="003A2847" w:rsidRDefault="00CD76DC" w:rsidP="00CD76DC">
      <w:pPr>
        <w:rPr>
          <w:lang w:val="en-US"/>
        </w:rPr>
      </w:pPr>
      <w:r>
        <w:rPr>
          <w:lang w:val="en-US"/>
        </w:rPr>
        <w:t>(</w:t>
      </w:r>
      <w:r w:rsidRPr="003A2847">
        <w:rPr>
          <w:lang w:val="en-US"/>
        </w:rPr>
        <w:t>s</w:t>
      </w:r>
      <w:r w:rsidRPr="003A2847">
        <w:rPr>
          <w:lang w:val="en-US"/>
        </w:rPr>
        <w:tab/>
        <w:t>Second</w:t>
      </w:r>
      <w:r>
        <w:rPr>
          <w:lang w:val="en-US"/>
        </w:rPr>
        <w:t>)</w:t>
      </w:r>
    </w:p>
    <w:p w14:paraId="3C678239" w14:textId="77777777" w:rsidR="00CD76DC" w:rsidRDefault="00CD76DC" w:rsidP="00CD76DC">
      <w:pPr>
        <w:rPr>
          <w:lang w:val="en-US"/>
        </w:rPr>
      </w:pPr>
      <w:r>
        <w:rPr>
          <w:lang w:val="en-US"/>
        </w:rPr>
        <w:t>(</w:t>
      </w:r>
      <w:r w:rsidRPr="003A2847">
        <w:rPr>
          <w:lang w:val="en-US"/>
        </w:rPr>
        <w:t>min</w:t>
      </w:r>
      <w:r w:rsidRPr="003A2847">
        <w:rPr>
          <w:lang w:val="en-US"/>
        </w:rPr>
        <w:tab/>
      </w:r>
      <w:r>
        <w:rPr>
          <w:lang w:val="en-US"/>
        </w:rPr>
        <w:t>Minute)</w:t>
      </w:r>
    </w:p>
    <w:p w14:paraId="69FBA789" w14:textId="77777777" w:rsidR="00CD76DC" w:rsidRDefault="00CD76DC" w:rsidP="00CD76DC">
      <w:pPr>
        <w:rPr>
          <w:lang w:val="en-US"/>
        </w:rPr>
      </w:pPr>
      <w:r>
        <w:rPr>
          <w:lang w:val="en-US"/>
        </w:rPr>
        <w:t xml:space="preserve">(h </w:t>
      </w:r>
      <w:r>
        <w:rPr>
          <w:lang w:val="en-US"/>
        </w:rPr>
        <w:tab/>
        <w:t>Hour)</w:t>
      </w:r>
    </w:p>
    <w:p w14:paraId="76572302" w14:textId="77777777" w:rsidR="00CD76DC" w:rsidRDefault="00CD76DC" w:rsidP="00CD76DC">
      <w:pPr>
        <w:rPr>
          <w:lang w:val="en-US"/>
        </w:rPr>
      </w:pPr>
      <w:r>
        <w:rPr>
          <w:lang w:val="en-US"/>
        </w:rPr>
        <w:t>d</w:t>
      </w:r>
      <w:r>
        <w:rPr>
          <w:lang w:val="en-US"/>
        </w:rPr>
        <w:tab/>
        <w:t>Day</w:t>
      </w:r>
    </w:p>
    <w:p w14:paraId="07E707AE" w14:textId="77777777" w:rsidR="00CD76DC" w:rsidRDefault="00CD76DC" w:rsidP="00CD76DC">
      <w:pPr>
        <w:rPr>
          <w:lang w:val="en-US"/>
        </w:rPr>
      </w:pPr>
      <w:proofErr w:type="spellStart"/>
      <w:r>
        <w:rPr>
          <w:lang w:val="en-US"/>
        </w:rPr>
        <w:t>wk</w:t>
      </w:r>
      <w:proofErr w:type="spellEnd"/>
      <w:r>
        <w:rPr>
          <w:lang w:val="en-US"/>
        </w:rPr>
        <w:tab/>
        <w:t>Week</w:t>
      </w:r>
    </w:p>
    <w:p w14:paraId="451E4CBE" w14:textId="77777777" w:rsidR="00CD76DC" w:rsidRDefault="00CD76DC" w:rsidP="00CD76DC">
      <w:pPr>
        <w:rPr>
          <w:lang w:val="en-US"/>
        </w:rPr>
      </w:pPr>
      <w:proofErr w:type="spellStart"/>
      <w:r>
        <w:rPr>
          <w:lang w:val="en-US"/>
        </w:rPr>
        <w:t>mo</w:t>
      </w:r>
      <w:proofErr w:type="spellEnd"/>
      <w:r>
        <w:rPr>
          <w:lang w:val="en-US"/>
        </w:rPr>
        <w:tab/>
        <w:t>Month</w:t>
      </w:r>
    </w:p>
    <w:p w14:paraId="3672E725" w14:textId="77777777" w:rsidR="00CD76DC" w:rsidRPr="009332F5" w:rsidRDefault="00CD76DC" w:rsidP="00CD76DC">
      <w:r w:rsidRPr="009332F5">
        <w:t>a</w:t>
      </w:r>
      <w:r w:rsidRPr="009332F5">
        <w:tab/>
      </w:r>
      <w:proofErr w:type="spellStart"/>
      <w:r w:rsidRPr="009332F5">
        <w:t>Year</w:t>
      </w:r>
      <w:proofErr w:type="spellEnd"/>
    </w:p>
    <w:p w14:paraId="711A5346" w14:textId="77777777" w:rsidR="00CD76DC" w:rsidRPr="009332F5" w:rsidRDefault="00CD76DC" w:rsidP="00CD76DC"/>
    <w:p w14:paraId="19F9A6A8" w14:textId="043CA583" w:rsidR="00CD76DC" w:rsidRPr="00BC4DB5" w:rsidRDefault="00CD76DC" w:rsidP="00CD76DC">
      <w:r>
        <w:t xml:space="preserve">Potilastietojärjestelmän on tuettava arvoja d, </w:t>
      </w:r>
      <w:proofErr w:type="spellStart"/>
      <w:r>
        <w:t>wk</w:t>
      </w:r>
      <w:proofErr w:type="spellEnd"/>
      <w:r>
        <w:t xml:space="preserve">, </w:t>
      </w:r>
      <w:proofErr w:type="spellStart"/>
      <w:r>
        <w:t>mo</w:t>
      </w:r>
      <w:proofErr w:type="spellEnd"/>
      <w:r>
        <w:t xml:space="preserve"> ja a. Arvoja s, min ja h ei käytetä. </w:t>
      </w:r>
      <w:r w:rsidR="00373021">
        <w:t>K</w:t>
      </w:r>
      <w:r w:rsidRPr="00BC4DB5">
        <w:t>oodiston mukaisia arvoja</w:t>
      </w:r>
      <w:r w:rsidR="00373021">
        <w:t xml:space="preserve"> on käytettävä</w:t>
      </w:r>
      <w:r w:rsidRPr="00BC4DB5">
        <w:t xml:space="preserve"> aikamäärän</w:t>
      </w:r>
      <w:r>
        <w:t xml:space="preserve"> yksikön</w:t>
      </w:r>
      <w:r w:rsidRPr="00BC4DB5">
        <w:t xml:space="preserve"> ilmoittamisessa, eikä ilmoittaa kaikkia aikamääriä esim. </w:t>
      </w:r>
      <w:r>
        <w:t>päivinä. Value-attribuutissa on käytettävä kokonaislukua, esim. 1,5 vuotta ilmoitetaan 18 kuukautena.</w:t>
      </w:r>
    </w:p>
    <w:p w14:paraId="197B492F" w14:textId="77777777" w:rsidR="00CD76DC" w:rsidRPr="00BC4DB5" w:rsidRDefault="00CD76DC" w:rsidP="00CD76DC">
      <w:pPr>
        <w:pStyle w:val="Yltunniste"/>
        <w:tabs>
          <w:tab w:val="clear" w:pos="4153"/>
          <w:tab w:val="clear" w:pos="8306"/>
        </w:tabs>
      </w:pPr>
    </w:p>
    <w:p w14:paraId="29B354DC" w14:textId="77777777" w:rsidR="00CD76DC" w:rsidRPr="009332F5" w:rsidRDefault="00CD76DC" w:rsidP="00CD76DC">
      <w:r w:rsidRPr="009332F5">
        <w:t>Esimerkki vuoden lääkkeistä:</w:t>
      </w:r>
    </w:p>
    <w:p w14:paraId="5FCB4C05" w14:textId="77777777" w:rsidR="00CD76DC" w:rsidRPr="009332F5" w:rsidRDefault="00CD76DC" w:rsidP="00CD76DC"/>
    <w:p w14:paraId="15303C54" w14:textId="77777777" w:rsidR="00CD76DC" w:rsidRPr="00076695"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076695">
        <w:rPr>
          <w:rStyle w:val="XMLBlue"/>
          <w:sz w:val="22"/>
          <w:szCs w:val="22"/>
          <w:highlight w:val="white"/>
          <w:lang w:val="en-US"/>
        </w:rPr>
        <w:t>&lt;</w:t>
      </w:r>
      <w:proofErr w:type="spellStart"/>
      <w:r w:rsidRPr="00076695">
        <w:rPr>
          <w:rStyle w:val="XMLDarkRed"/>
          <w:sz w:val="22"/>
          <w:szCs w:val="22"/>
          <w:highlight w:val="white"/>
          <w:lang w:val="en-US"/>
        </w:rPr>
        <w:t>effectiveTime</w:t>
      </w:r>
      <w:proofErr w:type="spellEnd"/>
      <w:r w:rsidRPr="00076695">
        <w:rPr>
          <w:rStyle w:val="XMLDarkRed"/>
          <w:sz w:val="22"/>
          <w:szCs w:val="22"/>
          <w:highlight w:val="white"/>
          <w:lang w:val="en-US"/>
        </w:rPr>
        <w:t xml:space="preserve"> </w:t>
      </w:r>
      <w:proofErr w:type="spellStart"/>
      <w:proofErr w:type="gramStart"/>
      <w:r w:rsidRPr="00076695">
        <w:rPr>
          <w:rStyle w:val="XMLRed"/>
          <w:sz w:val="22"/>
          <w:szCs w:val="22"/>
          <w:highlight w:val="white"/>
          <w:lang w:val="en-US"/>
        </w:rPr>
        <w:t>xsi:type</w:t>
      </w:r>
      <w:proofErr w:type="spellEnd"/>
      <w:proofErr w:type="gramEnd"/>
      <w:r w:rsidRPr="00076695">
        <w:rPr>
          <w:rStyle w:val="XMLBlue"/>
          <w:sz w:val="22"/>
          <w:szCs w:val="22"/>
          <w:highlight w:val="white"/>
          <w:lang w:val="en-US"/>
        </w:rPr>
        <w:t>="</w:t>
      </w:r>
      <w:r w:rsidRPr="00076695">
        <w:rPr>
          <w:rStyle w:val="XMLBlack"/>
          <w:sz w:val="22"/>
          <w:szCs w:val="22"/>
          <w:highlight w:val="white"/>
          <w:lang w:val="en-US"/>
        </w:rPr>
        <w:t>IVL_TS</w:t>
      </w:r>
      <w:r w:rsidRPr="00076695">
        <w:rPr>
          <w:rStyle w:val="XMLBlue"/>
          <w:sz w:val="22"/>
          <w:szCs w:val="22"/>
          <w:highlight w:val="white"/>
          <w:lang w:val="en-US"/>
        </w:rPr>
        <w:t>"&gt;&gt;</w:t>
      </w:r>
    </w:p>
    <w:p w14:paraId="76871431" w14:textId="5A2A777B"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076695">
        <w:rPr>
          <w:rStyle w:val="XMLBlack"/>
          <w:sz w:val="22"/>
          <w:highlight w:val="white"/>
          <w:lang w:val="en-US"/>
        </w:rPr>
        <w:tab/>
      </w:r>
      <w:r w:rsidRPr="00076695">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low</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20061001</w:t>
      </w:r>
      <w:r w:rsidRPr="4716D89F">
        <w:rPr>
          <w:rStyle w:val="XMLBlue"/>
          <w:sz w:val="22"/>
          <w:szCs w:val="22"/>
          <w:highlight w:val="white"/>
          <w:lang w:val="en-US"/>
        </w:rPr>
        <w:t xml:space="preserve">" </w:t>
      </w:r>
      <w:r w:rsidRPr="4716D89F">
        <w:rPr>
          <w:rStyle w:val="XMLRed"/>
          <w:sz w:val="22"/>
          <w:szCs w:val="22"/>
          <w:highlight w:val="white"/>
          <w:lang w:val="en-US"/>
        </w:rPr>
        <w:t>inclusive</w:t>
      </w:r>
      <w:proofErr w:type="gramStart"/>
      <w:r w:rsidRPr="4716D89F">
        <w:rPr>
          <w:rStyle w:val="XMLBlue"/>
          <w:sz w:val="22"/>
          <w:szCs w:val="22"/>
          <w:highlight w:val="white"/>
          <w:lang w:val="en-US"/>
        </w:rPr>
        <w:t>=”</w:t>
      </w:r>
      <w:r w:rsidRPr="4716D89F">
        <w:rPr>
          <w:rStyle w:val="XMLText"/>
          <w:sz w:val="22"/>
          <w:szCs w:val="22"/>
          <w:highlight w:val="white"/>
          <w:lang w:val="en-US"/>
        </w:rPr>
        <w:t>true</w:t>
      </w:r>
      <w:proofErr w:type="gramEnd"/>
      <w:r w:rsidRPr="4716D89F">
        <w:rPr>
          <w:rStyle w:val="XMLBlue"/>
          <w:sz w:val="22"/>
          <w:szCs w:val="22"/>
          <w:highlight w:val="white"/>
          <w:lang w:val="en-US"/>
        </w:rPr>
        <w:t>”/&gt;</w:t>
      </w:r>
    </w:p>
    <w:p w14:paraId="371E860D" w14:textId="0D00C813"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8B6D77">
        <w:rPr>
          <w:rStyle w:val="XMLBlack"/>
          <w:sz w:val="22"/>
          <w:highlight w:val="white"/>
          <w:lang w:val="en-US"/>
        </w:rPr>
        <w:tab/>
      </w:r>
      <w:r w:rsidRPr="008B6D77">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w:t>
      </w:r>
      <w:r w:rsidRPr="4716D89F">
        <w:rPr>
          <w:rStyle w:val="XMLBlue"/>
          <w:sz w:val="22"/>
          <w:szCs w:val="22"/>
          <w:highlight w:val="white"/>
          <w:lang w:val="en-US"/>
        </w:rPr>
        <w:t xml:space="preserve">" </w:t>
      </w:r>
      <w:r w:rsidRPr="4716D89F">
        <w:rPr>
          <w:rStyle w:val="XMLRed"/>
          <w:sz w:val="22"/>
          <w:szCs w:val="22"/>
          <w:highlight w:val="white"/>
          <w:lang w:val="en-US"/>
        </w:rPr>
        <w:t>unit</w:t>
      </w:r>
      <w:proofErr w:type="gramStart"/>
      <w:r w:rsidRPr="4716D89F">
        <w:rPr>
          <w:rStyle w:val="XMLBlue"/>
          <w:sz w:val="22"/>
          <w:szCs w:val="22"/>
          <w:highlight w:val="white"/>
          <w:lang w:val="en-US"/>
        </w:rPr>
        <w:t>=”</w:t>
      </w:r>
      <w:r w:rsidRPr="4716D89F">
        <w:rPr>
          <w:rStyle w:val="XMLText"/>
          <w:sz w:val="22"/>
          <w:szCs w:val="22"/>
          <w:highlight w:val="white"/>
          <w:lang w:val="en-US"/>
        </w:rPr>
        <w:t>a</w:t>
      </w:r>
      <w:proofErr w:type="gramEnd"/>
      <w:r w:rsidRPr="4716D89F">
        <w:rPr>
          <w:rStyle w:val="XMLBlue"/>
          <w:sz w:val="22"/>
          <w:szCs w:val="22"/>
          <w:highlight w:val="white"/>
          <w:lang w:val="en-US"/>
        </w:rPr>
        <w:t>”/&gt;</w:t>
      </w:r>
    </w:p>
    <w:p w14:paraId="29096A14" w14:textId="77777777" w:rsidR="00CD76DC" w:rsidRPr="008B6D77" w:rsidRDefault="00CD76DC"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Blue"/>
          <w:sz w:val="22"/>
          <w:szCs w:val="22"/>
          <w:highlight w:val="white"/>
        </w:rPr>
        <w:t>&gt;</w:t>
      </w:r>
    </w:p>
    <w:p w14:paraId="6937546F" w14:textId="77777777" w:rsidR="00CD76DC" w:rsidRDefault="00CD76DC" w:rsidP="00CD76DC"/>
    <w:p w14:paraId="0AAF17FE" w14:textId="1E59D5B9" w:rsidR="00CD76DC" w:rsidRDefault="00CD76DC" w:rsidP="00CD76DC">
      <w:r>
        <w:t xml:space="preserve">Jos lääkitys halutaan aloittaa tulevaisuudessa, pitää tieto kirjata lääkemääräyksen annostusohjeeseen. </w:t>
      </w:r>
      <w:proofErr w:type="spellStart"/>
      <w:r>
        <w:t>Low</w:t>
      </w:r>
      <w:proofErr w:type="spellEnd"/>
      <w:r>
        <w:t xml:space="preserve"> </w:t>
      </w:r>
      <w:proofErr w:type="spellStart"/>
      <w:r>
        <w:t>valuella</w:t>
      </w:r>
      <w:proofErr w:type="spellEnd"/>
      <w:r>
        <w:t xml:space="preserve"> ei voida rajata lääkitystä alkamaan tulevaisuudessa vaan tieto pitää kirjata</w:t>
      </w:r>
      <w:r w:rsidR="002D4D40">
        <w:t xml:space="preserve"> rakenteisessa annostuksessa annostelukauden </w:t>
      </w:r>
      <w:r w:rsidR="00317703">
        <w:t>alkuaikaan ja vapaamuotoisessa annostuksessa</w:t>
      </w:r>
      <w:r>
        <w:t xml:space="preserve"> tekstimuotoisena annostusohjeeseen. </w:t>
      </w:r>
      <w:proofErr w:type="spellStart"/>
      <w:r>
        <w:t>Low</w:t>
      </w:r>
      <w:proofErr w:type="spellEnd"/>
      <w:r>
        <w:t xml:space="preserve"> </w:t>
      </w:r>
      <w:proofErr w:type="spellStart"/>
      <w:r>
        <w:t>value</w:t>
      </w:r>
      <w:proofErr w:type="spellEnd"/>
      <w:r>
        <w:t xml:space="preserve"> päivämääränä ilmoitetaan siis sama päivämäärä kuin lääkemääräyksen määräyspäivä.</w:t>
      </w:r>
    </w:p>
    <w:p w14:paraId="73141942" w14:textId="77777777" w:rsidR="005E6F45" w:rsidRDefault="005E6F45"/>
    <w:p w14:paraId="68738042" w14:textId="12571140" w:rsidR="00FB4977" w:rsidRDefault="00FB4977" w:rsidP="00FB4977">
      <w:r>
        <w:t xml:space="preserve">Tietyillä lääkkeillä, esim. astmalääkkeet, lääkkeeseen liittyy </w:t>
      </w:r>
      <w:r w:rsidR="00BC0754" w:rsidRPr="4716D89F">
        <w:rPr>
          <w:b/>
          <w:bCs/>
        </w:rPr>
        <w:t>valmisteen ja pakkauksen lisätieto</w:t>
      </w:r>
      <w:r>
        <w:t xml:space="preserve">. Tämä tieto poimitaan </w:t>
      </w:r>
      <w:r w:rsidR="000D1E19">
        <w:t>Lääketietokanna</w:t>
      </w:r>
      <w:r w:rsidR="003660F9">
        <w:t>n kentästä ”laite</w:t>
      </w:r>
      <w:r w:rsidR="008E1EE3">
        <w:t>”</w:t>
      </w:r>
      <w:r w:rsidR="003660F9">
        <w:t xml:space="preserve">.  Ja </w:t>
      </w:r>
      <w:r>
        <w:t xml:space="preserve">esitetään samalla tavalla kuin pakkauskoko ja pakkauskoon kerroin </w:t>
      </w:r>
      <w:proofErr w:type="spellStart"/>
      <w:r>
        <w:t>observation</w:t>
      </w:r>
      <w:proofErr w:type="spellEnd"/>
      <w:r>
        <w:t xml:space="preserve">-luokalla </w:t>
      </w:r>
      <w:proofErr w:type="spellStart"/>
      <w:r>
        <w:t>supply</w:t>
      </w:r>
      <w:proofErr w:type="spellEnd"/>
      <w:r>
        <w:t>-luokan alla.</w:t>
      </w:r>
    </w:p>
    <w:p w14:paraId="29F7EAAC" w14:textId="77777777" w:rsidR="00FB4977" w:rsidRDefault="00FB4977" w:rsidP="00FB4977"/>
    <w:p w14:paraId="694622C5" w14:textId="313D77E0" w:rsidR="00127F34" w:rsidRDefault="00127F34" w:rsidP="00541AF2">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proofErr w:type="spellStart"/>
      <w:r w:rsidRPr="008822FB">
        <w:rPr>
          <w:lang w:val="en-US"/>
        </w:rPr>
        <w:t>Esim</w:t>
      </w:r>
      <w:r w:rsidR="001220DA">
        <w:rPr>
          <w:lang w:val="en-US"/>
        </w:rPr>
        <w:t>erkki</w:t>
      </w:r>
      <w:proofErr w:type="spellEnd"/>
      <w:r w:rsidR="001220DA">
        <w:rPr>
          <w:lang w:val="en-US"/>
        </w:rPr>
        <w:t>:</w:t>
      </w:r>
    </w:p>
    <w:p w14:paraId="5010C7BE" w14:textId="7AAE68ED"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0FC1F55" w14:textId="3C9D47A3" w:rsidR="00FB4977" w:rsidRPr="00C65EC8" w:rsidRDefault="00FB4977" w:rsidP="4716D89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C65EC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1B44BB"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EFE2B02" w14:textId="1E2CABFC" w:rsidR="00FB4977" w:rsidRPr="00C65EC8" w:rsidRDefault="00FB4977" w:rsidP="001B44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w:t>
      </w:r>
      <w:r w:rsidR="001220DA"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1220DA"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BC0754" w:rsidRPr="4716D89F">
        <w:rPr>
          <w:rStyle w:val="XMLBlack"/>
          <w:sz w:val="22"/>
          <w:szCs w:val="22"/>
          <w:highlight w:val="white"/>
          <w:lang w:val="nl-NL"/>
        </w:rPr>
        <w:t>valmisteen ja pakkauksen lisätieto</w:t>
      </w:r>
      <w:r w:rsidRPr="4716D89F">
        <w:rPr>
          <w:rStyle w:val="XMLBlue"/>
          <w:sz w:val="22"/>
          <w:szCs w:val="22"/>
          <w:highlight w:val="white"/>
          <w:lang w:val="nl-NL"/>
        </w:rPr>
        <w:t>"/&gt;</w:t>
      </w:r>
    </w:p>
    <w:p w14:paraId="72F889A2" w14:textId="7D677C16" w:rsidR="00FB4977" w:rsidRPr="00C65EC8" w:rsidRDefault="00FB4977" w:rsidP="00FB497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C65EC8">
        <w:rPr>
          <w:rStyle w:val="XMLBlack"/>
          <w:sz w:val="22"/>
          <w:highlight w:val="white"/>
          <w:lang w:val="nl-NL"/>
        </w:rPr>
        <w:tab/>
      </w:r>
      <w:r w:rsidRPr="00C65EC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0061385C"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23C00F79"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C65EC8">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7B09AEAE" w14:textId="77777777" w:rsidR="00FB4977" w:rsidRPr="00C65EC8" w:rsidRDefault="00FB497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726DD5E5" w14:textId="77777777" w:rsidR="00FB4977" w:rsidRDefault="00FB4977" w:rsidP="00FB4977">
      <w:pPr>
        <w:rPr>
          <w:rStyle w:val="XMLBlue"/>
        </w:rPr>
      </w:pPr>
    </w:p>
    <w:p w14:paraId="343C9EDE" w14:textId="77777777" w:rsidR="00FB4977" w:rsidRDefault="00FB4977" w:rsidP="00FB4977">
      <w:pPr>
        <w:rPr>
          <w:rStyle w:val="XMLBlue"/>
        </w:rPr>
      </w:pPr>
      <w:r>
        <w:t xml:space="preserve">Varsinainen tieto sijoitetaan </w:t>
      </w:r>
      <w:proofErr w:type="spellStart"/>
      <w:r>
        <w:t>value</w:t>
      </w:r>
      <w:proofErr w:type="spellEnd"/>
      <w:r>
        <w:t>-elementtiin, tietotyyppi on ST.</w:t>
      </w:r>
    </w:p>
    <w:p w14:paraId="7FB18F34" w14:textId="77777777" w:rsidR="00FB4977" w:rsidRDefault="00FB4977"/>
    <w:p w14:paraId="7B7B3DBD" w14:textId="5FAA1CFB" w:rsidR="0077747B" w:rsidRDefault="0077747B">
      <w:r>
        <w:t xml:space="preserve">Tietyillä lääkkeillä lääkkeeseen liittyy myös </w:t>
      </w:r>
      <w:r w:rsidRPr="4716D89F">
        <w:rPr>
          <w:b/>
          <w:bCs/>
        </w:rPr>
        <w:t>säilytysastia</w:t>
      </w:r>
      <w:r>
        <w:t xml:space="preserve"> (esim. kynä tai ruisku</w:t>
      </w:r>
      <w:proofErr w:type="gramStart"/>
      <w:r>
        <w:t>).Tämä</w:t>
      </w:r>
      <w:proofErr w:type="gramEnd"/>
      <w:r>
        <w:t xml:space="preserve"> tieto esitetään samalla tavalla kuin pakkauskoko ja pakkauskoon kerroin </w:t>
      </w:r>
      <w:proofErr w:type="spellStart"/>
      <w:r>
        <w:t>observation</w:t>
      </w:r>
      <w:proofErr w:type="spellEnd"/>
      <w:r>
        <w:t xml:space="preserve">-luokalla </w:t>
      </w:r>
      <w:proofErr w:type="spellStart"/>
      <w:r>
        <w:t>suppy</w:t>
      </w:r>
      <w:proofErr w:type="spellEnd"/>
      <w:r>
        <w:t xml:space="preserve">-luokan alla. Varsinainen tieto sijoitetaan </w:t>
      </w:r>
      <w:proofErr w:type="spellStart"/>
      <w:r>
        <w:t>value</w:t>
      </w:r>
      <w:proofErr w:type="spellEnd"/>
      <w:r>
        <w:t xml:space="preserve">-elementtiin ja siinä </w:t>
      </w:r>
      <w:proofErr w:type="spellStart"/>
      <w:r>
        <w:t>käytetätään</w:t>
      </w:r>
      <w:proofErr w:type="spellEnd"/>
      <w:r>
        <w:t xml:space="preserve"> tietotyyppiä SC</w:t>
      </w:r>
      <w:r w:rsidR="00BE1EF9">
        <w:t xml:space="preserve"> (tietosisällössä ei käytetä näin tarkkoja tietotyyppejä, joten siellä tietotyypiksi ilmoitetaan ST.</w:t>
      </w:r>
      <w:r>
        <w:t xml:space="preserve"> </w:t>
      </w:r>
    </w:p>
    <w:p w14:paraId="110650FD" w14:textId="77777777" w:rsidR="0077747B" w:rsidRDefault="0077747B"/>
    <w:p w14:paraId="6E8BC123" w14:textId="77777777" w:rsidR="00742B68" w:rsidRPr="00A96B63" w:rsidRDefault="00742B68">
      <w:pPr>
        <w:rPr>
          <w:lang w:val="en-US"/>
        </w:rPr>
      </w:pPr>
      <w:proofErr w:type="spellStart"/>
      <w:r w:rsidRPr="00A96B63">
        <w:rPr>
          <w:lang w:val="en-US"/>
        </w:rPr>
        <w:t>Esim</w:t>
      </w:r>
      <w:proofErr w:type="spellEnd"/>
      <w:r w:rsidRPr="00A96B63">
        <w:rPr>
          <w:lang w:val="en-US"/>
        </w:rPr>
        <w:t>:</w:t>
      </w:r>
    </w:p>
    <w:p w14:paraId="24155036" w14:textId="77777777" w:rsidR="00465B67" w:rsidRPr="00A96B63" w:rsidRDefault="00465B67" w:rsidP="4716D89F">
      <w:pPr>
        <w:autoSpaceDE w:val="0"/>
        <w:autoSpaceDN w:val="0"/>
        <w:adjustRightInd w:val="0"/>
        <w:rPr>
          <w:rFonts w:ascii="Arial" w:hAnsi="Arial" w:cs="Arial"/>
          <w:color w:val="000000"/>
          <w:sz w:val="22"/>
          <w:szCs w:val="22"/>
          <w:highlight w:val="white"/>
          <w:lang w:val="en-US"/>
        </w:rPr>
      </w:pP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COMP</w:t>
      </w:r>
      <w:r w:rsidRPr="4716D89F">
        <w:rPr>
          <w:rFonts w:ascii="Arial" w:hAnsi="Arial" w:cs="Arial"/>
          <w:color w:val="0000FF"/>
          <w:sz w:val="22"/>
          <w:szCs w:val="22"/>
          <w:highlight w:val="white"/>
          <w:lang w:val="en-US"/>
        </w:rPr>
        <w:t>"&gt;</w:t>
      </w:r>
    </w:p>
    <w:p w14:paraId="63F2B505" w14:textId="77777777" w:rsidR="00465B67" w:rsidRPr="00C65EC8" w:rsidRDefault="00465B67"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00"/>
          <w:sz w:val="22"/>
          <w:szCs w:val="22"/>
          <w:highlight w:val="white"/>
          <w:lang w:val="en-US"/>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14854F3C" w14:textId="594DFB24" w:rsidR="00465B67" w:rsidRPr="00E50CEF" w:rsidRDefault="00465B67" w:rsidP="4716D89F">
      <w:pPr>
        <w:autoSpaceDE w:val="0"/>
        <w:autoSpaceDN w:val="0"/>
        <w:adjustRightInd w:val="0"/>
        <w:ind w:left="1304" w:hanging="1304"/>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Lääkityslista</w:t>
      </w:r>
      <w:proofErr w:type="spellEnd"/>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displayName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Säilytysastia</w:t>
      </w:r>
      <w:proofErr w:type="spellEnd"/>
      <w:r w:rsidRPr="4716D89F">
        <w:rPr>
          <w:rFonts w:ascii="Arial" w:hAnsi="Arial" w:cs="Arial"/>
          <w:color w:val="0000FF"/>
          <w:sz w:val="22"/>
          <w:szCs w:val="22"/>
          <w:highlight w:val="white"/>
          <w:lang w:val="en-GB"/>
        </w:rPr>
        <w:t>"/&gt;</w:t>
      </w:r>
    </w:p>
    <w:p w14:paraId="425404D3" w14:textId="77777777" w:rsidR="00465B67" w:rsidRPr="00076695" w:rsidRDefault="00465B67" w:rsidP="4716D89F">
      <w:pPr>
        <w:autoSpaceDE w:val="0"/>
        <w:autoSpaceDN w:val="0"/>
        <w:adjustRightInd w:val="0"/>
        <w:rPr>
          <w:rFonts w:ascii="Arial" w:hAnsi="Arial" w:cs="Arial"/>
          <w:color w:val="000000"/>
          <w:sz w:val="22"/>
          <w:szCs w:val="22"/>
          <w:highlight w:val="white"/>
        </w:rPr>
      </w:pPr>
      <w:r w:rsidRPr="00E50CEF">
        <w:rPr>
          <w:rFonts w:ascii="Arial" w:hAnsi="Arial" w:cs="Arial"/>
          <w:color w:val="000000"/>
          <w:sz w:val="22"/>
          <w:highlight w:val="white"/>
          <w:lang w:val="en-GB"/>
        </w:rPr>
        <w:tab/>
      </w:r>
      <w:r w:rsidRPr="00076695">
        <w:rPr>
          <w:rFonts w:ascii="Arial" w:hAnsi="Arial" w:cs="Arial"/>
          <w:color w:val="0000FF"/>
          <w:sz w:val="22"/>
          <w:szCs w:val="22"/>
          <w:highlight w:val="white"/>
        </w:rPr>
        <w:t>&lt;</w:t>
      </w:r>
      <w:proofErr w:type="spellStart"/>
      <w:r w:rsidRPr="00076695">
        <w:rPr>
          <w:rFonts w:ascii="Arial" w:hAnsi="Arial" w:cs="Arial"/>
          <w:color w:val="800000"/>
          <w:sz w:val="22"/>
          <w:szCs w:val="22"/>
          <w:highlight w:val="white"/>
        </w:rPr>
        <w:t>value</w:t>
      </w:r>
      <w:proofErr w:type="spellEnd"/>
      <w:r w:rsidRPr="00076695">
        <w:rPr>
          <w:rFonts w:ascii="Arial" w:hAnsi="Arial" w:cs="Arial"/>
          <w:color w:val="FF0000"/>
          <w:sz w:val="22"/>
          <w:szCs w:val="22"/>
          <w:highlight w:val="white"/>
        </w:rPr>
        <w:t xml:space="preserve"> </w:t>
      </w:r>
      <w:proofErr w:type="spellStart"/>
      <w:proofErr w:type="gramStart"/>
      <w:r w:rsidRPr="00076695">
        <w:rPr>
          <w:rFonts w:ascii="Arial" w:hAnsi="Arial" w:cs="Arial"/>
          <w:color w:val="FF0000"/>
          <w:sz w:val="22"/>
          <w:szCs w:val="22"/>
          <w:highlight w:val="white"/>
        </w:rPr>
        <w:t>xsi:type</w:t>
      </w:r>
      <w:proofErr w:type="spellEnd"/>
      <w:proofErr w:type="gramEnd"/>
      <w:r w:rsidRPr="00076695">
        <w:rPr>
          <w:rFonts w:ascii="Arial" w:hAnsi="Arial" w:cs="Arial"/>
          <w:color w:val="0000FF"/>
          <w:sz w:val="22"/>
          <w:szCs w:val="22"/>
          <w:highlight w:val="white"/>
        </w:rPr>
        <w:t>="</w:t>
      </w:r>
      <w:r w:rsidRPr="00076695">
        <w:rPr>
          <w:rFonts w:ascii="Arial" w:hAnsi="Arial" w:cs="Arial"/>
          <w:color w:val="000000"/>
          <w:sz w:val="22"/>
          <w:szCs w:val="22"/>
          <w:highlight w:val="white"/>
        </w:rPr>
        <w:t>SC</w:t>
      </w:r>
      <w:r w:rsidRPr="00076695">
        <w:rPr>
          <w:rFonts w:ascii="Arial" w:hAnsi="Arial" w:cs="Arial"/>
          <w:color w:val="0000FF"/>
          <w:sz w:val="22"/>
          <w:szCs w:val="22"/>
          <w:highlight w:val="white"/>
        </w:rPr>
        <w:t>"&gt;</w:t>
      </w:r>
      <w:r w:rsidRPr="00076695">
        <w:rPr>
          <w:rFonts w:ascii="Arial" w:hAnsi="Arial" w:cs="Arial"/>
          <w:color w:val="000000"/>
          <w:sz w:val="22"/>
          <w:szCs w:val="22"/>
          <w:highlight w:val="white"/>
        </w:rPr>
        <w:t>läpipainopakkaus</w:t>
      </w:r>
      <w:r w:rsidRPr="00076695">
        <w:rPr>
          <w:rFonts w:ascii="Arial" w:hAnsi="Arial" w:cs="Arial"/>
          <w:color w:val="0000FF"/>
          <w:sz w:val="22"/>
          <w:szCs w:val="22"/>
          <w:highlight w:val="white"/>
        </w:rPr>
        <w:t>&lt;/</w:t>
      </w:r>
      <w:proofErr w:type="spellStart"/>
      <w:r w:rsidRPr="00076695">
        <w:rPr>
          <w:rFonts w:ascii="Arial" w:hAnsi="Arial" w:cs="Arial"/>
          <w:color w:val="800000"/>
          <w:sz w:val="22"/>
          <w:szCs w:val="22"/>
          <w:highlight w:val="white"/>
        </w:rPr>
        <w:t>value</w:t>
      </w:r>
      <w:proofErr w:type="spellEnd"/>
      <w:r w:rsidRPr="00076695">
        <w:rPr>
          <w:rFonts w:ascii="Arial" w:hAnsi="Arial" w:cs="Arial"/>
          <w:color w:val="0000FF"/>
          <w:sz w:val="22"/>
          <w:szCs w:val="22"/>
          <w:highlight w:val="white"/>
        </w:rPr>
        <w:t>&gt;</w:t>
      </w:r>
    </w:p>
    <w:p w14:paraId="4C65C7C1" w14:textId="77777777" w:rsidR="00465B67" w:rsidRPr="00C65EC8" w:rsidRDefault="00465B67" w:rsidP="4716D89F">
      <w:pPr>
        <w:autoSpaceDE w:val="0"/>
        <w:autoSpaceDN w:val="0"/>
        <w:adjustRightInd w:val="0"/>
        <w:rPr>
          <w:rFonts w:ascii="Arial" w:hAnsi="Arial" w:cs="Arial"/>
          <w:color w:val="000000"/>
          <w:sz w:val="22"/>
          <w:szCs w:val="22"/>
          <w:highlight w:val="white"/>
        </w:rPr>
      </w:pPr>
      <w:r w:rsidRPr="00076695">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6EFC2683" w14:textId="77777777" w:rsidR="00465B67" w:rsidRPr="00C65EC8" w:rsidRDefault="00465B67"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FF"/>
          <w:sz w:val="22"/>
          <w:szCs w:val="22"/>
          <w:highlight w:val="white"/>
        </w:rPr>
        <w:t>&gt;</w:t>
      </w:r>
    </w:p>
    <w:p w14:paraId="7049698B" w14:textId="77777777" w:rsidR="00CD144C" w:rsidRPr="00BC0754" w:rsidRDefault="00CD144C" w:rsidP="00BC0754"/>
    <w:p w14:paraId="6655A0A3" w14:textId="77777777" w:rsidR="00517E4F" w:rsidRPr="00517E4F" w:rsidRDefault="00102A57" w:rsidP="00517E4F">
      <w:r w:rsidRPr="4716D89F">
        <w:rPr>
          <w:b/>
          <w:bCs/>
        </w:rPr>
        <w:t>Valmist</w:t>
      </w:r>
      <w:r w:rsidR="00517E4F" w:rsidRPr="4716D89F">
        <w:rPr>
          <w:b/>
          <w:bCs/>
        </w:rPr>
        <w:t xml:space="preserve">een </w:t>
      </w:r>
      <w:proofErr w:type="gramStart"/>
      <w:r w:rsidR="00517E4F" w:rsidRPr="4716D89F">
        <w:rPr>
          <w:b/>
          <w:bCs/>
        </w:rPr>
        <w:t>laji</w:t>
      </w:r>
      <w:r w:rsidR="00517E4F" w:rsidRPr="00517E4F">
        <w:t xml:space="preserve">  -</w:t>
      </w:r>
      <w:proofErr w:type="gramEnd"/>
      <w:r w:rsidR="00517E4F" w:rsidRPr="00517E4F">
        <w:t xml:space="preserve">luokitus on tekninen luokitus, joka kuvaa </w:t>
      </w:r>
      <w:r>
        <w:t>valmist</w:t>
      </w:r>
      <w:r w:rsidR="00517E4F" w:rsidRPr="00517E4F">
        <w:t>een lajia tai lääkkeen määräämistapaa. Luokitusta käytetään helpottamaan erityyppisten lääkkeiden määräysmerkinnöissä vaadittavien tietosisältöjen määrittelyä. Tieto on</w:t>
      </w:r>
      <w:r w:rsidR="00517E4F">
        <w:t xml:space="preserve"> </w:t>
      </w:r>
      <w:r w:rsidR="00517E4F" w:rsidRPr="00517E4F">
        <w:t>pakollinen.</w:t>
      </w:r>
    </w:p>
    <w:p w14:paraId="6A06998D" w14:textId="77777777" w:rsidR="00517E4F" w:rsidRDefault="00517E4F" w:rsidP="00517E4F"/>
    <w:p w14:paraId="40A0DC19" w14:textId="32CEB3B2" w:rsidR="00517E4F" w:rsidRPr="004818BA" w:rsidRDefault="00517E4F" w:rsidP="00517E4F">
      <w:pPr>
        <w:rPr>
          <w:lang w:val="en-US"/>
        </w:rPr>
      </w:pPr>
      <w:proofErr w:type="spellStart"/>
      <w:r w:rsidRPr="004818BA">
        <w:rPr>
          <w:lang w:val="en-US"/>
        </w:rPr>
        <w:t>Esim</w:t>
      </w:r>
      <w:r w:rsidR="00474DA3">
        <w:rPr>
          <w:lang w:val="en-US"/>
        </w:rPr>
        <w:t>erkki</w:t>
      </w:r>
      <w:proofErr w:type="spellEnd"/>
      <w:r w:rsidR="00474DA3">
        <w:rPr>
          <w:lang w:val="en-US"/>
        </w:rPr>
        <w:t>:</w:t>
      </w:r>
    </w:p>
    <w:p w14:paraId="5C4E4036" w14:textId="77777777" w:rsidR="001F1259" w:rsidRPr="00C65EC8" w:rsidRDefault="001F1259" w:rsidP="4716D89F">
      <w:pPr>
        <w:autoSpaceDE w:val="0"/>
        <w:autoSpaceDN w:val="0"/>
        <w:adjustRightInd w:val="0"/>
        <w:rPr>
          <w:rFonts w:ascii="Arial" w:hAnsi="Arial" w:cs="Arial"/>
          <w:color w:val="0000FF"/>
          <w:sz w:val="22"/>
          <w:szCs w:val="22"/>
          <w:lang w:val="en-US"/>
        </w:rPr>
      </w:pPr>
      <w:r w:rsidRPr="4716D89F">
        <w:rPr>
          <w:rFonts w:ascii="Arial" w:hAnsi="Arial" w:cs="Arial"/>
          <w:color w:val="0000FF"/>
          <w:sz w:val="22"/>
          <w:szCs w:val="22"/>
          <w:lang w:val="en-US"/>
        </w:rPr>
        <w:t>&lt;</w:t>
      </w:r>
      <w:proofErr w:type="spellStart"/>
      <w:r w:rsidRPr="4716D89F">
        <w:rPr>
          <w:rFonts w:ascii="Arial" w:hAnsi="Arial" w:cs="Arial"/>
          <w:color w:val="800000"/>
          <w:sz w:val="22"/>
          <w:szCs w:val="22"/>
          <w:lang w:val="en-US"/>
        </w:rPr>
        <w:t>entryRelationship</w:t>
      </w:r>
      <w:proofErr w:type="spellEnd"/>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typeCode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COMP</w:t>
      </w:r>
      <w:r w:rsidRPr="4716D89F">
        <w:rPr>
          <w:rFonts w:ascii="Arial" w:hAnsi="Arial" w:cs="Arial"/>
          <w:color w:val="0000FF"/>
          <w:sz w:val="22"/>
          <w:szCs w:val="22"/>
          <w:lang w:val="en-US"/>
        </w:rPr>
        <w:t>"&gt;</w:t>
      </w:r>
    </w:p>
    <w:p w14:paraId="153CFC3F" w14:textId="77777777" w:rsidR="001F1259" w:rsidRPr="00C65EC8" w:rsidRDefault="001F1259" w:rsidP="4716D89F">
      <w:pPr>
        <w:tabs>
          <w:tab w:val="left" w:pos="284"/>
        </w:tabs>
        <w:autoSpaceDE w:val="0"/>
        <w:autoSpaceDN w:val="0"/>
        <w:adjustRightInd w:val="0"/>
        <w:rPr>
          <w:rFonts w:ascii="Arial" w:hAnsi="Arial" w:cs="Arial"/>
          <w:color w:val="0000FF"/>
          <w:sz w:val="22"/>
          <w:szCs w:val="22"/>
          <w:lang w:val="en-US"/>
        </w:rPr>
      </w:pPr>
      <w:r w:rsidRPr="00C65EC8">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observation</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classCode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OBS</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moodCode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EVN</w:t>
      </w:r>
      <w:r w:rsidRPr="4716D89F">
        <w:rPr>
          <w:rFonts w:ascii="Arial" w:hAnsi="Arial" w:cs="Arial"/>
          <w:color w:val="0000FF"/>
          <w:sz w:val="22"/>
          <w:szCs w:val="22"/>
          <w:lang w:val="en-US"/>
        </w:rPr>
        <w:t>"&gt;</w:t>
      </w:r>
    </w:p>
    <w:p w14:paraId="62AA1375" w14:textId="3ED082A4" w:rsidR="001F1259" w:rsidRPr="00E50CEF"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2C60BB">
        <w:rPr>
          <w:rFonts w:ascii="Arial" w:hAnsi="Arial" w:cs="Arial"/>
          <w:color w:val="0000FF"/>
          <w:sz w:val="22"/>
          <w:lang w:val="en-US"/>
        </w:rPr>
        <w:tab/>
      </w:r>
      <w:r w:rsidRPr="002C60BB">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code</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164</w:t>
      </w:r>
      <w:r w:rsidRPr="4716D89F">
        <w:rPr>
          <w:rFonts w:ascii="Arial" w:hAnsi="Arial" w:cs="Arial"/>
          <w:color w:val="0000FF"/>
          <w:sz w:val="22"/>
          <w:szCs w:val="22"/>
          <w:lang w:val="en-US"/>
        </w:rPr>
        <w:t>"</w:t>
      </w:r>
      <w:r w:rsidR="00474DA3" w:rsidRPr="4716D89F">
        <w:rPr>
          <w:rFonts w:ascii="Arial" w:hAnsi="Arial" w:cs="Arial"/>
          <w:color w:val="0000FF"/>
          <w:sz w:val="22"/>
          <w:szCs w:val="22"/>
          <w:lang w:val="en-US"/>
        </w:rPr>
        <w:t xml:space="preserve"> </w:t>
      </w:r>
      <w:proofErr w:type="spellStart"/>
      <w:r w:rsidRPr="4716D89F">
        <w:rPr>
          <w:rFonts w:ascii="Arial" w:hAnsi="Arial" w:cs="Arial"/>
          <w:color w:val="FF0000"/>
          <w:sz w:val="22"/>
          <w:szCs w:val="22"/>
          <w:lang w:val="en-US"/>
        </w:rPr>
        <w:t>codeSystem</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codeSystemName</w:t>
      </w:r>
      <w:proofErr w:type="spellEnd"/>
      <w:r w:rsidRPr="4716D89F">
        <w:rPr>
          <w:rFonts w:ascii="Arial" w:hAnsi="Arial" w:cs="Arial"/>
          <w:color w:val="0000FF"/>
          <w:sz w:val="22"/>
          <w:szCs w:val="22"/>
          <w:lang w:val="en-US"/>
        </w:rPr>
        <w:t>="</w:t>
      </w:r>
      <w:proofErr w:type="spellStart"/>
      <w:r w:rsidRPr="4716D89F">
        <w:rPr>
          <w:rFonts w:ascii="Arial" w:hAnsi="Arial" w:cs="Arial"/>
          <w:color w:val="000000"/>
          <w:sz w:val="22"/>
          <w:szCs w:val="22"/>
          <w:lang w:val="en-US"/>
        </w:rPr>
        <w:t>Lääkityslista</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proofErr w:type="spellEnd"/>
      <w:r w:rsidRPr="4716D89F">
        <w:rPr>
          <w:rFonts w:ascii="Arial" w:hAnsi="Arial" w:cs="Arial"/>
          <w:color w:val="0000FF"/>
          <w:sz w:val="22"/>
          <w:szCs w:val="22"/>
          <w:lang w:val="en-US"/>
        </w:rPr>
        <w:t>="</w:t>
      </w:r>
      <w:proofErr w:type="spellStart"/>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laji</w:t>
      </w:r>
      <w:proofErr w:type="spellEnd"/>
      <w:r w:rsidRPr="4716D89F">
        <w:rPr>
          <w:rFonts w:ascii="Arial" w:hAnsi="Arial" w:cs="Arial"/>
          <w:color w:val="0000FF"/>
          <w:sz w:val="22"/>
          <w:szCs w:val="22"/>
          <w:lang w:val="en-US"/>
        </w:rPr>
        <w:t>"/&gt;</w:t>
      </w:r>
    </w:p>
    <w:p w14:paraId="42C7E4CC" w14:textId="642F4C30" w:rsidR="001F1259" w:rsidRPr="00D32773" w:rsidRDefault="001F1259" w:rsidP="4716D89F">
      <w:pPr>
        <w:tabs>
          <w:tab w:val="left" w:pos="284"/>
          <w:tab w:val="left" w:pos="567"/>
          <w:tab w:val="left" w:pos="851"/>
        </w:tabs>
        <w:autoSpaceDE w:val="0"/>
        <w:autoSpaceDN w:val="0"/>
        <w:adjustRightInd w:val="0"/>
        <w:ind w:left="851" w:hanging="851"/>
        <w:rPr>
          <w:rFonts w:ascii="Arial" w:hAnsi="Arial" w:cs="Arial"/>
          <w:color w:val="0000FF"/>
          <w:sz w:val="22"/>
          <w:szCs w:val="22"/>
          <w:lang w:val="en-US"/>
        </w:rPr>
      </w:pPr>
      <w:r w:rsidRPr="00E50CEF">
        <w:rPr>
          <w:rFonts w:ascii="Arial" w:hAnsi="Arial" w:cs="Arial"/>
          <w:color w:val="0000FF"/>
          <w:sz w:val="22"/>
          <w:lang w:val="en-US"/>
        </w:rPr>
        <w:tab/>
      </w:r>
      <w:r w:rsidRPr="00E50CEF">
        <w:rPr>
          <w:rFonts w:ascii="Arial" w:hAnsi="Arial" w:cs="Arial"/>
          <w:color w:val="0000FF"/>
          <w:sz w:val="22"/>
          <w:lang w:val="en-US"/>
        </w:rPr>
        <w:tab/>
      </w:r>
      <w:r w:rsidRPr="4716D89F">
        <w:rPr>
          <w:rFonts w:ascii="Arial" w:hAnsi="Arial" w:cs="Arial"/>
          <w:color w:val="0000FF"/>
          <w:sz w:val="22"/>
          <w:szCs w:val="22"/>
          <w:lang w:val="en-US"/>
        </w:rPr>
        <w:t>&lt;</w:t>
      </w:r>
      <w:r w:rsidRPr="4716D89F">
        <w:rPr>
          <w:rFonts w:ascii="Arial" w:hAnsi="Arial" w:cs="Arial"/>
          <w:color w:val="800000"/>
          <w:sz w:val="22"/>
          <w:szCs w:val="22"/>
          <w:lang w:val="en-US"/>
        </w:rPr>
        <w:t>value</w:t>
      </w:r>
      <w:r w:rsidRPr="4716D89F">
        <w:rPr>
          <w:rFonts w:ascii="Arial" w:hAnsi="Arial" w:cs="Arial"/>
          <w:i/>
          <w:iCs/>
          <w:color w:val="008080"/>
          <w:sz w:val="22"/>
          <w:szCs w:val="22"/>
          <w:lang w:val="en-US"/>
        </w:rPr>
        <w:t xml:space="preserve"> </w:t>
      </w:r>
      <w:proofErr w:type="spellStart"/>
      <w:proofErr w:type="gramStart"/>
      <w:r w:rsidRPr="4716D89F">
        <w:rPr>
          <w:rFonts w:ascii="Arial" w:hAnsi="Arial" w:cs="Arial"/>
          <w:color w:val="FF0000"/>
          <w:sz w:val="22"/>
          <w:szCs w:val="22"/>
          <w:lang w:val="en-US"/>
        </w:rPr>
        <w:t>xsi:type</w:t>
      </w:r>
      <w:proofErr w:type="spellEnd"/>
      <w:proofErr w:type="gramEnd"/>
      <w:r w:rsidRPr="4716D89F">
        <w:rPr>
          <w:rFonts w:ascii="Arial" w:hAnsi="Arial" w:cs="Arial"/>
          <w:color w:val="0000FF"/>
          <w:sz w:val="22"/>
          <w:szCs w:val="22"/>
          <w:lang w:val="en-US"/>
        </w:rPr>
        <w:t>="</w:t>
      </w:r>
      <w:r w:rsidRPr="4716D89F">
        <w:rPr>
          <w:rFonts w:ascii="Arial" w:hAnsi="Arial" w:cs="Arial"/>
          <w:color w:val="000000"/>
          <w:sz w:val="22"/>
          <w:szCs w:val="22"/>
          <w:lang w:val="en-US"/>
        </w:rPr>
        <w:t>CD</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r w:rsidRPr="4716D89F">
        <w:rPr>
          <w:rFonts w:ascii="Arial" w:hAnsi="Arial" w:cs="Arial"/>
          <w:color w:val="FF0000"/>
          <w:sz w:val="22"/>
          <w:szCs w:val="22"/>
          <w:lang w:val="en-US"/>
        </w:rPr>
        <w:t>code</w:t>
      </w:r>
      <w:r w:rsidRPr="4716D89F">
        <w:rPr>
          <w:rFonts w:ascii="Arial" w:hAnsi="Arial" w:cs="Arial"/>
          <w:color w:val="0000FF"/>
          <w:sz w:val="22"/>
          <w:szCs w:val="22"/>
          <w:lang w:val="en-US"/>
        </w:rPr>
        <w:t>="</w:t>
      </w:r>
      <w:r w:rsidRPr="4716D89F">
        <w:rPr>
          <w:rFonts w:ascii="Arial" w:hAnsi="Arial" w:cs="Arial"/>
          <w:color w:val="000000"/>
          <w:sz w:val="22"/>
          <w:szCs w:val="22"/>
          <w:lang w:val="en-US"/>
        </w:rPr>
        <w:t>1</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codeSystem</w:t>
      </w:r>
      <w:proofErr w:type="spellEnd"/>
      <w:r w:rsidRPr="4716D89F">
        <w:rPr>
          <w:rFonts w:ascii="Arial" w:hAnsi="Arial" w:cs="Arial"/>
          <w:color w:val="0000FF"/>
          <w:sz w:val="22"/>
          <w:szCs w:val="22"/>
          <w:lang w:val="en-US"/>
        </w:rPr>
        <w:t>="</w:t>
      </w:r>
      <w:r w:rsidR="00517E4F" w:rsidRPr="4716D89F">
        <w:rPr>
          <w:rFonts w:ascii="Arial" w:hAnsi="Arial" w:cs="Arial"/>
          <w:sz w:val="22"/>
          <w:szCs w:val="22"/>
          <w:lang w:val="en-US"/>
        </w:rPr>
        <w:t>1.2.246.537.</w:t>
      </w:r>
      <w:r w:rsidR="006772F8" w:rsidRPr="4716D89F">
        <w:rPr>
          <w:rFonts w:ascii="Arial" w:hAnsi="Arial" w:cs="Arial"/>
          <w:sz w:val="22"/>
          <w:szCs w:val="22"/>
          <w:lang w:val="en-US"/>
        </w:rPr>
        <w:t>6</w:t>
      </w:r>
      <w:r w:rsidR="00517E4F" w:rsidRPr="4716D89F">
        <w:rPr>
          <w:rFonts w:ascii="Arial" w:hAnsi="Arial" w:cs="Arial"/>
          <w:sz w:val="22"/>
          <w:szCs w:val="22"/>
          <w:lang w:val="en-US"/>
        </w:rPr>
        <w:t>.604</w:t>
      </w:r>
      <w:r w:rsidR="0085348A" w:rsidRPr="4716D89F">
        <w:rPr>
          <w:rFonts w:ascii="Arial" w:hAnsi="Arial" w:cs="Arial"/>
          <w:sz w:val="22"/>
          <w:szCs w:val="22"/>
          <w:lang w:val="en-US"/>
        </w:rPr>
        <w:t>.2014</w:t>
      </w:r>
      <w:r w:rsidRPr="4716D89F">
        <w:rPr>
          <w:rFonts w:ascii="Arial" w:hAnsi="Arial" w:cs="Arial"/>
          <w:color w:val="0000FF"/>
          <w:sz w:val="22"/>
          <w:szCs w:val="22"/>
          <w:lang w:val="en-US"/>
        </w:rPr>
        <w:t>"</w:t>
      </w:r>
      <w:r w:rsidRPr="4716D89F">
        <w:rPr>
          <w:rFonts w:ascii="Arial" w:hAnsi="Arial" w:cs="Arial"/>
          <w:i/>
          <w:iCs/>
          <w:color w:val="008080"/>
          <w:sz w:val="22"/>
          <w:szCs w:val="22"/>
          <w:lang w:val="en-US"/>
        </w:rPr>
        <w:t xml:space="preserve"> </w:t>
      </w:r>
      <w:proofErr w:type="spellStart"/>
      <w:r w:rsidRPr="4716D89F">
        <w:rPr>
          <w:rFonts w:ascii="Arial" w:hAnsi="Arial" w:cs="Arial"/>
          <w:color w:val="FF0000"/>
          <w:sz w:val="22"/>
          <w:szCs w:val="22"/>
          <w:lang w:val="en-US"/>
        </w:rPr>
        <w:t>codeSystemName</w:t>
      </w:r>
      <w:proofErr w:type="spellEnd"/>
      <w:r w:rsidRPr="4716D89F">
        <w:rPr>
          <w:rFonts w:ascii="Arial" w:hAnsi="Arial" w:cs="Arial"/>
          <w:color w:val="0000FF"/>
          <w:sz w:val="22"/>
          <w:szCs w:val="22"/>
          <w:lang w:val="en-US"/>
        </w:rPr>
        <w:t>="</w:t>
      </w:r>
      <w:r w:rsidRPr="4716D89F">
        <w:rPr>
          <w:rFonts w:ascii="Arial" w:hAnsi="Arial" w:cs="Arial"/>
          <w:color w:val="000000"/>
          <w:sz w:val="22"/>
          <w:szCs w:val="22"/>
          <w:lang w:val="en-US"/>
        </w:rPr>
        <w:t xml:space="preserve">THL - </w:t>
      </w:r>
      <w:proofErr w:type="spellStart"/>
      <w:r w:rsidR="00102A57" w:rsidRPr="4716D89F">
        <w:rPr>
          <w:rFonts w:ascii="Arial" w:hAnsi="Arial" w:cs="Arial"/>
          <w:color w:val="000000"/>
          <w:sz w:val="22"/>
          <w:szCs w:val="22"/>
          <w:lang w:val="en-US"/>
        </w:rPr>
        <w:t>Valmist</w:t>
      </w:r>
      <w:r w:rsidRPr="4716D89F">
        <w:rPr>
          <w:rFonts w:ascii="Arial" w:hAnsi="Arial" w:cs="Arial"/>
          <w:color w:val="000000"/>
          <w:sz w:val="22"/>
          <w:szCs w:val="22"/>
          <w:lang w:val="en-US"/>
        </w:rPr>
        <w:t>een</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laji</w:t>
      </w:r>
      <w:r w:rsidRPr="4716D89F">
        <w:rPr>
          <w:rFonts w:ascii="Arial" w:hAnsi="Arial" w:cs="Arial"/>
          <w:color w:val="0000FF"/>
          <w:sz w:val="22"/>
          <w:szCs w:val="22"/>
          <w:lang w:val="en-US"/>
        </w:rPr>
        <w:t>"</w:t>
      </w:r>
      <w:r w:rsidRPr="4716D89F">
        <w:rPr>
          <w:rFonts w:ascii="Arial" w:hAnsi="Arial" w:cs="Arial"/>
          <w:color w:val="FF0000"/>
          <w:sz w:val="22"/>
          <w:szCs w:val="22"/>
          <w:lang w:val="en-US"/>
        </w:rPr>
        <w:t>displayName</w:t>
      </w:r>
      <w:proofErr w:type="spellEnd"/>
      <w:r w:rsidRPr="4716D89F">
        <w:rPr>
          <w:rFonts w:ascii="Arial" w:hAnsi="Arial" w:cs="Arial"/>
          <w:color w:val="0000FF"/>
          <w:sz w:val="22"/>
          <w:szCs w:val="22"/>
          <w:lang w:val="en-US"/>
        </w:rPr>
        <w:t>="</w:t>
      </w:r>
      <w:proofErr w:type="spellStart"/>
      <w:r w:rsidR="000A10B8" w:rsidRPr="4716D89F">
        <w:rPr>
          <w:rFonts w:ascii="Arial" w:hAnsi="Arial" w:cs="Arial"/>
          <w:color w:val="000000"/>
          <w:sz w:val="22"/>
          <w:szCs w:val="22"/>
          <w:lang w:val="en-US"/>
        </w:rPr>
        <w:t>Myyntiluvallinen</w:t>
      </w:r>
      <w:proofErr w:type="spellEnd"/>
      <w:r w:rsidR="000A10B8" w:rsidRPr="00D32773">
        <w:rPr>
          <w:sz w:val="20"/>
          <w:szCs w:val="20"/>
          <w:lang w:val="en-US"/>
        </w:rPr>
        <w:t xml:space="preserve"> </w:t>
      </w:r>
      <w:proofErr w:type="spellStart"/>
      <w:r w:rsidR="000A10B8" w:rsidRPr="4716D89F">
        <w:rPr>
          <w:rFonts w:ascii="Arial" w:hAnsi="Arial" w:cs="Arial"/>
          <w:color w:val="000000"/>
          <w:sz w:val="22"/>
          <w:szCs w:val="22"/>
          <w:lang w:val="en-US"/>
        </w:rPr>
        <w:t>lääkevalmiste</w:t>
      </w:r>
      <w:proofErr w:type="spellEnd"/>
      <w:r w:rsidR="000A10B8" w:rsidRPr="00D32773">
        <w:rPr>
          <w:sz w:val="20"/>
          <w:szCs w:val="20"/>
          <w:lang w:val="en-US"/>
        </w:rPr>
        <w:t xml:space="preserve"> </w:t>
      </w:r>
      <w:r w:rsidRPr="4716D89F">
        <w:rPr>
          <w:rFonts w:ascii="Arial" w:hAnsi="Arial" w:cs="Arial"/>
          <w:color w:val="0000FF"/>
          <w:sz w:val="22"/>
          <w:szCs w:val="22"/>
          <w:lang w:val="en-US"/>
        </w:rPr>
        <w:t>"/&gt;</w:t>
      </w:r>
    </w:p>
    <w:p w14:paraId="26532CFC" w14:textId="77777777" w:rsidR="001F1259" w:rsidRPr="00C65EC8" w:rsidRDefault="001F1259" w:rsidP="4716D89F">
      <w:pPr>
        <w:tabs>
          <w:tab w:val="left" w:pos="284"/>
          <w:tab w:val="left" w:pos="567"/>
          <w:tab w:val="left" w:pos="851"/>
        </w:tabs>
        <w:autoSpaceDE w:val="0"/>
        <w:autoSpaceDN w:val="0"/>
        <w:adjustRightInd w:val="0"/>
        <w:rPr>
          <w:rFonts w:ascii="Arial" w:hAnsi="Arial" w:cs="Arial"/>
          <w:color w:val="0000FF"/>
          <w:sz w:val="22"/>
          <w:szCs w:val="22"/>
        </w:rPr>
      </w:pPr>
      <w:r w:rsidRPr="00D32773">
        <w:rPr>
          <w:rFonts w:ascii="Arial" w:hAnsi="Arial" w:cs="Arial"/>
          <w:color w:val="0000FF"/>
          <w:sz w:val="22"/>
          <w:lang w:val="en-US"/>
        </w:rPr>
        <w:tab/>
      </w:r>
      <w:r w:rsidRPr="4716D89F">
        <w:rPr>
          <w:rFonts w:ascii="Arial" w:hAnsi="Arial" w:cs="Arial"/>
          <w:color w:val="0000FF"/>
          <w:sz w:val="22"/>
          <w:szCs w:val="22"/>
        </w:rPr>
        <w:t>&lt;/</w:t>
      </w:r>
      <w:proofErr w:type="spellStart"/>
      <w:r w:rsidRPr="4716D89F">
        <w:rPr>
          <w:rFonts w:ascii="Arial" w:hAnsi="Arial" w:cs="Arial"/>
          <w:color w:val="800000"/>
          <w:sz w:val="22"/>
          <w:szCs w:val="22"/>
        </w:rPr>
        <w:t>observation</w:t>
      </w:r>
      <w:proofErr w:type="spellEnd"/>
      <w:r w:rsidRPr="4716D89F">
        <w:rPr>
          <w:rFonts w:ascii="Arial" w:hAnsi="Arial" w:cs="Arial"/>
          <w:color w:val="0000FF"/>
          <w:sz w:val="22"/>
          <w:szCs w:val="22"/>
        </w:rPr>
        <w:t>&gt;</w:t>
      </w:r>
    </w:p>
    <w:p w14:paraId="554B77EF" w14:textId="77777777" w:rsidR="001F1259" w:rsidRPr="00C65EC8" w:rsidRDefault="001F1259" w:rsidP="4716D89F">
      <w:pPr>
        <w:autoSpaceDE w:val="0"/>
        <w:autoSpaceDN w:val="0"/>
        <w:adjustRightInd w:val="0"/>
        <w:rPr>
          <w:rFonts w:ascii="Arial" w:hAnsi="Arial" w:cs="Arial"/>
          <w:color w:val="0000FF"/>
          <w:sz w:val="22"/>
          <w:szCs w:val="22"/>
        </w:rPr>
      </w:pPr>
      <w:r w:rsidRPr="4716D89F">
        <w:rPr>
          <w:rFonts w:ascii="Arial" w:hAnsi="Arial" w:cs="Arial"/>
          <w:color w:val="0000FF"/>
          <w:sz w:val="22"/>
          <w:szCs w:val="22"/>
        </w:rPr>
        <w:t>&lt;/</w:t>
      </w:r>
      <w:proofErr w:type="spellStart"/>
      <w:r w:rsidRPr="4716D89F">
        <w:rPr>
          <w:rFonts w:ascii="Arial" w:hAnsi="Arial" w:cs="Arial"/>
          <w:color w:val="800000"/>
          <w:sz w:val="22"/>
          <w:szCs w:val="22"/>
        </w:rPr>
        <w:t>entryRelationship</w:t>
      </w:r>
      <w:proofErr w:type="spellEnd"/>
      <w:r w:rsidRPr="4716D89F">
        <w:rPr>
          <w:rFonts w:ascii="Arial" w:hAnsi="Arial" w:cs="Arial"/>
          <w:color w:val="0000FF"/>
          <w:sz w:val="22"/>
          <w:szCs w:val="22"/>
        </w:rPr>
        <w:t>&gt;</w:t>
      </w:r>
    </w:p>
    <w:p w14:paraId="0DE2C3C2" w14:textId="77777777" w:rsidR="00856558" w:rsidRDefault="00856558" w:rsidP="00CD144C"/>
    <w:p w14:paraId="30B606EE" w14:textId="77777777" w:rsidR="00DE4367" w:rsidRDefault="00DE4367" w:rsidP="00DE4367"/>
    <w:p w14:paraId="5234AF74" w14:textId="77777777" w:rsidR="00DE4367" w:rsidRPr="0010186D" w:rsidRDefault="00DE4367" w:rsidP="00DE4367">
      <w:r>
        <w:t xml:space="preserve">Koodistona käytetään THL – Valmisteen laji, OID: </w:t>
      </w:r>
      <w:r w:rsidRPr="4716D89F">
        <w:rPr>
          <w:rFonts w:ascii="Arial" w:hAnsi="Arial" w:cs="Arial"/>
          <w:sz w:val="22"/>
          <w:szCs w:val="22"/>
        </w:rPr>
        <w:t>1.2.246.537.6.604.2014.</w:t>
      </w:r>
    </w:p>
    <w:p w14:paraId="00565682" w14:textId="214A868E" w:rsidR="00E47EE1" w:rsidRDefault="00E47EE1" w:rsidP="00CD144C">
      <w:pPr>
        <w:rPr>
          <w:b/>
        </w:rPr>
      </w:pPr>
    </w:p>
    <w:p w14:paraId="4318C7EF" w14:textId="77777777" w:rsidR="00DE4367" w:rsidRDefault="00DE4367" w:rsidP="00CD144C">
      <w:pPr>
        <w:rPr>
          <w:b/>
        </w:rPr>
      </w:pPr>
    </w:p>
    <w:p w14:paraId="416BB36C" w14:textId="77777777" w:rsidR="00CD144C" w:rsidRPr="00EE6BB0" w:rsidRDefault="00CD144C" w:rsidP="00CD144C">
      <w:pPr>
        <w:rPr>
          <w:lang w:val="en-GB"/>
        </w:rPr>
      </w:pPr>
      <w:r w:rsidRPr="4716D89F">
        <w:rPr>
          <w:b/>
          <w:bCs/>
        </w:rPr>
        <w:t>Myyntiluvan haltija</w:t>
      </w:r>
      <w:r w:rsidRPr="004818BA">
        <w:t xml:space="preserve"> ilmoitetaan </w:t>
      </w:r>
      <w:proofErr w:type="spellStart"/>
      <w:r w:rsidRPr="004818BA">
        <w:t>supplyActin</w:t>
      </w:r>
      <w:proofErr w:type="spellEnd"/>
      <w:r w:rsidRPr="004818BA">
        <w:t xml:space="preserve"> </w:t>
      </w:r>
      <w:proofErr w:type="spellStart"/>
      <w:r w:rsidRPr="004818BA">
        <w:t>participationilla</w:t>
      </w:r>
      <w:proofErr w:type="spellEnd"/>
      <w:r w:rsidRPr="004818BA">
        <w:t xml:space="preserve">, jossa </w:t>
      </w:r>
      <w:proofErr w:type="spellStart"/>
      <w:r w:rsidRPr="004818BA">
        <w:t>typeCode</w:t>
      </w:r>
      <w:proofErr w:type="spellEnd"/>
      <w:r w:rsidRPr="004818BA">
        <w:t xml:space="preserve">=”HLD”. </w:t>
      </w:r>
      <w:proofErr w:type="spellStart"/>
      <w:r w:rsidRPr="004818BA">
        <w:t>Role</w:t>
      </w:r>
      <w:proofErr w:type="spellEnd"/>
      <w:r w:rsidRPr="004818BA">
        <w:t>-</w:t>
      </w:r>
      <w:proofErr w:type="gramStart"/>
      <w:r w:rsidRPr="004818BA">
        <w:t xml:space="preserve">luokan  </w:t>
      </w:r>
      <w:proofErr w:type="spellStart"/>
      <w:r w:rsidRPr="004818BA">
        <w:t>participantRole</w:t>
      </w:r>
      <w:proofErr w:type="spellEnd"/>
      <w:proofErr w:type="gramEnd"/>
      <w:r w:rsidRPr="004818BA">
        <w:t xml:space="preserve"> </w:t>
      </w:r>
      <w:proofErr w:type="spellStart"/>
      <w:r w:rsidRPr="004818BA">
        <w:t>classCode</w:t>
      </w:r>
      <w:proofErr w:type="spellEnd"/>
      <w:r w:rsidRPr="004818BA">
        <w:t xml:space="preserve"> on “OWN”. Myyntiluvan halt</w:t>
      </w:r>
      <w:r>
        <w:t xml:space="preserve">ijan nimi ilmoitetaan </w:t>
      </w:r>
      <w:proofErr w:type="spellStart"/>
      <w:r>
        <w:t>entityn</w:t>
      </w:r>
      <w:proofErr w:type="spellEnd"/>
      <w:r>
        <w:t xml:space="preserve"> </w:t>
      </w:r>
      <w:proofErr w:type="spellStart"/>
      <w:r>
        <w:t>playingEntity</w:t>
      </w:r>
      <w:proofErr w:type="spellEnd"/>
      <w:r>
        <w:t xml:space="preserve"> elementissä </w:t>
      </w:r>
      <w:proofErr w:type="spellStart"/>
      <w:r>
        <w:t>name</w:t>
      </w:r>
      <w:proofErr w:type="spellEnd"/>
      <w:r>
        <w:t xml:space="preserve"> (</w:t>
      </w:r>
      <w:proofErr w:type="spellStart"/>
      <w:r>
        <w:t>max</w:t>
      </w:r>
      <w:proofErr w:type="spellEnd"/>
      <w:r>
        <w:t xml:space="preserve"> 80 </w:t>
      </w:r>
      <w:proofErr w:type="spellStart"/>
      <w:r>
        <w:t>mkiä</w:t>
      </w:r>
      <w:proofErr w:type="spellEnd"/>
      <w:r>
        <w:t xml:space="preserve">). </w:t>
      </w:r>
      <w:proofErr w:type="spellStart"/>
      <w:r w:rsidRPr="00EE6BB0">
        <w:rPr>
          <w:lang w:val="en-GB"/>
        </w:rPr>
        <w:t>Muoto</w:t>
      </w:r>
      <w:proofErr w:type="spellEnd"/>
      <w:r w:rsidRPr="00EE6BB0">
        <w:rPr>
          <w:lang w:val="en-GB"/>
        </w:rPr>
        <w:t xml:space="preserve"> on &lt;name&gt;</w:t>
      </w:r>
      <w:proofErr w:type="spellStart"/>
      <w:r w:rsidRPr="00EE6BB0">
        <w:rPr>
          <w:lang w:val="en-GB"/>
        </w:rPr>
        <w:t>nimi</w:t>
      </w:r>
      <w:proofErr w:type="spellEnd"/>
      <w:r w:rsidRPr="00EE6BB0">
        <w:rPr>
          <w:lang w:val="en-GB"/>
        </w:rPr>
        <w:t>&lt;/name&gt;.</w:t>
      </w:r>
    </w:p>
    <w:p w14:paraId="3FC57FC7" w14:textId="77777777" w:rsidR="00CD144C" w:rsidRDefault="00CD144C" w:rsidP="00465B67">
      <w:pPr>
        <w:autoSpaceDE w:val="0"/>
        <w:autoSpaceDN w:val="0"/>
        <w:adjustRightInd w:val="0"/>
        <w:rPr>
          <w:rFonts w:ascii="Arial" w:hAnsi="Arial" w:cs="Arial"/>
          <w:color w:val="0000FF"/>
          <w:highlight w:val="white"/>
          <w:lang w:val="en-GB"/>
        </w:rPr>
      </w:pPr>
    </w:p>
    <w:p w14:paraId="3759107F" w14:textId="267600C9" w:rsidR="00CD144C" w:rsidRDefault="00CD144C" w:rsidP="00465B67">
      <w:pPr>
        <w:autoSpaceDE w:val="0"/>
        <w:autoSpaceDN w:val="0"/>
        <w:adjustRightInd w:val="0"/>
        <w:rPr>
          <w:rFonts w:ascii="Arial" w:hAnsi="Arial" w:cs="Arial"/>
          <w:color w:val="0000FF"/>
          <w:highlight w:val="white"/>
          <w:lang w:val="en-GB"/>
        </w:rPr>
      </w:pPr>
      <w:proofErr w:type="spellStart"/>
      <w:r w:rsidRPr="00EE6BB0">
        <w:rPr>
          <w:lang w:val="en-GB"/>
        </w:rPr>
        <w:t>Esim</w:t>
      </w:r>
      <w:r w:rsidR="00474DA3">
        <w:rPr>
          <w:lang w:val="en-GB"/>
        </w:rPr>
        <w:t>erkki</w:t>
      </w:r>
      <w:proofErr w:type="spellEnd"/>
      <w:r w:rsidRPr="00EE6BB0">
        <w:rPr>
          <w:lang w:val="en-GB"/>
        </w:rPr>
        <w:t>:</w:t>
      </w:r>
    </w:p>
    <w:p w14:paraId="0CA2E8F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typeCode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HLD</w:t>
      </w:r>
      <w:r w:rsidRPr="4716D89F">
        <w:rPr>
          <w:rFonts w:ascii="Arial" w:hAnsi="Arial" w:cs="Arial"/>
          <w:color w:val="0000FF"/>
          <w:sz w:val="22"/>
          <w:szCs w:val="22"/>
          <w:highlight w:val="white"/>
          <w:lang w:val="en-GB"/>
        </w:rPr>
        <w:t>"&gt;</w:t>
      </w:r>
    </w:p>
    <w:p w14:paraId="39B975EB"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participantRole</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OWN</w:t>
      </w:r>
      <w:r w:rsidRPr="4716D89F">
        <w:rPr>
          <w:rFonts w:ascii="Arial" w:hAnsi="Arial" w:cs="Arial"/>
          <w:color w:val="0000FF"/>
          <w:sz w:val="22"/>
          <w:szCs w:val="22"/>
          <w:highlight w:val="white"/>
          <w:lang w:val="en-GB"/>
        </w:rPr>
        <w:t>"&gt;</w:t>
      </w:r>
    </w:p>
    <w:p w14:paraId="3A68D295"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playingEntity</w:t>
      </w:r>
      <w:proofErr w:type="spellEnd"/>
      <w:r w:rsidRPr="4716D89F">
        <w:rPr>
          <w:rFonts w:ascii="Arial" w:hAnsi="Arial" w:cs="Arial"/>
          <w:color w:val="0000FF"/>
          <w:sz w:val="22"/>
          <w:szCs w:val="22"/>
          <w:highlight w:val="white"/>
          <w:lang w:val="en-GB"/>
        </w:rPr>
        <w:t>&gt;</w:t>
      </w:r>
    </w:p>
    <w:p w14:paraId="161F95AF" w14:textId="77777777" w:rsidR="00CD144C" w:rsidRPr="00C65EC8" w:rsidRDefault="00CD144C" w:rsidP="4716D89F">
      <w:pPr>
        <w:autoSpaceDE w:val="0"/>
        <w:autoSpaceDN w:val="0"/>
        <w:adjustRightInd w:val="0"/>
        <w:rPr>
          <w:rFonts w:ascii="Arial" w:hAnsi="Arial" w:cs="Arial"/>
          <w:color w:val="000000"/>
          <w:sz w:val="22"/>
          <w:szCs w:val="22"/>
          <w:highlight w:val="white"/>
          <w:lang w:val="en-GB"/>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ORION OYJ</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EFFA29F"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lang w:val="en-GB"/>
        </w:rPr>
        <w:tab/>
      </w:r>
      <w:r w:rsidRPr="00C65EC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playingEntity</w:t>
      </w:r>
      <w:proofErr w:type="spellEnd"/>
      <w:r w:rsidRPr="4716D89F">
        <w:rPr>
          <w:rFonts w:ascii="Arial" w:hAnsi="Arial" w:cs="Arial"/>
          <w:color w:val="0000FF"/>
          <w:sz w:val="22"/>
          <w:szCs w:val="22"/>
          <w:highlight w:val="white"/>
        </w:rPr>
        <w:t>&gt;</w:t>
      </w:r>
    </w:p>
    <w:p w14:paraId="1862E140" w14:textId="77777777" w:rsidR="00CD144C" w:rsidRPr="00C65EC8" w:rsidRDefault="00CD144C" w:rsidP="4716D89F">
      <w:pPr>
        <w:autoSpaceDE w:val="0"/>
        <w:autoSpaceDN w:val="0"/>
        <w:adjustRightInd w:val="0"/>
        <w:rPr>
          <w:rFonts w:ascii="Arial" w:hAnsi="Arial" w:cs="Arial"/>
          <w:color w:val="000000"/>
          <w:sz w:val="22"/>
          <w:szCs w:val="22"/>
          <w:highlight w:val="white"/>
        </w:rPr>
      </w:pPr>
      <w:r w:rsidRPr="00C65EC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participantRole</w:t>
      </w:r>
      <w:proofErr w:type="spellEnd"/>
      <w:r w:rsidRPr="4716D89F">
        <w:rPr>
          <w:rFonts w:ascii="Arial" w:hAnsi="Arial" w:cs="Arial"/>
          <w:color w:val="0000FF"/>
          <w:sz w:val="22"/>
          <w:szCs w:val="22"/>
          <w:highlight w:val="white"/>
        </w:rPr>
        <w:t>&gt;</w:t>
      </w:r>
    </w:p>
    <w:p w14:paraId="04431F07" w14:textId="77777777" w:rsidR="00CD144C" w:rsidRPr="00C65EC8" w:rsidRDefault="00CD144C" w:rsidP="4716D89F">
      <w:pPr>
        <w:autoSpaceDE w:val="0"/>
        <w:autoSpaceDN w:val="0"/>
        <w:adjustRightInd w:val="0"/>
        <w:rPr>
          <w:rFonts w:ascii="Arial" w:hAnsi="Arial" w:cs="Arial"/>
          <w:color w:val="0000FF"/>
          <w:sz w:val="22"/>
          <w:szCs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participant</w:t>
      </w:r>
      <w:proofErr w:type="spellEnd"/>
      <w:r w:rsidRPr="4716D89F">
        <w:rPr>
          <w:rFonts w:ascii="Arial" w:hAnsi="Arial" w:cs="Arial"/>
          <w:color w:val="0000FF"/>
          <w:sz w:val="22"/>
          <w:szCs w:val="22"/>
          <w:highlight w:val="white"/>
        </w:rPr>
        <w:t>&gt;</w:t>
      </w:r>
    </w:p>
    <w:p w14:paraId="12F10D88" w14:textId="77777777" w:rsidR="004802FA" w:rsidRDefault="004802FA"/>
    <w:p w14:paraId="417CF889" w14:textId="77777777" w:rsidR="0077747B" w:rsidRDefault="0077747B"/>
    <w:p w14:paraId="3624FBCD" w14:textId="77777777" w:rsidR="0077747B" w:rsidRDefault="0077747B" w:rsidP="00BC5FA4">
      <w:pPr>
        <w:pStyle w:val="Otsikko3"/>
      </w:pPr>
      <w:bookmarkStart w:id="61" w:name="_Toc127959975"/>
      <w:r>
        <w:t>Lääkkeen kauppanimi ja VNR-</w:t>
      </w:r>
      <w:r w:rsidR="00526C54">
        <w:t>numero</w:t>
      </w:r>
      <w:bookmarkEnd w:id="61"/>
    </w:p>
    <w:p w14:paraId="6C99B710" w14:textId="77777777" w:rsidR="004E7D73" w:rsidRDefault="004E7D73" w:rsidP="000D0D38">
      <w:pPr>
        <w:pStyle w:val="Leipteksti"/>
        <w:rPr>
          <w:b/>
          <w:bCs/>
          <w:highlight w:val="white"/>
        </w:rPr>
      </w:pPr>
    </w:p>
    <w:p w14:paraId="1AE2A55A" w14:textId="4A3580CD" w:rsidR="000D0D38" w:rsidRDefault="0077747B" w:rsidP="000D0D38">
      <w:pPr>
        <w:pStyle w:val="Leipteksti"/>
        <w:rPr>
          <w:highlight w:val="white"/>
        </w:rPr>
      </w:pPr>
      <w:r>
        <w:rPr>
          <w:b/>
          <w:bCs/>
          <w:highlight w:val="white"/>
        </w:rPr>
        <w:t xml:space="preserve">Lääkevalmisteen </w:t>
      </w:r>
      <w:r w:rsidR="004E7D73">
        <w:rPr>
          <w:b/>
          <w:bCs/>
          <w:highlight w:val="white"/>
        </w:rPr>
        <w:t>VNR-numero</w:t>
      </w:r>
      <w:r>
        <w:rPr>
          <w:b/>
          <w:bCs/>
          <w:highlight w:val="white"/>
        </w:rPr>
        <w:t xml:space="preserve"> </w:t>
      </w:r>
      <w:proofErr w:type="gramStart"/>
      <w:r>
        <w:rPr>
          <w:b/>
          <w:bCs/>
          <w:highlight w:val="white"/>
        </w:rPr>
        <w:t>ja  kauppanimi</w:t>
      </w:r>
      <w:proofErr w:type="gramEnd"/>
      <w:r>
        <w:rPr>
          <w:b/>
          <w:bCs/>
          <w:highlight w:val="white"/>
        </w:rPr>
        <w:t xml:space="preserve"> </w:t>
      </w:r>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Rakenne on sama kuin ATC-koodille, mutta polku </w:t>
      </w:r>
      <w:r w:rsidR="00854DB7">
        <w:rPr>
          <w:highlight w:val="white"/>
        </w:rPr>
        <w:t>erilainen. Varsinainen VNR-numero</w:t>
      </w:r>
      <w:r>
        <w:rPr>
          <w:highlight w:val="white"/>
        </w:rPr>
        <w:t xml:space="preserve"> on attribuutissa </w:t>
      </w:r>
      <w:proofErr w:type="spellStart"/>
      <w:r>
        <w:rPr>
          <w:highlight w:val="white"/>
        </w:rPr>
        <w:t>code</w:t>
      </w:r>
      <w:proofErr w:type="spellEnd"/>
      <w:r>
        <w:rPr>
          <w:highlight w:val="white"/>
        </w:rPr>
        <w:t xml:space="preserve"> ja </w:t>
      </w:r>
      <w:r w:rsidRPr="00D317C9">
        <w:rPr>
          <w:highlight w:val="white"/>
        </w:rPr>
        <w:t xml:space="preserve">lääkevalmisteen </w:t>
      </w:r>
      <w:r w:rsidR="004E7D73" w:rsidRPr="4716D89F">
        <w:rPr>
          <w:highlight w:val="white"/>
        </w:rPr>
        <w:t>VNR-numeron</w:t>
      </w:r>
      <w:r w:rsidRPr="4716D89F">
        <w:rPr>
          <w:highlight w:val="white"/>
        </w:rPr>
        <w:t xml:space="preserve"> mukainen kauppanimi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80 </w:t>
      </w:r>
      <w:proofErr w:type="spellStart"/>
      <w:r>
        <w:rPr>
          <w:highlight w:val="white"/>
        </w:rPr>
        <w:t>mkiä</w:t>
      </w:r>
      <w:proofErr w:type="spellEnd"/>
      <w:r>
        <w:rPr>
          <w:highlight w:val="white"/>
        </w:rPr>
        <w:t>).</w:t>
      </w:r>
      <w:r w:rsidR="00447DFB" w:rsidRPr="4D047E72">
        <w:t xml:space="preserve"> </w:t>
      </w:r>
      <w:r w:rsidR="00447DFB" w:rsidRPr="003F5484">
        <w:t>VNR-</w:t>
      </w:r>
      <w:r w:rsidR="004E7D73">
        <w:t>numeron</w:t>
      </w:r>
      <w:r w:rsidR="00447DFB" w:rsidRPr="003F5484">
        <w:t xml:space="preserve"> </w:t>
      </w:r>
      <w:proofErr w:type="spellStart"/>
      <w:r w:rsidR="00447DFB" w:rsidRPr="003F5484">
        <w:t>codeSystem</w:t>
      </w:r>
      <w:proofErr w:type="spellEnd"/>
      <w:r w:rsidR="00447DFB" w:rsidRPr="003F5484">
        <w:t xml:space="preserve"> esitetään sanomissa niin, että </w:t>
      </w:r>
      <w:proofErr w:type="spellStart"/>
      <w:r w:rsidR="00447DFB" w:rsidRPr="003F5484">
        <w:t>codeSystemiin</w:t>
      </w:r>
      <w:proofErr w:type="spellEnd"/>
      <w:r w:rsidR="00447DFB" w:rsidRPr="003F5484">
        <w:t xml:space="preserve"> tulee luokituksen tunniste ilman versiota. Perusjärjestelmät poimivat </w:t>
      </w:r>
      <w:r w:rsidR="00447DFB">
        <w:t>VNR</w:t>
      </w:r>
      <w:r w:rsidR="00447DFB" w:rsidRPr="4D047E72">
        <w:t>-</w:t>
      </w:r>
      <w:r w:rsidR="00447DFB">
        <w:t>numeron</w:t>
      </w:r>
      <w:r w:rsidR="00447DFB" w:rsidRPr="003F5484">
        <w:t xml:space="preserve"> ja </w:t>
      </w:r>
      <w:r w:rsidR="00447DFB">
        <w:t>VNR</w:t>
      </w:r>
      <w:r w:rsidR="00447DFB" w:rsidRPr="4D047E72">
        <w:t>-</w:t>
      </w:r>
      <w:r w:rsidR="00447DFB">
        <w:t>numeron</w:t>
      </w:r>
      <w:r w:rsidR="00447DFB" w:rsidRPr="003F5484">
        <w:t xml:space="preserve"> mukaisen nimen </w:t>
      </w:r>
      <w:r w:rsidR="000D1E19">
        <w:t>Lääketietokannasta</w:t>
      </w:r>
      <w:r w:rsidR="00447DFB" w:rsidRPr="003F5484">
        <w:t xml:space="preserve">, jossa ne ovat aina ajantasaisia, </w:t>
      </w:r>
      <w:proofErr w:type="spellStart"/>
      <w:r w:rsidR="00447DFB" w:rsidRPr="003F5484">
        <w:t>codeSystemVersion</w:t>
      </w:r>
      <w:proofErr w:type="spellEnd"/>
      <w:r w:rsidR="00447DFB" w:rsidRPr="003F5484">
        <w:t xml:space="preserve"> on sanomassa aina lääketietokannan versionumero</w:t>
      </w:r>
      <w:r w:rsidR="00447DFB" w:rsidRPr="4D047E72">
        <w:t>.</w:t>
      </w:r>
      <w:r w:rsidR="000D0D38">
        <w:t xml:space="preserve"> Lääketietokannan versio ilmoitetaan muodossa </w:t>
      </w:r>
      <w:proofErr w:type="spellStart"/>
      <w:proofErr w:type="gramStart"/>
      <w:r w:rsidR="000D0D38">
        <w:t>vuosiluku.versio</w:t>
      </w:r>
      <w:proofErr w:type="spellEnd"/>
      <w:proofErr w:type="gramEnd"/>
      <w:r w:rsidR="000D0D38" w:rsidRPr="4D047E72">
        <w:t>.</w:t>
      </w:r>
      <w:r w:rsidR="00C920F2" w:rsidRPr="4D047E72">
        <w:t xml:space="preserve"> </w:t>
      </w:r>
    </w:p>
    <w:p w14:paraId="77C32E12" w14:textId="77777777" w:rsidR="00447DFB" w:rsidRPr="003F5484" w:rsidRDefault="00447DFB" w:rsidP="00447DFB"/>
    <w:p w14:paraId="7463C1CC" w14:textId="056EFE28" w:rsidR="0077747B" w:rsidRPr="00C920F2" w:rsidRDefault="008400B9">
      <w:pPr>
        <w:pStyle w:val="Leipteksti"/>
        <w:rPr>
          <w:highlight w:val="white"/>
        </w:rPr>
      </w:pPr>
      <w:r>
        <w:rPr>
          <w:b/>
          <w:bCs/>
        </w:rPr>
        <w:t>V</w:t>
      </w:r>
      <w:r w:rsidR="0077747B">
        <w:rPr>
          <w:b/>
          <w:bCs/>
        </w:rPr>
        <w:t>almisteen koodaamaton kauppanimi</w:t>
      </w:r>
      <w:r w:rsidR="0077747B">
        <w:t xml:space="preserve"> ilmoitetaan </w:t>
      </w:r>
      <w:proofErr w:type="spellStart"/>
      <w:r w:rsidR="0077747B">
        <w:t>name</w:t>
      </w:r>
      <w:proofErr w:type="spellEnd"/>
      <w:r w:rsidR="0077747B">
        <w:t xml:space="preserve"> elementissä, joka on tietotyyppiä EN. Koodaamaton nimi on enintään 80 merkkiä. Nimessä ei käytetä rakenteista muotoa, vaan muotoa &lt;</w:t>
      </w:r>
      <w:proofErr w:type="spellStart"/>
      <w:r w:rsidR="0077747B">
        <w:t>name</w:t>
      </w:r>
      <w:proofErr w:type="spellEnd"/>
      <w:r w:rsidR="0077747B">
        <w:t>&gt;nimi&lt;/</w:t>
      </w:r>
      <w:proofErr w:type="spellStart"/>
      <w:r w:rsidR="0077747B">
        <w:t>name</w:t>
      </w:r>
      <w:proofErr w:type="spellEnd"/>
      <w:r w:rsidR="0077747B">
        <w:t xml:space="preserve">&gt;. </w:t>
      </w:r>
      <w:r w:rsidR="00DF4818">
        <w:t>Ko. nimeä</w:t>
      </w:r>
      <w:r w:rsidR="0077747B">
        <w:t xml:space="preserve"> käytetään, jos valmisteella ei ole VNR-</w:t>
      </w:r>
      <w:r w:rsidR="004E7D73">
        <w:t>numeroa</w:t>
      </w:r>
      <w:r w:rsidR="0077747B">
        <w:t>, esimerkiksi määräaikaisilla erityislupavalmisteilla</w:t>
      </w:r>
      <w:r w:rsidR="003F261B">
        <w:t>, perusvoiteilla ja kliinisillä ravintovalmisteilla</w:t>
      </w:r>
      <w:r w:rsidR="0077747B" w:rsidRPr="4D047E72">
        <w:t xml:space="preserve">. </w:t>
      </w:r>
      <w:r w:rsidR="00DF4818">
        <w:t>Nimi</w:t>
      </w:r>
      <w:r w:rsidR="0077747B">
        <w:t xml:space="preserve"> on tällöin pakollinen tieto. </w:t>
      </w:r>
      <w:r w:rsidR="00C920F2">
        <w:t xml:space="preserve">VNR-numeron </w:t>
      </w:r>
      <w:proofErr w:type="spellStart"/>
      <w:r w:rsidR="00C920F2">
        <w:t>codeSystem</w:t>
      </w:r>
      <w:proofErr w:type="spellEnd"/>
      <w:r w:rsidR="00C920F2">
        <w:t xml:space="preserve"> ja lääketietokannan versio ovat pakollisia tietoja myös silloin, kun VNR-numero puuttuu.</w:t>
      </w:r>
    </w:p>
    <w:p w14:paraId="346A2070" w14:textId="77777777" w:rsidR="0077747B" w:rsidRPr="008B6D77"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4F6327EA"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r w:rsidRPr="008B6D77">
        <w:rPr>
          <w:rStyle w:val="XMLBlack"/>
          <w:rFonts w:ascii="Times New Roman" w:hAnsi="Times New Roman"/>
          <w:highlight w:val="white"/>
        </w:rPr>
        <w:t xml:space="preserve">Lääketietokannan ulkopuolisen valmisteen, jolla on ATC-koodi, nimi ilmoitetaan myös tämän rakenteen </w:t>
      </w:r>
      <w:proofErr w:type="spellStart"/>
      <w:r w:rsidRPr="008B6D77">
        <w:rPr>
          <w:rStyle w:val="XMLBlack"/>
          <w:rFonts w:ascii="Times New Roman" w:hAnsi="Times New Roman"/>
          <w:highlight w:val="white"/>
        </w:rPr>
        <w:t>name</w:t>
      </w:r>
      <w:proofErr w:type="spellEnd"/>
      <w:r w:rsidRPr="008B6D77">
        <w:rPr>
          <w:rStyle w:val="XMLBlack"/>
          <w:rFonts w:ascii="Times New Roman" w:hAnsi="Times New Roman"/>
          <w:highlight w:val="white"/>
        </w:rPr>
        <w:t>-elementissä.</w:t>
      </w:r>
    </w:p>
    <w:p w14:paraId="3A843F22" w14:textId="77777777" w:rsidR="00F840D5" w:rsidRPr="008B6D77" w:rsidRDefault="00F840D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ascii="Times New Roman" w:hAnsi="Times New Roman"/>
          <w:highlight w:val="white"/>
        </w:rPr>
      </w:pPr>
    </w:p>
    <w:p w14:paraId="7A48D1F2" w14:textId="40B47B4E" w:rsidR="005B78D8" w:rsidRPr="008B6D77" w:rsidRDefault="005B78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8B6D77">
        <w:rPr>
          <w:lang w:val="en-US"/>
        </w:rPr>
        <w:t>Esim</w:t>
      </w:r>
      <w:r w:rsidR="005C6911">
        <w:rPr>
          <w:lang w:val="en-US"/>
        </w:rPr>
        <w:t>erkki</w:t>
      </w:r>
      <w:proofErr w:type="spellEnd"/>
      <w:r w:rsidRPr="008B6D77">
        <w:rPr>
          <w:lang w:val="en-US"/>
        </w:rPr>
        <w:t>:</w:t>
      </w:r>
    </w:p>
    <w:p w14:paraId="6A955C27"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23B7EB8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manufacturedProduct</w:t>
      </w:r>
      <w:proofErr w:type="spellEnd"/>
      <w:r w:rsidRPr="4716D89F">
        <w:rPr>
          <w:rStyle w:val="XMLBlue"/>
          <w:sz w:val="22"/>
          <w:szCs w:val="22"/>
          <w:highlight w:val="white"/>
          <w:lang w:val="en-GB"/>
        </w:rPr>
        <w:t>&gt;</w:t>
      </w:r>
    </w:p>
    <w:p w14:paraId="73BB3BCF"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010166BC"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GB"/>
        </w:rPr>
        <w:tab/>
      </w:r>
      <w:r w:rsidRPr="0013081A">
        <w:rPr>
          <w:rStyle w:val="XMLBlack"/>
          <w:sz w:val="22"/>
          <w:highlight w:val="white"/>
          <w:lang w:val="en-GB"/>
        </w:rPr>
        <w:tab/>
      </w: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Lääkkeen</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kauppanimi</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displayname</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attribuutissa</w:t>
      </w:r>
      <w:proofErr w:type="spellEnd"/>
      <w:r w:rsidRPr="4716D89F">
        <w:rPr>
          <w:rStyle w:val="XMLGray50"/>
          <w:sz w:val="22"/>
          <w:szCs w:val="22"/>
          <w:highlight w:val="white"/>
          <w:lang w:val="en-GB"/>
        </w:rPr>
        <w:t xml:space="preserve"> </w:t>
      </w:r>
      <w:r w:rsidRPr="4716D89F">
        <w:rPr>
          <w:rStyle w:val="XMLBlue"/>
          <w:sz w:val="22"/>
          <w:szCs w:val="22"/>
          <w:highlight w:val="white"/>
          <w:lang w:val="en-GB"/>
        </w:rPr>
        <w:t>--&gt;</w:t>
      </w:r>
    </w:p>
    <w:p w14:paraId="4753F32C" w14:textId="02CFF29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szCs w:val="22"/>
          <w:lang w:val="en-US"/>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E32A1E"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E32A1E" w:rsidRPr="4716D89F">
        <w:rPr>
          <w:rStyle w:val="XMLBlue"/>
          <w:sz w:val="22"/>
          <w:szCs w:val="22"/>
          <w:highlight w:val="white"/>
          <w:lang w:val="de-DE"/>
        </w:rPr>
        <w:t xml:space="preserve"> </w:t>
      </w:r>
      <w:proofErr w:type="spellStart"/>
      <w:r w:rsidRPr="4716D89F">
        <w:rPr>
          <w:rStyle w:val="XMLRed"/>
          <w:sz w:val="22"/>
          <w:szCs w:val="22"/>
          <w:highlight w:val="white"/>
          <w:lang w:val="de-DE"/>
        </w:rPr>
        <w:t>codeSystemVersion</w:t>
      </w:r>
      <w:proofErr w:type="spellEnd"/>
      <w:r w:rsidRPr="4716D89F">
        <w:rPr>
          <w:rStyle w:val="XMLBlue"/>
          <w:sz w:val="22"/>
          <w:szCs w:val="22"/>
          <w:highlight w:val="white"/>
          <w:lang w:val="de-DE"/>
        </w:rPr>
        <w:t>="</w:t>
      </w:r>
      <w:r w:rsidR="00447DFB" w:rsidRPr="4716D89F">
        <w:rPr>
          <w:rStyle w:val="XMLBlack"/>
          <w:sz w:val="22"/>
          <w:szCs w:val="22"/>
          <w:highlight w:val="white"/>
          <w:lang w:val="de-DE"/>
        </w:rPr>
        <w:t>2009.0</w:t>
      </w:r>
      <w:r w:rsidR="00631423" w:rsidRPr="4716D89F">
        <w:rPr>
          <w:rStyle w:val="XMLBlack"/>
          <w:sz w:val="22"/>
          <w:szCs w:val="22"/>
          <w:highlight w:val="white"/>
          <w:lang w:val="de-DE"/>
        </w:rPr>
        <w:t>18”</w:t>
      </w:r>
      <w:r w:rsidR="00E32A1E" w:rsidRPr="4716D89F">
        <w:rPr>
          <w:rStyle w:val="XMLBlue"/>
          <w:sz w:val="22"/>
          <w:szCs w:val="22"/>
          <w:highlight w:val="white"/>
          <w:lang w:val="de-DE"/>
        </w:rPr>
        <w:t xml:space="preserve"> </w:t>
      </w:r>
      <w:proofErr w:type="spellStart"/>
      <w:r w:rsidRPr="4716D89F">
        <w:rPr>
          <w:rStyle w:val="XMLRed"/>
          <w:sz w:val="22"/>
          <w:szCs w:val="22"/>
          <w:highlight w:val="white"/>
          <w:lang w:val="en-US"/>
        </w:rPr>
        <w:t>displayName</w:t>
      </w:r>
      <w:proofErr w:type="spellEnd"/>
      <w:r w:rsidRPr="4716D89F">
        <w:rPr>
          <w:rStyle w:val="XMLBlue"/>
          <w:sz w:val="22"/>
          <w:szCs w:val="22"/>
          <w:highlight w:val="white"/>
          <w:lang w:val="en-US"/>
        </w:rPr>
        <w:t>=""</w:t>
      </w:r>
      <w:r w:rsidR="00A40DAE" w:rsidRPr="4716D89F">
        <w:rPr>
          <w:rStyle w:val="XMLBlue"/>
          <w:sz w:val="22"/>
          <w:szCs w:val="22"/>
          <w:highlight w:val="white"/>
          <w:lang w:val="en-US"/>
        </w:rPr>
        <w:t>/</w:t>
      </w:r>
      <w:r w:rsidRPr="4716D89F">
        <w:rPr>
          <w:rStyle w:val="XMLBlue"/>
          <w:sz w:val="22"/>
          <w:szCs w:val="22"/>
          <w:highlight w:val="white"/>
          <w:lang w:val="en-US"/>
        </w:rPr>
        <w:t>&gt;</w:t>
      </w:r>
    </w:p>
    <w:p w14:paraId="23225D2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r w:rsidRPr="4716D89F">
        <w:rPr>
          <w:rStyle w:val="XMLBrown"/>
          <w:sz w:val="22"/>
          <w:szCs w:val="22"/>
          <w:highlight w:val="white"/>
          <w:lang w:val="en-US"/>
        </w:rPr>
        <w:t>name</w:t>
      </w:r>
      <w:r w:rsidRPr="4716D89F">
        <w:rPr>
          <w:rStyle w:val="XMLBlue"/>
          <w:sz w:val="22"/>
          <w:szCs w:val="22"/>
          <w:highlight w:val="white"/>
          <w:lang w:val="en-US"/>
        </w:rPr>
        <w:t>/&gt;</w:t>
      </w:r>
    </w:p>
    <w:p w14:paraId="374CD181"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proofErr w:type="spellStart"/>
      <w:r w:rsidRPr="4716D89F">
        <w:rPr>
          <w:rStyle w:val="XMLDarkRed"/>
          <w:sz w:val="22"/>
          <w:szCs w:val="22"/>
          <w:highlight w:val="white"/>
          <w:lang w:val="en-US"/>
        </w:rPr>
        <w:t>manufacturedLabeledDrug</w:t>
      </w:r>
      <w:proofErr w:type="spellEnd"/>
      <w:r w:rsidRPr="4716D89F">
        <w:rPr>
          <w:rStyle w:val="XMLBlue"/>
          <w:sz w:val="22"/>
          <w:szCs w:val="22"/>
          <w:highlight w:val="white"/>
          <w:lang w:val="en-US"/>
        </w:rPr>
        <w:t>&gt;</w:t>
      </w:r>
    </w:p>
    <w:p w14:paraId="45BC74FB"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4716D89F">
        <w:rPr>
          <w:rStyle w:val="XMLBlue"/>
          <w:sz w:val="22"/>
          <w:szCs w:val="22"/>
          <w:highlight w:val="white"/>
          <w:lang w:val="en-US"/>
        </w:rPr>
        <w:t>&lt;/</w:t>
      </w:r>
      <w:proofErr w:type="spellStart"/>
      <w:r w:rsidRPr="4716D89F">
        <w:rPr>
          <w:rStyle w:val="XMLDarkRed"/>
          <w:sz w:val="22"/>
          <w:szCs w:val="22"/>
          <w:highlight w:val="white"/>
          <w:lang w:val="en-US"/>
        </w:rPr>
        <w:t>manufacturedProduct</w:t>
      </w:r>
      <w:proofErr w:type="spellEnd"/>
      <w:r w:rsidRPr="4716D89F">
        <w:rPr>
          <w:rStyle w:val="XMLBlue"/>
          <w:sz w:val="22"/>
          <w:szCs w:val="22"/>
          <w:highlight w:val="white"/>
          <w:lang w:val="en-US"/>
        </w:rPr>
        <w:t>&gt;</w:t>
      </w:r>
    </w:p>
    <w:p w14:paraId="68A4760C"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product</w:t>
      </w:r>
      <w:r w:rsidRPr="4716D89F">
        <w:rPr>
          <w:rStyle w:val="XMLBlue"/>
          <w:sz w:val="22"/>
          <w:szCs w:val="22"/>
          <w:highlight w:val="white"/>
          <w:lang w:val="en-US"/>
        </w:rPr>
        <w:t>&gt;</w:t>
      </w:r>
    </w:p>
    <w:p w14:paraId="7482581D"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7EEB542E" w14:textId="77777777" w:rsidR="0077747B" w:rsidRPr="00D32773" w:rsidRDefault="0077747B">
      <w:pPr>
        <w:rPr>
          <w:lang w:val="en-US"/>
        </w:rPr>
      </w:pPr>
      <w:r w:rsidRPr="00D32773">
        <w:rPr>
          <w:lang w:val="en-US"/>
        </w:rPr>
        <w:t>Jos VNR-</w:t>
      </w:r>
      <w:proofErr w:type="spellStart"/>
      <w:r w:rsidRPr="00D32773">
        <w:rPr>
          <w:lang w:val="en-US"/>
        </w:rPr>
        <w:t>koodi</w:t>
      </w:r>
      <w:proofErr w:type="spellEnd"/>
      <w:r w:rsidRPr="00D32773">
        <w:rPr>
          <w:lang w:val="en-US"/>
        </w:rPr>
        <w:t xml:space="preserve"> </w:t>
      </w:r>
      <w:proofErr w:type="spellStart"/>
      <w:r w:rsidRPr="00D32773">
        <w:rPr>
          <w:lang w:val="en-US"/>
        </w:rPr>
        <w:t>ei</w:t>
      </w:r>
      <w:proofErr w:type="spellEnd"/>
      <w:r w:rsidRPr="00D32773">
        <w:rPr>
          <w:lang w:val="en-US"/>
        </w:rPr>
        <w:t xml:space="preserve"> ole </w:t>
      </w:r>
      <w:proofErr w:type="spellStart"/>
      <w:r w:rsidRPr="00D32773">
        <w:rPr>
          <w:lang w:val="en-US"/>
        </w:rPr>
        <w:t>tiedossa</w:t>
      </w:r>
      <w:proofErr w:type="spellEnd"/>
      <w:r w:rsidRPr="00D32773">
        <w:rPr>
          <w:lang w:val="en-US"/>
        </w:rPr>
        <w:t xml:space="preserve">, </w:t>
      </w:r>
      <w:proofErr w:type="spellStart"/>
      <w:r w:rsidRPr="00D32773">
        <w:rPr>
          <w:lang w:val="en-US"/>
        </w:rPr>
        <w:t>käytetään</w:t>
      </w:r>
      <w:proofErr w:type="spellEnd"/>
      <w:r w:rsidRPr="00D32773">
        <w:rPr>
          <w:lang w:val="en-US"/>
        </w:rPr>
        <w:t xml:space="preserve"> </w:t>
      </w:r>
      <w:proofErr w:type="spellStart"/>
      <w:r w:rsidRPr="00D32773">
        <w:rPr>
          <w:lang w:val="en-US"/>
        </w:rPr>
        <w:t>attribuuttia</w:t>
      </w:r>
      <w:proofErr w:type="spellEnd"/>
      <w:r w:rsidRPr="00D32773">
        <w:rPr>
          <w:lang w:val="en-US"/>
        </w:rPr>
        <w:t xml:space="preserve"> </w:t>
      </w:r>
      <w:proofErr w:type="spellStart"/>
      <w:r w:rsidRPr="00D32773">
        <w:rPr>
          <w:lang w:val="en-US"/>
        </w:rPr>
        <w:t>nullFlavor</w:t>
      </w:r>
      <w:proofErr w:type="spellEnd"/>
    </w:p>
    <w:p w14:paraId="75E0B918" w14:textId="77777777" w:rsidR="0077747B" w:rsidRDefault="0077747B">
      <w:r>
        <w:t xml:space="preserve">muodossa </w:t>
      </w:r>
      <w:proofErr w:type="spellStart"/>
      <w:r>
        <w:t>nullFlavor</w:t>
      </w:r>
      <w:proofErr w:type="spellEnd"/>
      <w:r>
        <w:t>=”UNK”.</w:t>
      </w:r>
    </w:p>
    <w:p w14:paraId="487AE84E" w14:textId="77777777" w:rsidR="0077747B" w:rsidRDefault="0077747B"/>
    <w:p w14:paraId="03459E1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w:t>
      </w:r>
      <w:proofErr w:type="spellStart"/>
      <w:r>
        <w:t>nullFlavor</w:t>
      </w:r>
      <w:proofErr w:type="spellEnd"/>
      <w:r>
        <w:t>=”NI”</w:t>
      </w:r>
    </w:p>
    <w:p w14:paraId="2B24CB2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D9DC446" w14:textId="77777777" w:rsidR="004E7D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käytetään </w:t>
      </w:r>
      <w:proofErr w:type="spellStart"/>
      <w:r>
        <w:t>name</w:t>
      </w:r>
      <w:proofErr w:type="spellEnd"/>
      <w:r>
        <w:t>-elementtiä lääkevalmisteen nimen ilmoittamiseen.</w:t>
      </w:r>
    </w:p>
    <w:p w14:paraId="4C088093" w14:textId="77777777" w:rsidR="004E7D73" w:rsidRDefault="004E7D7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E4DE82" w14:textId="77777777" w:rsidR="00720485" w:rsidRDefault="00720485"/>
    <w:p w14:paraId="3E6DB55E" w14:textId="77777777" w:rsidR="0077747B" w:rsidRDefault="0077747B" w:rsidP="00BC5FA4">
      <w:pPr>
        <w:pStyle w:val="Otsikko3"/>
      </w:pPr>
      <w:bookmarkStart w:id="62" w:name="_Toc127959976"/>
      <w:r>
        <w:t>Lääkemuoto ja iterointi</w:t>
      </w:r>
      <w:bookmarkEnd w:id="62"/>
    </w:p>
    <w:p w14:paraId="299FB373" w14:textId="77777777" w:rsidR="0077747B" w:rsidRDefault="0077747B"/>
    <w:p w14:paraId="7D2FC1F3" w14:textId="77777777" w:rsidR="0077747B" w:rsidRDefault="0077747B">
      <w:proofErr w:type="gramStart"/>
      <w:r>
        <w:rPr>
          <w:b/>
          <w:bCs/>
        </w:rPr>
        <w:t>Lääkemuoto</w:t>
      </w:r>
      <w:r>
        <w:t xml:space="preserve">  ilmoitetaan</w:t>
      </w:r>
      <w:proofErr w:type="gramEnd"/>
      <w:r>
        <w:t xml:space="preserve">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kenttäkoodia 24. Varsinainen lääkemuoto on </w:t>
      </w:r>
      <w:proofErr w:type="spellStart"/>
      <w:r>
        <w:t>value</w:t>
      </w:r>
      <w:proofErr w:type="spellEnd"/>
      <w:r>
        <w:t>-elementissä tekstinä, tietotyyppi on ST ja maksimipituus 80 merkkiä.</w:t>
      </w:r>
    </w:p>
    <w:p w14:paraId="1716F199" w14:textId="77777777" w:rsidR="0077747B" w:rsidRDefault="0077747B"/>
    <w:p w14:paraId="245731F2" w14:textId="5F0F4FD1" w:rsidR="006769CA" w:rsidRPr="008822FB" w:rsidRDefault="006769CA">
      <w:pPr>
        <w:rPr>
          <w:lang w:val="en-US"/>
        </w:rPr>
      </w:pPr>
      <w:proofErr w:type="spellStart"/>
      <w:r w:rsidRPr="008822FB">
        <w:rPr>
          <w:lang w:val="en-US"/>
        </w:rPr>
        <w:t>Esim</w:t>
      </w:r>
      <w:r w:rsidR="005C6911">
        <w:rPr>
          <w:lang w:val="en-US"/>
        </w:rPr>
        <w:t>erkki</w:t>
      </w:r>
      <w:proofErr w:type="spellEnd"/>
      <w:r w:rsidRPr="008822FB">
        <w:rPr>
          <w:lang w:val="en-US"/>
        </w:rPr>
        <w:t>:</w:t>
      </w:r>
    </w:p>
    <w:p w14:paraId="449EA188" w14:textId="286AB2CD"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587FFDB" w14:textId="70D95BA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5C6911"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81D82CA" w14:textId="1A2A4BBE" w:rsidR="0077747B" w:rsidRPr="0013081A" w:rsidRDefault="0077747B" w:rsidP="005C691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5C6911"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5C691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6BD601AF" w14:textId="4DBFBB60"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800A7F8" w14:textId="77777777" w:rsidR="0077747B" w:rsidRPr="00D32773"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13081A">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24B2D875"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7FA474E8" w14:textId="77777777" w:rsidR="0077747B" w:rsidRDefault="0077747B"/>
    <w:p w14:paraId="1AFFC9C7" w14:textId="77777777" w:rsidR="008B0D71" w:rsidRDefault="0077747B">
      <w:r>
        <w:rPr>
          <w:b/>
          <w:bCs/>
        </w:rPr>
        <w:t>Iterointi</w:t>
      </w:r>
      <w:r>
        <w:t xml:space="preserve"> ilmoitetaan myös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uutta kenttäkoodia 121. Iterointien määrä ilmoitetaan elementissä </w:t>
      </w:r>
      <w:proofErr w:type="spellStart"/>
      <w:r>
        <w:t>repeatNumber</w:t>
      </w:r>
      <w:proofErr w:type="spellEnd"/>
      <w:r>
        <w:t xml:space="preserve"> ja iterointien väli päivissä </w:t>
      </w:r>
      <w:proofErr w:type="spellStart"/>
      <w:r>
        <w:t>effectiveTime:</w:t>
      </w:r>
      <w:proofErr w:type="gramStart"/>
      <w:r>
        <w:t>n</w:t>
      </w:r>
      <w:proofErr w:type="spellEnd"/>
      <w:r>
        <w:t xml:space="preserve">  </w:t>
      </w:r>
      <w:proofErr w:type="spellStart"/>
      <w:r>
        <w:t>width</w:t>
      </w:r>
      <w:proofErr w:type="spellEnd"/>
      <w:proofErr w:type="gramEnd"/>
      <w:r>
        <w:t>-elementissä.</w:t>
      </w:r>
    </w:p>
    <w:p w14:paraId="36E10901" w14:textId="77777777" w:rsidR="00C92AA7" w:rsidRDefault="00C92AA7"/>
    <w:p w14:paraId="6FCEB05A" w14:textId="28AD7AA1" w:rsidR="0077747B" w:rsidRPr="00EE6BB0" w:rsidRDefault="00C92AA7">
      <w:pPr>
        <w:rPr>
          <w:lang w:val="en-GB"/>
        </w:rPr>
      </w:pPr>
      <w:proofErr w:type="spellStart"/>
      <w:r w:rsidRPr="00EE6BB0">
        <w:rPr>
          <w:lang w:val="en-GB"/>
        </w:rPr>
        <w:t>Esim</w:t>
      </w:r>
      <w:r w:rsidR="005C6911">
        <w:rPr>
          <w:lang w:val="en-GB"/>
        </w:rPr>
        <w:t>erkki</w:t>
      </w:r>
      <w:proofErr w:type="spellEnd"/>
      <w:r w:rsidRPr="00EE6BB0">
        <w:rPr>
          <w:lang w:val="en-GB"/>
        </w:rPr>
        <w:t>:</w:t>
      </w:r>
    </w:p>
    <w:p w14:paraId="706886D1" w14:textId="239B0FC8"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4716D89F">
        <w:rPr>
          <w:sz w:val="22"/>
          <w:szCs w:val="22"/>
          <w:lang w:val="en-GB"/>
        </w:rPr>
        <w:t xml:space="preserve"> </w:t>
      </w: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8D7D9E3" w14:textId="510897F3"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nl-NL"/>
        </w:rPr>
      </w:pP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0CAB0DAC" w14:textId="353D0B5A"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13081A">
        <w:rPr>
          <w:rStyle w:val="XMLBlack"/>
          <w:sz w:val="22"/>
          <w:highlight w:val="white"/>
          <w:lang w:val="nl-NL"/>
        </w:rPr>
        <w:tab/>
      </w:r>
      <w:r w:rsidRPr="0013081A">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00846448" w:rsidRPr="4716D89F">
        <w:rPr>
          <w:rStyle w:val="XMLRed"/>
          <w:sz w:val="22"/>
          <w:szCs w:val="22"/>
          <w:highlight w:val="white"/>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Black"/>
          <w:sz w:val="22"/>
          <w:szCs w:val="22"/>
          <w:highlight w:val="white"/>
          <w:lang w:val="nl-NL"/>
        </w:rPr>
        <w:t>121</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846448"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84644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Iterointi</w:t>
      </w:r>
      <w:r w:rsidRPr="4716D89F">
        <w:rPr>
          <w:rStyle w:val="XMLBlue"/>
          <w:sz w:val="22"/>
          <w:szCs w:val="22"/>
          <w:highlight w:val="white"/>
          <w:lang w:val="nl-NL"/>
        </w:rPr>
        <w:t>"/&gt;</w:t>
      </w:r>
    </w:p>
    <w:p w14:paraId="1E8CDB94" w14:textId="228B006B" w:rsidR="0077747B" w:rsidRPr="0013081A" w:rsidRDefault="0077747B" w:rsidP="00AF67E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rPr>
          <w:rStyle w:val="XMLBlue"/>
          <w:sz w:val="22"/>
          <w:highlight w:val="white"/>
          <w:lang w:val="nl-NL"/>
        </w:rPr>
      </w:pP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Red"/>
          <w:sz w:val="22"/>
          <w:szCs w:val="22"/>
          <w:highlight w:val="white"/>
          <w:lang w:val="nl-NL"/>
        </w:rPr>
        <w:t>&gt;</w:t>
      </w:r>
      <w:r w:rsidRPr="4716D89F">
        <w:rPr>
          <w:rStyle w:val="XMLRed"/>
          <w:color w:val="auto"/>
          <w:sz w:val="22"/>
          <w:szCs w:val="22"/>
          <w:highlight w:val="white"/>
          <w:lang w:val="nl-NL"/>
        </w:rPr>
        <w:t>Iter</w:t>
      </w:r>
      <w:r w:rsidR="002A4F28" w:rsidRPr="4716D89F">
        <w:rPr>
          <w:rStyle w:val="XMLRed"/>
          <w:color w:val="auto"/>
          <w:sz w:val="22"/>
          <w:szCs w:val="22"/>
          <w:highlight w:val="white"/>
          <w:lang w:val="nl-NL"/>
        </w:rPr>
        <w:t xml:space="preserve"> ter</w:t>
      </w:r>
      <w:r w:rsidR="00EF6F0E" w:rsidRPr="4716D89F">
        <w:rPr>
          <w:rStyle w:val="XMLRed"/>
          <w:color w:val="auto"/>
          <w:sz w:val="22"/>
          <w:szCs w:val="22"/>
          <w:highlight w:val="white"/>
          <w:lang w:val="nl-NL"/>
        </w:rPr>
        <w:t xml:space="preserve"> 12 pv</w:t>
      </w:r>
      <w:r w:rsidRPr="4716D89F">
        <w:rPr>
          <w:rStyle w:val="XMLBlue"/>
          <w:sz w:val="22"/>
          <w:szCs w:val="22"/>
          <w:highlight w:val="white"/>
          <w:lang w:val="nl-NL"/>
        </w:rPr>
        <w:t>&lt;/</w:t>
      </w:r>
      <w:r w:rsidRPr="4716D89F">
        <w:rPr>
          <w:rStyle w:val="XMLBrown"/>
          <w:sz w:val="22"/>
          <w:szCs w:val="22"/>
          <w:highlight w:val="white"/>
          <w:lang w:val="nl-NL"/>
        </w:rPr>
        <w:t>text</w:t>
      </w:r>
      <w:r w:rsidRPr="4716D89F">
        <w:rPr>
          <w:rStyle w:val="XMLBlue"/>
          <w:sz w:val="22"/>
          <w:szCs w:val="22"/>
          <w:highlight w:val="white"/>
          <w:lang w:val="nl-NL"/>
        </w:rPr>
        <w:t>&gt;</w:t>
      </w:r>
    </w:p>
    <w:p w14:paraId="22D30D03" w14:textId="01E957B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Red"/>
          <w:sz w:val="22"/>
          <w:highlight w:val="white"/>
          <w:lang w:val="nl-NL"/>
        </w:rPr>
        <w:tab/>
      </w:r>
      <w:r w:rsidRPr="0013081A">
        <w:rPr>
          <w:rStyle w:val="XMLRed"/>
          <w:sz w:val="22"/>
          <w:highlight w:val="white"/>
          <w:lang w:val="nl-NL"/>
        </w:rPr>
        <w:tab/>
      </w:r>
      <w:r w:rsidRPr="4716D89F">
        <w:rPr>
          <w:rStyle w:val="XMLBlue"/>
          <w:sz w:val="22"/>
          <w:szCs w:val="22"/>
          <w:highlight w:val="white"/>
          <w:lang w:val="en-US"/>
        </w:rPr>
        <w:t>&lt;</w:t>
      </w:r>
      <w:proofErr w:type="spellStart"/>
      <w:r w:rsidRPr="4716D89F">
        <w:rPr>
          <w:rStyle w:val="XMLDarkRed"/>
          <w:sz w:val="22"/>
          <w:szCs w:val="22"/>
          <w:highlight w:val="white"/>
          <w:lang w:val="en-US"/>
        </w:rPr>
        <w:t>effectiveTime</w:t>
      </w:r>
      <w:proofErr w:type="spellEnd"/>
      <w:r w:rsidRPr="4716D89F">
        <w:rPr>
          <w:rStyle w:val="XMLBlue"/>
          <w:sz w:val="22"/>
          <w:szCs w:val="22"/>
          <w:highlight w:val="white"/>
          <w:lang w:val="en-US"/>
        </w:rPr>
        <w:t>&gt;</w:t>
      </w:r>
    </w:p>
    <w:p w14:paraId="354D8671" w14:textId="6FD696B0"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width</w:t>
      </w:r>
      <w:r w:rsidRPr="4716D89F">
        <w:rPr>
          <w:rStyle w:val="XMLRed"/>
          <w:sz w:val="22"/>
          <w:szCs w:val="22"/>
          <w:highlight w:val="white"/>
          <w:lang w:val="en-US"/>
        </w:rPr>
        <w:t xml:space="preserve"> value</w:t>
      </w:r>
      <w:r w:rsidRPr="4716D89F">
        <w:rPr>
          <w:rStyle w:val="XMLBlue"/>
          <w:sz w:val="22"/>
          <w:szCs w:val="22"/>
          <w:highlight w:val="white"/>
          <w:lang w:val="en-US"/>
        </w:rPr>
        <w:t>="</w:t>
      </w:r>
      <w:r w:rsidRPr="4716D89F">
        <w:rPr>
          <w:rStyle w:val="XMLBlack"/>
          <w:sz w:val="22"/>
          <w:szCs w:val="22"/>
          <w:highlight w:val="white"/>
          <w:lang w:val="en-US"/>
        </w:rPr>
        <w:t>12</w:t>
      </w:r>
      <w:r w:rsidRPr="4716D89F">
        <w:rPr>
          <w:rStyle w:val="XMLBlue"/>
          <w:sz w:val="22"/>
          <w:szCs w:val="22"/>
          <w:highlight w:val="white"/>
          <w:lang w:val="en-US"/>
        </w:rPr>
        <w:t xml:space="preserve">" </w:t>
      </w:r>
      <w:r w:rsidRPr="4716D89F">
        <w:rPr>
          <w:rStyle w:val="XMLRed"/>
          <w:sz w:val="22"/>
          <w:szCs w:val="22"/>
          <w:highlight w:val="white"/>
          <w:lang w:val="en-US"/>
        </w:rPr>
        <w:t>unit</w:t>
      </w:r>
      <w:proofErr w:type="gramStart"/>
      <w:r w:rsidRPr="4716D89F">
        <w:rPr>
          <w:rStyle w:val="XMLBlue"/>
          <w:sz w:val="22"/>
          <w:szCs w:val="22"/>
          <w:highlight w:val="white"/>
          <w:lang w:val="en-US"/>
        </w:rPr>
        <w:t>=”</w:t>
      </w:r>
      <w:r w:rsidRPr="4716D89F">
        <w:rPr>
          <w:rStyle w:val="XMLText"/>
          <w:sz w:val="22"/>
          <w:szCs w:val="22"/>
          <w:highlight w:val="white"/>
          <w:lang w:val="en-US"/>
        </w:rPr>
        <w:t>d</w:t>
      </w:r>
      <w:proofErr w:type="gramEnd"/>
      <w:r w:rsidRPr="4716D89F">
        <w:rPr>
          <w:rStyle w:val="XMLBlue"/>
          <w:sz w:val="22"/>
          <w:szCs w:val="22"/>
          <w:highlight w:val="white"/>
          <w:lang w:val="en-US"/>
        </w:rPr>
        <w:t>”/&gt;</w:t>
      </w:r>
    </w:p>
    <w:p w14:paraId="5761B348" w14:textId="165FD946"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US"/>
        </w:rPr>
      </w:pPr>
      <w:r w:rsidRPr="0013081A">
        <w:rPr>
          <w:rStyle w:val="XMLBlack"/>
          <w:sz w:val="22"/>
          <w:highlight w:val="white"/>
          <w:lang w:val="en-US"/>
        </w:rPr>
        <w:tab/>
      </w:r>
      <w:r w:rsidRPr="0013081A">
        <w:rPr>
          <w:rStyle w:val="XMLBlack"/>
          <w:sz w:val="22"/>
          <w:highlight w:val="white"/>
          <w:lang w:val="en-US"/>
        </w:rPr>
        <w:tab/>
      </w:r>
      <w:r w:rsidRPr="4716D89F">
        <w:rPr>
          <w:rStyle w:val="XMLBlue"/>
          <w:sz w:val="22"/>
          <w:szCs w:val="22"/>
          <w:highlight w:val="white"/>
          <w:lang w:val="en-US"/>
        </w:rPr>
        <w:t>&lt;/</w:t>
      </w:r>
      <w:proofErr w:type="spellStart"/>
      <w:r w:rsidRPr="4716D89F">
        <w:rPr>
          <w:rStyle w:val="XMLDarkRed"/>
          <w:sz w:val="22"/>
          <w:szCs w:val="22"/>
          <w:highlight w:val="white"/>
          <w:lang w:val="en-US"/>
        </w:rPr>
        <w:t>effectiveTime</w:t>
      </w:r>
      <w:proofErr w:type="spellEnd"/>
      <w:r w:rsidRPr="4716D89F">
        <w:rPr>
          <w:rStyle w:val="XMLBlue"/>
          <w:sz w:val="22"/>
          <w:szCs w:val="22"/>
          <w:highlight w:val="white"/>
          <w:lang w:val="en-US"/>
        </w:rPr>
        <w:t>&gt;</w:t>
      </w:r>
    </w:p>
    <w:p w14:paraId="66E2354D" w14:textId="761F1C3B"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US"/>
        </w:rPr>
      </w:pPr>
      <w:r w:rsidRPr="0013081A">
        <w:rPr>
          <w:rStyle w:val="XMLBlue"/>
          <w:sz w:val="22"/>
          <w:highlight w:val="white"/>
          <w:lang w:val="en-US"/>
        </w:rPr>
        <w:tab/>
      </w:r>
      <w:r w:rsidRPr="0013081A">
        <w:rPr>
          <w:rStyle w:val="XMLBlue"/>
          <w:sz w:val="22"/>
          <w:highlight w:val="white"/>
          <w:lang w:val="en-US"/>
        </w:rPr>
        <w:tab/>
      </w:r>
      <w:r w:rsidRPr="4716D89F">
        <w:rPr>
          <w:rStyle w:val="XMLBlue"/>
          <w:sz w:val="22"/>
          <w:szCs w:val="22"/>
          <w:highlight w:val="white"/>
          <w:lang w:val="en-US"/>
        </w:rPr>
        <w:t>&lt;</w:t>
      </w:r>
      <w:proofErr w:type="spellStart"/>
      <w:r w:rsidRPr="4716D89F">
        <w:rPr>
          <w:rStyle w:val="XMLBrown"/>
          <w:sz w:val="22"/>
          <w:szCs w:val="22"/>
          <w:highlight w:val="white"/>
          <w:lang w:val="en-US"/>
        </w:rPr>
        <w:t>repeatNumber</w:t>
      </w:r>
      <w:proofErr w:type="spellEnd"/>
      <w:r w:rsidRPr="4716D89F">
        <w:rPr>
          <w:rStyle w:val="XMLBlue"/>
          <w:sz w:val="22"/>
          <w:szCs w:val="22"/>
          <w:highlight w:val="white"/>
          <w:lang w:val="en-US"/>
        </w:rPr>
        <w:t xml:space="preserve"> </w:t>
      </w:r>
      <w:r w:rsidRPr="4716D89F">
        <w:rPr>
          <w:rStyle w:val="XMLRed"/>
          <w:sz w:val="22"/>
          <w:szCs w:val="22"/>
          <w:highlight w:val="white"/>
          <w:lang w:val="en-US"/>
        </w:rPr>
        <w:t>value</w:t>
      </w:r>
      <w:r w:rsidRPr="4716D89F">
        <w:rPr>
          <w:rStyle w:val="XMLBlue"/>
          <w:sz w:val="22"/>
          <w:szCs w:val="22"/>
          <w:highlight w:val="white"/>
          <w:lang w:val="en-US"/>
        </w:rPr>
        <w:t>=”</w:t>
      </w:r>
      <w:r w:rsidR="002A4F28" w:rsidRPr="4716D89F">
        <w:rPr>
          <w:rStyle w:val="XMLBlue"/>
          <w:color w:val="auto"/>
          <w:sz w:val="22"/>
          <w:szCs w:val="22"/>
          <w:highlight w:val="white"/>
          <w:lang w:val="en-US"/>
        </w:rPr>
        <w:t>3</w:t>
      </w:r>
      <w:r w:rsidRPr="4716D89F">
        <w:rPr>
          <w:rStyle w:val="XMLBlue"/>
          <w:sz w:val="22"/>
          <w:szCs w:val="22"/>
          <w:highlight w:val="white"/>
          <w:lang w:val="en-US"/>
        </w:rPr>
        <w:t>”/&gt;</w:t>
      </w:r>
    </w:p>
    <w:p w14:paraId="31E5E75D"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13081A">
        <w:rPr>
          <w:rStyle w:val="XMLBlack"/>
          <w:sz w:val="22"/>
          <w:highlight w:val="white"/>
          <w:lang w:val="en-US"/>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Blue"/>
          <w:sz w:val="22"/>
          <w:szCs w:val="22"/>
          <w:highlight w:val="white"/>
          <w:lang w:val="en-GB"/>
        </w:rPr>
        <w:t>&gt;</w:t>
      </w:r>
    </w:p>
    <w:p w14:paraId="48E5C6DA" w14:textId="77777777" w:rsidR="0077747B" w:rsidRPr="0013081A"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Pr="4716D89F">
        <w:rPr>
          <w:rStyle w:val="XMLBlue"/>
          <w:sz w:val="22"/>
          <w:szCs w:val="22"/>
          <w:highlight w:val="white"/>
          <w:lang w:val="en-GB"/>
        </w:rPr>
        <w:t>&gt;</w:t>
      </w:r>
    </w:p>
    <w:p w14:paraId="7B360E7E" w14:textId="77777777" w:rsidR="0077747B" w:rsidRDefault="0077747B" w:rsidP="00B37000">
      <w:pPr>
        <w:rPr>
          <w:highlight w:val="white"/>
          <w:lang w:val="en-GB"/>
        </w:rPr>
      </w:pPr>
    </w:p>
    <w:p w14:paraId="36288BD9" w14:textId="77777777" w:rsidR="00F049B1" w:rsidRPr="002C60BB" w:rsidRDefault="00F049B1">
      <w:pPr>
        <w:rPr>
          <w:lang w:val="en-US"/>
        </w:rPr>
      </w:pPr>
    </w:p>
    <w:p w14:paraId="3FF29464" w14:textId="77777777" w:rsidR="0077747B" w:rsidRDefault="00E479F6" w:rsidP="00BC5FA4">
      <w:pPr>
        <w:pStyle w:val="Otsikko3"/>
      </w:pPr>
      <w:bookmarkStart w:id="63" w:name="_Toc127959977"/>
      <w:r>
        <w:t>Lääkkeen määrääjän</w:t>
      </w:r>
      <w:r w:rsidR="0077747B">
        <w:t xml:space="preserve"> ja organisaation tiedot</w:t>
      </w:r>
      <w:bookmarkEnd w:id="63"/>
    </w:p>
    <w:p w14:paraId="47F2C822" w14:textId="77777777" w:rsidR="0077747B" w:rsidRDefault="0077747B"/>
    <w:p w14:paraId="7F5B81EE" w14:textId="5376A44A" w:rsidR="005C5240" w:rsidRDefault="00156227">
      <w:r w:rsidRPr="006D344C">
        <w:t>Lääkkeen määrääjän</w:t>
      </w:r>
      <w:r w:rsidR="0077747B" w:rsidRPr="006D344C">
        <w:t xml:space="preserve"> ja organisaation ilmoittamista varten käytetään </w:t>
      </w:r>
      <w:proofErr w:type="spellStart"/>
      <w:r w:rsidR="0077747B" w:rsidRPr="006D344C">
        <w:t>author-participationia</w:t>
      </w:r>
      <w:proofErr w:type="spellEnd"/>
      <w:r w:rsidR="0077747B" w:rsidRPr="006D344C">
        <w:t xml:space="preserve">. </w:t>
      </w:r>
      <w:r w:rsidR="00EA3257" w:rsidRPr="006D344C">
        <w:t>Lääkkeen määrääjän</w:t>
      </w:r>
      <w:r w:rsidR="0077747B" w:rsidRPr="006D344C">
        <w:t xml:space="preserve"> nimen HL7-tietotyyppi on PN. Nimi esitetään rakenteisessa muodossa käyttäen pelkästään elementtejä </w:t>
      </w:r>
      <w:proofErr w:type="spellStart"/>
      <w:r w:rsidR="0077747B" w:rsidRPr="006D344C">
        <w:t>given</w:t>
      </w:r>
      <w:proofErr w:type="spellEnd"/>
      <w:r w:rsidR="0077747B" w:rsidRPr="006D344C">
        <w:t xml:space="preserve">- ja </w:t>
      </w:r>
      <w:proofErr w:type="spellStart"/>
      <w:r w:rsidR="0077747B" w:rsidRPr="006D344C">
        <w:t>family</w:t>
      </w:r>
      <w:proofErr w:type="spellEnd"/>
      <w:r w:rsidR="0077747B" w:rsidRPr="006D344C">
        <w:t>.</w:t>
      </w:r>
      <w:r w:rsidR="0077747B">
        <w:t xml:space="preserve">  </w:t>
      </w:r>
    </w:p>
    <w:p w14:paraId="6E2B7F3E" w14:textId="77777777" w:rsidR="00B2675A" w:rsidRDefault="00B2675A"/>
    <w:p w14:paraId="04F3CC62" w14:textId="09898BEB" w:rsidR="00B2675A" w:rsidRDefault="00B2675A" w:rsidP="00B2675A">
      <w:r>
        <w:t>Lääkkeen määrääjän erikoisala</w:t>
      </w:r>
      <w:r w:rsidR="005F13D9">
        <w:t xml:space="preserve"> (</w:t>
      </w:r>
      <w:r w:rsidR="006D344C">
        <w:t xml:space="preserve">pakollinen </w:t>
      </w:r>
      <w:proofErr w:type="gramStart"/>
      <w:r w:rsidR="006D344C">
        <w:t>erikoislääkärillä</w:t>
      </w:r>
      <w:r w:rsidR="005F13D9">
        <w:t xml:space="preserve">) </w:t>
      </w:r>
      <w:r>
        <w:t xml:space="preserve"> ja</w:t>
      </w:r>
      <w:proofErr w:type="gramEnd"/>
      <w:r>
        <w:t xml:space="preserve"> ammattioikeus tiedot </w:t>
      </w:r>
      <w:r w:rsidR="0003243F">
        <w:t>välitetään Reseptikeskukseen</w:t>
      </w:r>
      <w:r>
        <w:t xml:space="preserve"> Valviran rooli- ja attribuuttitietopalvelu</w:t>
      </w:r>
      <w:r w:rsidR="0003243F">
        <w:t>n mukaisina tietoina</w:t>
      </w:r>
      <w:r>
        <w:t>. Tiedot ilmoitetaan koodistojen Valvira - Koulutusluokitus (1.2.246.537.6.148.2008) ja</w:t>
      </w:r>
      <w:r w:rsidR="008B6D77">
        <w:t xml:space="preserve"> </w:t>
      </w:r>
      <w:r>
        <w:t>Valvira - Ammattioikeudet 2008 (1.2.246.537.6.140.2008) mukaisina arvoina.</w:t>
      </w:r>
    </w:p>
    <w:p w14:paraId="061AC09B" w14:textId="77777777" w:rsidR="005C5240" w:rsidRDefault="005C5240"/>
    <w:p w14:paraId="5BCD119A" w14:textId="77777777" w:rsidR="0077747B" w:rsidRDefault="0077747B">
      <w:r>
        <w:t xml:space="preserve">Organisaation nimen tietotyyppi on </w:t>
      </w:r>
      <w:proofErr w:type="spellStart"/>
      <w:r>
        <w:t>ON</w:t>
      </w:r>
      <w:proofErr w:type="spellEnd"/>
      <w:r>
        <w:t xml:space="preserve">. Osoite ilmoitetaan elementissä </w:t>
      </w:r>
      <w:proofErr w:type="spellStart"/>
      <w:r>
        <w:t>addr</w:t>
      </w:r>
      <w:proofErr w:type="spellEnd"/>
      <w:r>
        <w:t xml:space="preserve"> HL-tietotyypillä AD. Elementtiä </w:t>
      </w:r>
      <w:proofErr w:type="spellStart"/>
      <w:r>
        <w:t>telecom</w:t>
      </w:r>
      <w:proofErr w:type="spellEnd"/>
      <w:r>
        <w:t xml:space="preserve"> (HL7-tietotyyppi TEL) käytetään sekä puhelinnumeron että sähköpostin ilmoittamiseen. Organisaation nimen, osoitteen sekä nimen ja puhelinnumeron käyttö on selitetty tarkemmin HL7-tietotyyppioppaassa. </w:t>
      </w:r>
      <w:proofErr w:type="gramStart"/>
      <w:r>
        <w:t>Osoitteen  on</w:t>
      </w:r>
      <w:proofErr w:type="gramEnd"/>
      <w:r>
        <w:t xml:space="preserve"> oltava aina rakenteisessa muodossa eli käytetään elementtejä  </w:t>
      </w:r>
      <w:proofErr w:type="spellStart"/>
      <w:r>
        <w:t>streetAd</w:t>
      </w:r>
      <w:r w:rsidR="00FB7590">
        <w:t>dressLine</w:t>
      </w:r>
      <w:proofErr w:type="spellEnd"/>
      <w:r w:rsidR="00FB7590">
        <w:t xml:space="preserve"> (katuosoite) , city </w:t>
      </w:r>
      <w:r>
        <w:t xml:space="preserve">(kaupunki tai kunta) ja </w:t>
      </w:r>
      <w:proofErr w:type="spellStart"/>
      <w:r>
        <w:t>postalCode</w:t>
      </w:r>
      <w:proofErr w:type="spellEnd"/>
      <w:r>
        <w:t xml:space="preserve"> (postinumero).</w:t>
      </w:r>
    </w:p>
    <w:p w14:paraId="046E666A" w14:textId="77777777" w:rsidR="00826C84" w:rsidRDefault="00826C84"/>
    <w:p w14:paraId="05697ECB" w14:textId="77777777" w:rsidR="0077747B" w:rsidRDefault="00FB7590">
      <w:r>
        <w:t>Lääkkeen määrääjän</w:t>
      </w:r>
      <w:r w:rsidR="0077747B">
        <w:t xml:space="preserve"> tiedot:</w:t>
      </w:r>
    </w:p>
    <w:p w14:paraId="19EC4DDD" w14:textId="77777777" w:rsidR="0077747B" w:rsidRDefault="0077747B"/>
    <w:p w14:paraId="186B5562" w14:textId="36D33C95" w:rsidR="0077747B" w:rsidRPr="00B2575E" w:rsidRDefault="0077747B" w:rsidP="00AF6059">
      <w:pPr>
        <w:numPr>
          <w:ilvl w:val="0"/>
          <w:numId w:val="3"/>
        </w:numPr>
      </w:pPr>
      <w:r w:rsidRPr="00B2575E">
        <w:t>erikoisala</w:t>
      </w:r>
      <w:r w:rsidRPr="00B2575E">
        <w:tab/>
      </w:r>
    </w:p>
    <w:p w14:paraId="7749B3E6" w14:textId="60C803B5" w:rsidR="0077747B" w:rsidRPr="00B2575E" w:rsidRDefault="003C1D87" w:rsidP="00AF6059">
      <w:pPr>
        <w:numPr>
          <w:ilvl w:val="0"/>
          <w:numId w:val="3"/>
        </w:numPr>
      </w:pPr>
      <w:r w:rsidRPr="00B2575E">
        <w:t>yksilöintitunnus (</w:t>
      </w:r>
      <w:r w:rsidR="0077747B" w:rsidRPr="00B2575E">
        <w:t>SV-numero</w:t>
      </w:r>
      <w:r w:rsidRPr="00B2575E">
        <w:t>)</w:t>
      </w:r>
      <w:r w:rsidR="0077747B" w:rsidRPr="00B2575E">
        <w:t xml:space="preserve"> </w:t>
      </w:r>
    </w:p>
    <w:p w14:paraId="01D06EAE" w14:textId="77777777" w:rsidR="00DE68D6" w:rsidRPr="00B2575E" w:rsidRDefault="00D8615A" w:rsidP="00AF6059">
      <w:pPr>
        <w:numPr>
          <w:ilvl w:val="0"/>
          <w:numId w:val="3"/>
        </w:numPr>
      </w:pPr>
      <w:r w:rsidRPr="00B2575E">
        <w:t>rekisteröintinumero</w:t>
      </w:r>
      <w:r w:rsidR="00DE68D6" w:rsidRPr="00B2575E">
        <w:t xml:space="preserve"> (</w:t>
      </w:r>
      <w:proofErr w:type="spellStart"/>
      <w:r w:rsidR="00DE68D6" w:rsidRPr="00B2575E">
        <w:t>terhikki</w:t>
      </w:r>
      <w:proofErr w:type="spellEnd"/>
      <w:r w:rsidR="00DE68D6" w:rsidRPr="00B2575E">
        <w:t>)</w:t>
      </w:r>
    </w:p>
    <w:p w14:paraId="540C8410" w14:textId="74431FF3" w:rsidR="0077747B" w:rsidRPr="00B2575E" w:rsidRDefault="0077747B" w:rsidP="00AF6059">
      <w:pPr>
        <w:numPr>
          <w:ilvl w:val="0"/>
          <w:numId w:val="3"/>
        </w:numPr>
      </w:pPr>
      <w:r w:rsidRPr="00B2575E">
        <w:t xml:space="preserve">nimi </w:t>
      </w:r>
    </w:p>
    <w:p w14:paraId="1D658B65" w14:textId="0BC997E9" w:rsidR="00B2300E" w:rsidRPr="00B2575E" w:rsidRDefault="007E0096" w:rsidP="00AF6059">
      <w:pPr>
        <w:numPr>
          <w:ilvl w:val="0"/>
          <w:numId w:val="3"/>
        </w:numPr>
      </w:pPr>
      <w:r w:rsidRPr="00B2575E">
        <w:t>lääkkeen määrääjän</w:t>
      </w:r>
      <w:r w:rsidR="00FB7590" w:rsidRPr="00B2575E">
        <w:t xml:space="preserve"> virka, tehtävä tai toimi</w:t>
      </w:r>
      <w:r w:rsidR="00B2300E" w:rsidRPr="00B2575E">
        <w:t xml:space="preserve"> </w:t>
      </w:r>
    </w:p>
    <w:p w14:paraId="30BFD265" w14:textId="2C6BEBFE" w:rsidR="0077747B" w:rsidRPr="00B2575E" w:rsidRDefault="0077747B" w:rsidP="00AF6059">
      <w:pPr>
        <w:numPr>
          <w:ilvl w:val="0"/>
          <w:numId w:val="3"/>
        </w:numPr>
      </w:pPr>
      <w:r w:rsidRPr="00B2575E">
        <w:t xml:space="preserve">oppiarvo </w:t>
      </w:r>
      <w:r w:rsidR="006007B8" w:rsidRPr="00B2575E">
        <w:t xml:space="preserve">poistettu versiossa </w:t>
      </w:r>
      <w:r w:rsidR="00B2575E" w:rsidRPr="00B2575E">
        <w:t>4.00</w:t>
      </w:r>
    </w:p>
    <w:p w14:paraId="0F4A5183" w14:textId="694DDFD5" w:rsidR="00FB7590" w:rsidRPr="00B2575E" w:rsidRDefault="002E207B" w:rsidP="00AF6059">
      <w:pPr>
        <w:numPr>
          <w:ilvl w:val="0"/>
          <w:numId w:val="3"/>
        </w:numPr>
      </w:pPr>
      <w:r w:rsidRPr="00B2575E">
        <w:t>ammattioikeus</w:t>
      </w:r>
      <w:r w:rsidR="00FB7590" w:rsidRPr="00B2575E">
        <w:t xml:space="preserve"> </w:t>
      </w:r>
    </w:p>
    <w:p w14:paraId="00D893B3" w14:textId="77777777" w:rsidR="0077747B" w:rsidRPr="00B2575E" w:rsidRDefault="0077747B"/>
    <w:p w14:paraId="08ED8157" w14:textId="77777777" w:rsidR="0077747B" w:rsidRPr="00B2575E" w:rsidRDefault="0077747B">
      <w:r w:rsidRPr="00B2575E">
        <w:t>Organisaatio</w:t>
      </w:r>
    </w:p>
    <w:p w14:paraId="1EB1BE4E" w14:textId="6B90D6C0" w:rsidR="0077747B" w:rsidRPr="00B2575E" w:rsidRDefault="0077747B" w:rsidP="00AF6059">
      <w:pPr>
        <w:numPr>
          <w:ilvl w:val="0"/>
          <w:numId w:val="3"/>
        </w:numPr>
      </w:pPr>
      <w:r w:rsidRPr="00B2575E">
        <w:t xml:space="preserve">tunnus </w:t>
      </w:r>
    </w:p>
    <w:p w14:paraId="6D8424C7" w14:textId="2E8B84EE" w:rsidR="0077747B" w:rsidRPr="00B2575E" w:rsidRDefault="0077747B" w:rsidP="00AF6059">
      <w:pPr>
        <w:numPr>
          <w:ilvl w:val="0"/>
          <w:numId w:val="3"/>
        </w:numPr>
      </w:pPr>
      <w:r w:rsidRPr="00B2575E">
        <w:t xml:space="preserve">nimi </w:t>
      </w:r>
    </w:p>
    <w:p w14:paraId="58CF3782" w14:textId="397757A2" w:rsidR="0077747B" w:rsidRPr="00B2575E" w:rsidRDefault="0077747B" w:rsidP="00AF6059">
      <w:pPr>
        <w:numPr>
          <w:ilvl w:val="0"/>
          <w:numId w:val="3"/>
        </w:numPr>
      </w:pPr>
      <w:r w:rsidRPr="00B2575E">
        <w:t xml:space="preserve">osoite </w:t>
      </w:r>
    </w:p>
    <w:p w14:paraId="66AE816D" w14:textId="3269AC08" w:rsidR="0077747B" w:rsidRPr="00B2575E" w:rsidRDefault="0077747B" w:rsidP="00AF6059">
      <w:pPr>
        <w:numPr>
          <w:ilvl w:val="0"/>
          <w:numId w:val="3"/>
        </w:numPr>
      </w:pPr>
      <w:r w:rsidRPr="00B2575E">
        <w:t xml:space="preserve">puhelinnumero </w:t>
      </w:r>
    </w:p>
    <w:p w14:paraId="5A1AFA2B" w14:textId="70FD24B2" w:rsidR="0077747B" w:rsidRDefault="0077747B" w:rsidP="00AF6059">
      <w:pPr>
        <w:numPr>
          <w:ilvl w:val="0"/>
          <w:numId w:val="3"/>
        </w:numPr>
      </w:pPr>
      <w:r w:rsidRPr="00B2575E">
        <w:t>sähköposti</w:t>
      </w:r>
    </w:p>
    <w:p w14:paraId="4AEEE224" w14:textId="7EA42B7D" w:rsidR="0077747B" w:rsidRDefault="0077747B"/>
    <w:p w14:paraId="7B2549D3" w14:textId="4939DB42" w:rsidR="001371B2" w:rsidRDefault="001E0BA0">
      <w:r>
        <w:t>Lääkemääräyksen k</w:t>
      </w:r>
      <w:r w:rsidR="001371B2" w:rsidRPr="001371B2">
        <w:t>äsittelijän tiedot kirjataan, kun lääkemääräyksen käsittelijä on eri henkilö kuin lääkkeen alkuperäinen määrääjä</w:t>
      </w:r>
      <w:r w:rsidR="00D7087F">
        <w:t xml:space="preserve"> - </w:t>
      </w:r>
      <w:r w:rsidR="001371B2" w:rsidRPr="001371B2">
        <w:t>esim</w:t>
      </w:r>
      <w:r>
        <w:t>erkiksi</w:t>
      </w:r>
      <w:r w:rsidR="001371B2" w:rsidRPr="001371B2">
        <w:t xml:space="preserve"> jos resepti tallennetaan apteekissa</w:t>
      </w:r>
      <w:r>
        <w:t xml:space="preserve">. </w:t>
      </w:r>
      <w:r w:rsidR="00BB2914">
        <w:t xml:space="preserve">Käsittelijän tiedot tallennetaan pelkästään </w:t>
      </w:r>
      <w:proofErr w:type="spellStart"/>
      <w:r w:rsidR="00BB2914">
        <w:t>header</w:t>
      </w:r>
      <w:proofErr w:type="spellEnd"/>
      <w:r w:rsidR="00BB2914">
        <w:t xml:space="preserve">-osioon </w:t>
      </w:r>
      <w:proofErr w:type="spellStart"/>
      <w:r w:rsidR="00BB2914">
        <w:t>author</w:t>
      </w:r>
      <w:proofErr w:type="spellEnd"/>
      <w:r w:rsidR="00BB2914">
        <w:t xml:space="preserve">-rakennetta toistamalla, kts </w:t>
      </w:r>
      <w:proofErr w:type="spellStart"/>
      <w:r w:rsidR="00BB2914">
        <w:t>header</w:t>
      </w:r>
      <w:proofErr w:type="spellEnd"/>
      <w:r w:rsidR="003D6F98">
        <w:t>-</w:t>
      </w:r>
      <w:r w:rsidR="00BB2914">
        <w:t>määrittelyn ohjeistus.</w:t>
      </w:r>
    </w:p>
    <w:p w14:paraId="4897D395" w14:textId="77777777" w:rsidR="001371B2" w:rsidRDefault="001371B2"/>
    <w:p w14:paraId="375FD564" w14:textId="77777777" w:rsidR="0077747B" w:rsidRPr="00C745E9" w:rsidRDefault="0077747B">
      <w:pPr>
        <w:rPr>
          <w:lang w:val="en-US"/>
        </w:rPr>
      </w:pPr>
      <w:r w:rsidRPr="00C745E9">
        <w:rPr>
          <w:lang w:val="en-US"/>
        </w:rPr>
        <w:t xml:space="preserve">Author </w:t>
      </w:r>
      <w:proofErr w:type="spellStart"/>
      <w:r w:rsidRPr="00C745E9">
        <w:rPr>
          <w:lang w:val="en-US"/>
        </w:rPr>
        <w:t>määritys</w:t>
      </w:r>
      <w:proofErr w:type="spellEnd"/>
      <w:r w:rsidRPr="00C745E9">
        <w:rPr>
          <w:lang w:val="en-US"/>
        </w:rPr>
        <w:t>:</w:t>
      </w:r>
    </w:p>
    <w:p w14:paraId="3C99B8CF" w14:textId="77777777" w:rsidR="0077747B" w:rsidRPr="00C745E9" w:rsidRDefault="0077747B">
      <w:pPr>
        <w:rPr>
          <w:lang w:val="en-US"/>
        </w:rPr>
      </w:pPr>
    </w:p>
    <w:p w14:paraId="2FA1BDF5"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&lt;</w:t>
      </w:r>
      <w:r w:rsidRPr="00C745E9">
        <w:rPr>
          <w:rStyle w:val="XMLDarkRed"/>
          <w:sz w:val="22"/>
          <w:szCs w:val="22"/>
          <w:lang w:val="en-US"/>
        </w:rPr>
        <w:t>author</w:t>
      </w:r>
      <w:r w:rsidRPr="00C745E9">
        <w:rPr>
          <w:rStyle w:val="XMLBlue"/>
          <w:sz w:val="22"/>
          <w:szCs w:val="22"/>
          <w:lang w:val="en-US"/>
        </w:rPr>
        <w:t>&gt;</w:t>
      </w:r>
    </w:p>
    <w:p w14:paraId="54BFF1A0"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ue"/>
          <w:sz w:val="22"/>
          <w:szCs w:val="22"/>
          <w:lang w:val="en-US"/>
        </w:rPr>
        <w:tab/>
        <w:t>&lt;</w:t>
      </w:r>
      <w:r w:rsidRPr="00C745E9">
        <w:rPr>
          <w:rStyle w:val="XMLDarkRed"/>
          <w:sz w:val="22"/>
          <w:szCs w:val="22"/>
          <w:lang w:val="en-US"/>
        </w:rPr>
        <w:t>time</w:t>
      </w:r>
      <w:r w:rsidRPr="00C745E9">
        <w:rPr>
          <w:rStyle w:val="XMLBlue"/>
          <w:sz w:val="22"/>
          <w:szCs w:val="22"/>
          <w:lang w:val="en-US"/>
        </w:rPr>
        <w:t>/&gt;</w:t>
      </w:r>
    </w:p>
    <w:p w14:paraId="3B9C45CC" w14:textId="77777777" w:rsidR="0077747B" w:rsidRPr="00C745E9"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C745E9">
        <w:rPr>
          <w:rStyle w:val="XMLBlack"/>
          <w:sz w:val="22"/>
          <w:szCs w:val="22"/>
          <w:lang w:val="en-US"/>
        </w:rPr>
        <w:tab/>
      </w:r>
      <w:r w:rsidRPr="00C745E9">
        <w:rPr>
          <w:rStyle w:val="XMLBlue"/>
          <w:sz w:val="22"/>
          <w:szCs w:val="22"/>
          <w:lang w:val="en-US"/>
        </w:rPr>
        <w:t>&lt;</w:t>
      </w:r>
      <w:proofErr w:type="spellStart"/>
      <w:r w:rsidRPr="00C745E9">
        <w:rPr>
          <w:rStyle w:val="XMLDarkRed"/>
          <w:sz w:val="22"/>
          <w:szCs w:val="22"/>
          <w:lang w:val="en-US"/>
        </w:rPr>
        <w:t>assignedAuthor</w:t>
      </w:r>
      <w:proofErr w:type="spellEnd"/>
      <w:r w:rsidRPr="00C745E9">
        <w:rPr>
          <w:rStyle w:val="XMLBlue"/>
          <w:sz w:val="22"/>
          <w:szCs w:val="22"/>
          <w:lang w:val="en-US"/>
        </w:rPr>
        <w:t>&gt;</w:t>
      </w:r>
    </w:p>
    <w:p w14:paraId="392C3E86" w14:textId="77777777" w:rsidR="0077747B" w:rsidRPr="0013081A" w:rsidRDefault="0077747B" w:rsidP="00FA0271">
      <w:pPr>
        <w:tabs>
          <w:tab w:val="left" w:pos="301"/>
          <w:tab w:val="left" w:pos="601"/>
          <w:tab w:val="left" w:pos="902"/>
          <w:tab w:val="left" w:pos="1202"/>
          <w:tab w:val="left" w:pos="1503"/>
          <w:tab w:val="left" w:pos="1803"/>
          <w:tab w:val="left" w:pos="2104"/>
          <w:tab w:val="left" w:pos="2404"/>
        </w:tabs>
        <w:autoSpaceDE w:val="0"/>
        <w:autoSpaceDN w:val="0"/>
        <w:adjustRightInd w:val="0"/>
        <w:ind w:left="601" w:hanging="601"/>
        <w:rPr>
          <w:rStyle w:val="XMLBlack"/>
          <w:sz w:val="22"/>
          <w:szCs w:val="22"/>
        </w:rPr>
      </w:pPr>
      <w:r w:rsidRPr="00C745E9">
        <w:rPr>
          <w:rStyle w:val="XMLBlack"/>
          <w:sz w:val="22"/>
          <w:szCs w:val="22"/>
          <w:lang w:val="en-US"/>
        </w:rPr>
        <w:tab/>
      </w:r>
      <w:r w:rsidRPr="00C745E9">
        <w:rPr>
          <w:rStyle w:val="XMLBlack"/>
          <w:sz w:val="22"/>
          <w:szCs w:val="22"/>
          <w:lang w:val="en-US"/>
        </w:rPr>
        <w:tab/>
      </w:r>
      <w:proofErr w:type="gramStart"/>
      <w:r w:rsidRPr="0013081A">
        <w:rPr>
          <w:rStyle w:val="XMLBlue"/>
          <w:sz w:val="22"/>
          <w:szCs w:val="22"/>
        </w:rPr>
        <w:t>&lt;!--</w:t>
      </w:r>
      <w:proofErr w:type="gramEnd"/>
      <w:r w:rsidRPr="0013081A">
        <w:rPr>
          <w:rStyle w:val="XMLGray50"/>
          <w:sz w:val="22"/>
          <w:szCs w:val="22"/>
        </w:rPr>
        <w:t xml:space="preserve">  </w:t>
      </w:r>
      <w:r w:rsidR="0069443A" w:rsidRPr="0013081A">
        <w:rPr>
          <w:rStyle w:val="XMLGray50"/>
          <w:sz w:val="22"/>
          <w:szCs w:val="22"/>
        </w:rPr>
        <w:t>Lääkkeen määrääjän</w:t>
      </w:r>
      <w:r w:rsidRPr="0013081A">
        <w:rPr>
          <w:rStyle w:val="XMLGray50"/>
          <w:sz w:val="22"/>
          <w:szCs w:val="22"/>
        </w:rPr>
        <w:t xml:space="preserve"> </w:t>
      </w:r>
      <w:r w:rsidR="00D11D5D" w:rsidRPr="0013081A">
        <w:rPr>
          <w:rStyle w:val="XMLGray50"/>
          <w:sz w:val="22"/>
          <w:szCs w:val="22"/>
        </w:rPr>
        <w:t>yksilöintitunnus (</w:t>
      </w:r>
      <w:r w:rsidRPr="0013081A">
        <w:rPr>
          <w:rStyle w:val="XMLGray50"/>
          <w:sz w:val="22"/>
          <w:szCs w:val="22"/>
        </w:rPr>
        <w:t>SV-numero</w:t>
      </w:r>
      <w:r w:rsidR="00D11D5D" w:rsidRPr="0013081A">
        <w:rPr>
          <w:rStyle w:val="XMLGray50"/>
          <w:sz w:val="22"/>
          <w:szCs w:val="22"/>
        </w:rPr>
        <w:t>)</w:t>
      </w:r>
      <w:r w:rsidRPr="0013081A">
        <w:rPr>
          <w:rStyle w:val="XMLGray50"/>
          <w:sz w:val="22"/>
          <w:szCs w:val="22"/>
        </w:rPr>
        <w:t xml:space="preserve"> </w:t>
      </w:r>
      <w:proofErr w:type="spellStart"/>
      <w:r w:rsidRPr="0013081A">
        <w:rPr>
          <w:rStyle w:val="XMLGray50"/>
          <w:sz w:val="22"/>
          <w:szCs w:val="22"/>
        </w:rPr>
        <w:t>extension</w:t>
      </w:r>
      <w:proofErr w:type="spellEnd"/>
      <w:r w:rsidRPr="0013081A">
        <w:rPr>
          <w:rStyle w:val="XMLGray50"/>
          <w:sz w:val="22"/>
          <w:szCs w:val="22"/>
        </w:rPr>
        <w:t xml:space="preserve"> attribuutissa</w:t>
      </w:r>
      <w:r w:rsidRPr="0013081A">
        <w:rPr>
          <w:rStyle w:val="XMLBlue"/>
          <w:sz w:val="22"/>
          <w:szCs w:val="22"/>
        </w:rPr>
        <w:t>--&gt;</w:t>
      </w:r>
    </w:p>
    <w:p w14:paraId="3A320A33"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r w:rsidRPr="0013081A">
        <w:rPr>
          <w:rStyle w:val="XMLDarkRed"/>
          <w:sz w:val="22"/>
          <w:szCs w:val="22"/>
        </w:rPr>
        <w:t>id</w:t>
      </w:r>
      <w:r w:rsidRPr="0013081A">
        <w:rPr>
          <w:rStyle w:val="XMLRed"/>
          <w:sz w:val="22"/>
          <w:szCs w:val="22"/>
        </w:rPr>
        <w:t xml:space="preserve"> </w:t>
      </w:r>
      <w:proofErr w:type="spellStart"/>
      <w:r w:rsidRPr="0013081A">
        <w:rPr>
          <w:rStyle w:val="XMLRed"/>
          <w:sz w:val="22"/>
          <w:szCs w:val="22"/>
        </w:rPr>
        <w:t>root</w:t>
      </w:r>
      <w:proofErr w:type="spellEnd"/>
      <w:r w:rsidRPr="0013081A">
        <w:rPr>
          <w:rStyle w:val="XMLBlue"/>
          <w:sz w:val="22"/>
          <w:szCs w:val="22"/>
        </w:rPr>
        <w:t>="</w:t>
      </w:r>
      <w:r w:rsidRPr="0013081A">
        <w:rPr>
          <w:rStyle w:val="XMLBlack"/>
          <w:sz w:val="22"/>
          <w:szCs w:val="22"/>
        </w:rPr>
        <w:t>1.2.246.537.25</w:t>
      </w:r>
      <w:r w:rsidRPr="0013081A">
        <w:rPr>
          <w:rStyle w:val="XMLBlue"/>
          <w:sz w:val="22"/>
          <w:szCs w:val="22"/>
        </w:rPr>
        <w:t>"</w:t>
      </w:r>
      <w:r w:rsidRPr="0013081A">
        <w:rPr>
          <w:rStyle w:val="XMLRed"/>
          <w:sz w:val="22"/>
          <w:szCs w:val="22"/>
        </w:rPr>
        <w:t xml:space="preserve"> </w:t>
      </w:r>
      <w:proofErr w:type="spellStart"/>
      <w:r w:rsidRPr="0013081A">
        <w:rPr>
          <w:rStyle w:val="XMLRed"/>
          <w:sz w:val="22"/>
          <w:szCs w:val="22"/>
        </w:rPr>
        <w:t>extension</w:t>
      </w:r>
      <w:proofErr w:type="spellEnd"/>
      <w:r w:rsidRPr="0013081A">
        <w:rPr>
          <w:rStyle w:val="XMLBlue"/>
          <w:sz w:val="22"/>
          <w:szCs w:val="22"/>
        </w:rPr>
        <w:t>="</w:t>
      </w:r>
      <w:r w:rsidRPr="0013081A">
        <w:rPr>
          <w:rStyle w:val="XMLBlack"/>
          <w:sz w:val="22"/>
          <w:szCs w:val="22"/>
        </w:rPr>
        <w:t>123456</w:t>
      </w:r>
      <w:r w:rsidRPr="0013081A">
        <w:rPr>
          <w:rStyle w:val="XMLBlue"/>
          <w:sz w:val="22"/>
          <w:szCs w:val="22"/>
        </w:rPr>
        <w:t>"/&gt;</w:t>
      </w:r>
    </w:p>
    <w:p w14:paraId="52F8473C" w14:textId="77777777" w:rsidR="00D8615A" w:rsidRPr="0013081A" w:rsidRDefault="00DE68D6">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ue"/>
          <w:sz w:val="22"/>
          <w:szCs w:val="22"/>
        </w:rPr>
      </w:pPr>
      <w:r w:rsidRPr="0013081A">
        <w:rPr>
          <w:rStyle w:val="XMLBlue"/>
          <w:sz w:val="22"/>
          <w:szCs w:val="22"/>
        </w:rPr>
        <w:tab/>
      </w:r>
      <w:r w:rsidRPr="0013081A">
        <w:rPr>
          <w:rStyle w:val="XMLBlue"/>
          <w:sz w:val="22"/>
          <w:szCs w:val="22"/>
        </w:rPr>
        <w:tab/>
      </w:r>
      <w:proofErr w:type="gramStart"/>
      <w:r w:rsidR="00D8615A" w:rsidRPr="0013081A">
        <w:rPr>
          <w:rStyle w:val="XMLBlue"/>
          <w:sz w:val="22"/>
          <w:szCs w:val="22"/>
        </w:rPr>
        <w:t>&lt;!--</w:t>
      </w:r>
      <w:proofErr w:type="gramEnd"/>
      <w:r w:rsidR="00D8615A" w:rsidRPr="0013081A">
        <w:rPr>
          <w:rStyle w:val="XMLGray50"/>
          <w:sz w:val="22"/>
          <w:szCs w:val="22"/>
        </w:rPr>
        <w:t xml:space="preserve">  Lääkkeen määrääjän rekisteröintinumero (</w:t>
      </w:r>
      <w:proofErr w:type="spellStart"/>
      <w:r w:rsidR="00D8615A" w:rsidRPr="0013081A">
        <w:rPr>
          <w:rStyle w:val="XMLGray50"/>
          <w:sz w:val="22"/>
          <w:szCs w:val="22"/>
        </w:rPr>
        <w:t>terhikki</w:t>
      </w:r>
      <w:proofErr w:type="spellEnd"/>
      <w:r w:rsidR="00D8615A" w:rsidRPr="0013081A">
        <w:rPr>
          <w:rStyle w:val="XMLGray50"/>
          <w:sz w:val="22"/>
          <w:szCs w:val="22"/>
        </w:rPr>
        <w:t xml:space="preserve">) </w:t>
      </w:r>
      <w:r w:rsidR="00D8615A" w:rsidRPr="0013081A">
        <w:rPr>
          <w:rStyle w:val="XMLBlue"/>
          <w:sz w:val="22"/>
          <w:szCs w:val="22"/>
        </w:rPr>
        <w:t>--&gt;</w:t>
      </w:r>
    </w:p>
    <w:p w14:paraId="6D46CF3F" w14:textId="77777777" w:rsidR="00DE68D6" w:rsidRPr="0013081A" w:rsidRDefault="00D8615A">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ue"/>
          <w:sz w:val="22"/>
          <w:szCs w:val="22"/>
        </w:rPr>
        <w:tab/>
      </w:r>
      <w:r w:rsidRPr="0013081A">
        <w:rPr>
          <w:rStyle w:val="XMLBlue"/>
          <w:sz w:val="22"/>
          <w:szCs w:val="22"/>
        </w:rPr>
        <w:tab/>
      </w:r>
      <w:r w:rsidR="00DE68D6" w:rsidRPr="0013081A">
        <w:rPr>
          <w:rStyle w:val="XMLBlue"/>
          <w:sz w:val="22"/>
          <w:szCs w:val="22"/>
        </w:rPr>
        <w:t>&lt;</w:t>
      </w:r>
      <w:r w:rsidR="00DE68D6" w:rsidRPr="0013081A">
        <w:rPr>
          <w:rStyle w:val="XMLDarkRed"/>
          <w:sz w:val="22"/>
          <w:szCs w:val="22"/>
        </w:rPr>
        <w:t>id</w:t>
      </w:r>
      <w:r w:rsidR="00DE68D6" w:rsidRPr="0013081A">
        <w:rPr>
          <w:rStyle w:val="XMLRed"/>
          <w:sz w:val="22"/>
          <w:szCs w:val="22"/>
        </w:rPr>
        <w:t xml:space="preserve"> </w:t>
      </w:r>
      <w:proofErr w:type="spellStart"/>
      <w:r w:rsidR="00DE68D6" w:rsidRPr="0013081A">
        <w:rPr>
          <w:rStyle w:val="XMLRed"/>
          <w:sz w:val="22"/>
          <w:szCs w:val="22"/>
        </w:rPr>
        <w:t>root</w:t>
      </w:r>
      <w:proofErr w:type="spellEnd"/>
      <w:r w:rsidR="00DE68D6" w:rsidRPr="0013081A">
        <w:rPr>
          <w:rStyle w:val="XMLBlue"/>
          <w:sz w:val="22"/>
          <w:szCs w:val="22"/>
        </w:rPr>
        <w:t>="</w:t>
      </w:r>
      <w:r w:rsidR="00DE68D6" w:rsidRPr="0013081A">
        <w:rPr>
          <w:rStyle w:val="XMLBlack"/>
          <w:sz w:val="22"/>
          <w:szCs w:val="22"/>
        </w:rPr>
        <w:t>1.2.246.</w:t>
      </w:r>
      <w:r w:rsidRPr="0013081A">
        <w:rPr>
          <w:rStyle w:val="XMLBlack"/>
          <w:sz w:val="22"/>
          <w:szCs w:val="22"/>
        </w:rPr>
        <w:t>537.</w:t>
      </w:r>
      <w:r w:rsidR="00DE68D6" w:rsidRPr="0013081A">
        <w:rPr>
          <w:rStyle w:val="XMLBlack"/>
          <w:sz w:val="22"/>
          <w:szCs w:val="22"/>
        </w:rPr>
        <w:t>26</w:t>
      </w:r>
      <w:r w:rsidR="00DE68D6" w:rsidRPr="0013081A">
        <w:rPr>
          <w:rStyle w:val="XMLBlue"/>
          <w:sz w:val="22"/>
          <w:szCs w:val="22"/>
        </w:rPr>
        <w:t>"</w:t>
      </w:r>
      <w:r w:rsidR="00DE68D6" w:rsidRPr="0013081A">
        <w:rPr>
          <w:rStyle w:val="XMLRed"/>
          <w:sz w:val="22"/>
          <w:szCs w:val="22"/>
        </w:rPr>
        <w:t xml:space="preserve"> </w:t>
      </w:r>
      <w:proofErr w:type="spellStart"/>
      <w:r w:rsidR="00DE68D6" w:rsidRPr="0013081A">
        <w:rPr>
          <w:rStyle w:val="XMLRed"/>
          <w:sz w:val="22"/>
          <w:szCs w:val="22"/>
        </w:rPr>
        <w:t>extension</w:t>
      </w:r>
      <w:proofErr w:type="spellEnd"/>
      <w:r w:rsidR="00DE68D6" w:rsidRPr="0013081A">
        <w:rPr>
          <w:rStyle w:val="XMLBlue"/>
          <w:sz w:val="22"/>
          <w:szCs w:val="22"/>
        </w:rPr>
        <w:t>="</w:t>
      </w:r>
      <w:r w:rsidR="00DE68D6" w:rsidRPr="0013081A">
        <w:rPr>
          <w:rStyle w:val="XMLBlack"/>
          <w:sz w:val="22"/>
          <w:szCs w:val="22"/>
        </w:rPr>
        <w:t>12345678</w:t>
      </w:r>
      <w:r w:rsidRPr="0013081A">
        <w:rPr>
          <w:rStyle w:val="XMLBlack"/>
          <w:sz w:val="22"/>
          <w:szCs w:val="22"/>
        </w:rPr>
        <w:t>901</w:t>
      </w:r>
      <w:r w:rsidR="00DE68D6" w:rsidRPr="0013081A">
        <w:rPr>
          <w:rStyle w:val="XMLBlue"/>
          <w:sz w:val="22"/>
          <w:szCs w:val="22"/>
        </w:rPr>
        <w:t>"/&gt;</w:t>
      </w:r>
    </w:p>
    <w:p w14:paraId="7D0766CC"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rPr>
        <w:tab/>
      </w:r>
      <w:r w:rsidRPr="0013081A">
        <w:rPr>
          <w:rStyle w:val="XMLBlack"/>
          <w:sz w:val="22"/>
          <w:szCs w:val="22"/>
        </w:rPr>
        <w:tab/>
      </w:r>
      <w:proofErr w:type="gramStart"/>
      <w:r w:rsidRPr="0013081A">
        <w:rPr>
          <w:rStyle w:val="XMLBlue"/>
          <w:sz w:val="22"/>
          <w:szCs w:val="22"/>
        </w:rPr>
        <w:t>&lt;!--</w:t>
      </w:r>
      <w:r w:rsidRPr="0013081A">
        <w:rPr>
          <w:rStyle w:val="XMLGray50"/>
          <w:sz w:val="22"/>
          <w:szCs w:val="22"/>
        </w:rPr>
        <w:t>-</w:t>
      </w:r>
      <w:proofErr w:type="gramEnd"/>
      <w:r w:rsidRPr="0013081A">
        <w:rPr>
          <w:rStyle w:val="XMLGray50"/>
          <w:sz w:val="22"/>
          <w:szCs w:val="22"/>
        </w:rPr>
        <w:t>Lääkärin erikoisala</w:t>
      </w:r>
      <w:r w:rsidRPr="0013081A">
        <w:rPr>
          <w:rStyle w:val="XMLBlue"/>
          <w:sz w:val="22"/>
          <w:szCs w:val="22"/>
        </w:rPr>
        <w:t>--&gt;</w:t>
      </w:r>
    </w:p>
    <w:p w14:paraId="18BE3EA9" w14:textId="7B708B59" w:rsidR="0077747B" w:rsidRPr="0013081A" w:rsidRDefault="0077747B" w:rsidP="0080294E">
      <w:pPr>
        <w:tabs>
          <w:tab w:val="left" w:pos="301"/>
          <w:tab w:val="left" w:pos="601"/>
          <w:tab w:val="left" w:pos="902"/>
          <w:tab w:val="left" w:pos="1202"/>
          <w:tab w:val="left" w:pos="1503"/>
          <w:tab w:val="left" w:pos="1803"/>
          <w:tab w:val="left" w:pos="2104"/>
          <w:tab w:val="left" w:pos="2404"/>
        </w:tabs>
        <w:autoSpaceDE w:val="0"/>
        <w:autoSpaceDN w:val="0"/>
        <w:adjustRightInd w:val="0"/>
        <w:ind w:left="902" w:hanging="902"/>
        <w:rPr>
          <w:rStyle w:val="XMLBlack"/>
          <w:sz w:val="22"/>
          <w:szCs w:val="22"/>
        </w:rPr>
      </w:pPr>
      <w:r w:rsidRPr="0013081A">
        <w:rPr>
          <w:rStyle w:val="XMLBlack"/>
          <w:sz w:val="22"/>
          <w:szCs w:val="22"/>
        </w:rPr>
        <w:tab/>
      </w:r>
      <w:r w:rsidRPr="0013081A">
        <w:rPr>
          <w:rStyle w:val="XMLBlack"/>
          <w:sz w:val="22"/>
          <w:szCs w:val="22"/>
        </w:rPr>
        <w:tab/>
      </w:r>
      <w:r w:rsidRPr="0013081A">
        <w:rPr>
          <w:rStyle w:val="XMLBlue"/>
          <w:sz w:val="22"/>
          <w:szCs w:val="22"/>
        </w:rPr>
        <w:t>&lt;</w:t>
      </w:r>
      <w:proofErr w:type="spellStart"/>
      <w:proofErr w:type="gramStart"/>
      <w:r w:rsidRPr="0013081A">
        <w:rPr>
          <w:rStyle w:val="XMLDarkRed"/>
          <w:sz w:val="22"/>
          <w:szCs w:val="22"/>
        </w:rPr>
        <w:t>code</w:t>
      </w:r>
      <w:proofErr w:type="spellEnd"/>
      <w:r w:rsidRPr="0013081A">
        <w:rPr>
          <w:rStyle w:val="XMLRed"/>
          <w:sz w:val="22"/>
          <w:szCs w:val="22"/>
        </w:rPr>
        <w:t xml:space="preserve"> </w:t>
      </w:r>
      <w:r w:rsidR="00D05EBD">
        <w:rPr>
          <w:rStyle w:val="XMLRed"/>
          <w:sz w:val="22"/>
          <w:szCs w:val="22"/>
        </w:rPr>
        <w:t xml:space="preserve"> </w:t>
      </w:r>
      <w:proofErr w:type="spellStart"/>
      <w:r w:rsidRPr="0013081A">
        <w:rPr>
          <w:rStyle w:val="XMLRed"/>
          <w:sz w:val="22"/>
          <w:szCs w:val="22"/>
        </w:rPr>
        <w:t>code</w:t>
      </w:r>
      <w:proofErr w:type="spellEnd"/>
      <w:proofErr w:type="gramEnd"/>
      <w:r w:rsidRPr="0013081A">
        <w:rPr>
          <w:rStyle w:val="XMLBlue"/>
          <w:sz w:val="22"/>
          <w:szCs w:val="22"/>
        </w:rPr>
        <w:t>="</w:t>
      </w:r>
      <w:r w:rsidR="0015323A" w:rsidRPr="0013081A">
        <w:rPr>
          <w:rStyle w:val="XMLBlack"/>
          <w:sz w:val="22"/>
          <w:szCs w:val="22"/>
        </w:rPr>
        <w:t>86171-432</w:t>
      </w:r>
      <w:r w:rsidRPr="0013081A">
        <w:rPr>
          <w:rStyle w:val="XMLBlue"/>
          <w:sz w:val="22"/>
          <w:szCs w:val="22"/>
        </w:rPr>
        <w:t>"</w:t>
      </w:r>
      <w:r w:rsidRPr="0013081A">
        <w:rPr>
          <w:rStyle w:val="XMLRed"/>
          <w:sz w:val="22"/>
          <w:szCs w:val="22"/>
        </w:rPr>
        <w:t>codeSystem</w:t>
      </w:r>
      <w:r w:rsidRPr="0013081A">
        <w:rPr>
          <w:rStyle w:val="XMLBlue"/>
          <w:sz w:val="22"/>
          <w:szCs w:val="22"/>
        </w:rPr>
        <w:t>="</w:t>
      </w:r>
      <w:r w:rsidR="00D42702" w:rsidRPr="0013081A">
        <w:rPr>
          <w:rStyle w:val="XMLBlack"/>
          <w:sz w:val="22"/>
          <w:szCs w:val="22"/>
        </w:rPr>
        <w:t>1.2.246.537.6.148.20</w:t>
      </w:r>
      <w:r w:rsidR="0015323A" w:rsidRPr="0013081A">
        <w:rPr>
          <w:rStyle w:val="XMLBlack"/>
          <w:sz w:val="22"/>
          <w:szCs w:val="22"/>
        </w:rPr>
        <w:t>08</w:t>
      </w:r>
      <w:r w:rsidRPr="0013081A">
        <w:rPr>
          <w:rStyle w:val="XMLBlue"/>
          <w:sz w:val="22"/>
          <w:szCs w:val="22"/>
        </w:rPr>
        <w:t>"</w:t>
      </w:r>
      <w:r w:rsidRPr="0013081A">
        <w:rPr>
          <w:rStyle w:val="XMLRed"/>
          <w:sz w:val="22"/>
          <w:szCs w:val="22"/>
        </w:rPr>
        <w:t xml:space="preserve"> </w:t>
      </w:r>
      <w:proofErr w:type="spellStart"/>
      <w:r w:rsidR="0015323A" w:rsidRPr="0013081A">
        <w:rPr>
          <w:rStyle w:val="XMLRed"/>
          <w:sz w:val="22"/>
          <w:szCs w:val="22"/>
        </w:rPr>
        <w:t>codeSystemName</w:t>
      </w:r>
      <w:proofErr w:type="spellEnd"/>
      <w:r w:rsidR="0015323A" w:rsidRPr="0013081A">
        <w:rPr>
          <w:rStyle w:val="XMLBlue"/>
          <w:sz w:val="22"/>
          <w:szCs w:val="22"/>
        </w:rPr>
        <w:t>="</w:t>
      </w:r>
      <w:r w:rsidR="0015323A" w:rsidRPr="0013081A">
        <w:rPr>
          <w:rStyle w:val="XMLBlack"/>
          <w:sz w:val="22"/>
          <w:szCs w:val="22"/>
        </w:rPr>
        <w:t xml:space="preserve"> Valvira -Koulutusluokitus</w:t>
      </w:r>
      <w:r w:rsidR="0015323A" w:rsidRPr="0013081A">
        <w:rPr>
          <w:rStyle w:val="XMLBlue"/>
          <w:sz w:val="22"/>
          <w:szCs w:val="22"/>
        </w:rPr>
        <w:t>"</w:t>
      </w:r>
      <w:r w:rsidR="00BA1427">
        <w:rPr>
          <w:rStyle w:val="XMLRed"/>
          <w:sz w:val="22"/>
          <w:szCs w:val="22"/>
        </w:rPr>
        <w:t xml:space="preserve"> </w:t>
      </w:r>
      <w:proofErr w:type="spellStart"/>
      <w:r w:rsidRPr="0013081A">
        <w:rPr>
          <w:rStyle w:val="XMLRed"/>
          <w:sz w:val="22"/>
          <w:szCs w:val="22"/>
        </w:rPr>
        <w:t>displayName</w:t>
      </w:r>
      <w:proofErr w:type="spellEnd"/>
      <w:r w:rsidRPr="0013081A">
        <w:rPr>
          <w:rStyle w:val="XMLBlue"/>
          <w:sz w:val="22"/>
          <w:szCs w:val="22"/>
        </w:rPr>
        <w:t>="</w:t>
      </w:r>
      <w:r w:rsidR="0015323A" w:rsidRPr="0013081A">
        <w:rPr>
          <w:rStyle w:val="XMLBlack"/>
          <w:sz w:val="22"/>
          <w:szCs w:val="22"/>
        </w:rPr>
        <w:t>erikoislääkäri naistentaudit ja synnytykset: gynekologinen endokrinologia</w:t>
      </w:r>
      <w:r w:rsidRPr="0013081A">
        <w:rPr>
          <w:rStyle w:val="XMLBlue"/>
          <w:sz w:val="22"/>
          <w:szCs w:val="22"/>
        </w:rPr>
        <w:t>"&gt;</w:t>
      </w:r>
    </w:p>
    <w:p w14:paraId="449A56B5" w14:textId="77777777" w:rsidR="0077747B"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rPr>
        <w:tab/>
      </w:r>
      <w:r w:rsidRPr="0013081A">
        <w:rPr>
          <w:rStyle w:val="XMLBlack"/>
          <w:sz w:val="22"/>
          <w:szCs w:val="22"/>
        </w:rPr>
        <w:tab/>
      </w:r>
      <w:r w:rsidRPr="0013081A">
        <w:rPr>
          <w:rStyle w:val="XMLBlack"/>
          <w:sz w:val="22"/>
          <w:szCs w:val="22"/>
        </w:rPr>
        <w:tab/>
      </w:r>
      <w:r w:rsidRPr="002C60BB">
        <w:rPr>
          <w:rStyle w:val="XMLBlue"/>
          <w:sz w:val="22"/>
          <w:szCs w:val="22"/>
          <w:lang w:val="en-US"/>
        </w:rPr>
        <w:t>&lt;</w:t>
      </w:r>
      <w:r w:rsidRPr="002C60BB">
        <w:rPr>
          <w:rStyle w:val="XMLDarkRed"/>
          <w:sz w:val="22"/>
          <w:szCs w:val="22"/>
          <w:lang w:val="en-US"/>
        </w:rPr>
        <w:t>translation</w:t>
      </w:r>
      <w:r w:rsidRPr="002C60BB">
        <w:rPr>
          <w:rStyle w:val="XMLBlue"/>
          <w:sz w:val="22"/>
          <w:szCs w:val="22"/>
          <w:lang w:val="en-US"/>
        </w:rPr>
        <w:t>&gt;</w:t>
      </w:r>
    </w:p>
    <w:p w14:paraId="34B2B726" w14:textId="507AED28" w:rsidR="00AB37DC" w:rsidRPr="002C60BB" w:rsidRDefault="00AB37DC" w:rsidP="00AB37DC">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proofErr w:type="gramStart"/>
      <w:r w:rsidRPr="002C60BB">
        <w:rPr>
          <w:rStyle w:val="XMLBlue"/>
          <w:sz w:val="22"/>
          <w:szCs w:val="22"/>
          <w:lang w:val="en-US"/>
        </w:rPr>
        <w:t>&lt;!—</w:t>
      </w:r>
      <w:proofErr w:type="spellStart"/>
      <w:proofErr w:type="gramEnd"/>
      <w:r w:rsidRPr="002C60BB">
        <w:rPr>
          <w:rStyle w:val="XMLGray50"/>
          <w:sz w:val="22"/>
          <w:szCs w:val="22"/>
          <w:lang w:val="en-US"/>
        </w:rPr>
        <w:t>Virka</w:t>
      </w:r>
      <w:proofErr w:type="spellEnd"/>
      <w:r w:rsidRPr="002C60BB">
        <w:rPr>
          <w:rStyle w:val="XMLGray50"/>
          <w:sz w:val="22"/>
          <w:szCs w:val="22"/>
          <w:lang w:val="en-US"/>
        </w:rPr>
        <w:t xml:space="preserve">, </w:t>
      </w:r>
      <w:proofErr w:type="spellStart"/>
      <w:r w:rsidRPr="002C60BB">
        <w:rPr>
          <w:rStyle w:val="XMLGray50"/>
          <w:sz w:val="22"/>
          <w:szCs w:val="22"/>
          <w:lang w:val="en-US"/>
        </w:rPr>
        <w:t>tehtävä</w:t>
      </w:r>
      <w:proofErr w:type="spellEnd"/>
      <w:r w:rsidRPr="002C60BB">
        <w:rPr>
          <w:rStyle w:val="XMLGray50"/>
          <w:sz w:val="22"/>
          <w:szCs w:val="22"/>
          <w:lang w:val="en-US"/>
        </w:rPr>
        <w:t xml:space="preserve">, </w:t>
      </w:r>
      <w:proofErr w:type="spellStart"/>
      <w:r w:rsidRPr="002C60BB">
        <w:rPr>
          <w:rStyle w:val="XMLGray50"/>
          <w:sz w:val="22"/>
          <w:szCs w:val="22"/>
          <w:lang w:val="en-US"/>
        </w:rPr>
        <w:t>nimike</w:t>
      </w:r>
      <w:proofErr w:type="spellEnd"/>
      <w:r w:rsidRPr="002C60BB">
        <w:rPr>
          <w:rStyle w:val="XMLGray50"/>
          <w:sz w:val="22"/>
          <w:szCs w:val="22"/>
          <w:lang w:val="en-US"/>
        </w:rPr>
        <w:t xml:space="preserve"> </w:t>
      </w:r>
      <w:r w:rsidRPr="002C60BB">
        <w:rPr>
          <w:rStyle w:val="XMLBlue"/>
          <w:sz w:val="22"/>
          <w:szCs w:val="22"/>
          <w:lang w:val="en-US"/>
        </w:rPr>
        <w:t>--&gt;</w:t>
      </w:r>
    </w:p>
    <w:p w14:paraId="07043709" w14:textId="77777777" w:rsidR="0077747B" w:rsidRPr="0013081A" w:rsidRDefault="0077747B">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sz w:val="22"/>
          <w:szCs w:val="22"/>
          <w:lang w:val="en-GB"/>
        </w:rPr>
      </w:pP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2C60BB">
        <w:rPr>
          <w:rStyle w:val="XMLBlack"/>
          <w:sz w:val="22"/>
          <w:szCs w:val="22"/>
          <w:lang w:val="en-US"/>
        </w:rPr>
        <w:tab/>
      </w:r>
      <w:r w:rsidRPr="0013081A">
        <w:rPr>
          <w:rStyle w:val="XMLBlue"/>
          <w:sz w:val="22"/>
          <w:szCs w:val="22"/>
          <w:lang w:val="en-GB"/>
        </w:rPr>
        <w:t>&lt;</w:t>
      </w:r>
      <w:r w:rsidRPr="0013081A">
        <w:rPr>
          <w:rStyle w:val="XMLDarkRed"/>
          <w:sz w:val="22"/>
          <w:szCs w:val="22"/>
          <w:lang w:val="en-GB"/>
        </w:rPr>
        <w:t>qualifier</w:t>
      </w:r>
      <w:r w:rsidRPr="0013081A">
        <w:rPr>
          <w:rStyle w:val="XMLBlue"/>
          <w:sz w:val="22"/>
          <w:szCs w:val="22"/>
          <w:lang w:val="en-GB"/>
        </w:rPr>
        <w:t>&gt;</w:t>
      </w:r>
    </w:p>
    <w:p w14:paraId="559261A8" w14:textId="4569A936" w:rsidR="001B7D3F"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name</w:t>
      </w:r>
      <w:r w:rsidRPr="0013081A">
        <w:rPr>
          <w:rStyle w:val="XMLRed"/>
          <w:sz w:val="22"/>
          <w:szCs w:val="22"/>
          <w:lang w:val="en-GB"/>
        </w:rPr>
        <w:t xml:space="preserve"> code</w:t>
      </w:r>
      <w:r w:rsidRPr="0013081A">
        <w:rPr>
          <w:rStyle w:val="XMLBlue"/>
          <w:sz w:val="22"/>
          <w:szCs w:val="22"/>
          <w:lang w:val="en-GB"/>
        </w:rPr>
        <w:t>="</w:t>
      </w:r>
      <w:r w:rsidRPr="0013081A">
        <w:rPr>
          <w:rStyle w:val="XMLBlack"/>
          <w:sz w:val="22"/>
          <w:szCs w:val="22"/>
          <w:lang w:val="en-GB"/>
        </w:rPr>
        <w:t>1.2</w:t>
      </w:r>
      <w:r w:rsidRPr="0013081A">
        <w:rPr>
          <w:rStyle w:val="XMLBlue"/>
          <w:sz w:val="22"/>
          <w:szCs w:val="22"/>
          <w:lang w:val="en-GB"/>
        </w:rPr>
        <w:t>"</w:t>
      </w:r>
      <w:r w:rsidR="0080294E">
        <w:rPr>
          <w:rStyle w:val="XMLBlue"/>
          <w:sz w:val="22"/>
          <w:szCs w:val="22"/>
          <w:lang w:val="en-GB"/>
        </w:rPr>
        <w:t xml:space="preserve"> </w:t>
      </w:r>
      <w:proofErr w:type="spellStart"/>
      <w:r w:rsidRPr="0013081A">
        <w:rPr>
          <w:rStyle w:val="XMLRed"/>
          <w:sz w:val="22"/>
          <w:szCs w:val="22"/>
          <w:lang w:val="en-GB"/>
        </w:rPr>
        <w:t>codeSystem</w:t>
      </w:r>
      <w:proofErr w:type="spellEnd"/>
      <w:r w:rsidRPr="0013081A">
        <w:rPr>
          <w:rStyle w:val="XMLBlue"/>
          <w:sz w:val="22"/>
          <w:szCs w:val="22"/>
          <w:lang w:val="en-GB"/>
        </w:rPr>
        <w:t>="</w:t>
      </w:r>
      <w:r w:rsidRPr="0013081A">
        <w:rPr>
          <w:rStyle w:val="XMLBlack"/>
          <w:sz w:val="22"/>
          <w:szCs w:val="22"/>
          <w:lang w:val="en-GB"/>
        </w:rPr>
        <w:t>1.2.246.537.6.12.999.2003</w:t>
      </w:r>
      <w:r w:rsidRPr="0013081A">
        <w:rPr>
          <w:rStyle w:val="XMLBlue"/>
          <w:sz w:val="22"/>
          <w:szCs w:val="22"/>
          <w:lang w:val="en-GB"/>
        </w:rPr>
        <w:t>"</w:t>
      </w:r>
      <w:r w:rsidR="0080294E">
        <w:rPr>
          <w:rStyle w:val="XMLRed"/>
          <w:sz w:val="22"/>
          <w:szCs w:val="22"/>
          <w:lang w:val="en-GB"/>
        </w:rPr>
        <w:t xml:space="preserve"> </w:t>
      </w:r>
      <w:proofErr w:type="spellStart"/>
      <w:r w:rsidRPr="0013081A">
        <w:rPr>
          <w:rStyle w:val="XMLRed"/>
          <w:sz w:val="22"/>
          <w:szCs w:val="22"/>
          <w:lang w:val="en-GB"/>
        </w:rPr>
        <w:t>displayName</w:t>
      </w:r>
      <w:proofErr w:type="spellEnd"/>
      <w:r w:rsidRPr="0013081A">
        <w:rPr>
          <w:rStyle w:val="XMLBlue"/>
          <w:sz w:val="22"/>
          <w:szCs w:val="22"/>
          <w:lang w:val="en-GB"/>
        </w:rPr>
        <w:t>="</w:t>
      </w:r>
      <w:proofErr w:type="spellStart"/>
      <w:r w:rsidRPr="0013081A">
        <w:rPr>
          <w:rStyle w:val="XMLBlack"/>
          <w:sz w:val="22"/>
          <w:szCs w:val="22"/>
          <w:lang w:val="en-GB"/>
        </w:rPr>
        <w:t>Virkanimike</w:t>
      </w:r>
      <w:proofErr w:type="spellEnd"/>
      <w:r w:rsidRPr="0013081A">
        <w:rPr>
          <w:rStyle w:val="XMLBlue"/>
          <w:sz w:val="22"/>
          <w:szCs w:val="22"/>
          <w:lang w:val="en-GB"/>
        </w:rPr>
        <w:t>"/&gt;</w:t>
      </w:r>
    </w:p>
    <w:p w14:paraId="0049DD2A" w14:textId="4CF1B53C" w:rsidR="0077747B" w:rsidRPr="0013081A" w:rsidRDefault="0077747B" w:rsidP="001B7D3F">
      <w:pPr>
        <w:tabs>
          <w:tab w:val="left" w:pos="301"/>
          <w:tab w:val="left" w:pos="601"/>
          <w:tab w:val="left" w:pos="902"/>
          <w:tab w:val="left" w:pos="1202"/>
          <w:tab w:val="left" w:pos="1503"/>
          <w:tab w:val="left" w:pos="1803"/>
          <w:tab w:val="left" w:pos="2104"/>
          <w:tab w:val="left" w:pos="2404"/>
        </w:tabs>
        <w:autoSpaceDE w:val="0"/>
        <w:autoSpaceDN w:val="0"/>
        <w:adjustRightInd w:val="0"/>
        <w:ind w:left="1503" w:hanging="1503"/>
        <w:rPr>
          <w:rStyle w:val="XMLBlue"/>
          <w:sz w:val="22"/>
          <w:szCs w:val="22"/>
          <w:lang w:val="en-GB"/>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ack"/>
          <w:sz w:val="22"/>
          <w:szCs w:val="22"/>
          <w:lang w:val="en-GB"/>
        </w:rPr>
        <w:tab/>
      </w:r>
      <w:r w:rsidRPr="0013081A">
        <w:rPr>
          <w:rStyle w:val="XMLBlue"/>
          <w:sz w:val="22"/>
          <w:szCs w:val="22"/>
          <w:lang w:val="en-GB"/>
        </w:rPr>
        <w:t>&lt;</w:t>
      </w:r>
      <w:r w:rsidRPr="0013081A">
        <w:rPr>
          <w:rStyle w:val="XMLDarkRed"/>
          <w:sz w:val="22"/>
          <w:szCs w:val="22"/>
          <w:lang w:val="en-GB"/>
        </w:rPr>
        <w:t>value</w:t>
      </w:r>
      <w:r w:rsidR="00F71186" w:rsidRPr="0013081A">
        <w:rPr>
          <w:rStyle w:val="XMLBlue"/>
          <w:sz w:val="22"/>
          <w:szCs w:val="22"/>
          <w:lang w:val="en-GB"/>
        </w:rPr>
        <w:t>&gt;</w:t>
      </w:r>
    </w:p>
    <w:p w14:paraId="2140D616" w14:textId="6FC28DFE" w:rsidR="0077747B" w:rsidRPr="0013081A" w:rsidRDefault="0077747B" w:rsidP="00FD0F34">
      <w:pPr>
        <w:tabs>
          <w:tab w:val="left" w:pos="301"/>
          <w:tab w:val="left" w:pos="601"/>
          <w:tab w:val="left" w:pos="902"/>
          <w:tab w:val="left" w:pos="1202"/>
          <w:tab w:val="left" w:pos="1503"/>
          <w:tab w:val="left" w:pos="1803"/>
          <w:tab w:val="left" w:pos="2104"/>
          <w:tab w:val="left" w:pos="2404"/>
        </w:tabs>
        <w:autoSpaceDE w:val="0"/>
        <w:autoSpaceDN w:val="0"/>
        <w:adjustRightInd w:val="0"/>
        <w:ind w:left="2104" w:hanging="2104"/>
        <w:rPr>
          <w:rStyle w:val="XMLBlue"/>
          <w:sz w:val="22"/>
          <w:szCs w:val="22"/>
          <w:lang w:val="en-US"/>
        </w:rPr>
      </w:pP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lang w:val="en-GB"/>
        </w:rPr>
        <w:tab/>
      </w:r>
      <w:r w:rsidRPr="0013081A">
        <w:rPr>
          <w:rStyle w:val="XMLBlue"/>
          <w:sz w:val="22"/>
          <w:szCs w:val="22"/>
          <w:highlight w:val="white"/>
          <w:lang w:val="en-US"/>
        </w:rPr>
        <w:t>&lt;</w:t>
      </w:r>
      <w:proofErr w:type="spellStart"/>
      <w:r w:rsidRPr="0013081A">
        <w:rPr>
          <w:rStyle w:val="XMLDarkRed"/>
          <w:sz w:val="22"/>
          <w:szCs w:val="22"/>
          <w:highlight w:val="white"/>
          <w:lang w:val="en-US"/>
        </w:rPr>
        <w:t>originalText</w:t>
      </w:r>
      <w:proofErr w:type="spellEnd"/>
      <w:r w:rsidRPr="0013081A">
        <w:rPr>
          <w:rStyle w:val="XMLBlue"/>
          <w:sz w:val="22"/>
          <w:szCs w:val="22"/>
          <w:highlight w:val="white"/>
          <w:lang w:val="en-US"/>
        </w:rPr>
        <w:t>&gt;</w:t>
      </w:r>
      <w:proofErr w:type="spellStart"/>
      <w:r w:rsidR="000C6999">
        <w:rPr>
          <w:rStyle w:val="XMLText"/>
          <w:sz w:val="22"/>
          <w:szCs w:val="22"/>
          <w:highlight w:val="white"/>
          <w:lang w:val="en-US"/>
        </w:rPr>
        <w:t>virkanimike</w:t>
      </w:r>
      <w:proofErr w:type="spellEnd"/>
      <w:r w:rsidR="000C6999">
        <w:rPr>
          <w:rStyle w:val="XMLText"/>
          <w:sz w:val="22"/>
          <w:szCs w:val="22"/>
          <w:highlight w:val="white"/>
          <w:lang w:val="en-US"/>
        </w:rPr>
        <w:t xml:space="preserve"> </w:t>
      </w:r>
      <w:proofErr w:type="spellStart"/>
      <w:r w:rsidR="000C6999">
        <w:rPr>
          <w:rStyle w:val="XMLText"/>
          <w:sz w:val="22"/>
          <w:szCs w:val="22"/>
          <w:highlight w:val="white"/>
          <w:lang w:val="en-US"/>
        </w:rPr>
        <w:t>tekstinä</w:t>
      </w:r>
      <w:proofErr w:type="spellEnd"/>
      <w:r w:rsidRPr="0013081A">
        <w:rPr>
          <w:rStyle w:val="XMLBlue"/>
          <w:sz w:val="22"/>
          <w:szCs w:val="22"/>
          <w:highlight w:val="white"/>
          <w:lang w:val="en-US"/>
        </w:rPr>
        <w:t>&lt;/</w:t>
      </w:r>
      <w:proofErr w:type="spellStart"/>
      <w:r w:rsidRPr="0013081A">
        <w:rPr>
          <w:rStyle w:val="XMLDarkRed"/>
          <w:sz w:val="22"/>
          <w:szCs w:val="22"/>
          <w:highlight w:val="white"/>
          <w:lang w:val="en-US"/>
        </w:rPr>
        <w:t>originalText</w:t>
      </w:r>
      <w:proofErr w:type="spellEnd"/>
      <w:r w:rsidRPr="0013081A">
        <w:rPr>
          <w:rStyle w:val="XMLBlue"/>
          <w:sz w:val="22"/>
          <w:szCs w:val="22"/>
          <w:highlight w:val="white"/>
          <w:lang w:val="en-US"/>
        </w:rPr>
        <w:t>&gt;</w:t>
      </w:r>
    </w:p>
    <w:p w14:paraId="5A6EA35A"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t xml:space="preserve"> &lt;/</w:t>
      </w:r>
      <w:r w:rsidRPr="0013081A">
        <w:rPr>
          <w:rStyle w:val="XMLDarkRed"/>
          <w:sz w:val="22"/>
          <w:szCs w:val="22"/>
          <w:lang w:val="en-US"/>
        </w:rPr>
        <w:t>value</w:t>
      </w:r>
      <w:r w:rsidRPr="0013081A">
        <w:rPr>
          <w:rStyle w:val="XMLRed"/>
          <w:sz w:val="22"/>
          <w:szCs w:val="22"/>
          <w:lang w:val="en-US"/>
        </w:rPr>
        <w:t>&gt;</w:t>
      </w:r>
    </w:p>
    <w:p w14:paraId="268C4A6C" w14:textId="77777777" w:rsidR="00C968D5" w:rsidRPr="002C60BB"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2C60BB">
        <w:rPr>
          <w:rStyle w:val="XMLBlue"/>
          <w:sz w:val="22"/>
          <w:szCs w:val="22"/>
          <w:lang w:val="en-US"/>
        </w:rPr>
        <w:t>&lt;/</w:t>
      </w:r>
      <w:r w:rsidRPr="002C60BB">
        <w:rPr>
          <w:rStyle w:val="XMLDarkRed"/>
          <w:sz w:val="22"/>
          <w:szCs w:val="22"/>
          <w:lang w:val="en-US"/>
        </w:rPr>
        <w:t>qualifier</w:t>
      </w:r>
      <w:r w:rsidRPr="002C60BB">
        <w:rPr>
          <w:rStyle w:val="XMLBlue"/>
          <w:sz w:val="22"/>
          <w:szCs w:val="22"/>
          <w:lang w:val="en-US"/>
        </w:rPr>
        <w:t>&gt;</w:t>
      </w:r>
      <w:r w:rsidRPr="002C60BB">
        <w:rPr>
          <w:rStyle w:val="XMLBlack"/>
          <w:sz w:val="22"/>
          <w:szCs w:val="22"/>
          <w:lang w:val="en-US"/>
        </w:rPr>
        <w:tab/>
      </w:r>
    </w:p>
    <w:p w14:paraId="37993746" w14:textId="77777777" w:rsidR="00E1288C" w:rsidRPr="0013081A" w:rsidRDefault="00E1288C" w:rsidP="00E1288C">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rPr>
          <w:rStyle w:val="XMLBlack"/>
          <w:rFonts w:cs="Arial"/>
          <w:sz w:val="22"/>
          <w:szCs w:val="22"/>
          <w:lang w:val="en-GB"/>
        </w:rPr>
      </w:pP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sz w:val="22"/>
          <w:szCs w:val="22"/>
          <w:lang w:val="en-US"/>
        </w:rPr>
        <w:tab/>
      </w:r>
      <w:r w:rsidRPr="0013081A">
        <w:rPr>
          <w:rStyle w:val="XMLBlue"/>
          <w:rFonts w:cs="Arial"/>
          <w:sz w:val="22"/>
          <w:szCs w:val="22"/>
          <w:lang w:val="en-GB"/>
        </w:rPr>
        <w:t>&lt;</w:t>
      </w:r>
      <w:r w:rsidRPr="0013081A">
        <w:rPr>
          <w:rStyle w:val="XMLDarkRed"/>
          <w:rFonts w:cs="Arial"/>
          <w:sz w:val="22"/>
          <w:szCs w:val="22"/>
          <w:lang w:val="en-GB"/>
        </w:rPr>
        <w:t>qualifier</w:t>
      </w:r>
      <w:r w:rsidRPr="0013081A">
        <w:rPr>
          <w:rStyle w:val="XMLBlue"/>
          <w:rFonts w:cs="Arial"/>
          <w:sz w:val="22"/>
          <w:szCs w:val="22"/>
          <w:lang w:val="en-GB"/>
        </w:rPr>
        <w:t>&gt;</w:t>
      </w:r>
    </w:p>
    <w:p w14:paraId="1434E0CD" w14:textId="061E2EF0" w:rsidR="00E1288C" w:rsidRPr="00D32773" w:rsidRDefault="00E1288C" w:rsidP="007238F2">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Red"/>
          <w:rFonts w:cs="Arial"/>
          <w:sz w:val="22"/>
          <w:szCs w:val="22"/>
          <w:lang w:val="en-US"/>
        </w:rPr>
      </w:pP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ack"/>
          <w:rFonts w:cs="Arial"/>
          <w:sz w:val="22"/>
          <w:szCs w:val="22"/>
          <w:lang w:val="en-GB"/>
        </w:rPr>
        <w:tab/>
      </w:r>
      <w:r w:rsidRPr="0013081A">
        <w:rPr>
          <w:rStyle w:val="XMLBlue"/>
          <w:rFonts w:cs="Arial"/>
          <w:sz w:val="22"/>
          <w:szCs w:val="22"/>
          <w:lang w:val="en-GB"/>
        </w:rPr>
        <w:t>&lt;</w:t>
      </w:r>
      <w:r w:rsidRPr="0013081A">
        <w:rPr>
          <w:rStyle w:val="XMLDarkRed"/>
          <w:rFonts w:cs="Arial"/>
          <w:sz w:val="22"/>
          <w:szCs w:val="22"/>
          <w:lang w:val="en-GB"/>
        </w:rPr>
        <w:t>name</w:t>
      </w:r>
      <w:r w:rsidRPr="0013081A">
        <w:rPr>
          <w:rStyle w:val="XMLRed"/>
          <w:rFonts w:cs="Arial"/>
          <w:sz w:val="22"/>
          <w:szCs w:val="22"/>
          <w:lang w:val="en-GB"/>
        </w:rPr>
        <w:t xml:space="preserve"> </w:t>
      </w:r>
      <w:r w:rsidRPr="00E50CEF">
        <w:rPr>
          <w:rStyle w:val="XMLRed"/>
          <w:rFonts w:cs="Arial"/>
          <w:sz w:val="22"/>
          <w:szCs w:val="22"/>
          <w:lang w:val="en-US"/>
        </w:rPr>
        <w:t>code</w:t>
      </w:r>
      <w:r w:rsidRPr="00E50CEF">
        <w:rPr>
          <w:rStyle w:val="XMLBlue"/>
          <w:rFonts w:cs="Arial"/>
          <w:sz w:val="22"/>
          <w:szCs w:val="22"/>
          <w:lang w:val="en-US"/>
        </w:rPr>
        <w:t>="</w:t>
      </w:r>
      <w:r w:rsidRPr="00E50CEF">
        <w:rPr>
          <w:rStyle w:val="XMLBlue"/>
          <w:rFonts w:cs="Arial"/>
          <w:color w:val="auto"/>
          <w:sz w:val="22"/>
          <w:szCs w:val="22"/>
          <w:lang w:val="en-US"/>
        </w:rPr>
        <w:t>15</w:t>
      </w:r>
      <w:r w:rsidR="002E207B" w:rsidRPr="00E50CEF">
        <w:rPr>
          <w:rStyle w:val="XMLBlue"/>
          <w:rFonts w:cs="Arial"/>
          <w:color w:val="auto"/>
          <w:sz w:val="22"/>
          <w:szCs w:val="22"/>
          <w:lang w:val="en-US"/>
        </w:rPr>
        <w:t>1</w:t>
      </w:r>
      <w:r w:rsidRPr="00E50CEF">
        <w:rPr>
          <w:rStyle w:val="XMLBlue"/>
          <w:rFonts w:cs="Arial"/>
          <w:sz w:val="22"/>
          <w:szCs w:val="22"/>
          <w:lang w:val="en-US"/>
        </w:rPr>
        <w:t>"</w:t>
      </w:r>
      <w:r w:rsidR="007238F2">
        <w:rPr>
          <w:rStyle w:val="XMLBlue"/>
          <w:rFonts w:cs="Arial"/>
          <w:sz w:val="22"/>
          <w:szCs w:val="22"/>
          <w:lang w:val="en-US"/>
        </w:rPr>
        <w:t xml:space="preserve"> </w:t>
      </w:r>
      <w:proofErr w:type="spellStart"/>
      <w:r w:rsidRPr="00E50CEF">
        <w:rPr>
          <w:rStyle w:val="XMLRed"/>
          <w:rFonts w:cs="Arial"/>
          <w:sz w:val="22"/>
          <w:szCs w:val="22"/>
          <w:lang w:val="en-US"/>
        </w:rPr>
        <w:t>codeSystem</w:t>
      </w:r>
      <w:proofErr w:type="spellEnd"/>
      <w:r w:rsidRPr="00E50CEF">
        <w:rPr>
          <w:rStyle w:val="XMLBlue"/>
          <w:rFonts w:cs="Arial"/>
          <w:sz w:val="22"/>
          <w:szCs w:val="22"/>
          <w:lang w:val="en-US"/>
        </w:rPr>
        <w:t>="</w:t>
      </w:r>
      <w:r w:rsidRPr="00E50CEF">
        <w:rPr>
          <w:rFonts w:ascii="Arial" w:hAnsi="Arial" w:cs="Arial"/>
          <w:sz w:val="22"/>
          <w:szCs w:val="22"/>
          <w:lang w:val="en-US"/>
        </w:rPr>
        <w:t>1.2.246.537.6.12.2002.126</w:t>
      </w:r>
      <w:r w:rsidRPr="00E50CEF">
        <w:rPr>
          <w:rStyle w:val="XMLBlue"/>
          <w:rFonts w:cs="Arial"/>
          <w:sz w:val="22"/>
          <w:szCs w:val="22"/>
          <w:lang w:val="en-US"/>
        </w:rPr>
        <w:t>"</w:t>
      </w:r>
      <w:r w:rsidR="007238F2">
        <w:rPr>
          <w:rFonts w:ascii="Arial" w:hAnsi="Arial" w:cs="Arial"/>
          <w:color w:val="FF0000"/>
          <w:sz w:val="22"/>
          <w:szCs w:val="22"/>
          <w:lang w:val="en-US"/>
        </w:rPr>
        <w:t xml:space="preserve"> </w:t>
      </w:r>
      <w:proofErr w:type="spellStart"/>
      <w:r w:rsidRPr="00D32773">
        <w:rPr>
          <w:rFonts w:ascii="Arial" w:hAnsi="Arial" w:cs="Arial"/>
          <w:color w:val="FF0000"/>
          <w:sz w:val="22"/>
          <w:szCs w:val="22"/>
          <w:lang w:val="en-US"/>
        </w:rPr>
        <w:t>codeSystemName</w:t>
      </w:r>
      <w:proofErr w:type="spellEnd"/>
      <w:r w:rsidRPr="00D32773">
        <w:rPr>
          <w:rFonts w:ascii="Arial" w:hAnsi="Arial" w:cs="Arial"/>
          <w:color w:val="0000FF"/>
          <w:sz w:val="22"/>
          <w:szCs w:val="22"/>
          <w:lang w:val="en-US"/>
        </w:rPr>
        <w:t>="</w:t>
      </w:r>
      <w:proofErr w:type="spellStart"/>
      <w:r w:rsidRPr="00D32773">
        <w:rPr>
          <w:rFonts w:ascii="Arial" w:hAnsi="Arial" w:cs="Arial"/>
          <w:sz w:val="22"/>
          <w:szCs w:val="22"/>
          <w:lang w:val="en-US"/>
        </w:rPr>
        <w:t>Lääkityslista</w:t>
      </w:r>
      <w:proofErr w:type="spellEnd"/>
      <w:r w:rsidRPr="00D32773">
        <w:rPr>
          <w:rFonts w:ascii="Arial" w:hAnsi="Arial" w:cs="Arial"/>
          <w:color w:val="0000FF"/>
          <w:sz w:val="22"/>
          <w:szCs w:val="22"/>
          <w:lang w:val="en-US"/>
        </w:rPr>
        <w:t>"</w:t>
      </w:r>
      <w:r w:rsidRPr="00D32773">
        <w:rPr>
          <w:rFonts w:ascii="Arial" w:hAnsi="Arial" w:cs="Arial"/>
          <w:sz w:val="22"/>
          <w:szCs w:val="22"/>
          <w:lang w:val="en-US"/>
        </w:rPr>
        <w:t xml:space="preserve"> </w:t>
      </w:r>
      <w:proofErr w:type="spellStart"/>
      <w:r w:rsidRPr="00D32773">
        <w:rPr>
          <w:rFonts w:ascii="Arial" w:hAnsi="Arial" w:cs="Arial"/>
          <w:color w:val="FF0000"/>
          <w:sz w:val="22"/>
          <w:szCs w:val="22"/>
          <w:lang w:val="en-US"/>
        </w:rPr>
        <w:t>displayName</w:t>
      </w:r>
      <w:proofErr w:type="spellEnd"/>
      <w:r w:rsidRPr="00D32773">
        <w:rPr>
          <w:rFonts w:ascii="Arial" w:hAnsi="Arial" w:cs="Arial"/>
          <w:color w:val="0000FF"/>
          <w:sz w:val="22"/>
          <w:szCs w:val="22"/>
          <w:lang w:val="en-US"/>
        </w:rPr>
        <w:t>="</w:t>
      </w:r>
      <w:proofErr w:type="spellStart"/>
      <w:r w:rsidR="002E207B" w:rsidRPr="00D32773">
        <w:rPr>
          <w:rFonts w:ascii="Arial" w:hAnsi="Arial" w:cs="Arial"/>
          <w:sz w:val="22"/>
          <w:szCs w:val="22"/>
          <w:lang w:val="en-US"/>
        </w:rPr>
        <w:t>Ammattioikeus</w:t>
      </w:r>
      <w:proofErr w:type="spellEnd"/>
      <w:r w:rsidRPr="00D32773">
        <w:rPr>
          <w:rFonts w:ascii="Arial" w:hAnsi="Arial" w:cs="Arial"/>
          <w:color w:val="0000FF"/>
          <w:sz w:val="22"/>
          <w:szCs w:val="22"/>
          <w:lang w:val="en-US"/>
        </w:rPr>
        <w:t>"/&gt;</w:t>
      </w:r>
    </w:p>
    <w:p w14:paraId="0D72F4E1" w14:textId="42E9E572" w:rsidR="00E1288C" w:rsidRPr="0013081A" w:rsidRDefault="00E1288C" w:rsidP="00E6776E">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Style w:val="XMLBlue"/>
          <w:rFonts w:cs="Arial"/>
          <w:color w:val="FF0000"/>
          <w:sz w:val="22"/>
          <w:szCs w:val="22"/>
        </w:rPr>
      </w:pP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D32773">
        <w:rPr>
          <w:rStyle w:val="XMLRed"/>
          <w:rFonts w:cs="Arial"/>
          <w:sz w:val="22"/>
          <w:szCs w:val="22"/>
          <w:lang w:val="en-US"/>
        </w:rPr>
        <w:tab/>
      </w:r>
      <w:r w:rsidRPr="00BF3868">
        <w:rPr>
          <w:rStyle w:val="XMLBlue"/>
          <w:rFonts w:cs="Arial"/>
          <w:sz w:val="22"/>
          <w:szCs w:val="22"/>
        </w:rPr>
        <w:t>&lt;</w:t>
      </w:r>
      <w:proofErr w:type="spellStart"/>
      <w:r w:rsidRPr="00BF3868">
        <w:rPr>
          <w:rStyle w:val="XMLDarkRed"/>
          <w:rFonts w:cs="Arial"/>
          <w:sz w:val="22"/>
          <w:szCs w:val="22"/>
        </w:rPr>
        <w:t>value</w:t>
      </w:r>
      <w:proofErr w:type="spellEnd"/>
      <w:r w:rsidRPr="00BF3868">
        <w:rPr>
          <w:rStyle w:val="XMLRed"/>
          <w:rFonts w:cs="Arial"/>
          <w:sz w:val="22"/>
          <w:szCs w:val="22"/>
        </w:rPr>
        <w:t xml:space="preserve"> </w:t>
      </w:r>
      <w:proofErr w:type="spellStart"/>
      <w:r w:rsidRPr="00BF3868">
        <w:rPr>
          <w:rStyle w:val="XMLRed"/>
          <w:rFonts w:cs="Arial"/>
          <w:sz w:val="22"/>
          <w:szCs w:val="22"/>
        </w:rPr>
        <w:t>code</w:t>
      </w:r>
      <w:proofErr w:type="spellEnd"/>
      <w:r w:rsidR="002E207B" w:rsidRPr="00BF3868">
        <w:rPr>
          <w:rStyle w:val="XMLBlue"/>
          <w:rFonts w:cs="Arial"/>
          <w:sz w:val="22"/>
          <w:szCs w:val="22"/>
        </w:rPr>
        <w:t>="</w:t>
      </w:r>
      <w:r w:rsidR="002E207B" w:rsidRPr="00BF3868">
        <w:rPr>
          <w:rStyle w:val="XMLBlue"/>
          <w:rFonts w:cs="Arial"/>
          <w:color w:val="auto"/>
          <w:sz w:val="22"/>
          <w:szCs w:val="22"/>
        </w:rPr>
        <w:t>03</w:t>
      </w:r>
      <w:r w:rsidR="0036135F" w:rsidRPr="00BF3868">
        <w:rPr>
          <w:rStyle w:val="XMLBlue"/>
          <w:rFonts w:cs="Arial"/>
          <w:color w:val="auto"/>
          <w:sz w:val="22"/>
          <w:szCs w:val="22"/>
        </w:rPr>
        <w:t>4</w:t>
      </w:r>
      <w:r w:rsidRPr="00BF3868">
        <w:rPr>
          <w:rStyle w:val="XMLBlue"/>
          <w:rFonts w:cs="Arial"/>
          <w:sz w:val="22"/>
          <w:szCs w:val="22"/>
        </w:rPr>
        <w:t>"</w:t>
      </w:r>
      <w:r w:rsidR="007238F2">
        <w:rPr>
          <w:rFonts w:ascii="Arial" w:hAnsi="Arial" w:cs="Arial"/>
          <w:color w:val="FF0000"/>
          <w:sz w:val="22"/>
          <w:szCs w:val="22"/>
        </w:rPr>
        <w:t xml:space="preserve"> </w:t>
      </w:r>
      <w:proofErr w:type="spellStart"/>
      <w:r w:rsidRPr="00BF3868">
        <w:rPr>
          <w:rFonts w:ascii="Arial" w:hAnsi="Arial" w:cs="Arial"/>
          <w:color w:val="FF0000"/>
          <w:sz w:val="22"/>
          <w:szCs w:val="22"/>
        </w:rPr>
        <w:t>codeSystem</w:t>
      </w:r>
      <w:proofErr w:type="spellEnd"/>
      <w:r w:rsidRPr="00BF3868">
        <w:rPr>
          <w:rFonts w:ascii="Arial" w:hAnsi="Arial" w:cs="Arial"/>
          <w:color w:val="0000FF"/>
          <w:sz w:val="22"/>
          <w:szCs w:val="22"/>
        </w:rPr>
        <w:t>="</w:t>
      </w:r>
      <w:r w:rsidR="00005B8F" w:rsidRPr="00BF3868">
        <w:rPr>
          <w:rFonts w:ascii="Arial" w:hAnsi="Arial" w:cs="Arial"/>
          <w:sz w:val="22"/>
          <w:szCs w:val="22"/>
        </w:rPr>
        <w:t>1.2.246.537.6.140.2008</w:t>
      </w:r>
      <w:proofErr w:type="gramStart"/>
      <w:r w:rsidRPr="00BF3868">
        <w:rPr>
          <w:rFonts w:ascii="Arial" w:hAnsi="Arial" w:cs="Arial"/>
          <w:color w:val="0000FF"/>
          <w:sz w:val="22"/>
          <w:szCs w:val="22"/>
        </w:rPr>
        <w:t>"</w:t>
      </w:r>
      <w:r w:rsidRPr="00BF3868">
        <w:rPr>
          <w:rFonts w:ascii="Arial" w:hAnsi="Arial" w:cs="Arial"/>
          <w:sz w:val="22"/>
          <w:szCs w:val="22"/>
        </w:rPr>
        <w:t xml:space="preserve"> </w:t>
      </w:r>
      <w:r w:rsidR="007238F2">
        <w:rPr>
          <w:rFonts w:ascii="Arial" w:hAnsi="Arial" w:cs="Arial"/>
          <w:color w:val="FF0000"/>
          <w:sz w:val="22"/>
          <w:szCs w:val="22"/>
        </w:rPr>
        <w:t xml:space="preserve"> </w:t>
      </w:r>
      <w:proofErr w:type="spellStart"/>
      <w:r w:rsidRPr="0013081A">
        <w:rPr>
          <w:rFonts w:ascii="Arial" w:hAnsi="Arial" w:cs="Arial"/>
          <w:color w:val="FF0000"/>
          <w:sz w:val="22"/>
          <w:szCs w:val="22"/>
        </w:rPr>
        <w:t>codeSystemName</w:t>
      </w:r>
      <w:proofErr w:type="spellEnd"/>
      <w:proofErr w:type="gramEnd"/>
      <w:r w:rsidRPr="0013081A">
        <w:rPr>
          <w:rFonts w:ascii="Arial" w:hAnsi="Arial" w:cs="Arial"/>
          <w:color w:val="0000FF"/>
          <w:sz w:val="22"/>
          <w:szCs w:val="22"/>
        </w:rPr>
        <w:t>="</w:t>
      </w:r>
      <w:r w:rsidR="00005B8F" w:rsidRPr="0013081A">
        <w:rPr>
          <w:rFonts w:ascii="Arial" w:hAnsi="Arial" w:cs="Arial"/>
          <w:sz w:val="22"/>
          <w:szCs w:val="22"/>
        </w:rPr>
        <w:t>Valvira - Ammattioikeudet</w:t>
      </w:r>
      <w:r w:rsidRPr="0013081A">
        <w:rPr>
          <w:rFonts w:ascii="Arial" w:hAnsi="Arial" w:cs="Arial"/>
          <w:color w:val="0000FF"/>
          <w:sz w:val="22"/>
          <w:szCs w:val="22"/>
        </w:rPr>
        <w:t>"</w:t>
      </w:r>
      <w:r w:rsidRPr="0013081A">
        <w:rPr>
          <w:rFonts w:ascii="Arial" w:hAnsi="Arial" w:cs="Arial"/>
          <w:sz w:val="22"/>
          <w:szCs w:val="22"/>
        </w:rPr>
        <w:t xml:space="preserve"> </w:t>
      </w:r>
      <w:proofErr w:type="spellStart"/>
      <w:r w:rsidRPr="0013081A">
        <w:rPr>
          <w:rFonts w:ascii="Arial" w:hAnsi="Arial" w:cs="Arial"/>
          <w:color w:val="FF0000"/>
          <w:sz w:val="22"/>
          <w:szCs w:val="22"/>
        </w:rPr>
        <w:t>displayName</w:t>
      </w:r>
      <w:proofErr w:type="spellEnd"/>
      <w:r w:rsidRPr="0013081A">
        <w:rPr>
          <w:rFonts w:ascii="Arial" w:hAnsi="Arial" w:cs="Arial"/>
          <w:color w:val="0000FF"/>
          <w:sz w:val="22"/>
          <w:szCs w:val="22"/>
        </w:rPr>
        <w:t>="</w:t>
      </w:r>
      <w:r w:rsidR="002E207B" w:rsidRPr="0013081A">
        <w:rPr>
          <w:rFonts w:ascii="Arial" w:hAnsi="Arial" w:cs="Arial"/>
          <w:sz w:val="22"/>
          <w:szCs w:val="22"/>
        </w:rPr>
        <w:t xml:space="preserve">Laillistettu </w:t>
      </w:r>
      <w:r w:rsidR="0036135F" w:rsidRPr="0013081A">
        <w:rPr>
          <w:rFonts w:ascii="Arial" w:hAnsi="Arial" w:cs="Arial"/>
          <w:sz w:val="22"/>
          <w:szCs w:val="22"/>
        </w:rPr>
        <w:t>erikois</w:t>
      </w:r>
      <w:r w:rsidR="002E207B" w:rsidRPr="0013081A">
        <w:rPr>
          <w:rFonts w:ascii="Arial" w:hAnsi="Arial" w:cs="Arial"/>
          <w:sz w:val="22"/>
          <w:szCs w:val="22"/>
        </w:rPr>
        <w:t>lääkäri</w:t>
      </w:r>
      <w:r w:rsidRPr="0013081A">
        <w:rPr>
          <w:rFonts w:ascii="Arial" w:hAnsi="Arial" w:cs="Arial"/>
          <w:color w:val="0000FF"/>
          <w:sz w:val="22"/>
          <w:szCs w:val="22"/>
        </w:rPr>
        <w:t>"</w:t>
      </w:r>
      <w:r w:rsidR="00B53719" w:rsidRPr="0013081A">
        <w:rPr>
          <w:rFonts w:ascii="Arial" w:hAnsi="Arial" w:cs="Arial"/>
          <w:color w:val="0000FF"/>
          <w:sz w:val="22"/>
          <w:szCs w:val="22"/>
        </w:rPr>
        <w:t>&gt;</w:t>
      </w:r>
    </w:p>
    <w:p w14:paraId="2104817F" w14:textId="77777777" w:rsidR="00B77A8A" w:rsidRPr="0013081A" w:rsidRDefault="00E1288C" w:rsidP="00E1288C">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rPr>
      </w:pP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ack"/>
          <w:sz w:val="22"/>
          <w:szCs w:val="22"/>
        </w:rPr>
        <w:tab/>
      </w:r>
      <w:r w:rsidRPr="0013081A">
        <w:rPr>
          <w:rStyle w:val="XMLBlue"/>
          <w:sz w:val="22"/>
          <w:szCs w:val="22"/>
        </w:rPr>
        <w:t>&lt;/</w:t>
      </w:r>
      <w:proofErr w:type="spellStart"/>
      <w:r w:rsidRPr="0013081A">
        <w:rPr>
          <w:rStyle w:val="XMLDarkRed"/>
          <w:sz w:val="22"/>
          <w:szCs w:val="22"/>
        </w:rPr>
        <w:t>qualifier</w:t>
      </w:r>
      <w:proofErr w:type="spellEnd"/>
      <w:r w:rsidRPr="0013081A">
        <w:rPr>
          <w:rStyle w:val="XMLBlue"/>
          <w:sz w:val="22"/>
          <w:szCs w:val="22"/>
        </w:rPr>
        <w:t>&gt;</w:t>
      </w:r>
    </w:p>
    <w:p w14:paraId="10EF27AF" w14:textId="77777777" w:rsidR="0049126A" w:rsidRPr="0013081A"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proofErr w:type="gramStart"/>
      <w:r w:rsidRPr="0013081A">
        <w:rPr>
          <w:rFonts w:ascii="Arial" w:hAnsi="Arial" w:cs="Arial"/>
          <w:color w:val="0000FF"/>
          <w:sz w:val="22"/>
          <w:szCs w:val="22"/>
          <w:highlight w:val="white"/>
        </w:rPr>
        <w:t>&lt;!--</w:t>
      </w:r>
      <w:proofErr w:type="gramEnd"/>
      <w:r w:rsidRPr="0013081A">
        <w:rPr>
          <w:rFonts w:ascii="Arial" w:hAnsi="Arial" w:cs="Arial"/>
          <w:color w:val="808080"/>
          <w:sz w:val="22"/>
          <w:szCs w:val="22"/>
          <w:highlight w:val="white"/>
        </w:rPr>
        <w:t xml:space="preserve"> lääkkeen määrääjän lisäerikoisalat, annetaan mikäli </w:t>
      </w:r>
    </w:p>
    <w:p w14:paraId="273DF260" w14:textId="77777777" w:rsidR="0049126A" w:rsidRPr="0013081A"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80808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00B77A8A" w:rsidRPr="0013081A">
        <w:rPr>
          <w:rFonts w:ascii="Arial" w:hAnsi="Arial" w:cs="Arial"/>
          <w:color w:val="808080"/>
          <w:sz w:val="22"/>
          <w:szCs w:val="22"/>
          <w:highlight w:val="white"/>
        </w:rPr>
        <w:t xml:space="preserve">erikoisaloja on enemmän kuin yksi, </w:t>
      </w:r>
      <w:proofErr w:type="spellStart"/>
      <w:r w:rsidR="00B77A8A" w:rsidRPr="0013081A">
        <w:rPr>
          <w:rFonts w:ascii="Arial" w:hAnsi="Arial" w:cs="Arial"/>
          <w:color w:val="808080"/>
          <w:sz w:val="22"/>
          <w:szCs w:val="22"/>
          <w:highlight w:val="white"/>
        </w:rPr>
        <w:t>qualifieria</w:t>
      </w:r>
      <w:proofErr w:type="spellEnd"/>
      <w:r w:rsidR="00B77A8A" w:rsidRPr="0013081A">
        <w:rPr>
          <w:rFonts w:ascii="Arial" w:hAnsi="Arial" w:cs="Arial"/>
          <w:color w:val="808080"/>
          <w:sz w:val="22"/>
          <w:szCs w:val="22"/>
          <w:highlight w:val="white"/>
        </w:rPr>
        <w:t xml:space="preserve"> toistetaan </w:t>
      </w:r>
    </w:p>
    <w:p w14:paraId="3D164337" w14:textId="221431A3" w:rsidR="00B77A8A" w:rsidRPr="00D32773"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rPr>
      </w:pP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13081A">
        <w:rPr>
          <w:rFonts w:ascii="Arial" w:hAnsi="Arial" w:cs="Arial"/>
          <w:color w:val="808080"/>
          <w:sz w:val="22"/>
          <w:szCs w:val="22"/>
          <w:highlight w:val="white"/>
        </w:rPr>
        <w:tab/>
      </w:r>
      <w:r w:rsidRPr="00D32773">
        <w:rPr>
          <w:rFonts w:ascii="Arial" w:hAnsi="Arial" w:cs="Arial"/>
          <w:color w:val="808080"/>
          <w:sz w:val="22"/>
          <w:szCs w:val="22"/>
          <w:highlight w:val="white"/>
        </w:rPr>
        <w:t>t</w:t>
      </w:r>
      <w:r w:rsidR="00B77A8A" w:rsidRPr="00D32773">
        <w:rPr>
          <w:rFonts w:ascii="Arial" w:hAnsi="Arial" w:cs="Arial"/>
          <w:color w:val="808080"/>
          <w:sz w:val="22"/>
          <w:szCs w:val="22"/>
          <w:highlight w:val="white"/>
        </w:rPr>
        <w:t xml:space="preserve">arvittava määrä </w:t>
      </w:r>
      <w:r w:rsidR="00B77A8A" w:rsidRPr="00D32773">
        <w:rPr>
          <w:rFonts w:ascii="Arial" w:hAnsi="Arial" w:cs="Arial"/>
          <w:color w:val="0000FF"/>
          <w:sz w:val="22"/>
          <w:szCs w:val="22"/>
          <w:highlight w:val="white"/>
        </w:rPr>
        <w:t>--&gt;</w:t>
      </w:r>
    </w:p>
    <w:p w14:paraId="54761476" w14:textId="77777777" w:rsidR="0049126A" w:rsidRPr="00D32773" w:rsidRDefault="00B77A8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FF"/>
          <w:sz w:val="22"/>
          <w:szCs w:val="22"/>
          <w:highlight w:val="white"/>
        </w:rPr>
      </w:pP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proofErr w:type="spellStart"/>
      <w:r w:rsidRPr="00D32773">
        <w:rPr>
          <w:rFonts w:ascii="Arial" w:hAnsi="Arial" w:cs="Arial"/>
          <w:color w:val="800000"/>
          <w:sz w:val="22"/>
          <w:szCs w:val="22"/>
          <w:highlight w:val="white"/>
        </w:rPr>
        <w:t>qualifier</w:t>
      </w:r>
      <w:proofErr w:type="spellEnd"/>
      <w:r w:rsidRPr="00D32773">
        <w:rPr>
          <w:rFonts w:ascii="Arial" w:hAnsi="Arial" w:cs="Arial"/>
          <w:color w:val="0000FF"/>
          <w:sz w:val="22"/>
          <w:szCs w:val="22"/>
          <w:highlight w:val="white"/>
        </w:rPr>
        <w:t>&gt;</w:t>
      </w:r>
    </w:p>
    <w:p w14:paraId="65C9D16E" w14:textId="7AE44C78" w:rsidR="0049126A" w:rsidRPr="0013081A"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00"/>
          <w:sz w:val="22"/>
          <w:szCs w:val="22"/>
          <w:highlight w:val="white"/>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D32773">
        <w:rPr>
          <w:rFonts w:ascii="Arial" w:hAnsi="Arial" w:cs="Arial"/>
          <w:color w:val="0000FF"/>
          <w:sz w:val="22"/>
          <w:szCs w:val="22"/>
          <w:highlight w:val="white"/>
        </w:rPr>
        <w:t>&lt;</w:t>
      </w:r>
      <w:proofErr w:type="spellStart"/>
      <w:r w:rsidR="00B77A8A" w:rsidRPr="00D32773">
        <w:rPr>
          <w:rFonts w:ascii="Arial" w:hAnsi="Arial" w:cs="Arial"/>
          <w:color w:val="800000"/>
          <w:sz w:val="22"/>
          <w:szCs w:val="22"/>
          <w:highlight w:val="white"/>
        </w:rPr>
        <w:t>name</w:t>
      </w:r>
      <w:proofErr w:type="spellEnd"/>
      <w:r w:rsidR="00B77A8A" w:rsidRPr="00D32773">
        <w:rPr>
          <w:rFonts w:ascii="Arial" w:hAnsi="Arial" w:cs="Arial"/>
          <w:color w:val="FF0000"/>
          <w:sz w:val="22"/>
          <w:szCs w:val="22"/>
          <w:highlight w:val="white"/>
        </w:rPr>
        <w:t xml:space="preserve"> </w:t>
      </w:r>
      <w:proofErr w:type="spellStart"/>
      <w:r w:rsidR="00B77A8A" w:rsidRPr="00D32773">
        <w:rPr>
          <w:rFonts w:ascii="Arial" w:hAnsi="Arial" w:cs="Arial"/>
          <w:color w:val="FF0000"/>
          <w:sz w:val="22"/>
          <w:szCs w:val="22"/>
          <w:highlight w:val="white"/>
        </w:rPr>
        <w:t>code</w:t>
      </w:r>
      <w:proofErr w:type="spellEnd"/>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195</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proofErr w:type="spellStart"/>
      <w:r w:rsidR="00B77A8A" w:rsidRPr="00D32773">
        <w:rPr>
          <w:rFonts w:ascii="Arial" w:hAnsi="Arial" w:cs="Arial"/>
          <w:color w:val="FF0000"/>
          <w:sz w:val="22"/>
          <w:szCs w:val="22"/>
          <w:highlight w:val="white"/>
        </w:rPr>
        <w:t>codeSystem</w:t>
      </w:r>
      <w:proofErr w:type="spellEnd"/>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1.2.246.537.6.12.2002.126</w:t>
      </w:r>
      <w:r w:rsidR="00B77A8A" w:rsidRPr="00D32773">
        <w:rPr>
          <w:rFonts w:ascii="Arial" w:hAnsi="Arial" w:cs="Arial"/>
          <w:color w:val="0000FF"/>
          <w:sz w:val="22"/>
          <w:szCs w:val="22"/>
          <w:highlight w:val="white"/>
        </w:rPr>
        <w:t>"</w:t>
      </w:r>
      <w:r w:rsidR="00B77A8A" w:rsidRPr="00D32773">
        <w:rPr>
          <w:rFonts w:ascii="Arial" w:hAnsi="Arial" w:cs="Arial"/>
          <w:color w:val="FF0000"/>
          <w:sz w:val="22"/>
          <w:szCs w:val="22"/>
          <w:highlight w:val="white"/>
        </w:rPr>
        <w:t xml:space="preserve"> </w:t>
      </w:r>
      <w:proofErr w:type="spellStart"/>
      <w:r w:rsidR="00B77A8A" w:rsidRPr="002C60BB">
        <w:rPr>
          <w:rFonts w:ascii="Arial" w:hAnsi="Arial" w:cs="Arial"/>
          <w:color w:val="FF0000"/>
          <w:sz w:val="22"/>
          <w:szCs w:val="22"/>
          <w:highlight w:val="white"/>
        </w:rPr>
        <w:t>codeSystemName</w:t>
      </w:r>
      <w:proofErr w:type="spellEnd"/>
      <w:r w:rsidR="00B77A8A" w:rsidRPr="002C60BB">
        <w:rPr>
          <w:rFonts w:ascii="Arial" w:hAnsi="Arial" w:cs="Arial"/>
          <w:color w:val="0000FF"/>
          <w:sz w:val="22"/>
          <w:szCs w:val="22"/>
          <w:highlight w:val="white"/>
        </w:rPr>
        <w:t>="</w:t>
      </w:r>
      <w:r w:rsidR="00B77A8A" w:rsidRPr="002C60BB">
        <w:rPr>
          <w:rFonts w:ascii="Arial" w:hAnsi="Arial" w:cs="Arial"/>
          <w:color w:val="000000"/>
          <w:sz w:val="22"/>
          <w:szCs w:val="22"/>
          <w:highlight w:val="white"/>
        </w:rPr>
        <w:t>Lääkityslista</w:t>
      </w:r>
      <w:r w:rsidR="00B77A8A" w:rsidRPr="002C60BB">
        <w:rPr>
          <w:rFonts w:ascii="Arial" w:hAnsi="Arial" w:cs="Arial"/>
          <w:color w:val="0000FF"/>
          <w:sz w:val="22"/>
          <w:szCs w:val="22"/>
          <w:highlight w:val="white"/>
        </w:rPr>
        <w:t>"</w:t>
      </w:r>
      <w:r w:rsidR="00B77A8A" w:rsidRPr="002C60BB">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displayName</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Lääkkeen määrääjän lisäerikoisala</w:t>
      </w:r>
      <w:r w:rsidR="00B77A8A" w:rsidRPr="0013081A">
        <w:rPr>
          <w:rFonts w:ascii="Arial" w:hAnsi="Arial" w:cs="Arial"/>
          <w:color w:val="0000FF"/>
          <w:sz w:val="22"/>
          <w:szCs w:val="22"/>
          <w:highlight w:val="white"/>
        </w:rPr>
        <w:t>"/&gt;</w:t>
      </w:r>
    </w:p>
    <w:p w14:paraId="19C6B19A" w14:textId="0EE99C50" w:rsidR="0049126A" w:rsidRPr="00D32773" w:rsidRDefault="0049126A" w:rsidP="009A3858">
      <w:pPr>
        <w:tabs>
          <w:tab w:val="left" w:pos="301"/>
          <w:tab w:val="left" w:pos="601"/>
          <w:tab w:val="left" w:pos="902"/>
          <w:tab w:val="left" w:pos="1202"/>
          <w:tab w:val="left" w:pos="1503"/>
          <w:tab w:val="left" w:pos="1803"/>
          <w:tab w:val="left" w:pos="2104"/>
          <w:tab w:val="left" w:pos="2404"/>
        </w:tabs>
        <w:autoSpaceDE w:val="0"/>
        <w:autoSpaceDN w:val="0"/>
        <w:adjustRightInd w:val="0"/>
        <w:ind w:left="1803" w:hanging="1803"/>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00B77A8A" w:rsidRPr="0013081A">
        <w:rPr>
          <w:rFonts w:ascii="Arial" w:hAnsi="Arial" w:cs="Arial"/>
          <w:color w:val="0000FF"/>
          <w:sz w:val="22"/>
          <w:szCs w:val="22"/>
          <w:highlight w:val="white"/>
        </w:rPr>
        <w:t>&lt;</w:t>
      </w:r>
      <w:proofErr w:type="spellStart"/>
      <w:r w:rsidR="00B77A8A" w:rsidRPr="0013081A">
        <w:rPr>
          <w:rFonts w:ascii="Arial" w:hAnsi="Arial" w:cs="Arial"/>
          <w:color w:val="800000"/>
          <w:sz w:val="22"/>
          <w:szCs w:val="22"/>
          <w:highlight w:val="white"/>
        </w:rPr>
        <w:t>value</w:t>
      </w:r>
      <w:proofErr w:type="spellEnd"/>
      <w:r w:rsidR="00B77A8A" w:rsidRPr="0013081A">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code</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86113-180</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codeSystem</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1.2.246.537.6.148.2008</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proofErr w:type="spellStart"/>
      <w:r w:rsidR="00B77A8A" w:rsidRPr="0013081A">
        <w:rPr>
          <w:rFonts w:ascii="Arial" w:hAnsi="Arial" w:cs="Arial"/>
          <w:color w:val="FF0000"/>
          <w:sz w:val="22"/>
          <w:szCs w:val="22"/>
          <w:highlight w:val="white"/>
        </w:rPr>
        <w:t>codeSystemName</w:t>
      </w:r>
      <w:proofErr w:type="spellEnd"/>
      <w:r w:rsidR="00B77A8A" w:rsidRPr="0013081A">
        <w:rPr>
          <w:rFonts w:ascii="Arial" w:hAnsi="Arial" w:cs="Arial"/>
          <w:color w:val="0000FF"/>
          <w:sz w:val="22"/>
          <w:szCs w:val="22"/>
          <w:highlight w:val="white"/>
        </w:rPr>
        <w:t>="</w:t>
      </w:r>
      <w:r w:rsidR="00B77A8A" w:rsidRPr="0013081A">
        <w:rPr>
          <w:rFonts w:ascii="Arial" w:hAnsi="Arial" w:cs="Arial"/>
          <w:color w:val="000000"/>
          <w:sz w:val="22"/>
          <w:szCs w:val="22"/>
          <w:highlight w:val="white"/>
        </w:rPr>
        <w:t>Valvira - Koulutusluokitus</w:t>
      </w:r>
      <w:r w:rsidR="00B77A8A" w:rsidRPr="0013081A">
        <w:rPr>
          <w:rFonts w:ascii="Arial" w:hAnsi="Arial" w:cs="Arial"/>
          <w:color w:val="0000FF"/>
          <w:sz w:val="22"/>
          <w:szCs w:val="22"/>
          <w:highlight w:val="white"/>
        </w:rPr>
        <w:t>"</w:t>
      </w:r>
      <w:r w:rsidR="00B77A8A" w:rsidRPr="0013081A">
        <w:rPr>
          <w:rFonts w:ascii="Arial" w:hAnsi="Arial" w:cs="Arial"/>
          <w:color w:val="FF0000"/>
          <w:sz w:val="22"/>
          <w:szCs w:val="22"/>
          <w:highlight w:val="white"/>
        </w:rPr>
        <w:t xml:space="preserve"> </w:t>
      </w:r>
      <w:proofErr w:type="spellStart"/>
      <w:r w:rsidR="00B77A8A" w:rsidRPr="00D32773">
        <w:rPr>
          <w:rFonts w:ascii="Arial" w:hAnsi="Arial" w:cs="Arial"/>
          <w:color w:val="FF0000"/>
          <w:sz w:val="22"/>
          <w:szCs w:val="22"/>
          <w:highlight w:val="white"/>
        </w:rPr>
        <w:t>displayName</w:t>
      </w:r>
      <w:proofErr w:type="spellEnd"/>
      <w:r w:rsidR="00B77A8A" w:rsidRPr="00D32773">
        <w:rPr>
          <w:rFonts w:ascii="Arial" w:hAnsi="Arial" w:cs="Arial"/>
          <w:color w:val="0000FF"/>
          <w:sz w:val="22"/>
          <w:szCs w:val="22"/>
          <w:highlight w:val="white"/>
        </w:rPr>
        <w:t>="</w:t>
      </w:r>
      <w:r w:rsidR="00B77A8A" w:rsidRPr="00D32773">
        <w:rPr>
          <w:rFonts w:ascii="Arial" w:hAnsi="Arial" w:cs="Arial"/>
          <w:color w:val="000000"/>
          <w:sz w:val="22"/>
          <w:szCs w:val="22"/>
          <w:highlight w:val="white"/>
        </w:rPr>
        <w:t>erikoislääkäri keuhkosairaudet</w:t>
      </w:r>
      <w:r w:rsidR="00B77A8A" w:rsidRPr="00D32773">
        <w:rPr>
          <w:rFonts w:ascii="Arial" w:hAnsi="Arial" w:cs="Arial"/>
          <w:color w:val="0000FF"/>
          <w:sz w:val="22"/>
          <w:szCs w:val="22"/>
          <w:highlight w:val="white"/>
        </w:rPr>
        <w:t>"/&gt;</w:t>
      </w:r>
    </w:p>
    <w:p w14:paraId="1C7C57EE" w14:textId="77777777" w:rsidR="00B77A8A" w:rsidRPr="00BF3868" w:rsidRDefault="0049126A" w:rsidP="0049126A">
      <w:pPr>
        <w:tabs>
          <w:tab w:val="left" w:pos="301"/>
          <w:tab w:val="left" w:pos="601"/>
          <w:tab w:val="left" w:pos="902"/>
          <w:tab w:val="left" w:pos="1202"/>
          <w:tab w:val="left" w:pos="1503"/>
          <w:tab w:val="left" w:pos="1803"/>
          <w:tab w:val="left" w:pos="2104"/>
          <w:tab w:val="left" w:pos="2404"/>
        </w:tabs>
        <w:autoSpaceDE w:val="0"/>
        <w:autoSpaceDN w:val="0"/>
        <w:adjustRightInd w:val="0"/>
        <w:rPr>
          <w:rFonts w:ascii="Arial" w:hAnsi="Arial" w:cs="Arial"/>
          <w:color w:val="000000"/>
          <w:sz w:val="22"/>
          <w:szCs w:val="22"/>
          <w:highlight w:val="white"/>
          <w:lang w:val="en-US"/>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00B77A8A" w:rsidRPr="00BF3868">
        <w:rPr>
          <w:rFonts w:ascii="Arial" w:hAnsi="Arial" w:cs="Arial"/>
          <w:color w:val="0000FF"/>
          <w:sz w:val="22"/>
          <w:szCs w:val="22"/>
          <w:highlight w:val="white"/>
          <w:lang w:val="en-US"/>
        </w:rPr>
        <w:t>&lt;/</w:t>
      </w:r>
      <w:r w:rsidR="00B77A8A" w:rsidRPr="00BF3868">
        <w:rPr>
          <w:rFonts w:ascii="Arial" w:hAnsi="Arial" w:cs="Arial"/>
          <w:color w:val="800000"/>
          <w:sz w:val="22"/>
          <w:szCs w:val="22"/>
          <w:highlight w:val="white"/>
          <w:lang w:val="en-US"/>
        </w:rPr>
        <w:t>qualifier</w:t>
      </w:r>
      <w:r w:rsidR="00B77A8A" w:rsidRPr="00BF3868">
        <w:rPr>
          <w:rFonts w:ascii="Arial" w:hAnsi="Arial" w:cs="Arial"/>
          <w:color w:val="0000FF"/>
          <w:sz w:val="22"/>
          <w:szCs w:val="22"/>
          <w:highlight w:val="white"/>
          <w:lang w:val="en-US"/>
        </w:rPr>
        <w:t>&gt;</w:t>
      </w:r>
    </w:p>
    <w:p w14:paraId="3D0D7F55"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translation</w:t>
      </w:r>
      <w:r w:rsidRPr="00BF3868">
        <w:rPr>
          <w:rStyle w:val="XMLBlue"/>
          <w:sz w:val="22"/>
          <w:szCs w:val="22"/>
          <w:lang w:val="en-US"/>
        </w:rPr>
        <w:t>&gt;</w:t>
      </w:r>
    </w:p>
    <w:p w14:paraId="6ED295DF" w14:textId="77777777" w:rsidR="0077747B" w:rsidRPr="00BF386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r w:rsidRPr="00BF3868">
        <w:rPr>
          <w:rStyle w:val="XMLBlue"/>
          <w:sz w:val="22"/>
          <w:szCs w:val="22"/>
          <w:lang w:val="en-US"/>
        </w:rPr>
        <w:t>&lt;/</w:t>
      </w:r>
      <w:r w:rsidRPr="00BF3868">
        <w:rPr>
          <w:rStyle w:val="XMLDarkRed"/>
          <w:sz w:val="22"/>
          <w:szCs w:val="22"/>
          <w:lang w:val="en-US"/>
        </w:rPr>
        <w:t>code</w:t>
      </w:r>
      <w:r w:rsidRPr="00BF3868">
        <w:rPr>
          <w:rStyle w:val="XMLBlue"/>
          <w:sz w:val="22"/>
          <w:szCs w:val="22"/>
          <w:lang w:val="en-US"/>
        </w:rPr>
        <w:t>&gt;</w:t>
      </w:r>
    </w:p>
    <w:p w14:paraId="6F865AE9"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BF3868">
        <w:rPr>
          <w:rStyle w:val="XMLBlack"/>
          <w:sz w:val="22"/>
          <w:szCs w:val="22"/>
          <w:lang w:val="en-US"/>
        </w:rPr>
        <w:tab/>
      </w:r>
      <w:r w:rsidRPr="00BF3868">
        <w:rPr>
          <w:rStyle w:val="XMLBlack"/>
          <w:sz w:val="22"/>
          <w:szCs w:val="22"/>
          <w:lang w:val="en-US"/>
        </w:rPr>
        <w:tab/>
      </w:r>
      <w:proofErr w:type="gramStart"/>
      <w:r w:rsidRPr="00D32773">
        <w:rPr>
          <w:rStyle w:val="XMLBlue"/>
          <w:sz w:val="22"/>
          <w:szCs w:val="22"/>
          <w:lang w:val="en-US"/>
        </w:rPr>
        <w:t>&lt;!</w:t>
      </w:r>
      <w:r w:rsidR="005B2EAD" w:rsidRPr="00D32773">
        <w:rPr>
          <w:rStyle w:val="XMLBlue"/>
          <w:sz w:val="22"/>
          <w:szCs w:val="22"/>
          <w:lang w:val="en-US"/>
        </w:rPr>
        <w:t>—</w:t>
      </w:r>
      <w:proofErr w:type="spellStart"/>
      <w:proofErr w:type="gramEnd"/>
      <w:r w:rsidR="005B2EAD" w:rsidRPr="00D32773">
        <w:rPr>
          <w:rStyle w:val="XMLGray50"/>
          <w:sz w:val="22"/>
          <w:szCs w:val="22"/>
          <w:lang w:val="en-US"/>
        </w:rPr>
        <w:t>Lääkkeen</w:t>
      </w:r>
      <w:proofErr w:type="spellEnd"/>
      <w:r w:rsidR="005B2EAD" w:rsidRPr="00D32773">
        <w:rPr>
          <w:rStyle w:val="XMLGray50"/>
          <w:sz w:val="22"/>
          <w:szCs w:val="22"/>
          <w:lang w:val="en-US"/>
        </w:rPr>
        <w:t xml:space="preserve"> </w:t>
      </w:r>
      <w:proofErr w:type="spellStart"/>
      <w:r w:rsidR="005B2EAD" w:rsidRPr="00D32773">
        <w:rPr>
          <w:rStyle w:val="XMLGray50"/>
          <w:sz w:val="22"/>
          <w:szCs w:val="22"/>
          <w:lang w:val="en-US"/>
        </w:rPr>
        <w:t>määrääjän</w:t>
      </w:r>
      <w:proofErr w:type="spellEnd"/>
      <w:r w:rsidRPr="00D32773">
        <w:rPr>
          <w:rStyle w:val="XMLGray50"/>
          <w:sz w:val="22"/>
          <w:szCs w:val="22"/>
          <w:lang w:val="en-US"/>
        </w:rPr>
        <w:t xml:space="preserve"> </w:t>
      </w:r>
      <w:proofErr w:type="spellStart"/>
      <w:r w:rsidRPr="00D32773">
        <w:rPr>
          <w:rStyle w:val="XMLGray50"/>
          <w:sz w:val="22"/>
          <w:szCs w:val="22"/>
          <w:lang w:val="en-US"/>
        </w:rPr>
        <w:t>nimi</w:t>
      </w:r>
      <w:proofErr w:type="spellEnd"/>
      <w:r w:rsidRPr="00D32773">
        <w:rPr>
          <w:rStyle w:val="XMLBlue"/>
          <w:sz w:val="22"/>
          <w:szCs w:val="22"/>
          <w:lang w:val="en-US"/>
        </w:rPr>
        <w:t>--&gt;</w:t>
      </w:r>
    </w:p>
    <w:p w14:paraId="2A352773"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proofErr w:type="spellStart"/>
      <w:r w:rsidRPr="00D32773">
        <w:rPr>
          <w:rStyle w:val="XMLDarkRed"/>
          <w:sz w:val="22"/>
          <w:szCs w:val="22"/>
          <w:lang w:val="en-US"/>
        </w:rPr>
        <w:t>assignedPerson</w:t>
      </w:r>
      <w:proofErr w:type="spellEnd"/>
      <w:r w:rsidRPr="00D32773">
        <w:rPr>
          <w:rStyle w:val="XMLBlue"/>
          <w:sz w:val="22"/>
          <w:szCs w:val="22"/>
          <w:lang w:val="en-US"/>
        </w:rPr>
        <w:t>&gt;</w:t>
      </w:r>
    </w:p>
    <w:p w14:paraId="576011DA" w14:textId="77777777" w:rsidR="0077747B" w:rsidRPr="00D32773"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D32773">
        <w:rPr>
          <w:rStyle w:val="XMLBlack"/>
          <w:sz w:val="22"/>
          <w:szCs w:val="22"/>
          <w:lang w:val="en-US"/>
        </w:rPr>
        <w:tab/>
      </w:r>
      <w:r w:rsidRPr="00D32773">
        <w:rPr>
          <w:rStyle w:val="XMLBlack"/>
          <w:sz w:val="22"/>
          <w:szCs w:val="22"/>
          <w:lang w:val="en-US"/>
        </w:rPr>
        <w:tab/>
      </w:r>
      <w:r w:rsidRPr="00D32773">
        <w:rPr>
          <w:rStyle w:val="XMLBlack"/>
          <w:sz w:val="22"/>
          <w:szCs w:val="22"/>
          <w:lang w:val="en-US"/>
        </w:rPr>
        <w:tab/>
      </w:r>
      <w:r w:rsidRPr="00D32773">
        <w:rPr>
          <w:rStyle w:val="XMLBlue"/>
          <w:sz w:val="22"/>
          <w:szCs w:val="22"/>
          <w:lang w:val="en-US"/>
        </w:rPr>
        <w:t>&lt;</w:t>
      </w:r>
      <w:r w:rsidRPr="00D32773">
        <w:rPr>
          <w:rStyle w:val="XMLDarkRed"/>
          <w:sz w:val="22"/>
          <w:szCs w:val="22"/>
          <w:lang w:val="en-US"/>
        </w:rPr>
        <w:t>name</w:t>
      </w:r>
      <w:r w:rsidRPr="00D32773">
        <w:rPr>
          <w:rStyle w:val="XMLBlue"/>
          <w:sz w:val="22"/>
          <w:szCs w:val="22"/>
          <w:lang w:val="en-US"/>
        </w:rPr>
        <w:t>&gt;</w:t>
      </w:r>
    </w:p>
    <w:p w14:paraId="49B2DD6C" w14:textId="77777777" w:rsidR="00880A82" w:rsidRPr="0013081A" w:rsidRDefault="0077747B" w:rsidP="00880A82">
      <w:pPr>
        <w:autoSpaceDE w:val="0"/>
        <w:autoSpaceDN w:val="0"/>
        <w:adjustRightInd w:val="0"/>
        <w:rPr>
          <w:rFonts w:ascii="Arial" w:hAnsi="Arial" w:cs="Arial"/>
          <w:color w:val="000000"/>
          <w:sz w:val="22"/>
          <w:szCs w:val="22"/>
          <w:highlight w:val="white"/>
          <w:lang w:val="en-GB"/>
        </w:rPr>
      </w:pPr>
      <w:r w:rsidRPr="00D32773">
        <w:rPr>
          <w:rStyle w:val="XMLBlack"/>
          <w:rFonts w:cs="Arial"/>
          <w:sz w:val="22"/>
          <w:szCs w:val="22"/>
          <w:lang w:val="en-US"/>
        </w:rPr>
        <w:tab/>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r w:rsidR="00880A82" w:rsidRPr="0013081A">
        <w:rPr>
          <w:rFonts w:ascii="Arial" w:hAnsi="Arial" w:cs="Arial"/>
          <w:color w:val="000000"/>
          <w:sz w:val="22"/>
          <w:szCs w:val="22"/>
          <w:highlight w:val="white"/>
          <w:lang w:val="en-GB"/>
        </w:rPr>
        <w:t>Markka</w:t>
      </w:r>
      <w:r w:rsidR="00880A82" w:rsidRPr="0013081A">
        <w:rPr>
          <w:rFonts w:ascii="Arial" w:hAnsi="Arial" w:cs="Arial"/>
          <w:color w:val="0000FF"/>
          <w:sz w:val="22"/>
          <w:szCs w:val="22"/>
          <w:highlight w:val="white"/>
          <w:lang w:val="en-GB"/>
        </w:rPr>
        <w:t>&lt;/</w:t>
      </w:r>
      <w:r w:rsidR="00880A82" w:rsidRPr="0013081A">
        <w:rPr>
          <w:rFonts w:ascii="Arial" w:hAnsi="Arial" w:cs="Arial"/>
          <w:color w:val="800000"/>
          <w:sz w:val="22"/>
          <w:szCs w:val="22"/>
          <w:highlight w:val="white"/>
          <w:lang w:val="en-GB"/>
        </w:rPr>
        <w:t>family</w:t>
      </w:r>
      <w:r w:rsidR="00880A82" w:rsidRPr="0013081A">
        <w:rPr>
          <w:rFonts w:ascii="Arial" w:hAnsi="Arial" w:cs="Arial"/>
          <w:color w:val="0000FF"/>
          <w:sz w:val="22"/>
          <w:szCs w:val="22"/>
          <w:highlight w:val="white"/>
          <w:lang w:val="en-GB"/>
        </w:rPr>
        <w:t>&gt;</w:t>
      </w:r>
    </w:p>
    <w:p w14:paraId="28D623D1" w14:textId="77777777" w:rsidR="0077747B" w:rsidRPr="0013081A" w:rsidRDefault="00880A82" w:rsidP="00880A82">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rFonts w:cs="Arial"/>
          <w:sz w:val="22"/>
          <w:szCs w:val="22"/>
          <w:lang w:val="en-US"/>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t xml:space="preserve">  </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r w:rsidRPr="0013081A">
        <w:rPr>
          <w:rFonts w:ascii="Arial" w:hAnsi="Arial" w:cs="Arial"/>
          <w:color w:val="000000"/>
          <w:sz w:val="22"/>
          <w:szCs w:val="22"/>
          <w:highlight w:val="white"/>
          <w:lang w:val="en-GB"/>
        </w:rPr>
        <w:t>Timo</w:t>
      </w:r>
      <w:r w:rsidRPr="0013081A">
        <w:rPr>
          <w:rFonts w:ascii="Arial" w:hAnsi="Arial" w:cs="Arial"/>
          <w:color w:val="0000FF"/>
          <w:sz w:val="22"/>
          <w:szCs w:val="22"/>
          <w:highlight w:val="white"/>
          <w:lang w:val="en-GB"/>
        </w:rPr>
        <w:t>&lt;/</w:t>
      </w:r>
      <w:r w:rsidRPr="0013081A">
        <w:rPr>
          <w:rFonts w:ascii="Arial" w:hAnsi="Arial" w:cs="Arial"/>
          <w:color w:val="800000"/>
          <w:sz w:val="22"/>
          <w:szCs w:val="22"/>
          <w:highlight w:val="white"/>
          <w:lang w:val="en-GB"/>
        </w:rPr>
        <w:t>given</w:t>
      </w:r>
      <w:r w:rsidRPr="0013081A">
        <w:rPr>
          <w:rFonts w:ascii="Arial" w:hAnsi="Arial" w:cs="Arial"/>
          <w:color w:val="0000FF"/>
          <w:sz w:val="22"/>
          <w:szCs w:val="22"/>
          <w:highlight w:val="white"/>
          <w:lang w:val="en-GB"/>
        </w:rPr>
        <w:t>&gt;</w:t>
      </w:r>
    </w:p>
    <w:p w14:paraId="7651F18F"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r w:rsidRPr="0013081A">
        <w:rPr>
          <w:rStyle w:val="XMLDarkRed"/>
          <w:sz w:val="22"/>
          <w:szCs w:val="22"/>
          <w:lang w:val="en-US"/>
        </w:rPr>
        <w:t>name</w:t>
      </w:r>
      <w:r w:rsidRPr="0013081A">
        <w:rPr>
          <w:rStyle w:val="XMLBlue"/>
          <w:sz w:val="22"/>
          <w:szCs w:val="22"/>
          <w:lang w:val="en-US"/>
        </w:rPr>
        <w:t>&gt;</w:t>
      </w:r>
    </w:p>
    <w:p w14:paraId="61A35AD6"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r w:rsidRPr="0013081A">
        <w:rPr>
          <w:rStyle w:val="XMLBlue"/>
          <w:sz w:val="22"/>
          <w:szCs w:val="22"/>
          <w:lang w:val="en-US"/>
        </w:rPr>
        <w:t>&lt;/</w:t>
      </w:r>
      <w:proofErr w:type="spellStart"/>
      <w:r w:rsidRPr="0013081A">
        <w:rPr>
          <w:rStyle w:val="XMLDarkRed"/>
          <w:sz w:val="22"/>
          <w:szCs w:val="22"/>
          <w:lang w:val="en-US"/>
        </w:rPr>
        <w:t>assignedPerson</w:t>
      </w:r>
      <w:proofErr w:type="spellEnd"/>
      <w:r w:rsidRPr="0013081A">
        <w:rPr>
          <w:rStyle w:val="XMLBlue"/>
          <w:sz w:val="22"/>
          <w:szCs w:val="22"/>
          <w:lang w:val="en-US"/>
        </w:rPr>
        <w:t>&gt;</w:t>
      </w:r>
    </w:p>
    <w:p w14:paraId="3AF24377" w14:textId="77777777" w:rsidR="0077747B" w:rsidRPr="004D4390"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lang w:val="en-US"/>
        </w:rPr>
      </w:pPr>
      <w:r w:rsidRPr="0013081A">
        <w:rPr>
          <w:rStyle w:val="XMLBlack"/>
          <w:sz w:val="22"/>
          <w:szCs w:val="22"/>
          <w:lang w:val="en-US"/>
        </w:rPr>
        <w:tab/>
      </w:r>
      <w:r w:rsidRPr="0013081A">
        <w:rPr>
          <w:rStyle w:val="XMLBlack"/>
          <w:sz w:val="22"/>
          <w:szCs w:val="22"/>
          <w:lang w:val="en-US"/>
        </w:rPr>
        <w:tab/>
      </w:r>
      <w:proofErr w:type="gramStart"/>
      <w:r w:rsidRPr="004D4390">
        <w:rPr>
          <w:rStyle w:val="XMLBlue"/>
          <w:sz w:val="22"/>
          <w:szCs w:val="22"/>
          <w:lang w:val="en-US"/>
        </w:rPr>
        <w:t>&lt;!--</w:t>
      </w:r>
      <w:proofErr w:type="gramEnd"/>
      <w:r w:rsidR="005B2EAD" w:rsidRPr="004D4390">
        <w:rPr>
          <w:rStyle w:val="XMLGray50"/>
          <w:sz w:val="22"/>
          <w:szCs w:val="22"/>
          <w:lang w:val="en-US"/>
        </w:rPr>
        <w:t xml:space="preserve"> </w:t>
      </w:r>
      <w:proofErr w:type="spellStart"/>
      <w:r w:rsidR="005B2EAD" w:rsidRPr="004D4390">
        <w:rPr>
          <w:rStyle w:val="XMLGray50"/>
          <w:sz w:val="22"/>
          <w:szCs w:val="22"/>
          <w:lang w:val="en-US"/>
        </w:rPr>
        <w:t>palveluyksikkö</w:t>
      </w:r>
      <w:proofErr w:type="spellEnd"/>
      <w:r w:rsidRPr="004D4390">
        <w:rPr>
          <w:rStyle w:val="XMLGray50"/>
          <w:sz w:val="22"/>
          <w:szCs w:val="22"/>
          <w:lang w:val="en-US"/>
        </w:rPr>
        <w:t xml:space="preserve">  id/root </w:t>
      </w:r>
      <w:proofErr w:type="spellStart"/>
      <w:r w:rsidRPr="004D4390">
        <w:rPr>
          <w:rStyle w:val="XMLGray50"/>
          <w:sz w:val="22"/>
          <w:szCs w:val="22"/>
          <w:lang w:val="en-US"/>
        </w:rPr>
        <w:t>attribuutissa</w:t>
      </w:r>
      <w:proofErr w:type="spellEnd"/>
      <w:r w:rsidRPr="004D4390">
        <w:rPr>
          <w:rStyle w:val="XMLBlue"/>
          <w:sz w:val="22"/>
          <w:szCs w:val="22"/>
          <w:lang w:val="en-US"/>
        </w:rPr>
        <w:t>--&gt;</w:t>
      </w:r>
    </w:p>
    <w:p w14:paraId="449B7EFB" w14:textId="77777777" w:rsidR="00D25364" w:rsidRPr="00C745E9" w:rsidRDefault="00B6375C" w:rsidP="00B6375C">
      <w:pPr>
        <w:autoSpaceDE w:val="0"/>
        <w:autoSpaceDN w:val="0"/>
        <w:adjustRightInd w:val="0"/>
        <w:rPr>
          <w:rFonts w:ascii="Arial" w:hAnsi="Arial" w:cs="Arial"/>
          <w:color w:val="000000"/>
          <w:sz w:val="22"/>
          <w:szCs w:val="22"/>
          <w:highlight w:val="white"/>
          <w:lang w:val="en-US"/>
        </w:rPr>
      </w:pPr>
      <w:r w:rsidRPr="004D4390">
        <w:rPr>
          <w:rStyle w:val="XMLBlack"/>
          <w:sz w:val="22"/>
          <w:szCs w:val="22"/>
          <w:lang w:val="en-US"/>
        </w:rPr>
        <w:t xml:space="preserve">         </w:t>
      </w:r>
      <w:r w:rsidR="00D25364" w:rsidRPr="00C745E9">
        <w:rPr>
          <w:rFonts w:ascii="Arial" w:hAnsi="Arial" w:cs="Arial"/>
          <w:color w:val="0000FF"/>
          <w:sz w:val="22"/>
          <w:szCs w:val="22"/>
          <w:highlight w:val="white"/>
          <w:lang w:val="en-US"/>
        </w:rPr>
        <w:t>&lt;</w:t>
      </w:r>
      <w:proofErr w:type="spellStart"/>
      <w:r w:rsidR="00D25364" w:rsidRPr="00C745E9">
        <w:rPr>
          <w:rFonts w:ascii="Arial" w:hAnsi="Arial" w:cs="Arial"/>
          <w:color w:val="800000"/>
          <w:sz w:val="22"/>
          <w:szCs w:val="22"/>
          <w:highlight w:val="white"/>
          <w:lang w:val="en-US"/>
        </w:rPr>
        <w:t>representedOrganization</w:t>
      </w:r>
      <w:proofErr w:type="spellEnd"/>
      <w:r w:rsidR="00D25364" w:rsidRPr="00C745E9">
        <w:rPr>
          <w:rFonts w:ascii="Arial" w:hAnsi="Arial" w:cs="Arial"/>
          <w:color w:val="0000FF"/>
          <w:sz w:val="22"/>
          <w:szCs w:val="22"/>
          <w:highlight w:val="white"/>
          <w:lang w:val="en-US"/>
        </w:rPr>
        <w:t>&gt;</w:t>
      </w:r>
    </w:p>
    <w:p w14:paraId="4EF26A3B" w14:textId="77777777" w:rsidR="00D25364" w:rsidRPr="004D4390" w:rsidRDefault="00B6375C" w:rsidP="00B6375C">
      <w:pPr>
        <w:autoSpaceDE w:val="0"/>
        <w:autoSpaceDN w:val="0"/>
        <w:adjustRightInd w:val="0"/>
        <w:rPr>
          <w:rFonts w:ascii="Arial" w:hAnsi="Arial" w:cs="Arial"/>
          <w:color w:val="000000"/>
          <w:sz w:val="22"/>
          <w:szCs w:val="22"/>
          <w:highlight w:val="white"/>
        </w:rPr>
      </w:pPr>
      <w:r w:rsidRPr="00C745E9">
        <w:rPr>
          <w:rFonts w:ascii="Arial" w:hAnsi="Arial" w:cs="Arial"/>
          <w:color w:val="0000FF"/>
          <w:sz w:val="22"/>
          <w:szCs w:val="22"/>
          <w:highlight w:val="white"/>
          <w:lang w:val="en-US"/>
        </w:rPr>
        <w:t xml:space="preserve">              </w:t>
      </w:r>
      <w:r w:rsidR="00D25364" w:rsidRPr="004D4390">
        <w:rPr>
          <w:rFonts w:ascii="Arial" w:hAnsi="Arial" w:cs="Arial"/>
          <w:color w:val="0000FF"/>
          <w:sz w:val="22"/>
          <w:szCs w:val="22"/>
          <w:highlight w:val="white"/>
        </w:rPr>
        <w:t>&lt;</w:t>
      </w:r>
      <w:r w:rsidR="00D25364" w:rsidRPr="004D4390">
        <w:rPr>
          <w:rFonts w:ascii="Arial" w:hAnsi="Arial" w:cs="Arial"/>
          <w:color w:val="800000"/>
          <w:sz w:val="22"/>
          <w:szCs w:val="22"/>
          <w:highlight w:val="white"/>
        </w:rPr>
        <w:t>id</w:t>
      </w:r>
      <w:r w:rsidR="00D25364" w:rsidRPr="004D4390">
        <w:rPr>
          <w:rFonts w:ascii="Arial" w:hAnsi="Arial" w:cs="Arial"/>
          <w:color w:val="FF0000"/>
          <w:sz w:val="22"/>
          <w:szCs w:val="22"/>
          <w:highlight w:val="white"/>
        </w:rPr>
        <w:t xml:space="preserve"> </w:t>
      </w:r>
      <w:proofErr w:type="spellStart"/>
      <w:r w:rsidR="00D25364" w:rsidRPr="004D4390">
        <w:rPr>
          <w:rFonts w:ascii="Arial" w:hAnsi="Arial" w:cs="Arial"/>
          <w:color w:val="FF0000"/>
          <w:sz w:val="22"/>
          <w:szCs w:val="22"/>
          <w:highlight w:val="white"/>
        </w:rPr>
        <w:t>root</w:t>
      </w:r>
      <w:proofErr w:type="spellEnd"/>
      <w:r w:rsidR="00D25364" w:rsidRPr="004D4390">
        <w:rPr>
          <w:rFonts w:ascii="Arial" w:hAnsi="Arial" w:cs="Arial"/>
          <w:color w:val="0000FF"/>
          <w:sz w:val="22"/>
          <w:szCs w:val="22"/>
          <w:highlight w:val="white"/>
        </w:rPr>
        <w:t>="</w:t>
      </w:r>
      <w:r w:rsidR="005B2EAD" w:rsidRPr="004D4390">
        <w:rPr>
          <w:rFonts w:ascii="Arial" w:hAnsi="Arial" w:cs="Arial"/>
          <w:color w:val="000000"/>
          <w:sz w:val="22"/>
          <w:szCs w:val="22"/>
          <w:highlight w:val="white"/>
        </w:rPr>
        <w:t>1.2.246.10.123456</w:t>
      </w:r>
      <w:r w:rsidR="00D25364" w:rsidRPr="004D4390">
        <w:rPr>
          <w:rFonts w:ascii="Arial" w:hAnsi="Arial" w:cs="Arial"/>
          <w:color w:val="000000"/>
          <w:sz w:val="22"/>
          <w:szCs w:val="22"/>
          <w:highlight w:val="white"/>
        </w:rPr>
        <w:t>.10.1</w:t>
      </w:r>
      <w:r w:rsidR="00D25364" w:rsidRPr="004D4390">
        <w:rPr>
          <w:rFonts w:ascii="Arial" w:hAnsi="Arial" w:cs="Arial"/>
          <w:color w:val="0000FF"/>
          <w:sz w:val="22"/>
          <w:szCs w:val="22"/>
          <w:highlight w:val="white"/>
        </w:rPr>
        <w:t>"/&gt;</w:t>
      </w:r>
    </w:p>
    <w:p w14:paraId="6C1A00BB" w14:textId="77777777" w:rsidR="00D25364" w:rsidRPr="004D4390" w:rsidRDefault="00B6375C" w:rsidP="00D25364">
      <w:pPr>
        <w:autoSpaceDE w:val="0"/>
        <w:autoSpaceDN w:val="0"/>
        <w:adjustRightInd w:val="0"/>
        <w:rPr>
          <w:rFonts w:ascii="Arial" w:hAnsi="Arial" w:cs="Arial"/>
          <w:color w:val="000000"/>
          <w:sz w:val="22"/>
          <w:szCs w:val="22"/>
          <w:highlight w:val="white"/>
        </w:rPr>
      </w:pPr>
      <w:r w:rsidRPr="004D4390">
        <w:rPr>
          <w:rFonts w:ascii="Arial" w:hAnsi="Arial" w:cs="Arial"/>
          <w:color w:val="000000"/>
          <w:sz w:val="22"/>
          <w:szCs w:val="22"/>
          <w:highlight w:val="white"/>
        </w:rPr>
        <w:t xml:space="preserve">              </w:t>
      </w:r>
      <w:r w:rsidR="00D25364" w:rsidRPr="004D4390">
        <w:rPr>
          <w:rFonts w:ascii="Arial" w:hAnsi="Arial" w:cs="Arial"/>
          <w:color w:val="0000FF"/>
          <w:sz w:val="22"/>
          <w:szCs w:val="22"/>
          <w:highlight w:val="white"/>
        </w:rPr>
        <w:t>&lt;</w:t>
      </w:r>
      <w:proofErr w:type="spellStart"/>
      <w:r w:rsidR="00D25364" w:rsidRPr="004D4390">
        <w:rPr>
          <w:rFonts w:ascii="Arial" w:hAnsi="Arial" w:cs="Arial"/>
          <w:color w:val="800000"/>
          <w:sz w:val="22"/>
          <w:szCs w:val="22"/>
          <w:highlight w:val="white"/>
        </w:rPr>
        <w:t>name</w:t>
      </w:r>
      <w:proofErr w:type="spellEnd"/>
      <w:r w:rsidR="00D25364" w:rsidRPr="004D4390">
        <w:rPr>
          <w:rFonts w:ascii="Arial" w:hAnsi="Arial" w:cs="Arial"/>
          <w:color w:val="0000FF"/>
          <w:sz w:val="22"/>
          <w:szCs w:val="22"/>
          <w:highlight w:val="white"/>
        </w:rPr>
        <w:t>&gt;</w:t>
      </w:r>
      <w:r w:rsidR="00D25364" w:rsidRPr="004D4390">
        <w:rPr>
          <w:rFonts w:ascii="Arial" w:hAnsi="Arial" w:cs="Arial"/>
          <w:color w:val="000000"/>
          <w:sz w:val="22"/>
          <w:szCs w:val="22"/>
          <w:highlight w:val="white"/>
        </w:rPr>
        <w:t>Testi terveys</w:t>
      </w:r>
      <w:r w:rsidR="005B2EAD" w:rsidRPr="004D4390">
        <w:rPr>
          <w:rFonts w:ascii="Arial" w:hAnsi="Arial" w:cs="Arial"/>
          <w:color w:val="000000"/>
          <w:sz w:val="22"/>
          <w:szCs w:val="22"/>
          <w:highlight w:val="white"/>
        </w:rPr>
        <w:t>asema</w:t>
      </w:r>
      <w:r w:rsidR="00D25364" w:rsidRPr="004D4390">
        <w:rPr>
          <w:rFonts w:ascii="Arial" w:hAnsi="Arial" w:cs="Arial"/>
          <w:color w:val="0000FF"/>
          <w:sz w:val="22"/>
          <w:szCs w:val="22"/>
          <w:highlight w:val="white"/>
        </w:rPr>
        <w:t>&lt;/</w:t>
      </w:r>
      <w:proofErr w:type="spellStart"/>
      <w:r w:rsidR="00D25364" w:rsidRPr="004D4390">
        <w:rPr>
          <w:rFonts w:ascii="Arial" w:hAnsi="Arial" w:cs="Arial"/>
          <w:color w:val="800000"/>
          <w:sz w:val="22"/>
          <w:szCs w:val="22"/>
          <w:highlight w:val="white"/>
        </w:rPr>
        <w:t>name</w:t>
      </w:r>
      <w:proofErr w:type="spellEnd"/>
      <w:r w:rsidR="00D25364" w:rsidRPr="004D4390">
        <w:rPr>
          <w:rFonts w:ascii="Arial" w:hAnsi="Arial" w:cs="Arial"/>
          <w:color w:val="0000FF"/>
          <w:sz w:val="22"/>
          <w:szCs w:val="22"/>
          <w:highlight w:val="white"/>
        </w:rPr>
        <w:t>&gt;</w:t>
      </w:r>
    </w:p>
    <w:p w14:paraId="05A8BD3C" w14:textId="77777777" w:rsidR="00D25364" w:rsidRPr="004D4390" w:rsidRDefault="00B6375C" w:rsidP="00600403">
      <w:pPr>
        <w:autoSpaceDE w:val="0"/>
        <w:autoSpaceDN w:val="0"/>
        <w:adjustRightInd w:val="0"/>
        <w:rPr>
          <w:rFonts w:ascii="Arial" w:hAnsi="Arial" w:cs="Arial"/>
          <w:color w:val="000000"/>
          <w:sz w:val="22"/>
          <w:szCs w:val="22"/>
          <w:highlight w:val="white"/>
          <w:lang w:val="en-US"/>
        </w:rPr>
      </w:pPr>
      <w:r w:rsidRPr="004D4390">
        <w:rPr>
          <w:rFonts w:ascii="Arial" w:hAnsi="Arial" w:cs="Arial"/>
          <w:color w:val="000000"/>
          <w:sz w:val="22"/>
          <w:szCs w:val="22"/>
          <w:highlight w:val="white"/>
        </w:rPr>
        <w:t xml:space="preserve">              </w:t>
      </w:r>
      <w:proofErr w:type="gramStart"/>
      <w:r w:rsidR="00D25364" w:rsidRPr="004D4390">
        <w:rPr>
          <w:rFonts w:ascii="Arial" w:hAnsi="Arial" w:cs="Arial"/>
          <w:color w:val="0000FF"/>
          <w:sz w:val="22"/>
          <w:szCs w:val="22"/>
          <w:highlight w:val="white"/>
          <w:lang w:val="en-US"/>
        </w:rPr>
        <w:t>&lt;!--</w:t>
      </w:r>
      <w:proofErr w:type="gramEnd"/>
      <w:r w:rsidR="00D25364" w:rsidRPr="004D4390">
        <w:rPr>
          <w:rFonts w:ascii="Arial" w:hAnsi="Arial" w:cs="Arial"/>
          <w:color w:val="808080"/>
          <w:sz w:val="22"/>
          <w:szCs w:val="22"/>
          <w:highlight w:val="white"/>
          <w:lang w:val="en-US"/>
        </w:rPr>
        <w:t xml:space="preserve"> </w:t>
      </w:r>
      <w:proofErr w:type="spellStart"/>
      <w:r w:rsidR="00D25364" w:rsidRPr="004D4390">
        <w:rPr>
          <w:rFonts w:ascii="Arial" w:hAnsi="Arial" w:cs="Arial"/>
          <w:color w:val="808080"/>
          <w:sz w:val="22"/>
          <w:szCs w:val="22"/>
          <w:highlight w:val="white"/>
          <w:lang w:val="en-US"/>
        </w:rPr>
        <w:t>puhelinnumero</w:t>
      </w:r>
      <w:proofErr w:type="spellEnd"/>
      <w:r w:rsidR="00D25364" w:rsidRPr="004D4390">
        <w:rPr>
          <w:rFonts w:ascii="Arial" w:hAnsi="Arial" w:cs="Arial"/>
          <w:color w:val="808080"/>
          <w:sz w:val="22"/>
          <w:szCs w:val="22"/>
          <w:highlight w:val="white"/>
          <w:lang w:val="en-US"/>
        </w:rPr>
        <w:t xml:space="preserve"> </w:t>
      </w:r>
      <w:r w:rsidR="00D25364" w:rsidRPr="004D4390">
        <w:rPr>
          <w:rFonts w:ascii="Arial" w:hAnsi="Arial" w:cs="Arial"/>
          <w:color w:val="0000FF"/>
          <w:sz w:val="22"/>
          <w:szCs w:val="22"/>
          <w:highlight w:val="white"/>
          <w:lang w:val="en-US"/>
        </w:rPr>
        <w:t>--&gt;</w:t>
      </w:r>
    </w:p>
    <w:p w14:paraId="1257699F" w14:textId="77777777" w:rsidR="00B6375C" w:rsidRPr="0013081A" w:rsidRDefault="00B6375C" w:rsidP="00B6375C">
      <w:pPr>
        <w:autoSpaceDE w:val="0"/>
        <w:autoSpaceDN w:val="0"/>
        <w:adjustRightInd w:val="0"/>
        <w:rPr>
          <w:rFonts w:ascii="Arial" w:hAnsi="Arial" w:cs="Arial"/>
          <w:color w:val="000000"/>
          <w:sz w:val="22"/>
          <w:szCs w:val="22"/>
          <w:highlight w:val="white"/>
          <w:lang w:val="en-GB"/>
        </w:rPr>
      </w:pPr>
      <w:r w:rsidRPr="004D4390">
        <w:rPr>
          <w:rFonts w:ascii="Arial" w:hAnsi="Arial" w:cs="Arial"/>
          <w:color w:val="000000"/>
          <w:sz w:val="22"/>
          <w:szCs w:val="22"/>
          <w:highlight w:val="white"/>
          <w:lang w:val="en-US"/>
        </w:rPr>
        <w:t xml:space="preserve">              </w:t>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telecom</w:t>
      </w:r>
      <w:r w:rsidR="00D25364" w:rsidRPr="0013081A">
        <w:rPr>
          <w:rFonts w:ascii="Arial" w:hAnsi="Arial" w:cs="Arial"/>
          <w:color w:val="FF0000"/>
          <w:sz w:val="22"/>
          <w:szCs w:val="22"/>
          <w:highlight w:val="white"/>
          <w:lang w:val="en-GB"/>
        </w:rPr>
        <w:t xml:space="preserve"> value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tel:0201234567</w:t>
      </w:r>
      <w:r w:rsidR="00D25364" w:rsidRPr="0013081A">
        <w:rPr>
          <w:rFonts w:ascii="Arial" w:hAnsi="Arial" w:cs="Arial"/>
          <w:color w:val="0000FF"/>
          <w:sz w:val="22"/>
          <w:szCs w:val="22"/>
          <w:highlight w:val="white"/>
          <w:lang w:val="en-GB"/>
        </w:rPr>
        <w:t>"</w:t>
      </w:r>
      <w:r w:rsidR="00D25364" w:rsidRPr="0013081A">
        <w:rPr>
          <w:rFonts w:ascii="Arial" w:hAnsi="Arial" w:cs="Arial"/>
          <w:color w:val="FF0000"/>
          <w:sz w:val="22"/>
          <w:szCs w:val="22"/>
          <w:highlight w:val="white"/>
          <w:lang w:val="en-GB"/>
        </w:rPr>
        <w:t xml:space="preserve"> use</w:t>
      </w:r>
      <w:r w:rsidR="00D25364" w:rsidRPr="0013081A">
        <w:rPr>
          <w:rFonts w:ascii="Arial" w:hAnsi="Arial" w:cs="Arial"/>
          <w:color w:val="0000FF"/>
          <w:sz w:val="22"/>
          <w:szCs w:val="22"/>
          <w:highlight w:val="white"/>
          <w:lang w:val="en-GB"/>
        </w:rPr>
        <w:t>="</w:t>
      </w:r>
      <w:r w:rsidR="00D25364" w:rsidRPr="0013081A">
        <w:rPr>
          <w:rFonts w:ascii="Arial" w:hAnsi="Arial" w:cs="Arial"/>
          <w:color w:val="000000"/>
          <w:sz w:val="22"/>
          <w:szCs w:val="22"/>
          <w:highlight w:val="white"/>
          <w:lang w:val="en-GB"/>
        </w:rPr>
        <w:t>DIR</w:t>
      </w:r>
      <w:r w:rsidR="00D25364" w:rsidRPr="0013081A">
        <w:rPr>
          <w:rFonts w:ascii="Arial" w:hAnsi="Arial" w:cs="Arial"/>
          <w:color w:val="0000FF"/>
          <w:sz w:val="22"/>
          <w:szCs w:val="22"/>
          <w:highlight w:val="white"/>
          <w:lang w:val="en-GB"/>
        </w:rPr>
        <w:t>"/&gt;</w:t>
      </w:r>
    </w:p>
    <w:p w14:paraId="55813389"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addr</w:t>
      </w:r>
      <w:proofErr w:type="spellEnd"/>
      <w:r w:rsidR="00D25364" w:rsidRPr="0013081A">
        <w:rPr>
          <w:rFonts w:ascii="Arial" w:hAnsi="Arial" w:cs="Arial"/>
          <w:color w:val="0000FF"/>
          <w:sz w:val="22"/>
          <w:szCs w:val="22"/>
          <w:highlight w:val="white"/>
          <w:lang w:val="en-GB"/>
        </w:rPr>
        <w:t>&gt;</w:t>
      </w:r>
    </w:p>
    <w:p w14:paraId="67DBB8CF"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streetAddressLine</w:t>
      </w:r>
      <w:proofErr w:type="spellEnd"/>
      <w:r w:rsidR="00D25364" w:rsidRPr="0013081A">
        <w:rPr>
          <w:rFonts w:ascii="Arial" w:hAnsi="Arial" w:cs="Arial"/>
          <w:color w:val="0000FF"/>
          <w:sz w:val="22"/>
          <w:szCs w:val="22"/>
          <w:highlight w:val="white"/>
          <w:lang w:val="en-GB"/>
        </w:rPr>
        <w:t>&gt;</w:t>
      </w:r>
      <w:proofErr w:type="spellStart"/>
      <w:r w:rsidR="00D25364" w:rsidRPr="0013081A">
        <w:rPr>
          <w:rFonts w:ascii="Arial" w:hAnsi="Arial" w:cs="Arial"/>
          <w:color w:val="000000"/>
          <w:sz w:val="22"/>
          <w:szCs w:val="22"/>
          <w:highlight w:val="white"/>
          <w:lang w:val="en-GB"/>
        </w:rPr>
        <w:t>Potilastie</w:t>
      </w:r>
      <w:proofErr w:type="spellEnd"/>
      <w:r w:rsidR="00D25364" w:rsidRPr="0013081A">
        <w:rPr>
          <w:rFonts w:ascii="Arial" w:hAnsi="Arial" w:cs="Arial"/>
          <w:color w:val="000000"/>
          <w:sz w:val="22"/>
          <w:szCs w:val="22"/>
          <w:highlight w:val="white"/>
          <w:lang w:val="en-GB"/>
        </w:rPr>
        <w:t xml:space="preserve"> 2</w:t>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streetAddressLine</w:t>
      </w:r>
      <w:proofErr w:type="spellEnd"/>
      <w:r w:rsidR="00D25364" w:rsidRPr="0013081A">
        <w:rPr>
          <w:rFonts w:ascii="Arial" w:hAnsi="Arial" w:cs="Arial"/>
          <w:color w:val="0000FF"/>
          <w:sz w:val="22"/>
          <w:szCs w:val="22"/>
          <w:highlight w:val="white"/>
          <w:lang w:val="en-GB"/>
        </w:rPr>
        <w:t>&gt;</w:t>
      </w:r>
    </w:p>
    <w:p w14:paraId="663B5F45"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postalCode</w:t>
      </w:r>
      <w:proofErr w:type="spellEnd"/>
      <w:r w:rsidR="00D25364" w:rsidRPr="0013081A">
        <w:rPr>
          <w:rFonts w:ascii="Arial" w:hAnsi="Arial" w:cs="Arial"/>
          <w:color w:val="0000FF"/>
          <w:sz w:val="22"/>
          <w:szCs w:val="22"/>
          <w:highlight w:val="white"/>
          <w:lang w:val="en-GB"/>
        </w:rPr>
        <w:t>&gt;</w:t>
      </w:r>
      <w:r w:rsidR="00D25364" w:rsidRPr="0013081A">
        <w:rPr>
          <w:rFonts w:ascii="Arial" w:hAnsi="Arial" w:cs="Arial"/>
          <w:color w:val="000000"/>
          <w:sz w:val="22"/>
          <w:szCs w:val="22"/>
          <w:highlight w:val="white"/>
          <w:lang w:val="en-GB"/>
        </w:rPr>
        <w:t>50600</w:t>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postalCode</w:t>
      </w:r>
      <w:proofErr w:type="spellEnd"/>
      <w:r w:rsidR="00D25364" w:rsidRPr="0013081A">
        <w:rPr>
          <w:rFonts w:ascii="Arial" w:hAnsi="Arial" w:cs="Arial"/>
          <w:color w:val="0000FF"/>
          <w:sz w:val="22"/>
          <w:szCs w:val="22"/>
          <w:highlight w:val="white"/>
          <w:lang w:val="en-GB"/>
        </w:rPr>
        <w:t>&gt;</w:t>
      </w:r>
    </w:p>
    <w:p w14:paraId="59E394F1" w14:textId="77777777" w:rsidR="00B6375C"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roofErr w:type="spellStart"/>
      <w:r w:rsidR="00D25364" w:rsidRPr="0013081A">
        <w:rPr>
          <w:rFonts w:ascii="Arial" w:hAnsi="Arial" w:cs="Arial"/>
          <w:color w:val="000000"/>
          <w:sz w:val="22"/>
          <w:szCs w:val="22"/>
          <w:highlight w:val="white"/>
          <w:lang w:val="en-GB"/>
        </w:rPr>
        <w:t>Kotka</w:t>
      </w:r>
      <w:proofErr w:type="spellEnd"/>
      <w:r w:rsidR="00D25364" w:rsidRPr="0013081A">
        <w:rPr>
          <w:rFonts w:ascii="Arial" w:hAnsi="Arial" w:cs="Arial"/>
          <w:color w:val="0000FF"/>
          <w:sz w:val="22"/>
          <w:szCs w:val="22"/>
          <w:highlight w:val="white"/>
          <w:lang w:val="en-GB"/>
        </w:rPr>
        <w:t>&lt;/</w:t>
      </w:r>
      <w:r w:rsidR="00D25364" w:rsidRPr="0013081A">
        <w:rPr>
          <w:rFonts w:ascii="Arial" w:hAnsi="Arial" w:cs="Arial"/>
          <w:color w:val="800000"/>
          <w:sz w:val="22"/>
          <w:szCs w:val="22"/>
          <w:highlight w:val="white"/>
          <w:lang w:val="en-GB"/>
        </w:rPr>
        <w:t>city</w:t>
      </w:r>
      <w:r w:rsidR="00D25364" w:rsidRPr="0013081A">
        <w:rPr>
          <w:rFonts w:ascii="Arial" w:hAnsi="Arial" w:cs="Arial"/>
          <w:color w:val="0000FF"/>
          <w:sz w:val="22"/>
          <w:szCs w:val="22"/>
          <w:highlight w:val="white"/>
          <w:lang w:val="en-GB"/>
        </w:rPr>
        <w:t>&gt;</w:t>
      </w:r>
    </w:p>
    <w:p w14:paraId="6FD9ADF6" w14:textId="77777777" w:rsidR="00D25364" w:rsidRPr="0013081A" w:rsidRDefault="00B6375C" w:rsidP="00B6375C">
      <w:pPr>
        <w:tabs>
          <w:tab w:val="left" w:pos="900"/>
          <w:tab w:val="left" w:pos="1080"/>
        </w:tabs>
        <w:autoSpaceDE w:val="0"/>
        <w:autoSpaceDN w:val="0"/>
        <w:adjustRightInd w:val="0"/>
        <w:rPr>
          <w:rFonts w:ascii="Arial" w:hAnsi="Arial" w:cs="Arial"/>
          <w:color w:val="000000"/>
          <w:sz w:val="22"/>
          <w:szCs w:val="22"/>
          <w:highlight w:val="white"/>
          <w:lang w:val="en-GB"/>
        </w:rPr>
      </w:pPr>
      <w:r w:rsidRPr="0013081A">
        <w:rPr>
          <w:rFonts w:ascii="Arial" w:hAnsi="Arial" w:cs="Arial"/>
          <w:color w:val="000000"/>
          <w:sz w:val="22"/>
          <w:szCs w:val="22"/>
          <w:highlight w:val="white"/>
          <w:lang w:val="en-GB"/>
        </w:rPr>
        <w:tab/>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addr</w:t>
      </w:r>
      <w:proofErr w:type="spellEnd"/>
      <w:r w:rsidR="00D25364" w:rsidRPr="0013081A">
        <w:rPr>
          <w:rFonts w:ascii="Arial" w:hAnsi="Arial" w:cs="Arial"/>
          <w:color w:val="0000FF"/>
          <w:sz w:val="22"/>
          <w:szCs w:val="22"/>
          <w:highlight w:val="white"/>
          <w:lang w:val="en-GB"/>
        </w:rPr>
        <w:t>&gt;</w:t>
      </w:r>
    </w:p>
    <w:p w14:paraId="3C1F6956" w14:textId="77777777" w:rsidR="00D25364" w:rsidRPr="0013081A" w:rsidRDefault="00B6375C" w:rsidP="00B6375C">
      <w:pPr>
        <w:autoSpaceDE w:val="0"/>
        <w:autoSpaceDN w:val="0"/>
        <w:adjustRightInd w:val="0"/>
        <w:rPr>
          <w:rFonts w:ascii="Arial" w:hAnsi="Arial" w:cs="Arial"/>
          <w:color w:val="000000"/>
          <w:sz w:val="22"/>
          <w:szCs w:val="22"/>
          <w:highlight w:val="white"/>
          <w:lang w:val="en-GB"/>
        </w:rPr>
      </w:pPr>
      <w:r w:rsidRPr="0013081A">
        <w:rPr>
          <w:rFonts w:ascii="Arial" w:hAnsi="Arial" w:cs="Arial"/>
          <w:color w:val="0000FF"/>
          <w:sz w:val="22"/>
          <w:szCs w:val="22"/>
          <w:highlight w:val="white"/>
          <w:lang w:val="en-GB"/>
        </w:rPr>
        <w:t xml:space="preserve">           </w:t>
      </w:r>
      <w:r w:rsidR="00D25364" w:rsidRPr="0013081A">
        <w:rPr>
          <w:rFonts w:ascii="Arial" w:hAnsi="Arial" w:cs="Arial"/>
          <w:color w:val="0000FF"/>
          <w:sz w:val="22"/>
          <w:szCs w:val="22"/>
          <w:highlight w:val="white"/>
          <w:lang w:val="en-GB"/>
        </w:rPr>
        <w:t>&lt;/</w:t>
      </w:r>
      <w:proofErr w:type="spellStart"/>
      <w:r w:rsidR="00D25364" w:rsidRPr="0013081A">
        <w:rPr>
          <w:rFonts w:ascii="Arial" w:hAnsi="Arial" w:cs="Arial"/>
          <w:color w:val="800000"/>
          <w:sz w:val="22"/>
          <w:szCs w:val="22"/>
          <w:highlight w:val="white"/>
          <w:lang w:val="en-GB"/>
        </w:rPr>
        <w:t>representedOrganization</w:t>
      </w:r>
      <w:proofErr w:type="spellEnd"/>
      <w:r w:rsidR="00D25364" w:rsidRPr="0013081A">
        <w:rPr>
          <w:rFonts w:ascii="Arial" w:hAnsi="Arial" w:cs="Arial"/>
          <w:color w:val="0000FF"/>
          <w:sz w:val="22"/>
          <w:szCs w:val="22"/>
          <w:highlight w:val="white"/>
          <w:lang w:val="en-GB"/>
        </w:rPr>
        <w:t>&gt;</w:t>
      </w:r>
    </w:p>
    <w:p w14:paraId="18B17D9E" w14:textId="77777777" w:rsidR="0077747B" w:rsidRPr="0013081A"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szCs w:val="22"/>
        </w:rPr>
      </w:pPr>
      <w:r w:rsidRPr="0013081A">
        <w:rPr>
          <w:rStyle w:val="XMLBlack"/>
          <w:sz w:val="22"/>
          <w:szCs w:val="22"/>
          <w:lang w:val="en-GB"/>
        </w:rPr>
        <w:tab/>
      </w:r>
      <w:r w:rsidRPr="0013081A">
        <w:rPr>
          <w:rStyle w:val="XMLBlue"/>
          <w:sz w:val="22"/>
          <w:szCs w:val="22"/>
        </w:rPr>
        <w:t>&lt;/</w:t>
      </w:r>
      <w:proofErr w:type="spellStart"/>
      <w:r w:rsidRPr="0013081A">
        <w:rPr>
          <w:rStyle w:val="XMLDarkRed"/>
          <w:sz w:val="22"/>
          <w:szCs w:val="22"/>
        </w:rPr>
        <w:t>assignedAuthor</w:t>
      </w:r>
      <w:proofErr w:type="spellEnd"/>
      <w:r w:rsidRPr="0013081A">
        <w:rPr>
          <w:rStyle w:val="XMLBlue"/>
          <w:sz w:val="22"/>
          <w:szCs w:val="22"/>
        </w:rPr>
        <w:t>&gt;</w:t>
      </w:r>
    </w:p>
    <w:p w14:paraId="70B647C5" w14:textId="77777777" w:rsidR="0077747B" w:rsidRPr="0013081A" w:rsidRDefault="0077747B">
      <w:pPr>
        <w:tabs>
          <w:tab w:val="left" w:pos="301"/>
          <w:tab w:val="left" w:pos="601"/>
          <w:tab w:val="left" w:pos="902"/>
          <w:tab w:val="left" w:pos="1202"/>
          <w:tab w:val="left" w:pos="1503"/>
          <w:tab w:val="left" w:pos="1803"/>
          <w:tab w:val="left" w:pos="2104"/>
          <w:tab w:val="left" w:pos="2404"/>
        </w:tabs>
        <w:rPr>
          <w:rStyle w:val="XMLText"/>
          <w:sz w:val="22"/>
          <w:szCs w:val="22"/>
        </w:rPr>
      </w:pPr>
      <w:r w:rsidRPr="0013081A">
        <w:rPr>
          <w:rStyle w:val="XMLBlue"/>
          <w:sz w:val="22"/>
          <w:szCs w:val="22"/>
        </w:rPr>
        <w:t>&lt;/</w:t>
      </w:r>
      <w:proofErr w:type="spellStart"/>
      <w:r w:rsidRPr="0013081A">
        <w:rPr>
          <w:rStyle w:val="XMLDarkRed"/>
          <w:sz w:val="22"/>
          <w:szCs w:val="22"/>
        </w:rPr>
        <w:t>author</w:t>
      </w:r>
      <w:proofErr w:type="spellEnd"/>
      <w:r w:rsidRPr="0013081A">
        <w:rPr>
          <w:rStyle w:val="XMLBlue"/>
          <w:sz w:val="22"/>
          <w:szCs w:val="22"/>
        </w:rPr>
        <w:t>&gt;</w:t>
      </w:r>
    </w:p>
    <w:p w14:paraId="4E6DD44B" w14:textId="77777777" w:rsidR="0077747B" w:rsidRPr="00EE6BB0" w:rsidRDefault="0077747B"/>
    <w:p w14:paraId="54A84003" w14:textId="77BC966D" w:rsidR="0077747B" w:rsidRDefault="00AA398B">
      <w:r w:rsidRPr="00AA398B">
        <w:t>Lääketieteen opiskelijoiden ja sairaanhoitajien</w:t>
      </w:r>
      <w:r w:rsidR="0077747B">
        <w:t xml:space="preserve"> tapauksessa</w:t>
      </w:r>
      <w:r w:rsidR="00884A4D">
        <w:t xml:space="preserve"> </w:t>
      </w:r>
      <w:r w:rsidR="00884A4D" w:rsidRPr="00884A4D">
        <w:t>tul</w:t>
      </w:r>
      <w:r w:rsidR="002D779D">
        <w:t>ee</w:t>
      </w:r>
      <w:r w:rsidR="00884A4D" w:rsidRPr="00884A4D">
        <w:t xml:space="preserve"> </w:t>
      </w:r>
      <w:proofErr w:type="spellStart"/>
      <w:r w:rsidR="00884A4D" w:rsidRPr="00884A4D">
        <w:t>originalTextin</w:t>
      </w:r>
      <w:proofErr w:type="spellEnd"/>
      <w:r w:rsidR="00884A4D" w:rsidRPr="00884A4D">
        <w:t xml:space="preserve"> lisäksi käyttää myös </w:t>
      </w:r>
      <w:proofErr w:type="spellStart"/>
      <w:r w:rsidR="00884A4D" w:rsidRPr="00884A4D">
        <w:t>nullFlavor</w:t>
      </w:r>
      <w:proofErr w:type="spellEnd"/>
      <w:r w:rsidR="00884A4D" w:rsidRPr="00884A4D">
        <w:t>-attribuuttia</w:t>
      </w:r>
      <w:r w:rsidR="0077747B">
        <w:t xml:space="preserve"> (virka, tehtävä, toimi). </w:t>
      </w:r>
      <w:r w:rsidR="00861FA1">
        <w:t>Author</w:t>
      </w:r>
      <w:r w:rsidR="0077747B">
        <w:t>-rakenteella ilmoitetaan myös ammattiluokitus.</w:t>
      </w:r>
      <w:r w:rsidR="0004005E">
        <w:t xml:space="preserve"> </w:t>
      </w:r>
      <w:r w:rsidR="00620950">
        <w:t>Lääketieteen opiskelijoille ja sairaanhoitajille</w:t>
      </w:r>
      <w:r w:rsidR="0077747B">
        <w:t xml:space="preserve"> käytetään samaa rakennetta kuin lääkäreille. Virka, tehtävä tai toimi sijoitetaan </w:t>
      </w:r>
      <w:proofErr w:type="spellStart"/>
      <w:r w:rsidR="0077747B">
        <w:t>qualifieriin</w:t>
      </w:r>
      <w:proofErr w:type="spellEnd"/>
      <w:r w:rsidR="0077747B">
        <w:t xml:space="preserve">, jossa </w:t>
      </w:r>
      <w:proofErr w:type="spellStart"/>
      <w:r w:rsidR="0077747B">
        <w:t>name-code</w:t>
      </w:r>
      <w:proofErr w:type="spellEnd"/>
      <w:r w:rsidR="0077747B">
        <w:t xml:space="preserve"> on 1.2. Tieto on koodaamaton (tässä tapauksessa</w:t>
      </w:r>
      <w:r w:rsidR="00A67EE7">
        <w:t xml:space="preserve">, </w:t>
      </w:r>
      <w:proofErr w:type="spellStart"/>
      <w:r w:rsidR="00A67EE7">
        <w:t>nullFlavorill</w:t>
      </w:r>
      <w:r w:rsidR="00E623A2">
        <w:t>a</w:t>
      </w:r>
      <w:proofErr w:type="spellEnd"/>
      <w:r w:rsidR="00E623A2">
        <w:t xml:space="preserve"> kirjattava</w:t>
      </w:r>
      <w:r w:rsidR="0077747B">
        <w:t xml:space="preserve">), joten käytetään pelkästään </w:t>
      </w:r>
      <w:proofErr w:type="spellStart"/>
      <w:r w:rsidR="0077747B">
        <w:t>originalText</w:t>
      </w:r>
      <w:proofErr w:type="spellEnd"/>
      <w:r w:rsidR="0077747B">
        <w:t xml:space="preserve">-elementtiä. Pakollinen </w:t>
      </w:r>
      <w:proofErr w:type="spellStart"/>
      <w:r w:rsidR="0077747B">
        <w:t>time</w:t>
      </w:r>
      <w:proofErr w:type="spellEnd"/>
      <w:r w:rsidR="0077747B">
        <w:t xml:space="preserve">-elementti </w:t>
      </w:r>
      <w:r w:rsidR="00623987">
        <w:t>voidaan jättää</w:t>
      </w:r>
      <w:r w:rsidR="0077747B">
        <w:t xml:space="preserve"> tyhjäksi</w:t>
      </w:r>
      <w:r w:rsidR="00623987">
        <w:t xml:space="preserve">, mutta sen on vastattava asiakirjan </w:t>
      </w:r>
      <w:proofErr w:type="spellStart"/>
      <w:r w:rsidR="00623987">
        <w:t>headerissa</w:t>
      </w:r>
      <w:proofErr w:type="spellEnd"/>
      <w:r w:rsidR="00623987">
        <w:t xml:space="preserve"> </w:t>
      </w:r>
      <w:proofErr w:type="spellStart"/>
      <w:r w:rsidR="00623987">
        <w:t>authorin</w:t>
      </w:r>
      <w:proofErr w:type="spellEnd"/>
      <w:r w:rsidR="00623987">
        <w:t xml:space="preserve"> </w:t>
      </w:r>
      <w:proofErr w:type="spellStart"/>
      <w:r w:rsidR="00623987">
        <w:t>time</w:t>
      </w:r>
      <w:proofErr w:type="spellEnd"/>
      <w:r w:rsidR="00623987">
        <w:t>-elementissä olevaa arvoa</w:t>
      </w:r>
      <w:r w:rsidR="0077747B">
        <w:t>.</w:t>
      </w:r>
    </w:p>
    <w:p w14:paraId="4A54EAB6" w14:textId="77777777" w:rsidR="0094049E" w:rsidRDefault="0094049E"/>
    <w:p w14:paraId="4F7AAD6F" w14:textId="77777777" w:rsidR="00656E7E" w:rsidRPr="00B6375C" w:rsidRDefault="0094049E">
      <w:r w:rsidRPr="003F5484">
        <w:t>Organisaation puhelinnumero</w:t>
      </w:r>
      <w:r>
        <w:t>a sisältävässä</w:t>
      </w:r>
      <w:r w:rsidRPr="003F5484">
        <w:t xml:space="preserve"> telecom-elementi</w:t>
      </w:r>
      <w:r>
        <w:t>ss</w:t>
      </w:r>
      <w:r w:rsidRPr="003F5484">
        <w:t xml:space="preserve">ä </w:t>
      </w:r>
      <w:proofErr w:type="spellStart"/>
      <w:r w:rsidRPr="003F5484">
        <w:t>use</w:t>
      </w:r>
      <w:proofErr w:type="spellEnd"/>
      <w:r w:rsidRPr="003F5484">
        <w:t>-attribuutin arvo on "DIR" (suora numero) tai ”PUB” (vaihteen numero</w:t>
      </w:r>
      <w:r w:rsidRPr="4D047E72">
        <w:t>).</w:t>
      </w:r>
      <w:r w:rsidR="00B6375C" w:rsidRPr="00B6375C">
        <w:rPr>
          <w:highlight w:val="white"/>
        </w:rPr>
        <w:t xml:space="preserve"> </w:t>
      </w:r>
      <w:r w:rsidR="00B6375C">
        <w:rPr>
          <w:highlight w:val="white"/>
        </w:rPr>
        <w:t>P</w:t>
      </w:r>
      <w:r w:rsidR="00B6375C" w:rsidRPr="00B6375C">
        <w:rPr>
          <w:highlight w:val="white"/>
        </w:rPr>
        <w:t>uhelinnumero</w:t>
      </w:r>
      <w:r w:rsidR="00B6375C">
        <w:rPr>
          <w:highlight w:val="white"/>
        </w:rPr>
        <w:t>n</w:t>
      </w:r>
      <w:r w:rsidR="00B6375C" w:rsidRPr="00B6375C">
        <w:rPr>
          <w:highlight w:val="white"/>
        </w:rPr>
        <w:t xml:space="preserve"> erottelu välilyönnillä on kielletty</w:t>
      </w:r>
      <w:r w:rsidR="00B6375C" w:rsidRPr="4D047E72">
        <w:t>.</w:t>
      </w:r>
    </w:p>
    <w:p w14:paraId="0AC0EF40" w14:textId="77777777" w:rsidR="0077747B" w:rsidRDefault="0077747B"/>
    <w:p w14:paraId="5DDAB27C" w14:textId="77777777" w:rsidR="0077747B" w:rsidRDefault="0077747B"/>
    <w:p w14:paraId="4481EEAC" w14:textId="77777777" w:rsidR="0077747B" w:rsidRDefault="0077747B" w:rsidP="00BC5FA4">
      <w:pPr>
        <w:pStyle w:val="Otsikko3"/>
      </w:pPr>
      <w:bookmarkStart w:id="64" w:name="_Toc127959978"/>
      <w:r>
        <w:t>Potilaan tiedot</w:t>
      </w:r>
      <w:bookmarkEnd w:id="64"/>
    </w:p>
    <w:p w14:paraId="18AA7D6C" w14:textId="77777777" w:rsidR="0077747B" w:rsidRDefault="0077747B"/>
    <w:p w14:paraId="17B866C9" w14:textId="4BEC9ACF" w:rsidR="0077747B" w:rsidRDefault="0077747B">
      <w:r>
        <w:t xml:space="preserve">Potilaan tiedot ovat </w:t>
      </w:r>
      <w:proofErr w:type="spellStart"/>
      <w:r>
        <w:t>headerissa</w:t>
      </w:r>
      <w:proofErr w:type="spellEnd"/>
      <w:r>
        <w:t xml:space="preserve">.  Koska vain </w:t>
      </w:r>
      <w:proofErr w:type="spellStart"/>
      <w:r>
        <w:t>Body</w:t>
      </w:r>
      <w:proofErr w:type="spellEnd"/>
      <w:r>
        <w:t xml:space="preserve">-osuus allekirjoitetaan, pitää potilaan tiedot toistaa allekirjoitetussa </w:t>
      </w:r>
      <w:proofErr w:type="spellStart"/>
      <w:r>
        <w:t>body</w:t>
      </w:r>
      <w:proofErr w:type="spellEnd"/>
      <w:r>
        <w:t xml:space="preserve">-osuudessa. Potilaan tiedot sijoitetaan </w:t>
      </w:r>
      <w:proofErr w:type="spellStart"/>
      <w:r>
        <w:t>supply-actin</w:t>
      </w:r>
      <w:proofErr w:type="spellEnd"/>
      <w:r>
        <w:t xml:space="preserve"> </w:t>
      </w:r>
      <w:proofErr w:type="spellStart"/>
      <w:r>
        <w:t>subject</w:t>
      </w:r>
      <w:proofErr w:type="spellEnd"/>
      <w:r>
        <w:t xml:space="preserve"> </w:t>
      </w:r>
      <w:proofErr w:type="spellStart"/>
      <w:r>
        <w:t>participationiin</w:t>
      </w:r>
      <w:proofErr w:type="spellEnd"/>
      <w:r>
        <w:t xml:space="preserve">. Henkilötunnus sijoitetaan </w:t>
      </w:r>
      <w:proofErr w:type="spellStart"/>
      <w:r>
        <w:t>relatedSubject</w:t>
      </w:r>
      <w:proofErr w:type="spellEnd"/>
      <w:r>
        <w:t>-luokan (</w:t>
      </w:r>
      <w:proofErr w:type="spellStart"/>
      <w:r>
        <w:t>role</w:t>
      </w:r>
      <w:proofErr w:type="spellEnd"/>
      <w:r>
        <w:t xml:space="preserve">) </w:t>
      </w:r>
      <w:proofErr w:type="spellStart"/>
      <w:r>
        <w:t>code</w:t>
      </w:r>
      <w:proofErr w:type="spellEnd"/>
      <w:r>
        <w:t xml:space="preserve">-attribuuttiin. </w:t>
      </w:r>
      <w:r w:rsidR="00FA0271">
        <w:t>Väliaikaisia henkilötunnuksia ei saa käyttää</w:t>
      </w:r>
      <w:r>
        <w:t xml:space="preserve">. Potilaan nimi ilmoitetaan </w:t>
      </w:r>
      <w:proofErr w:type="spellStart"/>
      <w:r>
        <w:t>subject-entityn</w:t>
      </w:r>
      <w:proofErr w:type="spellEnd"/>
      <w:r>
        <w:t xml:space="preserve"> </w:t>
      </w:r>
      <w:proofErr w:type="spellStart"/>
      <w:r>
        <w:t>name</w:t>
      </w:r>
      <w:proofErr w:type="spellEnd"/>
      <w:r>
        <w:t xml:space="preserve">-elementissä (käytetään </w:t>
      </w:r>
      <w:proofErr w:type="spellStart"/>
      <w:r>
        <w:t>given</w:t>
      </w:r>
      <w:proofErr w:type="spellEnd"/>
      <w:r>
        <w:t xml:space="preserve">- ja </w:t>
      </w:r>
      <w:proofErr w:type="spellStart"/>
      <w:r>
        <w:t>family</w:t>
      </w:r>
      <w:proofErr w:type="spellEnd"/>
      <w:r>
        <w:t xml:space="preserve">-elementtejä). Jos henkilötunnusta ei ole tiedossa, pitää myös syntymäaika ilmoittaa </w:t>
      </w:r>
      <w:proofErr w:type="spellStart"/>
      <w:r>
        <w:t>birthTime</w:t>
      </w:r>
      <w:proofErr w:type="spellEnd"/>
      <w:r>
        <w:t xml:space="preserve">-elementissä. Henkilötunnus on </w:t>
      </w:r>
      <w:proofErr w:type="spellStart"/>
      <w:r>
        <w:t>max</w:t>
      </w:r>
      <w:proofErr w:type="spellEnd"/>
      <w:r>
        <w:t xml:space="preserve"> 11 merkkiä, etunimi </w:t>
      </w:r>
      <w:proofErr w:type="spellStart"/>
      <w:r>
        <w:t>max</w:t>
      </w:r>
      <w:proofErr w:type="spellEnd"/>
      <w:r>
        <w:t xml:space="preserve"> 100 merkkiä </w:t>
      </w:r>
      <w:proofErr w:type="gramStart"/>
      <w:r>
        <w:t>ja  sukunimi</w:t>
      </w:r>
      <w:proofErr w:type="gramEnd"/>
      <w:r>
        <w:t xml:space="preserve"> </w:t>
      </w:r>
      <w:proofErr w:type="spellStart"/>
      <w:r>
        <w:t>max</w:t>
      </w:r>
      <w:proofErr w:type="spellEnd"/>
      <w:r>
        <w:t xml:space="preserve"> 100 merkkiä.</w:t>
      </w:r>
    </w:p>
    <w:p w14:paraId="25624AED" w14:textId="77777777" w:rsidR="0077747B" w:rsidRDefault="0077747B"/>
    <w:p w14:paraId="42756F5D" w14:textId="4EFBD89B" w:rsidR="0077747B" w:rsidRDefault="0077747B">
      <w:pPr>
        <w:rPr>
          <w:lang w:val="en-GB"/>
        </w:rPr>
      </w:pPr>
      <w:proofErr w:type="spellStart"/>
      <w:r>
        <w:rPr>
          <w:lang w:val="en-GB"/>
        </w:rPr>
        <w:t>Esim</w:t>
      </w:r>
      <w:r w:rsidR="007C0B9D">
        <w:rPr>
          <w:lang w:val="en-GB"/>
        </w:rPr>
        <w:t>erkki</w:t>
      </w:r>
      <w:proofErr w:type="spellEnd"/>
      <w:r>
        <w:rPr>
          <w:lang w:val="en-GB"/>
        </w:rPr>
        <w:t>:</w:t>
      </w:r>
    </w:p>
    <w:p w14:paraId="06B8C861" w14:textId="77777777" w:rsidR="0077747B" w:rsidRDefault="0077747B">
      <w:pPr>
        <w:rPr>
          <w:lang w:val="en-GB"/>
        </w:rPr>
      </w:pPr>
    </w:p>
    <w:p w14:paraId="6D3D611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w:t>
      </w:r>
      <w:proofErr w:type="spellStart"/>
      <w:r w:rsidRPr="4716D89F">
        <w:rPr>
          <w:rStyle w:val="XMLRed"/>
          <w:sz w:val="22"/>
          <w:szCs w:val="22"/>
          <w:lang w:val="en-GB"/>
        </w:rPr>
        <w:t>typeCode</w:t>
      </w:r>
      <w:proofErr w:type="spellEnd"/>
      <w:r w:rsidRPr="4716D89F">
        <w:rPr>
          <w:rStyle w:val="XMLBlue"/>
          <w:sz w:val="22"/>
          <w:szCs w:val="22"/>
          <w:lang w:val="en-GB"/>
        </w:rPr>
        <w:t>="</w:t>
      </w:r>
      <w:r w:rsidRPr="4716D89F">
        <w:rPr>
          <w:rStyle w:val="XMLBlack"/>
          <w:sz w:val="22"/>
          <w:szCs w:val="22"/>
          <w:lang w:val="en-GB"/>
        </w:rPr>
        <w:t>SBJ</w:t>
      </w:r>
      <w:r w:rsidRPr="4716D89F">
        <w:rPr>
          <w:rStyle w:val="XMLBlue"/>
          <w:sz w:val="22"/>
          <w:szCs w:val="22"/>
          <w:lang w:val="en-GB"/>
        </w:rPr>
        <w:t>"&gt;</w:t>
      </w:r>
    </w:p>
    <w:p w14:paraId="43C01774"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proofErr w:type="spellStart"/>
      <w:r w:rsidRPr="4716D89F">
        <w:rPr>
          <w:rStyle w:val="XMLDarkRed"/>
          <w:sz w:val="22"/>
          <w:szCs w:val="22"/>
          <w:lang w:val="en-GB"/>
        </w:rPr>
        <w:t>relatedSubject</w:t>
      </w:r>
      <w:proofErr w:type="spellEnd"/>
      <w:r w:rsidRPr="4716D89F">
        <w:rPr>
          <w:rStyle w:val="XMLRed"/>
          <w:sz w:val="22"/>
          <w:szCs w:val="22"/>
          <w:lang w:val="en-GB"/>
        </w:rPr>
        <w:t xml:space="preserve"> </w:t>
      </w:r>
      <w:proofErr w:type="spellStart"/>
      <w:r w:rsidRPr="4716D89F">
        <w:rPr>
          <w:rStyle w:val="XMLRed"/>
          <w:sz w:val="22"/>
          <w:szCs w:val="22"/>
          <w:lang w:val="en-GB"/>
        </w:rPr>
        <w:t>classCode</w:t>
      </w:r>
      <w:proofErr w:type="spellEnd"/>
      <w:r w:rsidRPr="4716D89F">
        <w:rPr>
          <w:rStyle w:val="XMLBlue"/>
          <w:sz w:val="22"/>
          <w:szCs w:val="22"/>
          <w:lang w:val="en-GB"/>
        </w:rPr>
        <w:t>="</w:t>
      </w:r>
      <w:r w:rsidRPr="4716D89F">
        <w:rPr>
          <w:rStyle w:val="XMLBlack"/>
          <w:sz w:val="22"/>
          <w:szCs w:val="22"/>
          <w:lang w:val="en-GB"/>
        </w:rPr>
        <w:t>PAT</w:t>
      </w:r>
      <w:r w:rsidRPr="4716D89F">
        <w:rPr>
          <w:rStyle w:val="XMLBlue"/>
          <w:sz w:val="22"/>
          <w:szCs w:val="22"/>
          <w:lang w:val="en-GB"/>
        </w:rPr>
        <w:t>"&gt;</w:t>
      </w:r>
    </w:p>
    <w:p w14:paraId="782E5DAD"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code</w:t>
      </w:r>
      <w:r w:rsidRPr="4716D89F">
        <w:rPr>
          <w:rStyle w:val="XMLRed"/>
          <w:sz w:val="22"/>
          <w:szCs w:val="22"/>
          <w:lang w:val="en-GB"/>
        </w:rPr>
        <w:t xml:space="preserve"> code</w:t>
      </w:r>
      <w:r w:rsidRPr="4716D89F">
        <w:rPr>
          <w:rStyle w:val="XMLBlue"/>
          <w:sz w:val="22"/>
          <w:szCs w:val="22"/>
          <w:lang w:val="en-GB"/>
        </w:rPr>
        <w:t>="</w:t>
      </w:r>
      <w:r w:rsidRPr="4716D89F">
        <w:rPr>
          <w:rStyle w:val="XMLBlack"/>
          <w:sz w:val="22"/>
          <w:szCs w:val="22"/>
          <w:lang w:val="en-GB"/>
        </w:rPr>
        <w:t>140678-945A</w:t>
      </w:r>
      <w:r w:rsidRPr="4716D89F">
        <w:rPr>
          <w:rStyle w:val="XMLBlue"/>
          <w:sz w:val="22"/>
          <w:szCs w:val="22"/>
          <w:lang w:val="en-GB"/>
        </w:rPr>
        <w:t>"</w:t>
      </w:r>
      <w:r w:rsidRPr="4716D89F">
        <w:rPr>
          <w:rStyle w:val="XMLRed"/>
          <w:sz w:val="22"/>
          <w:szCs w:val="22"/>
          <w:lang w:val="en-GB"/>
        </w:rPr>
        <w:t xml:space="preserve"> </w:t>
      </w:r>
      <w:proofErr w:type="spellStart"/>
      <w:r w:rsidRPr="4716D89F">
        <w:rPr>
          <w:rStyle w:val="XMLRed"/>
          <w:sz w:val="22"/>
          <w:szCs w:val="22"/>
          <w:lang w:val="en-GB"/>
        </w:rPr>
        <w:t>codeSystem</w:t>
      </w:r>
      <w:proofErr w:type="spellEnd"/>
      <w:r w:rsidRPr="4716D89F">
        <w:rPr>
          <w:rStyle w:val="XMLBlue"/>
          <w:sz w:val="22"/>
          <w:szCs w:val="22"/>
          <w:lang w:val="en-GB"/>
        </w:rPr>
        <w:t>="</w:t>
      </w:r>
      <w:r w:rsidRPr="4716D89F">
        <w:rPr>
          <w:rStyle w:val="XMLBlack"/>
          <w:sz w:val="22"/>
          <w:szCs w:val="22"/>
          <w:lang w:val="en-GB"/>
        </w:rPr>
        <w:t>1.2.246.21</w:t>
      </w:r>
      <w:r w:rsidRPr="4716D89F">
        <w:rPr>
          <w:rStyle w:val="XMLBlue"/>
          <w:sz w:val="22"/>
          <w:szCs w:val="22"/>
          <w:lang w:val="en-GB"/>
        </w:rPr>
        <w:t>"/&gt;</w:t>
      </w:r>
    </w:p>
    <w:p w14:paraId="1A9D361F"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Red"/>
          <w:sz w:val="22"/>
          <w:szCs w:val="22"/>
          <w:lang w:val="en-GB"/>
        </w:rPr>
        <w:t xml:space="preserve"> </w:t>
      </w:r>
      <w:proofErr w:type="spellStart"/>
      <w:r w:rsidRPr="4716D89F">
        <w:rPr>
          <w:rStyle w:val="XMLRed"/>
          <w:sz w:val="22"/>
          <w:szCs w:val="22"/>
          <w:lang w:val="en-GB"/>
        </w:rPr>
        <w:t>classCode</w:t>
      </w:r>
      <w:proofErr w:type="spellEnd"/>
      <w:r w:rsidRPr="4716D89F">
        <w:rPr>
          <w:rStyle w:val="XMLBlue"/>
          <w:sz w:val="22"/>
          <w:szCs w:val="22"/>
          <w:lang w:val="en-GB"/>
        </w:rPr>
        <w:t>="</w:t>
      </w:r>
      <w:r w:rsidRPr="4716D89F">
        <w:rPr>
          <w:rStyle w:val="XMLBlack"/>
          <w:sz w:val="22"/>
          <w:szCs w:val="22"/>
          <w:lang w:val="en-GB"/>
        </w:rPr>
        <w:t>PSN</w:t>
      </w:r>
      <w:r w:rsidRPr="4716D89F">
        <w:rPr>
          <w:rStyle w:val="XMLBlue"/>
          <w:sz w:val="22"/>
          <w:szCs w:val="22"/>
          <w:lang w:val="en-GB"/>
        </w:rPr>
        <w:t>"&gt;</w:t>
      </w:r>
    </w:p>
    <w:p w14:paraId="459A9789"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0223FF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Jaakko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0FDA957B"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3F6ED10E" w14:textId="77777777" w:rsidR="0069100F" w:rsidRPr="0013081A" w:rsidRDefault="0069100F" w:rsidP="4716D89F">
      <w:pPr>
        <w:tabs>
          <w:tab w:val="left" w:pos="301"/>
          <w:tab w:val="left" w:pos="601"/>
          <w:tab w:val="left" w:pos="902"/>
          <w:tab w:val="left" w:pos="1202"/>
          <w:tab w:val="left" w:pos="1503"/>
        </w:tabs>
        <w:autoSpaceDE w:val="0"/>
        <w:autoSpaceDN w:val="0"/>
        <w:adjustRightInd w:val="0"/>
        <w:rPr>
          <w:rStyle w:val="XMLBlue"/>
          <w:color w:val="999999"/>
          <w:sz w:val="22"/>
          <w:szCs w:val="22"/>
        </w:rPr>
      </w:pPr>
      <w:r w:rsidRPr="0013081A">
        <w:rPr>
          <w:rStyle w:val="XMLBlue"/>
          <w:sz w:val="22"/>
          <w:lang w:val="en-GB"/>
        </w:rPr>
        <w:tab/>
      </w:r>
      <w:r w:rsidRPr="0013081A">
        <w:rPr>
          <w:rStyle w:val="XMLBlue"/>
          <w:sz w:val="22"/>
          <w:lang w:val="en-GB"/>
        </w:rPr>
        <w:tab/>
      </w:r>
      <w:r w:rsidRPr="0013081A">
        <w:rPr>
          <w:rStyle w:val="XMLBlue"/>
          <w:sz w:val="22"/>
          <w:lang w:val="en-GB"/>
        </w:rPr>
        <w:tab/>
      </w:r>
      <w:r w:rsidRPr="0013081A">
        <w:rPr>
          <w:rStyle w:val="XMLBlue"/>
          <w:sz w:val="22"/>
          <w:lang w:val="en-GB"/>
        </w:rPr>
        <w:tab/>
      </w:r>
      <w:proofErr w:type="gramStart"/>
      <w:r w:rsidRPr="4716D89F">
        <w:rPr>
          <w:rStyle w:val="XMLBlue"/>
          <w:color w:val="999999"/>
          <w:sz w:val="22"/>
          <w:szCs w:val="22"/>
        </w:rPr>
        <w:t>&lt;!--</w:t>
      </w:r>
      <w:proofErr w:type="gramEnd"/>
      <w:r w:rsidRPr="4716D89F">
        <w:rPr>
          <w:rStyle w:val="XMLBlue"/>
          <w:color w:val="999999"/>
          <w:sz w:val="22"/>
          <w:szCs w:val="22"/>
        </w:rPr>
        <w:t xml:space="preserve">Kutsumanimi </w:t>
      </w:r>
      <w:r w:rsidR="0042796A" w:rsidRPr="4716D89F">
        <w:rPr>
          <w:rStyle w:val="XMLBlue"/>
          <w:color w:val="999999"/>
          <w:sz w:val="22"/>
          <w:szCs w:val="22"/>
        </w:rPr>
        <w:t>voidaan ilmoittaa</w:t>
      </w:r>
      <w:r w:rsidRPr="4716D89F">
        <w:rPr>
          <w:rStyle w:val="XMLBlue"/>
          <w:color w:val="999999"/>
          <w:sz w:val="22"/>
          <w:szCs w:val="22"/>
        </w:rPr>
        <w:t xml:space="preserve"> </w:t>
      </w:r>
      <w:proofErr w:type="spellStart"/>
      <w:r w:rsidRPr="4716D89F">
        <w:rPr>
          <w:rStyle w:val="XMLDarkRed"/>
          <w:color w:val="999999"/>
          <w:sz w:val="22"/>
          <w:szCs w:val="22"/>
        </w:rPr>
        <w:t>qualifier</w:t>
      </w:r>
      <w:proofErr w:type="spellEnd"/>
      <w:r w:rsidRPr="4716D89F">
        <w:rPr>
          <w:rStyle w:val="XMLDarkRed"/>
          <w:color w:val="999999"/>
          <w:sz w:val="22"/>
          <w:szCs w:val="22"/>
        </w:rPr>
        <w:t>=”CL” attribuutilla--&gt;</w:t>
      </w:r>
    </w:p>
    <w:p w14:paraId="2BD167B4" w14:textId="77777777" w:rsidR="00E222A6" w:rsidRPr="0013081A" w:rsidRDefault="00E222A6"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4716D89F">
        <w:rPr>
          <w:rStyle w:val="XMLBlue"/>
          <w:sz w:val="22"/>
          <w:szCs w:val="22"/>
        </w:rPr>
        <w:t xml:space="preserve">      </w:t>
      </w:r>
      <w:r w:rsidRPr="0013081A">
        <w:rPr>
          <w:rStyle w:val="XMLBlue"/>
          <w:sz w:val="22"/>
        </w:rPr>
        <w:tab/>
      </w:r>
      <w:r w:rsidRPr="0013081A">
        <w:rPr>
          <w:rStyle w:val="XMLBlue"/>
          <w:sz w:val="22"/>
        </w:rPr>
        <w:tab/>
      </w:r>
      <w:r w:rsidRPr="0013081A">
        <w:rPr>
          <w:rStyle w:val="XMLBlue"/>
          <w:sz w:val="22"/>
        </w:rPr>
        <w:tab/>
      </w:r>
      <w:r w:rsidRPr="4716D89F">
        <w:rPr>
          <w:rStyle w:val="XMLBlue"/>
          <w:sz w:val="22"/>
          <w:szCs w:val="22"/>
          <w:lang w:val="en-GB"/>
        </w:rPr>
        <w:t>&lt;</w:t>
      </w:r>
      <w:r w:rsidRPr="4716D89F">
        <w:rPr>
          <w:rStyle w:val="XMLDarkRed"/>
          <w:sz w:val="22"/>
          <w:szCs w:val="22"/>
          <w:lang w:val="en-GB"/>
        </w:rPr>
        <w:t xml:space="preserve">given </w:t>
      </w:r>
      <w:r w:rsidRPr="4716D89F">
        <w:rPr>
          <w:rStyle w:val="XMLDarkRed"/>
          <w:color w:val="FF0000"/>
          <w:sz w:val="22"/>
          <w:szCs w:val="22"/>
          <w:lang w:val="en-GB"/>
        </w:rPr>
        <w:t>qualifier</w:t>
      </w:r>
      <w:r w:rsidRPr="4716D89F">
        <w:rPr>
          <w:rStyle w:val="XMLDarkRed"/>
          <w:color w:val="0000FF"/>
          <w:sz w:val="22"/>
          <w:szCs w:val="22"/>
          <w:lang w:val="en-GB"/>
        </w:rPr>
        <w:t>=”</w:t>
      </w:r>
      <w:r w:rsidRPr="4716D89F">
        <w:rPr>
          <w:rStyle w:val="XMLDarkRed"/>
          <w:color w:val="auto"/>
          <w:sz w:val="22"/>
          <w:szCs w:val="22"/>
          <w:lang w:val="en-GB"/>
        </w:rPr>
        <w:t>CL</w:t>
      </w:r>
      <w:r w:rsidRPr="4716D89F">
        <w:rPr>
          <w:rStyle w:val="XMLDarkRed"/>
          <w:color w:val="0000FF"/>
          <w:sz w:val="22"/>
          <w:szCs w:val="22"/>
          <w:lang w:val="en-GB"/>
        </w:rPr>
        <w:t>”</w:t>
      </w:r>
      <w:r w:rsidRPr="4716D89F">
        <w:rPr>
          <w:rStyle w:val="XMLBlue"/>
          <w:sz w:val="22"/>
          <w:szCs w:val="22"/>
          <w:lang w:val="en-GB"/>
        </w:rPr>
        <w:t>&gt;</w:t>
      </w:r>
      <w:r w:rsidRPr="4716D89F">
        <w:rPr>
          <w:rStyle w:val="XMLBlack"/>
          <w:sz w:val="22"/>
          <w:szCs w:val="22"/>
          <w:lang w:val="en-GB"/>
        </w:rPr>
        <w:t>Teppo</w:t>
      </w:r>
      <w:r w:rsidRPr="4716D89F">
        <w:rPr>
          <w:rStyle w:val="XMLBlue"/>
          <w:sz w:val="22"/>
          <w:szCs w:val="22"/>
          <w:lang w:val="en-GB"/>
        </w:rPr>
        <w:t>&lt;/</w:t>
      </w:r>
      <w:r w:rsidRPr="4716D89F">
        <w:rPr>
          <w:rStyle w:val="XMLDarkRed"/>
          <w:sz w:val="22"/>
          <w:szCs w:val="22"/>
          <w:lang w:val="en-GB"/>
        </w:rPr>
        <w:t>given</w:t>
      </w:r>
      <w:r w:rsidRPr="4716D89F">
        <w:rPr>
          <w:rStyle w:val="XMLBlue"/>
          <w:sz w:val="22"/>
          <w:szCs w:val="22"/>
          <w:lang w:val="en-GB"/>
        </w:rPr>
        <w:t>&gt;</w:t>
      </w:r>
    </w:p>
    <w:p w14:paraId="5A1AA99C"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ue"/>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roofErr w:type="spellStart"/>
      <w:r w:rsidRPr="4716D89F">
        <w:rPr>
          <w:rStyle w:val="XMLBlack"/>
          <w:sz w:val="22"/>
          <w:szCs w:val="22"/>
          <w:lang w:val="en-GB"/>
        </w:rPr>
        <w:t>Hulkkonen</w:t>
      </w:r>
      <w:proofErr w:type="spellEnd"/>
      <w:r w:rsidRPr="4716D89F">
        <w:rPr>
          <w:rStyle w:val="XMLBlue"/>
          <w:sz w:val="22"/>
          <w:szCs w:val="22"/>
          <w:lang w:val="en-GB"/>
        </w:rPr>
        <w:t>&lt;/</w:t>
      </w:r>
      <w:r w:rsidRPr="4716D89F">
        <w:rPr>
          <w:rStyle w:val="XMLDarkRed"/>
          <w:sz w:val="22"/>
          <w:szCs w:val="22"/>
          <w:lang w:val="en-GB"/>
        </w:rPr>
        <w:t>family</w:t>
      </w:r>
      <w:r w:rsidRPr="4716D89F">
        <w:rPr>
          <w:rStyle w:val="XMLBlue"/>
          <w:sz w:val="22"/>
          <w:szCs w:val="22"/>
          <w:lang w:val="en-GB"/>
        </w:rPr>
        <w:t>&gt;</w:t>
      </w:r>
    </w:p>
    <w:p w14:paraId="1A149331"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name</w:t>
      </w:r>
      <w:r w:rsidRPr="4716D89F">
        <w:rPr>
          <w:rStyle w:val="XMLBlue"/>
          <w:sz w:val="22"/>
          <w:szCs w:val="22"/>
          <w:lang w:val="en-GB"/>
        </w:rPr>
        <w:t>&gt;</w:t>
      </w:r>
    </w:p>
    <w:p w14:paraId="10489DE5"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0013081A">
        <w:rPr>
          <w:rStyle w:val="XMLBlack"/>
          <w:sz w:val="22"/>
          <w:lang w:val="en-GB"/>
        </w:rPr>
        <w:tab/>
      </w:r>
      <w:r w:rsidRPr="4716D89F">
        <w:rPr>
          <w:rStyle w:val="XMLBlue"/>
          <w:sz w:val="22"/>
          <w:szCs w:val="22"/>
          <w:lang w:val="en-GB"/>
        </w:rPr>
        <w:t>&lt;</w:t>
      </w:r>
      <w:proofErr w:type="spellStart"/>
      <w:r w:rsidRPr="4716D89F">
        <w:rPr>
          <w:rStyle w:val="XMLDarkRed"/>
          <w:sz w:val="22"/>
          <w:szCs w:val="22"/>
          <w:lang w:val="en-GB"/>
        </w:rPr>
        <w:t>birthTime</w:t>
      </w:r>
      <w:proofErr w:type="spellEnd"/>
      <w:r w:rsidRPr="4716D89F">
        <w:rPr>
          <w:rStyle w:val="XMLRed"/>
          <w:sz w:val="22"/>
          <w:szCs w:val="22"/>
          <w:lang w:val="en-GB"/>
        </w:rPr>
        <w:t xml:space="preserve"> value</w:t>
      </w:r>
      <w:r w:rsidRPr="4716D89F">
        <w:rPr>
          <w:rStyle w:val="XMLBlue"/>
          <w:sz w:val="22"/>
          <w:szCs w:val="22"/>
          <w:lang w:val="en-GB"/>
        </w:rPr>
        <w:t>="</w:t>
      </w:r>
      <w:r w:rsidRPr="4716D89F">
        <w:rPr>
          <w:rStyle w:val="XMLBlack"/>
          <w:sz w:val="22"/>
          <w:szCs w:val="22"/>
          <w:lang w:val="en-GB"/>
        </w:rPr>
        <w:t>19780614</w:t>
      </w:r>
      <w:r w:rsidRPr="4716D89F">
        <w:rPr>
          <w:rStyle w:val="XMLBlue"/>
          <w:sz w:val="22"/>
          <w:szCs w:val="22"/>
          <w:lang w:val="en-GB"/>
        </w:rPr>
        <w:t>"/&gt;</w:t>
      </w:r>
    </w:p>
    <w:p w14:paraId="7C620558"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0013081A">
        <w:rPr>
          <w:rStyle w:val="XMLBlack"/>
          <w:sz w:val="22"/>
          <w:lang w:val="en-GB"/>
        </w:rPr>
        <w:tab/>
      </w:r>
      <w:r w:rsidRPr="4716D89F">
        <w:rPr>
          <w:rStyle w:val="XMLBlue"/>
          <w:sz w:val="22"/>
          <w:szCs w:val="22"/>
          <w:lang w:val="en-GB"/>
        </w:rPr>
        <w:t>&lt;/</w:t>
      </w:r>
      <w:r w:rsidRPr="4716D89F">
        <w:rPr>
          <w:rStyle w:val="XMLDarkRed"/>
          <w:sz w:val="22"/>
          <w:szCs w:val="22"/>
          <w:lang w:val="en-GB"/>
        </w:rPr>
        <w:t>subject</w:t>
      </w:r>
      <w:r w:rsidRPr="4716D89F">
        <w:rPr>
          <w:rStyle w:val="XMLBlue"/>
          <w:sz w:val="22"/>
          <w:szCs w:val="22"/>
          <w:lang w:val="en-GB"/>
        </w:rPr>
        <w:t>&gt;</w:t>
      </w:r>
    </w:p>
    <w:p w14:paraId="469CE8C0" w14:textId="77777777" w:rsidR="0077747B" w:rsidRPr="0013081A" w:rsidRDefault="0077747B" w:rsidP="4716D89F">
      <w:pPr>
        <w:tabs>
          <w:tab w:val="left" w:pos="301"/>
          <w:tab w:val="left" w:pos="601"/>
          <w:tab w:val="left" w:pos="902"/>
          <w:tab w:val="left" w:pos="1202"/>
          <w:tab w:val="left" w:pos="1503"/>
        </w:tabs>
        <w:autoSpaceDE w:val="0"/>
        <w:autoSpaceDN w:val="0"/>
        <w:adjustRightInd w:val="0"/>
        <w:rPr>
          <w:rStyle w:val="XMLBlack"/>
          <w:sz w:val="22"/>
          <w:szCs w:val="22"/>
          <w:lang w:val="en-GB"/>
        </w:rPr>
      </w:pPr>
      <w:r w:rsidRPr="0013081A">
        <w:rPr>
          <w:rStyle w:val="XMLBlack"/>
          <w:sz w:val="22"/>
          <w:lang w:val="en-GB"/>
        </w:rPr>
        <w:tab/>
      </w:r>
      <w:r w:rsidRPr="4716D89F">
        <w:rPr>
          <w:rStyle w:val="XMLBlue"/>
          <w:sz w:val="22"/>
          <w:szCs w:val="22"/>
          <w:lang w:val="en-GB"/>
        </w:rPr>
        <w:t>&lt;/</w:t>
      </w:r>
      <w:proofErr w:type="spellStart"/>
      <w:r w:rsidRPr="4716D89F">
        <w:rPr>
          <w:rStyle w:val="XMLDarkRed"/>
          <w:sz w:val="22"/>
          <w:szCs w:val="22"/>
          <w:lang w:val="en-GB"/>
        </w:rPr>
        <w:t>relatedSubject</w:t>
      </w:r>
      <w:proofErr w:type="spellEnd"/>
      <w:r w:rsidRPr="4716D89F">
        <w:rPr>
          <w:rStyle w:val="XMLBlue"/>
          <w:sz w:val="22"/>
          <w:szCs w:val="22"/>
          <w:lang w:val="en-GB"/>
        </w:rPr>
        <w:t>&gt;</w:t>
      </w:r>
    </w:p>
    <w:p w14:paraId="03F016C0" w14:textId="77777777" w:rsidR="0077747B" w:rsidRPr="0013081A" w:rsidRDefault="0077747B" w:rsidP="4716D89F">
      <w:pPr>
        <w:tabs>
          <w:tab w:val="left" w:pos="301"/>
          <w:tab w:val="left" w:pos="601"/>
          <w:tab w:val="left" w:pos="902"/>
          <w:tab w:val="left" w:pos="1202"/>
          <w:tab w:val="left" w:pos="1503"/>
        </w:tabs>
        <w:rPr>
          <w:rStyle w:val="XMLDarkRed"/>
          <w:sz w:val="22"/>
          <w:szCs w:val="22"/>
          <w:lang w:val="en-GB"/>
        </w:rPr>
      </w:pPr>
      <w:r w:rsidRPr="4716D89F">
        <w:rPr>
          <w:rStyle w:val="XMLBlue"/>
          <w:sz w:val="22"/>
          <w:szCs w:val="22"/>
          <w:lang w:val="en-GB"/>
        </w:rPr>
        <w:t>&lt;/</w:t>
      </w:r>
      <w:r w:rsidRPr="4716D89F">
        <w:rPr>
          <w:rStyle w:val="XMLDarkRed"/>
          <w:sz w:val="22"/>
          <w:szCs w:val="22"/>
          <w:lang w:val="en-GB"/>
        </w:rPr>
        <w:t>subject</w:t>
      </w:r>
    </w:p>
    <w:p w14:paraId="61D7DFCA" w14:textId="77777777" w:rsidR="0077747B" w:rsidRDefault="0077747B"/>
    <w:p w14:paraId="542DE3CD" w14:textId="77777777" w:rsidR="00720485" w:rsidRDefault="00720485"/>
    <w:p w14:paraId="2BFD06D9" w14:textId="77777777" w:rsidR="0077747B" w:rsidRDefault="0077747B" w:rsidP="00BC5FA4">
      <w:pPr>
        <w:pStyle w:val="Otsikko3"/>
      </w:pPr>
      <w:bookmarkStart w:id="65" w:name="_Toc127959979"/>
      <w:r>
        <w:t>Alkuperäisen lääkemääräyksen id sekä lääkemääräyksen id</w:t>
      </w:r>
      <w:bookmarkEnd w:id="65"/>
      <w:r>
        <w:t xml:space="preserve"> </w:t>
      </w:r>
    </w:p>
    <w:p w14:paraId="1228AD67" w14:textId="77777777" w:rsidR="0077747B" w:rsidRDefault="0077747B" w:rsidP="0049126A">
      <w:pPr>
        <w:keepNext/>
      </w:pPr>
    </w:p>
    <w:p w14:paraId="30315437" w14:textId="77777777" w:rsidR="0077747B" w:rsidRDefault="0077747B">
      <w:r>
        <w:t xml:space="preserve">Reseptin id ilmoitetaan </w:t>
      </w:r>
      <w:proofErr w:type="spellStart"/>
      <w:r>
        <w:t>headerissä</w:t>
      </w:r>
      <w:proofErr w:type="spellEnd"/>
      <w:r>
        <w:t xml:space="preserve"> dokumentin id-kentässä. Id pitää saada kuitenkin myös allekirjoitettavaan osaan. </w:t>
      </w:r>
      <w:proofErr w:type="spellStart"/>
      <w:r>
        <w:t>Id:n</w:t>
      </w:r>
      <w:proofErr w:type="spellEnd"/>
      <w:r>
        <w:t xml:space="preserve"> ilmoittamiseen käytetään </w:t>
      </w:r>
      <w:proofErr w:type="spellStart"/>
      <w:r>
        <w:t>supply-actin</w:t>
      </w:r>
      <w:proofErr w:type="spellEnd"/>
      <w:r>
        <w:t xml:space="preserve"> &lt;</w:t>
      </w:r>
      <w:proofErr w:type="spellStart"/>
      <w:r>
        <w:t>reference</w:t>
      </w:r>
      <w:proofErr w:type="spellEnd"/>
      <w:r>
        <w:t>&gt;&lt;</w:t>
      </w:r>
      <w:proofErr w:type="spellStart"/>
      <w:r>
        <w:t>externalDocument</w:t>
      </w:r>
      <w:proofErr w:type="spellEnd"/>
      <w:r>
        <w:t xml:space="preserve">&gt;-rakennetta. </w:t>
      </w:r>
      <w:proofErr w:type="spellStart"/>
      <w:r w:rsidRPr="0077747B">
        <w:t>Referencen</w:t>
      </w:r>
      <w:proofErr w:type="spellEnd"/>
      <w:r w:rsidRPr="0077747B">
        <w:t xml:space="preserve"> </w:t>
      </w:r>
      <w:proofErr w:type="spellStart"/>
      <w:r w:rsidRPr="0077747B">
        <w:t>typeCode</w:t>
      </w:r>
      <w:proofErr w:type="spellEnd"/>
      <w:r w:rsidRPr="0077747B">
        <w:t xml:space="preserve"> on SPRT. </w:t>
      </w:r>
      <w:r>
        <w:t xml:space="preserve">Varsinaisessa reseptissä viitataan siis takaisin samaan dokumenttiin. Jos kyseessä </w:t>
      </w:r>
      <w:proofErr w:type="gramStart"/>
      <w:r>
        <w:t>on  reseptin</w:t>
      </w:r>
      <w:proofErr w:type="gramEnd"/>
      <w:r>
        <w:t xml:space="preserve"> mitätöinti tai korjaus on viittauksia kaksi, viittaus itseensä sekä viittaus lääkemääräyksen</w:t>
      </w:r>
      <w:r w:rsidR="002B35CE">
        <w:t xml:space="preserve"> edelliseen versioon</w:t>
      </w:r>
      <w:r>
        <w:t xml:space="preserve">.  Viitattaessa </w:t>
      </w:r>
      <w:r w:rsidR="00D77416">
        <w:t xml:space="preserve">edelliseen </w:t>
      </w:r>
      <w:r>
        <w:t xml:space="preserve">lääkemääräykseen käytetään </w:t>
      </w:r>
      <w:proofErr w:type="spellStart"/>
      <w:r>
        <w:t>typeCodea</w:t>
      </w:r>
      <w:proofErr w:type="spellEnd"/>
      <w:r>
        <w:t xml:space="preserve"> ”RPLC”. </w:t>
      </w:r>
      <w:proofErr w:type="spellStart"/>
      <w:r>
        <w:t>ExternalDocument-actissä</w:t>
      </w:r>
      <w:proofErr w:type="spellEnd"/>
      <w:r>
        <w:t xml:space="preserve"> on myös </w:t>
      </w:r>
      <w:proofErr w:type="spellStart"/>
      <w:r>
        <w:t>code</w:t>
      </w:r>
      <w:proofErr w:type="spellEnd"/>
      <w:r>
        <w:t xml:space="preserve">-elementti käytössä, sillä se ilmaisee viitatun dokumentin tyypin ja määrittää täten kunkin viittauksen kontekstin. Myös </w:t>
      </w:r>
      <w:proofErr w:type="spellStart"/>
      <w:r>
        <w:t>setID</w:t>
      </w:r>
      <w:proofErr w:type="spellEnd"/>
      <w:r>
        <w:t xml:space="preserve"> on käytössä.</w:t>
      </w:r>
    </w:p>
    <w:p w14:paraId="66C0CC7E" w14:textId="77777777" w:rsidR="0077747B" w:rsidRDefault="0077747B"/>
    <w:p w14:paraId="0A707B8F" w14:textId="77777777" w:rsidR="0077747B" w:rsidRDefault="0077747B">
      <w:r>
        <w:t xml:space="preserve">Jos lääkemääräys on syntynyt uusimispyynnön seurauksena, viitataan myös uusimispyyntöön siten, että </w:t>
      </w:r>
      <w:proofErr w:type="spellStart"/>
      <w:r>
        <w:t>typeCode</w:t>
      </w:r>
      <w:proofErr w:type="spellEnd"/>
      <w:r>
        <w:t>=”REFR”.</w:t>
      </w:r>
      <w:r w:rsidR="00A32793">
        <w:t xml:space="preserve"> Mikäli uusimispyynnön seurauksena syntynyttä lääkemääräystä korjataan tai mitätöidään, on korjauksessa ja mitätöinnissä viittaus itseensä sekä viittaus lääkemääräyksen edelliseen versioon, mutta ei viittausta uusimispyyntöön.</w:t>
      </w:r>
    </w:p>
    <w:p w14:paraId="536F834F" w14:textId="77777777" w:rsidR="0077747B" w:rsidRDefault="0077747B"/>
    <w:p w14:paraId="6DF05672" w14:textId="7F9F63B6" w:rsidR="0077747B" w:rsidRPr="0077747B" w:rsidRDefault="0077747B">
      <w:pPr>
        <w:rPr>
          <w:lang w:val="nl-NL"/>
        </w:rPr>
      </w:pPr>
      <w:r w:rsidRPr="0077747B">
        <w:rPr>
          <w:lang w:val="nl-NL"/>
        </w:rPr>
        <w:t>Esim</w:t>
      </w:r>
      <w:r w:rsidR="007C0B9D">
        <w:rPr>
          <w:lang w:val="nl-NL"/>
        </w:rPr>
        <w:t>erkki</w:t>
      </w:r>
      <w:r w:rsidRPr="0077747B">
        <w:rPr>
          <w:lang w:val="nl-NL"/>
        </w:rPr>
        <w:t xml:space="preserve">: </w:t>
      </w:r>
    </w:p>
    <w:p w14:paraId="6CF51EB1" w14:textId="77777777" w:rsidR="0077747B" w:rsidRPr="0077747B" w:rsidRDefault="0077747B">
      <w:pPr>
        <w:rPr>
          <w:lang w:val="nl-NL"/>
        </w:rPr>
      </w:pPr>
    </w:p>
    <w:p w14:paraId="130BC42C" w14:textId="77777777" w:rsidR="0077747B" w:rsidRPr="0013081A" w:rsidRDefault="0077747B">
      <w:pPr>
        <w:rPr>
          <w:rStyle w:val="XMLText"/>
          <w:sz w:val="22"/>
          <w:lang w:val="nl-NL"/>
        </w:rPr>
      </w:pPr>
      <w:r w:rsidRPr="0013081A">
        <w:rPr>
          <w:rStyle w:val="XMLBlue"/>
          <w:sz w:val="22"/>
          <w:lang w:val="nl-NL"/>
        </w:rPr>
        <w:t>&lt;</w:t>
      </w:r>
      <w:r w:rsidRPr="0013081A">
        <w:rPr>
          <w:rStyle w:val="XMLBrown"/>
          <w:sz w:val="22"/>
          <w:lang w:val="nl-NL"/>
        </w:rPr>
        <w:t>reference</w:t>
      </w:r>
      <w:r w:rsidRPr="0013081A">
        <w:rPr>
          <w:rStyle w:val="XMLText"/>
          <w:sz w:val="22"/>
          <w:lang w:val="nl-NL"/>
        </w:rPr>
        <w:t xml:space="preserve"> </w:t>
      </w:r>
      <w:r w:rsidRPr="0013081A">
        <w:rPr>
          <w:rStyle w:val="XMLRed"/>
          <w:sz w:val="22"/>
          <w:lang w:val="nl-NL"/>
        </w:rPr>
        <w:t>typeCode</w:t>
      </w:r>
      <w:r w:rsidRPr="0013081A">
        <w:rPr>
          <w:rStyle w:val="XMLBlue"/>
          <w:sz w:val="22"/>
          <w:lang w:val="nl-NL"/>
        </w:rPr>
        <w:t>="</w:t>
      </w:r>
      <w:r w:rsidRPr="0013081A">
        <w:rPr>
          <w:rStyle w:val="XMLText"/>
          <w:sz w:val="22"/>
          <w:lang w:val="nl-NL"/>
        </w:rPr>
        <w:t>SPRT</w:t>
      </w:r>
      <w:r w:rsidRPr="0013081A">
        <w:rPr>
          <w:rStyle w:val="XMLBlue"/>
          <w:sz w:val="22"/>
          <w:lang w:val="nl-NL"/>
        </w:rPr>
        <w:t>"&gt;</w:t>
      </w:r>
    </w:p>
    <w:p w14:paraId="6122F06E" w14:textId="77777777" w:rsidR="0077747B" w:rsidRPr="0013081A" w:rsidRDefault="0077747B">
      <w:pPr>
        <w:ind w:firstLine="720"/>
        <w:rPr>
          <w:rStyle w:val="XMLText"/>
          <w:sz w:val="22"/>
          <w:lang w:val="nl-NL"/>
        </w:rPr>
      </w:pP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16237D7D" w14:textId="47583491"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1.2.246.537.10.15675350.93.2006.313663</w:t>
      </w:r>
      <w:r w:rsidRPr="0013081A">
        <w:rPr>
          <w:rStyle w:val="XMLBlue"/>
          <w:sz w:val="22"/>
          <w:lang w:val="nl-NL"/>
        </w:rPr>
        <w:t>"/&gt;</w:t>
      </w:r>
    </w:p>
    <w:p w14:paraId="0EFF033D" w14:textId="2D6C065E" w:rsidR="0077747B" w:rsidRPr="00D32773" w:rsidRDefault="0077747B" w:rsidP="00742713">
      <w:pPr>
        <w:ind w:left="1701" w:hanging="397"/>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7C0B9D"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C0B9D" w:rsidRPr="4716D89F">
        <w:rPr>
          <w:rStyle w:val="XMLRed"/>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00DB0353" w:rsidRPr="4716D89F">
        <w:rPr>
          <w:rStyle w:val="XMLBlack"/>
          <w:sz w:val="22"/>
          <w:szCs w:val="22"/>
          <w:highlight w:val="white"/>
        </w:rPr>
        <w:t xml:space="preserve">Sähköinen lääkemääräys - Reseptisanoman </w:t>
      </w:r>
      <w:r w:rsidRPr="4716D89F">
        <w:rPr>
          <w:rStyle w:val="XMLBlack"/>
          <w:sz w:val="22"/>
          <w:szCs w:val="22"/>
          <w:highlight w:val="white"/>
        </w:rPr>
        <w:t>tyyppi</w:t>
      </w:r>
      <w:r w:rsidRPr="4716D89F">
        <w:rPr>
          <w:rStyle w:val="XMLBlue"/>
          <w:sz w:val="22"/>
          <w:szCs w:val="22"/>
          <w:highlight w:val="white"/>
        </w:rPr>
        <w:t>"</w:t>
      </w:r>
      <w:r w:rsidR="00234E4A"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008332F6" w:rsidRPr="4716D89F">
        <w:rPr>
          <w:rStyle w:val="XMLBlack"/>
          <w:sz w:val="22"/>
          <w:szCs w:val="22"/>
          <w:highlight w:val="white"/>
        </w:rPr>
        <w:t>L</w:t>
      </w:r>
      <w:r w:rsidRPr="4716D89F">
        <w:rPr>
          <w:rStyle w:val="XMLBlack"/>
          <w:sz w:val="22"/>
          <w:szCs w:val="22"/>
          <w:highlight w:val="white"/>
        </w:rPr>
        <w:t>ääkemääräys</w:t>
      </w:r>
      <w:r w:rsidRPr="4716D89F">
        <w:rPr>
          <w:rStyle w:val="XMLBlue"/>
          <w:sz w:val="22"/>
          <w:szCs w:val="22"/>
          <w:highlight w:val="white"/>
        </w:rPr>
        <w:t>"/&gt;</w:t>
      </w:r>
    </w:p>
    <w:p w14:paraId="3A93ACD2" w14:textId="658B26CD" w:rsidR="0077747B" w:rsidRPr="0013081A" w:rsidRDefault="0077747B" w:rsidP="00A302D4">
      <w:pPr>
        <w:ind w:firstLine="1304"/>
        <w:rPr>
          <w:rStyle w:val="XMLBlack"/>
          <w:sz w:val="22"/>
          <w:lang w:val="nl-NL"/>
        </w:rPr>
      </w:pPr>
      <w:r w:rsidRPr="0013081A">
        <w:rPr>
          <w:rStyle w:val="XMLBlue"/>
          <w:sz w:val="22"/>
          <w:lang w:val="nl-NL"/>
        </w:rPr>
        <w:t>&lt;</w:t>
      </w:r>
      <w:r w:rsidRPr="0013081A">
        <w:rPr>
          <w:rStyle w:val="XMLBrown"/>
          <w:sz w:val="22"/>
          <w:lang w:val="nl-NL"/>
        </w:rPr>
        <w:t>setId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w:t>
      </w:r>
      <w:r w:rsidRPr="0013081A">
        <w:rPr>
          <w:rStyle w:val="XMLBlue"/>
          <w:sz w:val="22"/>
          <w:lang w:val="nl-NL"/>
        </w:rPr>
        <w:t>.</w:t>
      </w:r>
      <w:r w:rsidRPr="0013081A">
        <w:rPr>
          <w:rStyle w:val="XMLText"/>
          <w:sz w:val="22"/>
          <w:lang w:val="nl-NL"/>
        </w:rPr>
        <w:t>313663</w:t>
      </w:r>
      <w:r w:rsidRPr="0013081A">
        <w:rPr>
          <w:rStyle w:val="XMLBlue"/>
          <w:sz w:val="22"/>
          <w:lang w:val="nl-NL"/>
        </w:rPr>
        <w:t>"/&gt;</w:t>
      </w:r>
    </w:p>
    <w:p w14:paraId="3A0C4CD1" w14:textId="77777777"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13081A">
        <w:rPr>
          <w:rStyle w:val="XMLBlack"/>
          <w:sz w:val="22"/>
          <w:lang w:val="nl-NL"/>
        </w:rPr>
        <w:tab/>
      </w:r>
      <w:r w:rsidRPr="0013081A">
        <w:rPr>
          <w:rStyle w:val="XMLBlack"/>
          <w:sz w:val="22"/>
          <w:lang w:val="nl-NL"/>
        </w:rPr>
        <w:tab/>
      </w:r>
      <w:r w:rsidRPr="0013081A">
        <w:rPr>
          <w:rStyle w:val="XMLBlue"/>
          <w:sz w:val="22"/>
          <w:lang w:val="nl-NL"/>
        </w:rPr>
        <w:t>&lt;/</w:t>
      </w:r>
      <w:r w:rsidRPr="0013081A">
        <w:rPr>
          <w:rStyle w:val="XMLBrown"/>
          <w:sz w:val="22"/>
          <w:lang w:val="nl-NL"/>
        </w:rPr>
        <w:t>externalDocument</w:t>
      </w:r>
      <w:r w:rsidRPr="0013081A">
        <w:rPr>
          <w:rStyle w:val="XMLBlue"/>
          <w:sz w:val="22"/>
          <w:lang w:val="nl-NL"/>
        </w:rPr>
        <w:t>&gt;</w:t>
      </w:r>
    </w:p>
    <w:p w14:paraId="5318A816" w14:textId="77777777" w:rsidR="0077747B" w:rsidRPr="0013081A" w:rsidRDefault="0077747B">
      <w:pPr>
        <w:rPr>
          <w:rStyle w:val="XMLBlue"/>
          <w:sz w:val="22"/>
          <w:lang w:val="pt-BR"/>
        </w:rPr>
      </w:pPr>
      <w:r w:rsidRPr="0013081A">
        <w:rPr>
          <w:rStyle w:val="XMLBlue"/>
          <w:sz w:val="22"/>
          <w:lang w:val="pt-BR"/>
        </w:rPr>
        <w:t>&lt;/</w:t>
      </w:r>
      <w:r w:rsidRPr="0013081A">
        <w:rPr>
          <w:rStyle w:val="XMLBrown"/>
          <w:sz w:val="22"/>
          <w:lang w:val="pt-BR"/>
        </w:rPr>
        <w:t>reference</w:t>
      </w:r>
      <w:r w:rsidRPr="0013081A">
        <w:rPr>
          <w:rStyle w:val="XMLBlue"/>
          <w:sz w:val="22"/>
          <w:lang w:val="pt-BR"/>
        </w:rPr>
        <w:t>&gt;</w:t>
      </w:r>
    </w:p>
    <w:p w14:paraId="4424067F" w14:textId="77777777" w:rsidR="0077747B" w:rsidRPr="0013081A" w:rsidRDefault="0077747B">
      <w:pPr>
        <w:rPr>
          <w:rStyle w:val="XMLText"/>
          <w:sz w:val="22"/>
          <w:lang w:val="pt-BR"/>
        </w:rPr>
      </w:pPr>
      <w:r w:rsidRPr="0013081A">
        <w:rPr>
          <w:rStyle w:val="XMLBlue"/>
          <w:sz w:val="22"/>
          <w:lang w:val="pt-BR"/>
        </w:rPr>
        <w:t>&lt;</w:t>
      </w:r>
      <w:r w:rsidRPr="0013081A">
        <w:rPr>
          <w:rStyle w:val="XMLBrown"/>
          <w:sz w:val="22"/>
          <w:lang w:val="pt-BR"/>
        </w:rPr>
        <w:t>reference</w:t>
      </w:r>
      <w:r w:rsidRPr="0013081A">
        <w:rPr>
          <w:rStyle w:val="XMLText"/>
          <w:sz w:val="22"/>
          <w:lang w:val="pt-BR"/>
        </w:rPr>
        <w:t xml:space="preserve"> </w:t>
      </w:r>
      <w:r w:rsidRPr="0013081A">
        <w:rPr>
          <w:rStyle w:val="XMLRed"/>
          <w:sz w:val="22"/>
          <w:lang w:val="pt-BR"/>
        </w:rPr>
        <w:t>typeCode</w:t>
      </w:r>
      <w:r w:rsidRPr="0013081A">
        <w:rPr>
          <w:rStyle w:val="XMLBlue"/>
          <w:sz w:val="22"/>
          <w:lang w:val="pt-BR"/>
        </w:rPr>
        <w:t>="</w:t>
      </w:r>
      <w:r w:rsidRPr="0013081A">
        <w:rPr>
          <w:rStyle w:val="XMLText"/>
          <w:sz w:val="22"/>
          <w:lang w:val="pt-BR"/>
        </w:rPr>
        <w:t>REFR</w:t>
      </w:r>
      <w:r w:rsidRPr="0013081A">
        <w:rPr>
          <w:rStyle w:val="XMLBlue"/>
          <w:sz w:val="22"/>
          <w:lang w:val="pt-BR"/>
        </w:rPr>
        <w:t>"&gt;</w:t>
      </w:r>
    </w:p>
    <w:p w14:paraId="59EA9BBC" w14:textId="77777777" w:rsidR="0077747B" w:rsidRPr="0013081A" w:rsidRDefault="0077747B">
      <w:pPr>
        <w:ind w:firstLine="720"/>
        <w:rPr>
          <w:rStyle w:val="XMLText"/>
          <w:sz w:val="22"/>
          <w:lang w:val="pt-BR"/>
        </w:rPr>
      </w:pPr>
      <w:r w:rsidRPr="0013081A">
        <w:rPr>
          <w:rStyle w:val="XMLBlue"/>
          <w:sz w:val="22"/>
          <w:lang w:val="pt-BR"/>
        </w:rPr>
        <w:t>&lt;</w:t>
      </w:r>
      <w:r w:rsidRPr="0013081A">
        <w:rPr>
          <w:rStyle w:val="XMLBrown"/>
          <w:sz w:val="22"/>
          <w:lang w:val="pt-BR"/>
        </w:rPr>
        <w:t>externalDocument</w:t>
      </w:r>
      <w:r w:rsidRPr="0013081A">
        <w:rPr>
          <w:rStyle w:val="XMLBlue"/>
          <w:sz w:val="22"/>
          <w:lang w:val="pt-BR"/>
        </w:rPr>
        <w:t>&gt;</w:t>
      </w:r>
    </w:p>
    <w:p w14:paraId="384D8ED4" w14:textId="00F13127" w:rsidR="0077747B" w:rsidRPr="0013081A" w:rsidRDefault="0077747B" w:rsidP="00A302D4">
      <w:pPr>
        <w:ind w:firstLine="1304"/>
        <w:rPr>
          <w:rStyle w:val="XMLText"/>
          <w:sz w:val="22"/>
          <w:lang w:val="nl-NL"/>
        </w:rPr>
      </w:pPr>
      <w:r w:rsidRPr="0013081A">
        <w:rPr>
          <w:rStyle w:val="XMLBlue"/>
          <w:sz w:val="22"/>
          <w:lang w:val="nl-NL"/>
        </w:rPr>
        <w:t>&lt;</w:t>
      </w:r>
      <w:r w:rsidRPr="0013081A">
        <w:rPr>
          <w:rStyle w:val="XMLBrown"/>
          <w:sz w:val="22"/>
          <w:lang w:val="nl-NL"/>
        </w:rPr>
        <w:t>id</w:t>
      </w:r>
      <w:r w:rsidRPr="0013081A">
        <w:rPr>
          <w:rStyle w:val="XMLText"/>
          <w:sz w:val="22"/>
          <w:lang w:val="nl-NL"/>
        </w:rPr>
        <w:t xml:space="preserve"> </w:t>
      </w:r>
      <w:r w:rsidRPr="0013081A">
        <w:rPr>
          <w:rStyle w:val="XMLRed"/>
          <w:sz w:val="22"/>
          <w:lang w:val="nl-NL"/>
        </w:rPr>
        <w:t>root</w:t>
      </w:r>
      <w:r w:rsidRPr="0013081A">
        <w:rPr>
          <w:rStyle w:val="XMLBlue"/>
          <w:sz w:val="22"/>
          <w:lang w:val="nl-NL"/>
        </w:rPr>
        <w:t>="</w:t>
      </w:r>
      <w:r w:rsidRPr="0013081A">
        <w:rPr>
          <w:rStyle w:val="XMLText"/>
          <w:sz w:val="22"/>
          <w:lang w:val="nl-NL"/>
        </w:rPr>
        <w:t>1.2.246.537.10.15675350.93.2006.504343</w:t>
      </w:r>
      <w:r w:rsidRPr="0013081A">
        <w:rPr>
          <w:rStyle w:val="XMLBlue"/>
          <w:sz w:val="22"/>
          <w:lang w:val="nl-NL"/>
        </w:rPr>
        <w:t>"/&gt;</w:t>
      </w:r>
    </w:p>
    <w:p w14:paraId="61E837A9" w14:textId="243D0689" w:rsidR="0077747B" w:rsidRPr="0013081A" w:rsidRDefault="0077747B" w:rsidP="00742713">
      <w:pPr>
        <w:ind w:left="1701" w:hanging="425"/>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8</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DB0353" w:rsidRPr="4716D89F">
        <w:rPr>
          <w:rStyle w:val="XMLBlack"/>
          <w:sz w:val="22"/>
          <w:szCs w:val="22"/>
          <w:highlight w:val="white"/>
          <w:lang w:val="pt-BR"/>
        </w:rPr>
        <w:t xml:space="preserve">Sähköinen lääkemääräys - </w:t>
      </w:r>
      <w:r w:rsidR="008332F6" w:rsidRPr="4716D89F">
        <w:rPr>
          <w:rStyle w:val="XMLBlack"/>
          <w:sz w:val="22"/>
          <w:szCs w:val="22"/>
          <w:highlight w:val="white"/>
          <w:lang w:val="nl-NL"/>
        </w:rPr>
        <w:t>Reseptisanoman tyyppi</w:t>
      </w:r>
      <w:r w:rsidRPr="4716D89F">
        <w:rPr>
          <w:rStyle w:val="XMLBlue"/>
          <w:sz w:val="22"/>
          <w:szCs w:val="22"/>
          <w:highlight w:val="white"/>
          <w:lang w:val="nl-NL"/>
        </w:rPr>
        <w:t>"</w:t>
      </w:r>
      <w:r w:rsidR="00C6130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332F6" w:rsidRPr="4716D89F">
        <w:rPr>
          <w:rStyle w:val="XMLBlue"/>
          <w:color w:val="auto"/>
          <w:sz w:val="22"/>
          <w:szCs w:val="22"/>
          <w:highlight w:val="white"/>
          <w:lang w:val="nl-NL"/>
        </w:rPr>
        <w:t>Lääkemääräyksen</w:t>
      </w:r>
      <w:r w:rsidR="008332F6" w:rsidRPr="4716D89F">
        <w:rPr>
          <w:rStyle w:val="XMLBlue"/>
          <w:sz w:val="22"/>
          <w:szCs w:val="22"/>
          <w:highlight w:val="white"/>
          <w:lang w:val="nl-NL"/>
        </w:rPr>
        <w:t xml:space="preserve"> </w:t>
      </w:r>
      <w:r w:rsidRPr="4716D89F">
        <w:rPr>
          <w:rStyle w:val="XMLBlack"/>
          <w:sz w:val="22"/>
          <w:szCs w:val="22"/>
          <w:highlight w:val="white"/>
          <w:lang w:val="nl-NL"/>
        </w:rPr>
        <w:t>uusimispyyntö</w:t>
      </w:r>
      <w:r w:rsidRPr="4716D89F">
        <w:rPr>
          <w:rStyle w:val="XMLBlue"/>
          <w:sz w:val="22"/>
          <w:szCs w:val="22"/>
          <w:highlight w:val="white"/>
          <w:lang w:val="nl-NL"/>
        </w:rPr>
        <w:t>"/&gt;</w:t>
      </w:r>
    </w:p>
    <w:p w14:paraId="3371EA22" w14:textId="5E8742B6" w:rsidR="0077747B" w:rsidRPr="00D23956" w:rsidRDefault="0077747B" w:rsidP="4716D89F">
      <w:pPr>
        <w:ind w:firstLine="1304"/>
        <w:rPr>
          <w:rStyle w:val="XMLBlack"/>
          <w:sz w:val="22"/>
          <w:szCs w:val="22"/>
        </w:rPr>
      </w:pPr>
      <w:r w:rsidRPr="4716D89F">
        <w:rPr>
          <w:rStyle w:val="XMLBlue"/>
          <w:sz w:val="22"/>
          <w:szCs w:val="22"/>
        </w:rPr>
        <w:t>&lt;</w:t>
      </w:r>
      <w:proofErr w:type="spellStart"/>
      <w:r w:rsidRPr="4716D89F">
        <w:rPr>
          <w:rStyle w:val="XMLBrown"/>
          <w:sz w:val="22"/>
          <w:szCs w:val="22"/>
        </w:rPr>
        <w:t>setId</w:t>
      </w:r>
      <w:proofErr w:type="spellEnd"/>
      <w:r w:rsidRPr="4716D89F">
        <w:rPr>
          <w:rStyle w:val="XMLText"/>
          <w:sz w:val="22"/>
          <w:szCs w:val="22"/>
        </w:rPr>
        <w:t xml:space="preserve"> </w:t>
      </w:r>
      <w:proofErr w:type="spellStart"/>
      <w:r w:rsidRPr="4716D89F">
        <w:rPr>
          <w:rStyle w:val="XMLRed"/>
          <w:sz w:val="22"/>
          <w:szCs w:val="22"/>
        </w:rPr>
        <w:t>root</w:t>
      </w:r>
      <w:proofErr w:type="spellEnd"/>
      <w:r w:rsidRPr="4716D89F">
        <w:rPr>
          <w:rStyle w:val="XMLBlue"/>
          <w:sz w:val="22"/>
          <w:szCs w:val="22"/>
        </w:rPr>
        <w:t>="</w:t>
      </w:r>
      <w:r w:rsidRPr="4716D89F">
        <w:rPr>
          <w:rStyle w:val="XMLText"/>
          <w:sz w:val="22"/>
          <w:szCs w:val="22"/>
        </w:rPr>
        <w:t>1.2.246.537.10.15675350.93.2006</w:t>
      </w:r>
      <w:r w:rsidRPr="4716D89F">
        <w:rPr>
          <w:rStyle w:val="XMLBlue"/>
          <w:sz w:val="22"/>
          <w:szCs w:val="22"/>
        </w:rPr>
        <w:t>.</w:t>
      </w:r>
      <w:r w:rsidRPr="4716D89F">
        <w:rPr>
          <w:rStyle w:val="XMLText"/>
          <w:sz w:val="22"/>
          <w:szCs w:val="22"/>
        </w:rPr>
        <w:t>504343</w:t>
      </w:r>
      <w:r w:rsidRPr="4716D89F">
        <w:rPr>
          <w:rStyle w:val="XMLBlue"/>
          <w:sz w:val="22"/>
          <w:szCs w:val="22"/>
        </w:rPr>
        <w:t>"/&gt;</w:t>
      </w:r>
    </w:p>
    <w:p w14:paraId="51F2AB88" w14:textId="77777777" w:rsidR="0077747B" w:rsidRPr="0013081A" w:rsidRDefault="0077747B" w:rsidP="46683F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szCs w:val="22"/>
          <w:lang w:val="en-GB"/>
        </w:rPr>
      </w:pPr>
      <w:r w:rsidRPr="00D23956">
        <w:rPr>
          <w:rStyle w:val="XMLBlack"/>
          <w:sz w:val="22"/>
        </w:rPr>
        <w:tab/>
      </w:r>
      <w:r w:rsidRPr="00D23956">
        <w:rPr>
          <w:rStyle w:val="XMLBlack"/>
          <w:sz w:val="22"/>
        </w:rPr>
        <w:tab/>
      </w:r>
      <w:r w:rsidRPr="46683F6C">
        <w:rPr>
          <w:rStyle w:val="XMLBlue"/>
          <w:sz w:val="22"/>
          <w:szCs w:val="22"/>
          <w:lang w:val="en-GB"/>
        </w:rPr>
        <w:t>&lt;/</w:t>
      </w:r>
      <w:proofErr w:type="spellStart"/>
      <w:r w:rsidRPr="46683F6C">
        <w:rPr>
          <w:rStyle w:val="XMLBrown"/>
          <w:sz w:val="22"/>
          <w:szCs w:val="22"/>
          <w:lang w:val="en-GB"/>
        </w:rPr>
        <w:t>externalDocument</w:t>
      </w:r>
      <w:proofErr w:type="spellEnd"/>
      <w:r w:rsidRPr="46683F6C">
        <w:rPr>
          <w:rStyle w:val="XMLBlue"/>
          <w:sz w:val="22"/>
          <w:szCs w:val="22"/>
          <w:lang w:val="en-GB"/>
        </w:rPr>
        <w:t>&gt;</w:t>
      </w:r>
    </w:p>
    <w:p w14:paraId="2919C8FC" w14:textId="77777777" w:rsidR="007B6EE3" w:rsidRPr="0013081A" w:rsidRDefault="0077747B" w:rsidP="46683F6C">
      <w:pPr>
        <w:rPr>
          <w:rStyle w:val="XMLBlue"/>
          <w:sz w:val="22"/>
          <w:szCs w:val="22"/>
          <w:lang w:val="en-GB"/>
        </w:rPr>
      </w:pPr>
      <w:r w:rsidRPr="46683F6C">
        <w:rPr>
          <w:rStyle w:val="XMLBlue"/>
          <w:sz w:val="22"/>
          <w:szCs w:val="22"/>
          <w:lang w:val="en-GB"/>
        </w:rPr>
        <w:t>&lt;/</w:t>
      </w:r>
      <w:r w:rsidRPr="46683F6C">
        <w:rPr>
          <w:rStyle w:val="XMLBrown"/>
          <w:sz w:val="22"/>
          <w:szCs w:val="22"/>
          <w:lang w:val="en-GB"/>
        </w:rPr>
        <w:t>reference</w:t>
      </w:r>
      <w:r w:rsidRPr="46683F6C">
        <w:rPr>
          <w:rStyle w:val="XMLBlue"/>
          <w:sz w:val="22"/>
          <w:szCs w:val="22"/>
          <w:lang w:val="en-GB"/>
        </w:rPr>
        <w:t>&gt;</w:t>
      </w:r>
    </w:p>
    <w:p w14:paraId="34FE557F" w14:textId="77777777" w:rsidR="0077747B" w:rsidRPr="007B6EE3" w:rsidRDefault="007B6EE3" w:rsidP="007B6EE3">
      <w:pPr>
        <w:rPr>
          <w:rFonts w:ascii="Arial" w:hAnsi="Arial"/>
          <w:lang w:val="en-GB"/>
        </w:rPr>
      </w:pPr>
      <w:r>
        <w:rPr>
          <w:rStyle w:val="XMLBlue"/>
          <w:lang w:val="en-GB"/>
        </w:rPr>
        <w:br w:type="page"/>
      </w:r>
    </w:p>
    <w:p w14:paraId="5861E464" w14:textId="77777777" w:rsidR="0077747B" w:rsidRDefault="0077747B">
      <w:pPr>
        <w:pStyle w:val="Otsikko2"/>
        <w:rPr>
          <w:lang w:val="en-GB"/>
        </w:rPr>
      </w:pPr>
      <w:bookmarkStart w:id="66" w:name="_Ref291079407"/>
      <w:bookmarkStart w:id="67" w:name="_Ref291079411"/>
      <w:bookmarkStart w:id="68" w:name="_Toc127959980"/>
      <w:proofErr w:type="spellStart"/>
      <w:r>
        <w:rPr>
          <w:lang w:val="en-GB"/>
        </w:rPr>
        <w:t>Vaikuttavat</w:t>
      </w:r>
      <w:proofErr w:type="spellEnd"/>
      <w:r>
        <w:rPr>
          <w:lang w:val="en-GB"/>
        </w:rPr>
        <w:t xml:space="preserve"> </w:t>
      </w:r>
      <w:proofErr w:type="spellStart"/>
      <w:r>
        <w:rPr>
          <w:lang w:val="en-GB"/>
        </w:rPr>
        <w:t>ainesosat</w:t>
      </w:r>
      <w:bookmarkEnd w:id="66"/>
      <w:bookmarkEnd w:id="67"/>
      <w:bookmarkEnd w:id="68"/>
      <w:proofErr w:type="spellEnd"/>
    </w:p>
    <w:p w14:paraId="6C2A5329" w14:textId="77777777" w:rsidR="0038148B" w:rsidRPr="0038148B" w:rsidRDefault="0038148B" w:rsidP="0038148B">
      <w:pPr>
        <w:rPr>
          <w:lang w:val="en-GB"/>
        </w:rPr>
      </w:pPr>
    </w:p>
    <w:p w14:paraId="3EDABB60" w14:textId="6EA6308E" w:rsidR="00705819" w:rsidRDefault="00705819" w:rsidP="00705819">
      <w:r w:rsidRPr="00705819">
        <w:t>Apteekissa valmistettavissa lääkkeissä on useita ainesosia ja tämä rakenne on tarkoitettu niiden kuvaamiseen.</w:t>
      </w:r>
      <w:r w:rsidR="00F049B1">
        <w:t xml:space="preserve"> </w:t>
      </w:r>
    </w:p>
    <w:p w14:paraId="19C27CF8" w14:textId="77777777" w:rsidR="00705819" w:rsidRPr="00705819" w:rsidRDefault="00705819" w:rsidP="00705819"/>
    <w:p w14:paraId="3F939A63" w14:textId="78A1AB6C" w:rsidR="00705819" w:rsidRPr="00705819" w:rsidRDefault="00D24094" w:rsidP="00705819">
      <w:r>
        <w:t>K</w:t>
      </w:r>
      <w:r w:rsidR="00705819" w:rsidRPr="00705819">
        <w:t>auppanimellä määrätyillä lääkkeillä valmisteen vaikuttavat ai</w:t>
      </w:r>
      <w:r w:rsidR="00B40113">
        <w:t>neet tuodaan</w:t>
      </w:r>
      <w:r>
        <w:t xml:space="preserve"> myös</w:t>
      </w:r>
      <w:r w:rsidR="00B40113">
        <w:t xml:space="preserve"> tässä rakenteessa. </w:t>
      </w:r>
      <w:r w:rsidR="00E4563B">
        <w:t xml:space="preserve">Jos vaikuttavia ainesosia on useita, toistetaan </w:t>
      </w:r>
      <w:proofErr w:type="spellStart"/>
      <w:r w:rsidR="00E4563B">
        <w:t>component</w:t>
      </w:r>
      <w:proofErr w:type="spellEnd"/>
      <w:r w:rsidR="00E4563B">
        <w:t xml:space="preserve">-osiota. </w:t>
      </w:r>
      <w:r w:rsidR="00B40113">
        <w:t>V</w:t>
      </w:r>
      <w:r w:rsidR="00705819" w:rsidRPr="00705819">
        <w:t>aikuttavan aine</w:t>
      </w:r>
      <w:r w:rsidR="004C18F2">
        <w:t>en</w:t>
      </w:r>
      <w:r w:rsidR="00705819" w:rsidRPr="00705819">
        <w:t xml:space="preserve"> koodaamaton nimi on pakollinen tieto, jos valmisteelta </w:t>
      </w:r>
      <w:r w:rsidR="00116715">
        <w:t xml:space="preserve">löytyy vaikuttava aine/aineita </w:t>
      </w:r>
      <w:r w:rsidR="000D1E19">
        <w:t>Lääketietokannasta</w:t>
      </w:r>
      <w:r w:rsidR="00705819" w:rsidRPr="00705819">
        <w:t xml:space="preserve">. </w:t>
      </w:r>
      <w:r w:rsidR="008A1A32">
        <w:t>Kauppanimellä määrätyn lääkke</w:t>
      </w:r>
      <w:r w:rsidR="004C18F2">
        <w:t>e</w:t>
      </w:r>
      <w:r w:rsidR="008A1A32">
        <w:t>n v</w:t>
      </w:r>
      <w:r w:rsidR="0011499F">
        <w:t>aikuttavan aineen</w:t>
      </w:r>
      <w:r w:rsidR="00D43338">
        <w:t>/</w:t>
      </w:r>
      <w:r w:rsidR="008A1A32">
        <w:t>aineiden</w:t>
      </w:r>
      <w:r w:rsidR="0011499F">
        <w:t xml:space="preserve"> ATC-k</w:t>
      </w:r>
      <w:r w:rsidR="008A1A32">
        <w:t>oodeja ei tuoda tässä rakenteessa</w:t>
      </w:r>
      <w:r w:rsidR="009D252C">
        <w:t xml:space="preserve">, koska lääketietokannassa </w:t>
      </w:r>
      <w:r w:rsidR="004C18F2">
        <w:t>ei ole ATC-koodeja vaikuttavan aineen tasolla</w:t>
      </w:r>
      <w:r w:rsidR="0011499F">
        <w:t xml:space="preserve">. </w:t>
      </w:r>
      <w:r w:rsidR="00705819" w:rsidRPr="00705819">
        <w:t>Yhdistelmävalmisteilla tuodaan kaikki vaikuttavat aineet</w:t>
      </w:r>
      <w:r w:rsidR="00705819">
        <w:t>.</w:t>
      </w:r>
      <w:r w:rsidR="0011499F">
        <w:t xml:space="preserve"> </w:t>
      </w:r>
      <w:r w:rsidR="0011499F" w:rsidRPr="00705819">
        <w:t>Vaikuttavien aineiden vahvuuksia ei ilmoiteta kauppanimellä määrätyillä lääkkeillä.</w:t>
      </w:r>
    </w:p>
    <w:p w14:paraId="1DF460D9" w14:textId="77777777" w:rsidR="0077747B" w:rsidRPr="00A302D4" w:rsidRDefault="0077747B"/>
    <w:p w14:paraId="4CC84FEA" w14:textId="77777777" w:rsidR="00886F1B" w:rsidRDefault="00886F1B" w:rsidP="00886F1B">
      <w:r>
        <w:t>Apteekissa valmistettavan lääkkeen ainesosat tulee tuoda lääkemääräyssanomaan siinä järjestyksessä, jossa lääkkeen määrääjä on ne syöttänyt käyttöliittymään.</w:t>
      </w:r>
    </w:p>
    <w:p w14:paraId="36CD5FAE" w14:textId="77777777" w:rsidR="00E25903" w:rsidRPr="00A302D4" w:rsidRDefault="00E25903"/>
    <w:p w14:paraId="54178BC5" w14:textId="77777777" w:rsidR="00886F1B" w:rsidRPr="00A302D4" w:rsidRDefault="00886F1B"/>
    <w:p w14:paraId="13FBF008" w14:textId="28E5608F" w:rsidR="001E48B9" w:rsidRDefault="0077747B" w:rsidP="001E48B9">
      <w:pPr>
        <w:pStyle w:val="Otsikko3"/>
      </w:pPr>
      <w:bookmarkStart w:id="69" w:name="_Toc127959981"/>
      <w:r>
        <w:t>Tietojen yhteenveto</w:t>
      </w:r>
      <w:bookmarkEnd w:id="69"/>
    </w:p>
    <w:p w14:paraId="2C05D1E7" w14:textId="77777777" w:rsidR="001E48B9" w:rsidRDefault="001E48B9" w:rsidP="001E48B9"/>
    <w:p w14:paraId="4135C1FF" w14:textId="77777777" w:rsidR="001E48B9" w:rsidRDefault="001E48B9" w:rsidP="001E48B9">
      <w:r>
        <w:t>Alla olevassa taulukossa olevien sarakkeiden selitykset ovat seuraavat;</w:t>
      </w:r>
    </w:p>
    <w:p w14:paraId="1EDD7B38" w14:textId="77777777" w:rsidR="001E48B9" w:rsidRPr="001E48B9" w:rsidRDefault="00A1535B" w:rsidP="001E48B9">
      <w:pPr>
        <w:pStyle w:val="Luettelokappale"/>
        <w:numPr>
          <w:ilvl w:val="0"/>
          <w:numId w:val="20"/>
        </w:numPr>
      </w:pPr>
      <w:r w:rsidRPr="46683F6C">
        <w:rPr>
          <w:b/>
          <w:bCs/>
          <w:color w:val="000000"/>
        </w:rPr>
        <w:t>tiedon nimi:</w:t>
      </w:r>
      <w:r w:rsidRPr="001E48B9">
        <w:rPr>
          <w:color w:val="000000"/>
        </w:rPr>
        <w:t xml:space="preserve"> kenttäkoodin arvoa vastaava nimi.</w:t>
      </w:r>
    </w:p>
    <w:p w14:paraId="70DEE2CF" w14:textId="77777777" w:rsidR="001E48B9" w:rsidRPr="001E48B9" w:rsidRDefault="00A1535B" w:rsidP="001E48B9">
      <w:pPr>
        <w:pStyle w:val="Luettelokappale"/>
        <w:numPr>
          <w:ilvl w:val="0"/>
          <w:numId w:val="20"/>
        </w:numPr>
      </w:pPr>
      <w:r w:rsidRPr="46683F6C">
        <w:rPr>
          <w:b/>
          <w:bCs/>
          <w:color w:val="000000"/>
        </w:rPr>
        <w:t>koodi:</w:t>
      </w:r>
      <w:r w:rsidRPr="001E48B9">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230EDB97" w14:textId="1FE35FCC" w:rsidR="00A1535B" w:rsidRPr="001E48B9" w:rsidRDefault="00A1535B" w:rsidP="001E48B9">
      <w:pPr>
        <w:pStyle w:val="Luettelokappale"/>
        <w:numPr>
          <w:ilvl w:val="0"/>
          <w:numId w:val="20"/>
        </w:numPr>
      </w:pPr>
      <w:r w:rsidRPr="46683F6C">
        <w:rPr>
          <w:b/>
          <w:bCs/>
          <w:color w:val="000000"/>
        </w:rPr>
        <w:t xml:space="preserve">tietosisältömäärittelyn vastaava </w:t>
      </w:r>
      <w:proofErr w:type="spellStart"/>
      <w:r w:rsidRPr="46683F6C">
        <w:rPr>
          <w:b/>
          <w:bCs/>
          <w:color w:val="000000"/>
        </w:rPr>
        <w:t>CodeId</w:t>
      </w:r>
      <w:proofErr w:type="spellEnd"/>
      <w:r w:rsidRPr="001E48B9">
        <w:rPr>
          <w:color w:val="000000"/>
        </w:rPr>
        <w:t>: koodistopalvelussa julkaistujen lääkityksen/reseptin tietosisällön vastaavan kentän tunniste. Ensimmäisessä vaiheessa koodistopalvelussa julkaistaan vain lääkemääräyksen/reseptin tietosisältö, muiden sisältöjen (esimerkiksi toimituksen) kenttien osalta ko. sarake on täten tyhjä.</w:t>
      </w:r>
    </w:p>
    <w:p w14:paraId="6C0D4DB7" w14:textId="77777777" w:rsidR="0077747B" w:rsidRDefault="0077747B"/>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6"/>
        <w:gridCol w:w="2216"/>
        <w:gridCol w:w="1003"/>
        <w:gridCol w:w="2924"/>
      </w:tblGrid>
      <w:tr w:rsidR="00865E09" w14:paraId="0CD630C2" w14:textId="77777777" w:rsidTr="46683F6C">
        <w:tc>
          <w:tcPr>
            <w:tcW w:w="2216" w:type="dxa"/>
            <w:shd w:val="clear" w:color="auto" w:fill="CCCCCC"/>
          </w:tcPr>
          <w:p w14:paraId="6FDB9085" w14:textId="4666E219" w:rsidR="00865E09" w:rsidRDefault="00D82EE8">
            <w:r w:rsidRPr="00D82EE8">
              <w:rPr>
                <w:color w:val="000000"/>
              </w:rPr>
              <w:t>Tiedon nimi ja koodi, jos tieto tunnistetaan kenttäkoodilla</w:t>
            </w:r>
          </w:p>
        </w:tc>
        <w:tc>
          <w:tcPr>
            <w:tcW w:w="2216" w:type="dxa"/>
            <w:shd w:val="clear" w:color="auto" w:fill="CCCCCC"/>
          </w:tcPr>
          <w:p w14:paraId="546D693B" w14:textId="4234C4B7" w:rsidR="00865E09" w:rsidRDefault="00572AD1">
            <w:r w:rsidRPr="00572AD1">
              <w:rPr>
                <w:color w:val="000000"/>
              </w:rPr>
              <w:t>Tietosisältö</w:t>
            </w:r>
            <w:r w:rsidR="00ED1B41">
              <w:rPr>
                <w:color w:val="000000"/>
              </w:rPr>
              <w:t>-</w:t>
            </w:r>
            <w:r w:rsidRPr="00572AD1">
              <w:rPr>
                <w:color w:val="000000"/>
              </w:rPr>
              <w:t xml:space="preserve">määrittelyn vastaava </w:t>
            </w:r>
            <w:proofErr w:type="spellStart"/>
            <w:r w:rsidRPr="00572AD1">
              <w:rPr>
                <w:color w:val="000000"/>
              </w:rPr>
              <w:t>CodeId</w:t>
            </w:r>
            <w:proofErr w:type="spellEnd"/>
          </w:p>
        </w:tc>
        <w:tc>
          <w:tcPr>
            <w:tcW w:w="1003" w:type="dxa"/>
            <w:shd w:val="clear" w:color="auto" w:fill="CCCCCC"/>
          </w:tcPr>
          <w:p w14:paraId="1B21F47B" w14:textId="5B6F35BD" w:rsidR="00865E09" w:rsidRDefault="00865E09">
            <w:r>
              <w:t>Pituus</w:t>
            </w:r>
          </w:p>
        </w:tc>
        <w:tc>
          <w:tcPr>
            <w:tcW w:w="2924" w:type="dxa"/>
            <w:shd w:val="clear" w:color="auto" w:fill="CCCCCC"/>
          </w:tcPr>
          <w:p w14:paraId="5ED2A20B" w14:textId="77777777" w:rsidR="00865E09" w:rsidRDefault="00865E09">
            <w:r>
              <w:t>Pakollisuus</w:t>
            </w:r>
          </w:p>
        </w:tc>
      </w:tr>
      <w:tr w:rsidR="00865E09" w:rsidRPr="00A302D4" w14:paraId="1DB3EC06" w14:textId="77777777" w:rsidTr="46683F6C">
        <w:tc>
          <w:tcPr>
            <w:tcW w:w="2216" w:type="dxa"/>
          </w:tcPr>
          <w:p w14:paraId="4F6667F2" w14:textId="7D6B72D3" w:rsidR="00865E09" w:rsidRPr="00A302D4" w:rsidRDefault="00865E09" w:rsidP="46683F6C">
            <w:pPr>
              <w:rPr>
                <w:sz w:val="22"/>
                <w:szCs w:val="22"/>
              </w:rPr>
            </w:pPr>
            <w:r w:rsidRPr="46683F6C">
              <w:rPr>
                <w:sz w:val="22"/>
                <w:szCs w:val="22"/>
              </w:rPr>
              <w:t xml:space="preserve">vaikuttavan </w:t>
            </w:r>
            <w:proofErr w:type="gramStart"/>
            <w:r w:rsidRPr="46683F6C">
              <w:rPr>
                <w:sz w:val="22"/>
                <w:szCs w:val="22"/>
              </w:rPr>
              <w:t>ainesosan  vahvuus</w:t>
            </w:r>
            <w:proofErr w:type="gramEnd"/>
            <w:r w:rsidRPr="46683F6C">
              <w:rPr>
                <w:sz w:val="22"/>
                <w:szCs w:val="22"/>
              </w:rPr>
              <w:t xml:space="preserve">/määrä </w:t>
            </w:r>
          </w:p>
        </w:tc>
        <w:tc>
          <w:tcPr>
            <w:tcW w:w="2216" w:type="dxa"/>
          </w:tcPr>
          <w:p w14:paraId="7F6D6E69" w14:textId="79F70500" w:rsidR="00865E09" w:rsidRPr="00A302D4" w:rsidRDefault="00A4238E" w:rsidP="46683F6C">
            <w:pPr>
              <w:rPr>
                <w:sz w:val="22"/>
                <w:szCs w:val="22"/>
              </w:rPr>
            </w:pPr>
            <w:proofErr w:type="spellStart"/>
            <w:r w:rsidRPr="46683F6C">
              <w:rPr>
                <w:sz w:val="22"/>
                <w:szCs w:val="22"/>
              </w:rPr>
              <w:t>CodeId</w:t>
            </w:r>
            <w:proofErr w:type="spellEnd"/>
            <w:r w:rsidRPr="46683F6C">
              <w:rPr>
                <w:sz w:val="22"/>
                <w:szCs w:val="22"/>
              </w:rPr>
              <w:t xml:space="preserve"> 16</w:t>
            </w:r>
          </w:p>
        </w:tc>
        <w:tc>
          <w:tcPr>
            <w:tcW w:w="1003" w:type="dxa"/>
          </w:tcPr>
          <w:p w14:paraId="36317B35" w14:textId="3CCF7FFA"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2924" w:type="dxa"/>
          </w:tcPr>
          <w:p w14:paraId="3CEEA204" w14:textId="53309129"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343B45D3" w14:textId="77777777" w:rsidTr="46683F6C">
        <w:tc>
          <w:tcPr>
            <w:tcW w:w="2216" w:type="dxa"/>
          </w:tcPr>
          <w:p w14:paraId="53AAD668" w14:textId="1E20FA65" w:rsidR="00865E09" w:rsidRPr="00A302D4" w:rsidRDefault="00865E09" w:rsidP="46683F6C">
            <w:pPr>
              <w:rPr>
                <w:sz w:val="22"/>
                <w:szCs w:val="22"/>
              </w:rPr>
            </w:pPr>
            <w:r w:rsidRPr="46683F6C">
              <w:rPr>
                <w:sz w:val="22"/>
                <w:szCs w:val="22"/>
              </w:rPr>
              <w:t xml:space="preserve">vaikuttavan ainesosan vahvuuden/määrän yksikkö </w:t>
            </w:r>
          </w:p>
        </w:tc>
        <w:tc>
          <w:tcPr>
            <w:tcW w:w="2216" w:type="dxa"/>
          </w:tcPr>
          <w:p w14:paraId="03DDD6D8" w14:textId="7586F8F2" w:rsidR="00865E09" w:rsidRPr="00A302D4" w:rsidRDefault="00D52A5D" w:rsidP="46683F6C">
            <w:pPr>
              <w:rPr>
                <w:sz w:val="22"/>
                <w:szCs w:val="22"/>
              </w:rPr>
            </w:pPr>
            <w:proofErr w:type="spellStart"/>
            <w:r w:rsidRPr="46683F6C">
              <w:rPr>
                <w:sz w:val="22"/>
                <w:szCs w:val="22"/>
              </w:rPr>
              <w:t>CodeId</w:t>
            </w:r>
            <w:proofErr w:type="spellEnd"/>
            <w:r w:rsidRPr="46683F6C">
              <w:rPr>
                <w:sz w:val="22"/>
                <w:szCs w:val="22"/>
              </w:rPr>
              <w:t xml:space="preserve"> 16</w:t>
            </w:r>
          </w:p>
        </w:tc>
        <w:tc>
          <w:tcPr>
            <w:tcW w:w="1003" w:type="dxa"/>
          </w:tcPr>
          <w:p w14:paraId="32E203F1" w14:textId="2F1997B5"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2924" w:type="dxa"/>
          </w:tcPr>
          <w:p w14:paraId="3B664B47" w14:textId="0DF794FC" w:rsidR="00865E09" w:rsidRPr="00A302D4" w:rsidRDefault="00865E09" w:rsidP="46683F6C">
            <w:pPr>
              <w:rPr>
                <w:sz w:val="22"/>
                <w:szCs w:val="22"/>
              </w:rPr>
            </w:pPr>
            <w:r w:rsidRPr="46683F6C">
              <w:rPr>
                <w:sz w:val="22"/>
                <w:szCs w:val="22"/>
              </w:rPr>
              <w:t xml:space="preserve">EP, pakollinen jos valmisteen laji = 7 ja </w:t>
            </w:r>
            <w:r w:rsidR="00716361" w:rsidRPr="46683F6C">
              <w:rPr>
                <w:sz w:val="22"/>
                <w:szCs w:val="22"/>
              </w:rPr>
              <w:t xml:space="preserve">ainesosan </w:t>
            </w:r>
            <w:r w:rsidRPr="46683F6C">
              <w:rPr>
                <w:sz w:val="22"/>
                <w:szCs w:val="22"/>
              </w:rPr>
              <w:t>määrä tekstinä on tyhjä</w:t>
            </w:r>
          </w:p>
        </w:tc>
      </w:tr>
      <w:tr w:rsidR="00865E09" w:rsidRPr="00A302D4" w14:paraId="449AD255" w14:textId="77777777" w:rsidTr="46683F6C">
        <w:tc>
          <w:tcPr>
            <w:tcW w:w="2216" w:type="dxa"/>
          </w:tcPr>
          <w:p w14:paraId="37C1E94E" w14:textId="77777777" w:rsidR="00865E09" w:rsidRPr="00A302D4" w:rsidRDefault="00865E09" w:rsidP="46683F6C">
            <w:pPr>
              <w:rPr>
                <w:sz w:val="22"/>
                <w:szCs w:val="22"/>
              </w:rPr>
            </w:pPr>
            <w:r w:rsidRPr="46683F6C">
              <w:rPr>
                <w:sz w:val="22"/>
                <w:szCs w:val="22"/>
              </w:rPr>
              <w:t>vaikuttavan aineen vahvuus/määrä tekstimuotoisena</w:t>
            </w:r>
          </w:p>
        </w:tc>
        <w:tc>
          <w:tcPr>
            <w:tcW w:w="2216" w:type="dxa"/>
          </w:tcPr>
          <w:p w14:paraId="6ED423BB" w14:textId="488BD9B0" w:rsidR="00865E09" w:rsidRPr="00A302D4" w:rsidRDefault="00921498" w:rsidP="46683F6C">
            <w:pPr>
              <w:rPr>
                <w:sz w:val="22"/>
                <w:szCs w:val="22"/>
              </w:rPr>
            </w:pPr>
            <w:proofErr w:type="spellStart"/>
            <w:r w:rsidRPr="46683F6C">
              <w:rPr>
                <w:sz w:val="22"/>
                <w:szCs w:val="22"/>
              </w:rPr>
              <w:t>CodeId</w:t>
            </w:r>
            <w:proofErr w:type="spellEnd"/>
            <w:r w:rsidRPr="46683F6C">
              <w:rPr>
                <w:sz w:val="22"/>
                <w:szCs w:val="22"/>
              </w:rPr>
              <w:t xml:space="preserve"> 17</w:t>
            </w:r>
          </w:p>
        </w:tc>
        <w:tc>
          <w:tcPr>
            <w:tcW w:w="1003" w:type="dxa"/>
          </w:tcPr>
          <w:p w14:paraId="5A00ADBD" w14:textId="73D288B9"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2924" w:type="dxa"/>
          </w:tcPr>
          <w:p w14:paraId="21FEC0D7" w14:textId="00085F91" w:rsidR="00865E09" w:rsidRPr="00A302D4" w:rsidRDefault="00865E09" w:rsidP="46683F6C">
            <w:pPr>
              <w:rPr>
                <w:sz w:val="22"/>
                <w:szCs w:val="22"/>
              </w:rPr>
            </w:pPr>
            <w:r w:rsidRPr="46683F6C">
              <w:rPr>
                <w:sz w:val="22"/>
                <w:szCs w:val="22"/>
              </w:rPr>
              <w:t xml:space="preserve">EP, pakollinen jos valmisteen laji = 7 ja </w:t>
            </w:r>
            <w:r w:rsidR="003615B8" w:rsidRPr="46683F6C">
              <w:rPr>
                <w:sz w:val="22"/>
                <w:szCs w:val="22"/>
              </w:rPr>
              <w:t>Ainesosan vahvuus/määrä ja yksikkö = tyhjä</w:t>
            </w:r>
          </w:p>
        </w:tc>
      </w:tr>
      <w:tr w:rsidR="00865E09" w:rsidRPr="00A302D4" w14:paraId="219600DB" w14:textId="77777777" w:rsidTr="46683F6C">
        <w:tc>
          <w:tcPr>
            <w:tcW w:w="2216" w:type="dxa"/>
          </w:tcPr>
          <w:p w14:paraId="0D743853" w14:textId="7232C456" w:rsidR="00865E09" w:rsidRPr="00A302D4" w:rsidRDefault="00865E09" w:rsidP="46683F6C">
            <w:pPr>
              <w:rPr>
                <w:sz w:val="22"/>
                <w:szCs w:val="22"/>
              </w:rPr>
            </w:pPr>
            <w:r w:rsidRPr="46683F6C">
              <w:rPr>
                <w:sz w:val="22"/>
                <w:szCs w:val="22"/>
              </w:rPr>
              <w:t xml:space="preserve">vaikuttavan ainesosan ATC-koodi </w:t>
            </w:r>
          </w:p>
        </w:tc>
        <w:tc>
          <w:tcPr>
            <w:tcW w:w="2216" w:type="dxa"/>
          </w:tcPr>
          <w:p w14:paraId="6AAF246C" w14:textId="5C153606" w:rsidR="00865E09" w:rsidRDefault="002678DE" w:rsidP="46683F6C">
            <w:pPr>
              <w:rPr>
                <w:sz w:val="22"/>
                <w:szCs w:val="22"/>
              </w:rPr>
            </w:pPr>
            <w:proofErr w:type="spellStart"/>
            <w:r w:rsidRPr="46683F6C">
              <w:rPr>
                <w:sz w:val="22"/>
                <w:szCs w:val="22"/>
              </w:rPr>
              <w:t>CodeId</w:t>
            </w:r>
            <w:proofErr w:type="spellEnd"/>
            <w:r w:rsidRPr="46683F6C">
              <w:rPr>
                <w:sz w:val="22"/>
                <w:szCs w:val="22"/>
              </w:rPr>
              <w:t xml:space="preserve"> 14</w:t>
            </w:r>
          </w:p>
          <w:p w14:paraId="70EDF327" w14:textId="6312FE35" w:rsidR="002678DE" w:rsidRPr="002678DE" w:rsidRDefault="002678DE" w:rsidP="002678DE">
            <w:pPr>
              <w:rPr>
                <w:sz w:val="22"/>
              </w:rPr>
            </w:pPr>
          </w:p>
        </w:tc>
        <w:tc>
          <w:tcPr>
            <w:tcW w:w="1003" w:type="dxa"/>
          </w:tcPr>
          <w:p w14:paraId="3CCF7318" w14:textId="72C45496"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9 </w:t>
            </w:r>
            <w:proofErr w:type="spellStart"/>
            <w:r w:rsidRPr="46683F6C">
              <w:rPr>
                <w:sz w:val="22"/>
                <w:szCs w:val="22"/>
              </w:rPr>
              <w:t>mkiä</w:t>
            </w:r>
            <w:proofErr w:type="spellEnd"/>
            <w:r w:rsidRPr="46683F6C">
              <w:rPr>
                <w:sz w:val="22"/>
                <w:szCs w:val="22"/>
              </w:rPr>
              <w:t>)</w:t>
            </w:r>
          </w:p>
        </w:tc>
        <w:tc>
          <w:tcPr>
            <w:tcW w:w="2924" w:type="dxa"/>
          </w:tcPr>
          <w:p w14:paraId="37D9932C" w14:textId="5C065E0B" w:rsidR="00865E09" w:rsidRPr="00A302D4" w:rsidRDefault="0041251B" w:rsidP="46683F6C">
            <w:pPr>
              <w:rPr>
                <w:sz w:val="22"/>
                <w:szCs w:val="22"/>
              </w:rPr>
            </w:pPr>
            <w:r w:rsidRPr="46683F6C">
              <w:rPr>
                <w:sz w:val="22"/>
                <w:szCs w:val="22"/>
              </w:rPr>
              <w:t>EP, pakollinen jos</w:t>
            </w:r>
            <w:r w:rsidR="002814C9" w:rsidRPr="46683F6C">
              <w:rPr>
                <w:sz w:val="22"/>
                <w:szCs w:val="22"/>
              </w:rPr>
              <w:t xml:space="preserve"> valmisteen laji=7 ja</w:t>
            </w:r>
            <w:r w:rsidRPr="46683F6C">
              <w:rPr>
                <w:sz w:val="22"/>
                <w:szCs w:val="22"/>
              </w:rPr>
              <w:t xml:space="preserve"> </w:t>
            </w:r>
            <w:r w:rsidR="00930995" w:rsidRPr="46683F6C">
              <w:rPr>
                <w:sz w:val="22"/>
                <w:szCs w:val="22"/>
              </w:rPr>
              <w:t>vaikuttavan ainesosan nimi tekstimuotoisena</w:t>
            </w:r>
            <w:r w:rsidRPr="46683F6C">
              <w:rPr>
                <w:sz w:val="22"/>
                <w:szCs w:val="22"/>
              </w:rPr>
              <w:t xml:space="preserve"> = tyhjä</w:t>
            </w:r>
          </w:p>
        </w:tc>
      </w:tr>
      <w:tr w:rsidR="00865E09" w:rsidRPr="00A302D4" w14:paraId="76851BEE" w14:textId="77777777" w:rsidTr="46683F6C">
        <w:tc>
          <w:tcPr>
            <w:tcW w:w="2216" w:type="dxa"/>
          </w:tcPr>
          <w:p w14:paraId="6C1E0279" w14:textId="20A31AAB" w:rsidR="00865E09" w:rsidRPr="00A302D4" w:rsidRDefault="00865E09" w:rsidP="46683F6C">
            <w:pPr>
              <w:rPr>
                <w:sz w:val="22"/>
                <w:szCs w:val="22"/>
              </w:rPr>
            </w:pPr>
            <w:r w:rsidRPr="46683F6C">
              <w:rPr>
                <w:sz w:val="22"/>
                <w:szCs w:val="22"/>
              </w:rPr>
              <w:t xml:space="preserve">vaikuttavan ainesosan ATC-koodin mukainen nimi </w:t>
            </w:r>
          </w:p>
        </w:tc>
        <w:tc>
          <w:tcPr>
            <w:tcW w:w="2216" w:type="dxa"/>
          </w:tcPr>
          <w:p w14:paraId="682EE728" w14:textId="35967865" w:rsidR="00865E09" w:rsidRPr="00A302D4" w:rsidRDefault="00B071EB" w:rsidP="46683F6C">
            <w:pPr>
              <w:rPr>
                <w:sz w:val="22"/>
                <w:szCs w:val="22"/>
              </w:rPr>
            </w:pPr>
            <w:proofErr w:type="spellStart"/>
            <w:r w:rsidRPr="46683F6C">
              <w:rPr>
                <w:sz w:val="22"/>
                <w:szCs w:val="22"/>
              </w:rPr>
              <w:t>CodeId</w:t>
            </w:r>
            <w:proofErr w:type="spellEnd"/>
            <w:r w:rsidRPr="46683F6C">
              <w:rPr>
                <w:sz w:val="22"/>
                <w:szCs w:val="22"/>
              </w:rPr>
              <w:t xml:space="preserve"> 14</w:t>
            </w:r>
          </w:p>
        </w:tc>
        <w:tc>
          <w:tcPr>
            <w:tcW w:w="1003" w:type="dxa"/>
          </w:tcPr>
          <w:p w14:paraId="685337AE" w14:textId="30E54FB0"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p>
        </w:tc>
        <w:tc>
          <w:tcPr>
            <w:tcW w:w="2924" w:type="dxa"/>
          </w:tcPr>
          <w:p w14:paraId="7972D373" w14:textId="4D290034" w:rsidR="00865E09" w:rsidRPr="00A302D4" w:rsidRDefault="00482879" w:rsidP="46683F6C">
            <w:pPr>
              <w:rPr>
                <w:sz w:val="22"/>
                <w:szCs w:val="22"/>
              </w:rPr>
            </w:pPr>
            <w:r w:rsidRPr="46683F6C">
              <w:rPr>
                <w:sz w:val="22"/>
                <w:szCs w:val="22"/>
              </w:rPr>
              <w:t xml:space="preserve">EP, pakollinen jos </w:t>
            </w:r>
            <w:r w:rsidR="002814C9" w:rsidRPr="46683F6C">
              <w:rPr>
                <w:sz w:val="22"/>
                <w:szCs w:val="22"/>
              </w:rPr>
              <w:t xml:space="preserve">valmisteen laji=7 ja </w:t>
            </w:r>
            <w:r w:rsidR="001914A5" w:rsidRPr="46683F6C">
              <w:rPr>
                <w:sz w:val="22"/>
                <w:szCs w:val="22"/>
              </w:rPr>
              <w:t>vaikuttavan ainesosan nimi tekstimuotoisena</w:t>
            </w:r>
            <w:r w:rsidRPr="46683F6C">
              <w:rPr>
                <w:sz w:val="22"/>
                <w:szCs w:val="22"/>
              </w:rPr>
              <w:t xml:space="preserve"> = tyhjä</w:t>
            </w:r>
          </w:p>
        </w:tc>
      </w:tr>
      <w:tr w:rsidR="00865E09" w:rsidRPr="00A302D4" w14:paraId="755B376E" w14:textId="77777777" w:rsidTr="46683F6C">
        <w:tc>
          <w:tcPr>
            <w:tcW w:w="2216" w:type="dxa"/>
          </w:tcPr>
          <w:p w14:paraId="0FAD9848" w14:textId="1C18A86D" w:rsidR="00865E09" w:rsidRPr="00A302D4" w:rsidRDefault="00865E09" w:rsidP="46683F6C">
            <w:pPr>
              <w:rPr>
                <w:sz w:val="22"/>
                <w:szCs w:val="22"/>
              </w:rPr>
            </w:pPr>
            <w:r w:rsidRPr="46683F6C">
              <w:rPr>
                <w:sz w:val="22"/>
                <w:szCs w:val="22"/>
              </w:rPr>
              <w:t xml:space="preserve">vaikuttavan ainesosan </w:t>
            </w:r>
            <w:r w:rsidR="0007633D" w:rsidRPr="46683F6C">
              <w:rPr>
                <w:sz w:val="22"/>
                <w:szCs w:val="22"/>
              </w:rPr>
              <w:t>nimi tekstimuotoisena</w:t>
            </w:r>
            <w:r w:rsidRPr="46683F6C">
              <w:rPr>
                <w:sz w:val="22"/>
                <w:szCs w:val="22"/>
              </w:rPr>
              <w:t xml:space="preserve"> </w:t>
            </w:r>
          </w:p>
        </w:tc>
        <w:tc>
          <w:tcPr>
            <w:tcW w:w="2216" w:type="dxa"/>
          </w:tcPr>
          <w:p w14:paraId="4328957D" w14:textId="0408FEE2" w:rsidR="00865E09" w:rsidRPr="00A302D4" w:rsidRDefault="00BD360C" w:rsidP="46683F6C">
            <w:pPr>
              <w:rPr>
                <w:sz w:val="22"/>
                <w:szCs w:val="22"/>
              </w:rPr>
            </w:pPr>
            <w:proofErr w:type="spellStart"/>
            <w:r w:rsidRPr="46683F6C">
              <w:rPr>
                <w:sz w:val="22"/>
                <w:szCs w:val="22"/>
              </w:rPr>
              <w:t>CodeId</w:t>
            </w:r>
            <w:proofErr w:type="spellEnd"/>
            <w:r w:rsidRPr="46683F6C">
              <w:rPr>
                <w:sz w:val="22"/>
                <w:szCs w:val="22"/>
              </w:rPr>
              <w:t xml:space="preserve"> 15</w:t>
            </w:r>
          </w:p>
        </w:tc>
        <w:tc>
          <w:tcPr>
            <w:tcW w:w="1003" w:type="dxa"/>
          </w:tcPr>
          <w:p w14:paraId="25B0FB60" w14:textId="0CBCD448" w:rsidR="00865E09" w:rsidRPr="00A302D4" w:rsidRDefault="00865E09"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p>
        </w:tc>
        <w:tc>
          <w:tcPr>
            <w:tcW w:w="2924" w:type="dxa"/>
          </w:tcPr>
          <w:p w14:paraId="5E29254E" w14:textId="620B42A5" w:rsidR="00865E09" w:rsidRPr="00A302D4" w:rsidRDefault="00967D09" w:rsidP="46683F6C">
            <w:pPr>
              <w:rPr>
                <w:sz w:val="22"/>
                <w:szCs w:val="22"/>
              </w:rPr>
            </w:pPr>
            <w:r w:rsidRPr="46683F6C">
              <w:rPr>
                <w:sz w:val="22"/>
                <w:szCs w:val="22"/>
              </w:rPr>
              <w:t>EP, pakollinen</w:t>
            </w:r>
            <w:r w:rsidR="002814C9" w:rsidRPr="46683F6C">
              <w:rPr>
                <w:sz w:val="22"/>
                <w:szCs w:val="22"/>
              </w:rPr>
              <w:t xml:space="preserve">, kun </w:t>
            </w:r>
            <w:r w:rsidR="00D71F20" w:rsidRPr="46683F6C">
              <w:rPr>
                <w:sz w:val="22"/>
                <w:szCs w:val="22"/>
              </w:rPr>
              <w:t xml:space="preserve">Ainesosan koodi, koodin mukainen nimi ja koodisto = tyhjä tai kun </w:t>
            </w:r>
            <w:r w:rsidR="002814C9" w:rsidRPr="46683F6C">
              <w:rPr>
                <w:sz w:val="22"/>
                <w:szCs w:val="22"/>
              </w:rPr>
              <w:t>tieto löytyy Lääketietokannasta</w:t>
            </w:r>
            <w:r w:rsidR="00D71F20" w:rsidRPr="46683F6C">
              <w:rPr>
                <w:sz w:val="22"/>
                <w:szCs w:val="22"/>
              </w:rPr>
              <w:t xml:space="preserve"> ja Valmisteen laji ei ole 9</w:t>
            </w:r>
          </w:p>
        </w:tc>
      </w:tr>
    </w:tbl>
    <w:p w14:paraId="0541FC7D" w14:textId="6858D3E8" w:rsidR="0077747B" w:rsidRDefault="0077747B"/>
    <w:p w14:paraId="0DD0ABE4" w14:textId="77777777" w:rsidR="0077747B" w:rsidRDefault="0077747B"/>
    <w:p w14:paraId="7588884A" w14:textId="77777777" w:rsidR="009B53DC" w:rsidRDefault="009B53DC" w:rsidP="009B53DC">
      <w:r>
        <w:t>Versiossa 4.00 edellä kuvatut pakollisuusehtojen sanalliset tarkennukset eivät aiheuta muutoksia olemassa oleviin toteutuksiin. Kuvauksia on pakollisuusehtojen osalta tarkennettu ja yhtenäistetty tietosisältömäärittelyn kanssa.</w:t>
      </w:r>
    </w:p>
    <w:p w14:paraId="6BF93A32" w14:textId="77777777" w:rsidR="00AD1B9B" w:rsidRDefault="00AD1B9B"/>
    <w:p w14:paraId="0A6642E5" w14:textId="2DDC0003"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4 (lääkityslistan kenttäkoodi).</w:t>
      </w:r>
      <w:r w:rsidR="001736D4">
        <w:t xml:space="preserve"> Vaikuttavien aineiden toistuma toteutetaan </w:t>
      </w:r>
      <w:r w:rsidR="002E7BEA">
        <w:t xml:space="preserve">toistamalla </w:t>
      </w:r>
      <w:proofErr w:type="spellStart"/>
      <w:r w:rsidR="002E7BEA">
        <w:t>component</w:t>
      </w:r>
      <w:proofErr w:type="spellEnd"/>
      <w:r w:rsidR="002E7BEA">
        <w:t xml:space="preserve">-rakennetta </w:t>
      </w:r>
      <w:proofErr w:type="spellStart"/>
      <w:r w:rsidR="002E7BEA">
        <w:t>organizerin</w:t>
      </w:r>
      <w:proofErr w:type="spellEnd"/>
      <w:r w:rsidR="002E7BEA">
        <w:t xml:space="preserve"> alla tarvittava määrä.</w:t>
      </w:r>
    </w:p>
    <w:p w14:paraId="7CAF753D" w14:textId="77777777" w:rsidR="00A02B63" w:rsidRDefault="00A02B63"/>
    <w:p w14:paraId="7461E4D1" w14:textId="44CE8615" w:rsidR="0077747B" w:rsidRPr="00EE6BB0" w:rsidRDefault="00A02B63">
      <w:pPr>
        <w:rPr>
          <w:lang w:val="en-GB"/>
        </w:rPr>
      </w:pPr>
      <w:proofErr w:type="spellStart"/>
      <w:r w:rsidRPr="00EE6BB0">
        <w:rPr>
          <w:lang w:val="en-GB"/>
        </w:rPr>
        <w:t>Esim</w:t>
      </w:r>
      <w:r w:rsidR="00ED1B41">
        <w:rPr>
          <w:lang w:val="en-GB"/>
        </w:rPr>
        <w:t>erkki</w:t>
      </w:r>
      <w:proofErr w:type="spellEnd"/>
      <w:r w:rsidRPr="00EE6BB0">
        <w:rPr>
          <w:lang w:val="en-GB"/>
        </w:rPr>
        <w:t>:</w:t>
      </w:r>
    </w:p>
    <w:p w14:paraId="1C43983A" w14:textId="67791C8E" w:rsidR="0077747B" w:rsidRPr="0013081A" w:rsidRDefault="0077747B" w:rsidP="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F6B8879" w14:textId="2A46808B" w:rsidR="0077747B" w:rsidRPr="0013081A" w:rsidRDefault="00ED1B41" w:rsidP="00923E0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Red"/>
          <w:sz w:val="22"/>
          <w:highlight w:val="white"/>
          <w:lang w:val="en-US"/>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4</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Lääkkeen vaikuttava aine</w:t>
      </w:r>
      <w:r w:rsidR="0077747B" w:rsidRPr="4716D89F">
        <w:rPr>
          <w:rStyle w:val="XMLBlue"/>
          <w:sz w:val="22"/>
          <w:szCs w:val="22"/>
          <w:highlight w:val="white"/>
        </w:rPr>
        <w:t>"/&gt;</w:t>
      </w:r>
    </w:p>
    <w:p w14:paraId="2DD671C6" w14:textId="398CB284" w:rsidR="0077747B" w:rsidRPr="0013081A" w:rsidRDefault="00ED1B4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E50CEF">
        <w:rPr>
          <w:rStyle w:val="XMLRed"/>
          <w:sz w:val="22"/>
          <w:highlight w:val="white"/>
        </w:rPr>
        <w:tab/>
      </w:r>
      <w:r w:rsidR="0077747B" w:rsidRPr="4716D89F">
        <w:rPr>
          <w:rStyle w:val="XMLBlue"/>
          <w:sz w:val="22"/>
          <w:szCs w:val="22"/>
          <w:highlight w:val="white"/>
        </w:rPr>
        <w:t>&lt;</w:t>
      </w:r>
      <w:proofErr w:type="spellStart"/>
      <w:r w:rsidR="0077747B" w:rsidRPr="4716D89F">
        <w:rPr>
          <w:rStyle w:val="XMLBlue"/>
          <w:color w:val="993300"/>
          <w:sz w:val="22"/>
          <w:szCs w:val="22"/>
          <w:highlight w:val="white"/>
        </w:rPr>
        <w:t>statusCode</w:t>
      </w:r>
      <w:proofErr w:type="spellEnd"/>
      <w:r w:rsidR="0077747B" w:rsidRPr="4716D89F">
        <w:rPr>
          <w:rStyle w:val="XMLBlue"/>
          <w:sz w:val="22"/>
          <w:szCs w:val="22"/>
          <w:highlight w:val="white"/>
        </w:rPr>
        <w:t xml:space="preserve"> </w:t>
      </w:r>
      <w:proofErr w:type="spellStart"/>
      <w:r w:rsidR="0077747B" w:rsidRPr="4716D89F">
        <w:rPr>
          <w:rStyle w:val="XMLBlue"/>
          <w:color w:val="FF0000"/>
          <w:sz w:val="22"/>
          <w:szCs w:val="22"/>
          <w:highlight w:val="white"/>
        </w:rPr>
        <w:t>code</w:t>
      </w:r>
      <w:proofErr w:type="spellEnd"/>
      <w:r w:rsidR="0077747B" w:rsidRPr="4716D89F">
        <w:rPr>
          <w:rStyle w:val="XMLBlue"/>
          <w:sz w:val="22"/>
          <w:szCs w:val="22"/>
          <w:highlight w:val="white"/>
        </w:rPr>
        <w:t>=”</w:t>
      </w:r>
      <w:proofErr w:type="spellStart"/>
      <w:r w:rsidR="0077747B" w:rsidRPr="4716D89F">
        <w:rPr>
          <w:rStyle w:val="XMLBlue"/>
          <w:color w:val="000000"/>
          <w:sz w:val="22"/>
          <w:szCs w:val="22"/>
          <w:highlight w:val="white"/>
        </w:rPr>
        <w:t>completed</w:t>
      </w:r>
      <w:proofErr w:type="spellEnd"/>
      <w:r w:rsidR="0077747B" w:rsidRPr="4716D89F">
        <w:rPr>
          <w:rStyle w:val="XMLBlue"/>
          <w:sz w:val="22"/>
          <w:szCs w:val="22"/>
          <w:highlight w:val="white"/>
        </w:rPr>
        <w:t>”/&gt;</w:t>
      </w:r>
    </w:p>
    <w:p w14:paraId="650D99B4" w14:textId="77777777" w:rsidR="000670B5" w:rsidRDefault="000670B5"/>
    <w:p w14:paraId="10B0488C" w14:textId="77777777" w:rsidR="004F345A" w:rsidRPr="0077747B" w:rsidRDefault="004F345A"/>
    <w:p w14:paraId="3991536F" w14:textId="77777777" w:rsidR="0077747B" w:rsidRDefault="004B2E92" w:rsidP="00BC5FA4">
      <w:pPr>
        <w:pStyle w:val="Otsikko3"/>
      </w:pPr>
      <w:bookmarkStart w:id="70" w:name="_Toc127959982"/>
      <w:r>
        <w:t>Määrä (v</w:t>
      </w:r>
      <w:r w:rsidR="0077747B">
        <w:t>ahvuus</w:t>
      </w:r>
      <w:r>
        <w:t>)</w:t>
      </w:r>
      <w:r w:rsidR="0077747B">
        <w:t>, nimi ja ATC-koodi</w:t>
      </w:r>
      <w:bookmarkEnd w:id="70"/>
    </w:p>
    <w:p w14:paraId="5E96DCF1" w14:textId="77777777" w:rsidR="0077747B" w:rsidRDefault="0077747B"/>
    <w:p w14:paraId="0BF8B76F" w14:textId="77777777" w:rsidR="0077747B" w:rsidRDefault="0077747B">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5E5C31B0" w14:textId="77777777" w:rsidR="00F9462F" w:rsidRDefault="00F9462F"/>
    <w:p w14:paraId="7AF8C80D" w14:textId="77777777" w:rsidR="0077747B" w:rsidRDefault="0077747B">
      <w:r>
        <w:t xml:space="preserve">Tässä luokassa ilmoitetaan </w:t>
      </w:r>
      <w:r>
        <w:rPr>
          <w:b/>
          <w:bCs/>
        </w:rPr>
        <w:t>ainesosan vahvuus</w:t>
      </w:r>
      <w:r w:rsidR="006F0215">
        <w:rPr>
          <w:b/>
          <w:bCs/>
        </w:rPr>
        <w:t xml:space="preserve"> (määrä)</w:t>
      </w:r>
      <w:r>
        <w:t xml:space="preserve"> elementillä </w:t>
      </w:r>
      <w:proofErr w:type="spellStart"/>
      <w:r>
        <w:t>doseQuantity</w:t>
      </w:r>
      <w:proofErr w:type="spellEnd"/>
      <w:r>
        <w:t>. Varsinainen vahvuus</w:t>
      </w:r>
      <w:r w:rsidR="006F0215">
        <w:t xml:space="preserve"> (määrä)</w:t>
      </w:r>
      <w:r>
        <w:t xml:space="preserve"> ilmoitetaan center-elementin attribuutilla </w:t>
      </w:r>
      <w:proofErr w:type="spellStart"/>
      <w:r>
        <w:t>value</w:t>
      </w:r>
      <w:proofErr w:type="spellEnd"/>
      <w:r>
        <w:t xml:space="preserve"> ja yksikkö elementillä </w:t>
      </w:r>
      <w:proofErr w:type="spellStart"/>
      <w:r>
        <w:t>unit</w:t>
      </w:r>
      <w:proofErr w:type="spellEnd"/>
      <w:r>
        <w:t>. Vahvuus</w:t>
      </w:r>
      <w:r w:rsidR="006F0215">
        <w:t xml:space="preserve"> (määrä)</w:t>
      </w:r>
      <w:r>
        <w:t xml:space="preserve"> on enintään 80 numeroa ja yksikkö enintään 80 merkkiä.</w:t>
      </w:r>
    </w:p>
    <w:p w14:paraId="6632778A" w14:textId="77777777" w:rsidR="00F74CAC" w:rsidRDefault="00F74CAC"/>
    <w:p w14:paraId="72C7A22C" w14:textId="77777777" w:rsidR="00F74CAC" w:rsidRPr="008977C4" w:rsidRDefault="00F74CAC" w:rsidP="00F74CAC">
      <w:r w:rsidRPr="008977C4">
        <w:t>Vahvuuden</w:t>
      </w:r>
      <w:r w:rsidR="006F0215">
        <w:t xml:space="preserve"> (määrän)</w:t>
      </w:r>
      <w:r w:rsidRPr="008977C4">
        <w:t xml:space="preserve"> ilmoittamiseen </w:t>
      </w:r>
      <w:r>
        <w:t>voidaan</w:t>
      </w:r>
      <w:r w:rsidR="00F012B7">
        <w:t xml:space="preserve"> vaihtoehtoisesti</w:t>
      </w:r>
      <w:r>
        <w:t xml:space="preserve"> myös </w:t>
      </w:r>
      <w:r w:rsidRPr="008977C4">
        <w:t>käyttää rakennetta &lt;</w:t>
      </w:r>
      <w:proofErr w:type="spellStart"/>
      <w:r w:rsidRPr="008977C4">
        <w:t>translation</w:t>
      </w:r>
      <w:proofErr w:type="spellEnd"/>
      <w:r w:rsidRPr="008977C4">
        <w:t>&gt;&lt;</w:t>
      </w:r>
      <w:proofErr w:type="spellStart"/>
      <w:r w:rsidRPr="008977C4">
        <w:t>orig</w:t>
      </w:r>
      <w:r w:rsidR="000E46C0">
        <w:t>inalText</w:t>
      </w:r>
      <w:proofErr w:type="spellEnd"/>
      <w:r w:rsidR="000E46C0">
        <w:t xml:space="preserve">&gt; (pituus </w:t>
      </w:r>
      <w:proofErr w:type="spellStart"/>
      <w:r w:rsidR="000E46C0">
        <w:t>max</w:t>
      </w:r>
      <w:proofErr w:type="spellEnd"/>
      <w:r w:rsidR="000E46C0">
        <w:t xml:space="preserve"> 80 </w:t>
      </w:r>
      <w:proofErr w:type="spellStart"/>
      <w:r w:rsidR="000E46C0">
        <w:t>mkiä</w:t>
      </w:r>
      <w:proofErr w:type="spellEnd"/>
      <w:r w:rsidR="000E46C0">
        <w:t xml:space="preserve">). Yksittäisen ainesosan vahvuuden (määrän) ilmoittamiseen pitää valita jompikumpi ilmoitustapa, sekä center että </w:t>
      </w:r>
      <w:proofErr w:type="spellStart"/>
      <w:r w:rsidR="000E46C0">
        <w:t>originalText</w:t>
      </w:r>
      <w:proofErr w:type="spellEnd"/>
      <w:r w:rsidR="000E46C0">
        <w:t xml:space="preserve"> elementeissä ei voida tuoda tietoa saman ainesosan osalta.</w:t>
      </w:r>
      <w:r>
        <w:t xml:space="preserve"> </w:t>
      </w:r>
    </w:p>
    <w:p w14:paraId="14CE9ED7" w14:textId="77777777" w:rsidR="00F74CAC" w:rsidRDefault="00F74CAC"/>
    <w:p w14:paraId="32818AEA" w14:textId="77777777" w:rsidR="0077747B" w:rsidRPr="00EE6BB0" w:rsidRDefault="0077747B" w:rsidP="0004356B">
      <w:pPr>
        <w:keepNext/>
        <w:rPr>
          <w:lang w:val="en-GB"/>
        </w:rPr>
      </w:pPr>
      <w:proofErr w:type="spellStart"/>
      <w:r w:rsidRPr="00EE6BB0">
        <w:rPr>
          <w:lang w:val="en-GB"/>
        </w:rPr>
        <w:t>Esim</w:t>
      </w:r>
      <w:proofErr w:type="spellEnd"/>
      <w:r w:rsidRPr="00EE6BB0">
        <w:rPr>
          <w:lang w:val="en-GB"/>
        </w:rPr>
        <w:t xml:space="preserve">.: </w:t>
      </w:r>
    </w:p>
    <w:p w14:paraId="0C25FEA8"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doseQuantity</w:t>
      </w:r>
      <w:proofErr w:type="spellEnd"/>
      <w:r w:rsidRPr="4716D89F">
        <w:rPr>
          <w:rStyle w:val="XMLBlue"/>
          <w:sz w:val="22"/>
          <w:szCs w:val="22"/>
          <w:highlight w:val="white"/>
          <w:lang w:val="en-GB"/>
        </w:rPr>
        <w:t>&gt;</w:t>
      </w:r>
    </w:p>
    <w:p w14:paraId="352146EF"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13081A">
        <w:rPr>
          <w:rStyle w:val="XMLBlack"/>
          <w:sz w:val="22"/>
          <w:highlight w:val="white"/>
          <w:lang w:val="en-GB"/>
        </w:rPr>
        <w:tab/>
      </w:r>
      <w:r w:rsidRPr="0013081A">
        <w:rPr>
          <w:rStyle w:val="XMLBlack"/>
          <w:sz w:val="22"/>
          <w:highlight w:val="white"/>
          <w:lang w:val="en-GB"/>
        </w:rPr>
        <w:tab/>
      </w:r>
      <w:r w:rsidRPr="0013081A">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center</w:t>
      </w:r>
      <w:proofErr w:type="spellEnd"/>
      <w:r w:rsidRPr="4716D89F">
        <w:rPr>
          <w:rStyle w:val="XMLRed"/>
          <w:sz w:val="22"/>
          <w:szCs w:val="22"/>
          <w:highlight w:val="white"/>
          <w:lang w:val="en-GB"/>
        </w:rPr>
        <w:t xml:space="preserve"> value</w:t>
      </w:r>
      <w:r w:rsidRPr="4716D89F">
        <w:rPr>
          <w:rStyle w:val="XMLBlue"/>
          <w:sz w:val="22"/>
          <w:szCs w:val="22"/>
          <w:highlight w:val="white"/>
          <w:lang w:val="en-GB"/>
        </w:rPr>
        <w:t>="</w:t>
      </w:r>
      <w:r w:rsidRPr="4716D89F">
        <w:rPr>
          <w:rStyle w:val="XMLBlack"/>
          <w:sz w:val="22"/>
          <w:szCs w:val="22"/>
          <w:highlight w:val="white"/>
          <w:lang w:val="en-GB"/>
        </w:rPr>
        <w:t>600</w:t>
      </w:r>
      <w:r w:rsidRPr="4716D89F">
        <w:rPr>
          <w:rStyle w:val="XMLBlue"/>
          <w:sz w:val="22"/>
          <w:szCs w:val="22"/>
          <w:highlight w:val="white"/>
          <w:lang w:val="en-GB"/>
        </w:rPr>
        <w:t>"</w:t>
      </w:r>
      <w:r w:rsidRPr="4716D89F">
        <w:rPr>
          <w:rStyle w:val="XMLRed"/>
          <w:sz w:val="22"/>
          <w:szCs w:val="22"/>
          <w:highlight w:val="white"/>
          <w:lang w:val="en-GB"/>
        </w:rPr>
        <w:t xml:space="preserve"> unit</w:t>
      </w:r>
      <w:r w:rsidRPr="4716D89F">
        <w:rPr>
          <w:rStyle w:val="XMLBlue"/>
          <w:sz w:val="22"/>
          <w:szCs w:val="22"/>
          <w:highlight w:val="white"/>
          <w:lang w:val="en-GB"/>
        </w:rPr>
        <w:t>="</w:t>
      </w:r>
      <w:r w:rsidRPr="4716D89F">
        <w:rPr>
          <w:rStyle w:val="XMLBlack"/>
          <w:sz w:val="22"/>
          <w:szCs w:val="22"/>
          <w:highlight w:val="white"/>
          <w:lang w:val="en-GB"/>
        </w:rPr>
        <w:t>mg</w:t>
      </w:r>
      <w:r w:rsidRPr="4716D89F">
        <w:rPr>
          <w:rStyle w:val="XMLBlue"/>
          <w:sz w:val="22"/>
          <w:szCs w:val="22"/>
          <w:highlight w:val="white"/>
          <w:lang w:val="en-GB"/>
        </w:rPr>
        <w:t>"/&gt;</w:t>
      </w:r>
    </w:p>
    <w:p w14:paraId="07367224" w14:textId="77777777" w:rsidR="0077747B" w:rsidRPr="0013081A" w:rsidRDefault="0077747B" w:rsidP="0004356B">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doseQuantity</w:t>
      </w:r>
      <w:proofErr w:type="spellEnd"/>
      <w:r w:rsidRPr="4716D89F">
        <w:rPr>
          <w:rStyle w:val="XMLBlue"/>
          <w:sz w:val="22"/>
          <w:szCs w:val="22"/>
          <w:highlight w:val="white"/>
          <w:lang w:val="en-GB"/>
        </w:rPr>
        <w:t>&gt;</w:t>
      </w:r>
    </w:p>
    <w:p w14:paraId="758831C8" w14:textId="77777777" w:rsidR="0077747B" w:rsidRPr="002C60BB" w:rsidRDefault="0077747B" w:rsidP="00A302D4">
      <w:pPr>
        <w:rPr>
          <w:lang w:val="en-US"/>
        </w:rPr>
      </w:pPr>
    </w:p>
    <w:p w14:paraId="20B82E48" w14:textId="77777777" w:rsidR="000E46C0" w:rsidRPr="000E46C0" w:rsidRDefault="000E46C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b/>
          <w:color w:val="auto"/>
          <w:highlight w:val="white"/>
          <w:lang w:val="en-GB"/>
        </w:rPr>
      </w:pPr>
      <w:r w:rsidRPr="4716D89F">
        <w:rPr>
          <w:rStyle w:val="XMLBlue"/>
          <w:b/>
          <w:bCs/>
          <w:color w:val="auto"/>
          <w:highlight w:val="white"/>
          <w:lang w:val="en-GB"/>
        </w:rPr>
        <w:t>TAI</w:t>
      </w:r>
    </w:p>
    <w:p w14:paraId="078858D7" w14:textId="77777777" w:rsidR="00F74CAC" w:rsidRPr="0077747B" w:rsidRDefault="00895D81" w:rsidP="00F74CAC">
      <w:pPr>
        <w:rPr>
          <w:lang w:val="pt-BR"/>
        </w:rPr>
      </w:pPr>
      <w:r>
        <w:rPr>
          <w:lang w:val="pt-BR"/>
        </w:rPr>
        <w:t>Esim:</w:t>
      </w:r>
    </w:p>
    <w:p w14:paraId="21AF2107"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doseQuantity</w:t>
      </w:r>
      <w:proofErr w:type="spellEnd"/>
      <w:r w:rsidR="003132F8" w:rsidRPr="4716D89F">
        <w:rPr>
          <w:rStyle w:val="XMLDarkRed"/>
          <w:sz w:val="22"/>
          <w:szCs w:val="22"/>
          <w:highlight w:val="white"/>
          <w:lang w:val="en-GB"/>
        </w:rPr>
        <w:t xml:space="preserve"> </w:t>
      </w:r>
      <w:proofErr w:type="spellStart"/>
      <w:r w:rsidR="003132F8" w:rsidRPr="4716D89F">
        <w:rPr>
          <w:rStyle w:val="XMLDarkRed"/>
          <w:color w:val="FF0000"/>
          <w:sz w:val="22"/>
          <w:szCs w:val="22"/>
          <w:highlight w:val="white"/>
          <w:lang w:val="en-GB"/>
        </w:rPr>
        <w:t>nullFlavor</w:t>
      </w:r>
      <w:proofErr w:type="spellEnd"/>
      <w:proofErr w:type="gramStart"/>
      <w:r w:rsidR="003132F8" w:rsidRPr="4716D89F">
        <w:rPr>
          <w:rStyle w:val="XMLBlue"/>
          <w:sz w:val="22"/>
          <w:szCs w:val="22"/>
          <w:highlight w:val="white"/>
          <w:lang w:val="en-GB"/>
        </w:rPr>
        <w:t>=”</w:t>
      </w:r>
      <w:r w:rsidR="003132F8" w:rsidRPr="4716D89F">
        <w:rPr>
          <w:rStyle w:val="XMLDarkRed"/>
          <w:color w:val="auto"/>
          <w:sz w:val="22"/>
          <w:szCs w:val="22"/>
          <w:highlight w:val="white"/>
          <w:lang w:val="en-GB"/>
        </w:rPr>
        <w:t>OTH</w:t>
      </w:r>
      <w:proofErr w:type="gramEnd"/>
      <w:r w:rsidR="003132F8" w:rsidRPr="4716D89F">
        <w:rPr>
          <w:rStyle w:val="XMLBlue"/>
          <w:sz w:val="22"/>
          <w:szCs w:val="22"/>
          <w:highlight w:val="white"/>
          <w:lang w:val="en-GB"/>
        </w:rPr>
        <w:t>”</w:t>
      </w:r>
      <w:r w:rsidRPr="4716D89F">
        <w:rPr>
          <w:rStyle w:val="XMLBlue"/>
          <w:sz w:val="22"/>
          <w:szCs w:val="22"/>
          <w:highlight w:val="white"/>
          <w:lang w:val="en-GB"/>
        </w:rPr>
        <w:t>&gt;</w:t>
      </w:r>
    </w:p>
    <w:p w14:paraId="69776A9C"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0E0653BE"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roofErr w:type="spellStart"/>
      <w:r w:rsidR="003132F8" w:rsidRPr="4716D89F">
        <w:rPr>
          <w:rStyle w:val="XMLBlue"/>
          <w:color w:val="auto"/>
          <w:sz w:val="22"/>
          <w:szCs w:val="22"/>
          <w:highlight w:val="white"/>
          <w:lang w:val="en-GB"/>
        </w:rPr>
        <w:t>q.s</w:t>
      </w:r>
      <w:proofErr w:type="spellEnd"/>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29B56C92" w14:textId="77777777" w:rsidR="00F74CAC" w:rsidRPr="004D4390"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13081A">
        <w:rPr>
          <w:rStyle w:val="XMLBlue"/>
          <w:sz w:val="22"/>
          <w:highlight w:val="white"/>
          <w:lang w:val="en-GB"/>
        </w:rPr>
        <w:tab/>
      </w:r>
      <w:r w:rsidRPr="0013081A">
        <w:rPr>
          <w:rStyle w:val="XMLBlue"/>
          <w:sz w:val="22"/>
          <w:highlight w:val="white"/>
          <w:lang w:val="en-GB"/>
        </w:rPr>
        <w:tab/>
      </w:r>
      <w:r w:rsidRPr="0013081A">
        <w:rPr>
          <w:rStyle w:val="XMLBlue"/>
          <w:sz w:val="22"/>
          <w:highlight w:val="white"/>
          <w:lang w:val="en-GB"/>
        </w:rPr>
        <w:tab/>
      </w:r>
      <w:r w:rsidRPr="004D4390">
        <w:rPr>
          <w:rStyle w:val="XMLBlue"/>
          <w:sz w:val="22"/>
          <w:szCs w:val="22"/>
          <w:highlight w:val="white"/>
          <w:lang w:val="en-US"/>
        </w:rPr>
        <w:t>&lt;/</w:t>
      </w:r>
      <w:r w:rsidRPr="004D4390">
        <w:rPr>
          <w:rStyle w:val="XMLBrown"/>
          <w:sz w:val="22"/>
          <w:szCs w:val="22"/>
          <w:highlight w:val="white"/>
          <w:lang w:val="en-US"/>
        </w:rPr>
        <w:t>translation</w:t>
      </w:r>
      <w:r w:rsidRPr="004D4390">
        <w:rPr>
          <w:rStyle w:val="XMLBlue"/>
          <w:sz w:val="22"/>
          <w:szCs w:val="22"/>
          <w:highlight w:val="white"/>
          <w:lang w:val="en-US"/>
        </w:rPr>
        <w:t>&gt;</w:t>
      </w:r>
    </w:p>
    <w:p w14:paraId="580855E6" w14:textId="77777777" w:rsidR="00F74CAC" w:rsidRPr="0013081A" w:rsidRDefault="00F74CAC" w:rsidP="00F74C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37ACA587" w14:textId="77777777" w:rsidR="00F74CAC" w:rsidRPr="00A302D4" w:rsidRDefault="00F74CAC" w:rsidP="00A302D4"/>
    <w:p w14:paraId="266A99EF" w14:textId="77777777" w:rsidR="00570381" w:rsidRDefault="00570381" w:rsidP="005703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Jos ainesosan tiedot ilmoitetaan rakenteisesti tässä osiossa, tulee ainesosan tiedoissa ilmoittaa: </w:t>
      </w:r>
    </w:p>
    <w:p w14:paraId="49449383" w14:textId="77777777" w:rsid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ainesosan ATC-koodi ja ATC-koodin mukainen nimi (vapaaehtoinen) TAI / JA</w:t>
      </w:r>
    </w:p>
    <w:p w14:paraId="36328EB3" w14:textId="77777777" w:rsidR="00570381" w:rsidRPr="00570381" w:rsidRDefault="00570381" w:rsidP="00AF6059">
      <w:pPr>
        <w:numPr>
          <w:ilvl w:val="0"/>
          <w:numId w:val="12"/>
        </w:num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color w:val="auto"/>
        </w:rPr>
      </w:pPr>
      <w:r>
        <w:t>ainesosan nimi vapaana tekstinä</w:t>
      </w:r>
    </w:p>
    <w:p w14:paraId="47046675" w14:textId="77777777" w:rsidR="00570381" w:rsidRPr="00A302D4" w:rsidRDefault="00570381" w:rsidP="00A302D4"/>
    <w:p w14:paraId="5EB57484" w14:textId="6FE1860A" w:rsidR="00FF7103" w:rsidRPr="00A302D4" w:rsidRDefault="00FF7103" w:rsidP="00A302D4">
      <w:r>
        <w:t>A</w:t>
      </w:r>
      <w:r w:rsidR="00870400">
        <w:t>inesosan ATC-koodi</w:t>
      </w:r>
      <w:r>
        <w:t xml:space="preserve"> ja ATC-koodin mukainen nim</w:t>
      </w:r>
      <w:r w:rsidR="00DE6DC9">
        <w:t>i eivät ole pakollisia tietoja. Niiden lisäksi</w:t>
      </w:r>
      <w:r>
        <w:t xml:space="preserve"> koodaamattomassa nimessä ilmoitetaan usein vapaana tekstinä vaikuttavan aineen suolamuoto (esim</w:t>
      </w:r>
      <w:r w:rsidR="0004005E">
        <w:t>.</w:t>
      </w:r>
      <w:r>
        <w:t xml:space="preserve"> 2) tai tehdasvalmiste, josta apteekissa valmistettava lääke sekoitetaan (esim</w:t>
      </w:r>
      <w:r w:rsidR="0004005E">
        <w:t>.</w:t>
      </w:r>
      <w:r>
        <w:t xml:space="preserve"> 3).</w:t>
      </w:r>
      <w:r w:rsidR="00E011D9">
        <w:t xml:space="preserve"> </w:t>
      </w:r>
    </w:p>
    <w:p w14:paraId="1B7E5114" w14:textId="77777777" w:rsidR="00A74D5C" w:rsidRPr="00A302D4" w:rsidRDefault="00A74D5C" w:rsidP="00A302D4"/>
    <w:p w14:paraId="14DDE8C4" w14:textId="32C66604" w:rsidR="00F31390" w:rsidRDefault="0077747B">
      <w:pPr>
        <w:pStyle w:val="Leipteksti"/>
      </w:pPr>
      <w:r w:rsidRPr="00FF7103">
        <w:rPr>
          <w:b/>
          <w:bCs/>
          <w:highlight w:val="white"/>
        </w:rPr>
        <w:t>Ainesosan ATC-koodi</w:t>
      </w:r>
      <w:r w:rsidRPr="00FF7103">
        <w:rPr>
          <w:highlight w:val="white"/>
        </w:rPr>
        <w:t xml:space="preserve"> ilmoitetaan </w:t>
      </w:r>
      <w:proofErr w:type="spellStart"/>
      <w:r w:rsidRPr="00FF7103">
        <w:rPr>
          <w:highlight w:val="white"/>
        </w:rPr>
        <w:t>entityn</w:t>
      </w:r>
      <w:proofErr w:type="spellEnd"/>
      <w:r w:rsidRPr="00FF7103">
        <w:rPr>
          <w:highlight w:val="white"/>
        </w:rPr>
        <w:t xml:space="preserve"> </w:t>
      </w:r>
      <w:proofErr w:type="spellStart"/>
      <w:r w:rsidRPr="00FF7103">
        <w:rPr>
          <w:highlight w:val="white"/>
        </w:rPr>
        <w:t>manufacturedLabeledDrug</w:t>
      </w:r>
      <w:proofErr w:type="spellEnd"/>
      <w:r w:rsidRPr="00FF7103">
        <w:rPr>
          <w:highlight w:val="white"/>
        </w:rPr>
        <w:t xml:space="preserve"> elem</w:t>
      </w:r>
      <w:r w:rsidR="006B1579" w:rsidRPr="00FF7103">
        <w:rPr>
          <w:highlight w:val="white"/>
        </w:rPr>
        <w:t xml:space="preserve">entissä </w:t>
      </w:r>
      <w:proofErr w:type="spellStart"/>
      <w:r w:rsidR="006B1579" w:rsidRPr="00FF7103">
        <w:rPr>
          <w:highlight w:val="white"/>
        </w:rPr>
        <w:t>code</w:t>
      </w:r>
      <w:proofErr w:type="spellEnd"/>
      <w:r w:rsidR="006B1579" w:rsidRPr="00FF7103">
        <w:rPr>
          <w:highlight w:val="white"/>
        </w:rPr>
        <w:t>.</w:t>
      </w:r>
      <w:r w:rsidRPr="00FF7103">
        <w:rPr>
          <w:highlight w:val="white"/>
        </w:rPr>
        <w:t xml:space="preserve"> </w:t>
      </w:r>
      <w:r w:rsidRPr="009332F5">
        <w:rPr>
          <w:highlight w:val="white"/>
        </w:rPr>
        <w:t xml:space="preserve">Varsinainen ATC-koodi on attribuutissa </w:t>
      </w:r>
      <w:proofErr w:type="spellStart"/>
      <w:r w:rsidRPr="009332F5">
        <w:rPr>
          <w:highlight w:val="white"/>
        </w:rPr>
        <w:t>code</w:t>
      </w:r>
      <w:proofErr w:type="spellEnd"/>
      <w:r w:rsidRPr="009332F5">
        <w:rPr>
          <w:highlight w:val="white"/>
        </w:rPr>
        <w:t xml:space="preserve"> ja ainesosan </w:t>
      </w:r>
      <w:r w:rsidRPr="009332F5">
        <w:rPr>
          <w:b/>
          <w:bCs/>
          <w:highlight w:val="white"/>
        </w:rPr>
        <w:t>ATC-koodin mukainen nimi</w:t>
      </w:r>
      <w:r w:rsidRPr="009332F5">
        <w:rPr>
          <w:highlight w:val="white"/>
        </w:rPr>
        <w:t xml:space="preserve"> attribuutissa </w:t>
      </w:r>
      <w:proofErr w:type="spellStart"/>
      <w:r w:rsidRPr="009332F5">
        <w:rPr>
          <w:highlight w:val="white"/>
        </w:rPr>
        <w:t>displayName</w:t>
      </w:r>
      <w:proofErr w:type="spellEnd"/>
      <w:r w:rsidRPr="009332F5">
        <w:rPr>
          <w:highlight w:val="white"/>
        </w:rPr>
        <w:t xml:space="preserve"> (</w:t>
      </w:r>
      <w:proofErr w:type="spellStart"/>
      <w:r w:rsidRPr="009332F5">
        <w:rPr>
          <w:highlight w:val="white"/>
        </w:rPr>
        <w:t>max</w:t>
      </w:r>
      <w:proofErr w:type="spellEnd"/>
      <w:r w:rsidRPr="009332F5">
        <w:rPr>
          <w:highlight w:val="white"/>
        </w:rPr>
        <w:t xml:space="preserve"> 200 </w:t>
      </w:r>
      <w:proofErr w:type="spellStart"/>
      <w:r w:rsidRPr="009332F5">
        <w:rPr>
          <w:highlight w:val="white"/>
        </w:rPr>
        <w:t>mkiä</w:t>
      </w:r>
      <w:proofErr w:type="spellEnd"/>
      <w:r w:rsidRPr="009332F5">
        <w:rPr>
          <w:highlight w:val="white"/>
        </w:rPr>
        <w:t>).</w:t>
      </w:r>
      <w:r w:rsidR="006F74AC" w:rsidRPr="4D047E72">
        <w:t xml:space="preserve"> </w:t>
      </w:r>
      <w:r w:rsidR="006F74AC" w:rsidRPr="003F5484">
        <w:t xml:space="preserve">ATC-koodin </w:t>
      </w:r>
      <w:proofErr w:type="spellStart"/>
      <w:r w:rsidR="006F74AC" w:rsidRPr="003F5484">
        <w:t>codeSystem</w:t>
      </w:r>
      <w:proofErr w:type="spellEnd"/>
      <w:r w:rsidR="006F74AC" w:rsidRPr="003F5484">
        <w:t xml:space="preserve"> esitetään sanomissa niin, että </w:t>
      </w:r>
      <w:proofErr w:type="spellStart"/>
      <w:r w:rsidR="006F74AC" w:rsidRPr="003F5484">
        <w:t>codeSystemiin</w:t>
      </w:r>
      <w:proofErr w:type="spellEnd"/>
      <w:r w:rsidR="006F74AC" w:rsidRPr="003F5484">
        <w:t xml:space="preserve"> tulee luokituksen tunniste ilman versiota. Perusjärjestelmät poimivat ATC-koodin ja ATC-koodin mukaisen nimen </w:t>
      </w:r>
      <w:r w:rsidR="00B15F95">
        <w:t xml:space="preserve">joko </w:t>
      </w:r>
      <w:r w:rsidR="000D1E19">
        <w:t>Lääketietokannasta</w:t>
      </w:r>
      <w:r w:rsidR="006F74AC" w:rsidRPr="003F5484">
        <w:t>, jo</w:t>
      </w:r>
      <w:r w:rsidR="00B15F95">
        <w:t>lloin</w:t>
      </w:r>
      <w:r w:rsidR="006F74AC" w:rsidRPr="003F5484">
        <w:t xml:space="preserve"> </w:t>
      </w:r>
      <w:proofErr w:type="spellStart"/>
      <w:r w:rsidR="006F74AC" w:rsidRPr="003F5484">
        <w:t>codeSystemVersion</w:t>
      </w:r>
      <w:proofErr w:type="spellEnd"/>
      <w:r w:rsidR="006F74AC" w:rsidRPr="003F5484">
        <w:t xml:space="preserve"> on sanomassa lääketietokannan versionumero</w:t>
      </w:r>
      <w:r w:rsidR="00B15F95">
        <w:t xml:space="preserve"> tai </w:t>
      </w:r>
      <w:proofErr w:type="spellStart"/>
      <w:r w:rsidR="00B15F95">
        <w:t>Fimean</w:t>
      </w:r>
      <w:proofErr w:type="spellEnd"/>
      <w:r w:rsidR="00B15F95">
        <w:t xml:space="preserve"> ATC-koodistosta, jolloin </w:t>
      </w:r>
      <w:proofErr w:type="spellStart"/>
      <w:r w:rsidR="00B15F95" w:rsidRPr="003F5484">
        <w:t>codeSystemVersion</w:t>
      </w:r>
      <w:proofErr w:type="spellEnd"/>
      <w:r w:rsidR="00B15F95" w:rsidRPr="003F5484">
        <w:t xml:space="preserve"> on sanomassa </w:t>
      </w:r>
      <w:proofErr w:type="spellStart"/>
      <w:r w:rsidR="00B15F95">
        <w:t>Fimean</w:t>
      </w:r>
      <w:proofErr w:type="spellEnd"/>
      <w:r w:rsidR="00B15F95">
        <w:t xml:space="preserve"> ATC-koodiston</w:t>
      </w:r>
      <w:r w:rsidR="00B15F95" w:rsidRPr="003F5484">
        <w:t xml:space="preserve"> versionumero</w:t>
      </w:r>
      <w:r w:rsidR="00B15F95" w:rsidRPr="4D047E72">
        <w:t>.</w:t>
      </w:r>
    </w:p>
    <w:p w14:paraId="64BED0ED" w14:textId="77777777" w:rsidR="00F31390" w:rsidRDefault="00F31390">
      <w:pPr>
        <w:pStyle w:val="Leipteksti"/>
      </w:pPr>
    </w:p>
    <w:p w14:paraId="143E4FBD" w14:textId="00446F2A" w:rsidR="0077747B" w:rsidRDefault="0077747B">
      <w:pPr>
        <w:pStyle w:val="Leipteksti"/>
      </w:pPr>
      <w:r>
        <w:rPr>
          <w:b/>
          <w:bCs/>
        </w:rPr>
        <w:t>Ainesosan nimi</w:t>
      </w:r>
      <w:r w:rsidR="002350B8">
        <w:rPr>
          <w:b/>
          <w:bCs/>
        </w:rPr>
        <w:t xml:space="preserve"> tekstimuotoisena</w:t>
      </w:r>
      <w:r>
        <w:t xml:space="preserve"> ilmoitetaan </w:t>
      </w:r>
      <w:proofErr w:type="spellStart"/>
      <w:r>
        <w:t>name</w:t>
      </w:r>
      <w:proofErr w:type="spellEnd"/>
      <w:r>
        <w:t xml:space="preserve"> elementissä, joka on tietotyyppiä EN, esim. &lt;</w:t>
      </w:r>
      <w:proofErr w:type="spellStart"/>
      <w:r>
        <w:t>name</w:t>
      </w:r>
      <w:proofErr w:type="spellEnd"/>
      <w:r>
        <w:t>&gt;vaikuttava ainesosa x&lt;/</w:t>
      </w:r>
      <w:proofErr w:type="spellStart"/>
      <w:r>
        <w:t>name</w:t>
      </w:r>
      <w:proofErr w:type="spellEnd"/>
      <w:r>
        <w:t xml:space="preserve">&gt;. Koodaamaton nimi on enintään 200 merkkiä. Lääketietokannan versio ilmoitetaan muodossa </w:t>
      </w:r>
      <w:proofErr w:type="spellStart"/>
      <w:proofErr w:type="gramStart"/>
      <w:r>
        <w:t>vuosiluku.versio</w:t>
      </w:r>
      <w:proofErr w:type="spellEnd"/>
      <w:proofErr w:type="gramEnd"/>
      <w:r>
        <w:t>.</w:t>
      </w:r>
      <w:r w:rsidR="000670B5">
        <w:t xml:space="preserve"> Kauppanimellä määrätyillä lääkkeillä valmisteen vaikuttava aine/aineet tuodaan ainesosan koodaamattomassa nimessä.</w:t>
      </w:r>
    </w:p>
    <w:p w14:paraId="7E08AFD9" w14:textId="77777777" w:rsidR="00AF68A2" w:rsidRDefault="00AF68A2">
      <w:pPr>
        <w:pStyle w:val="Leipteksti"/>
      </w:pPr>
    </w:p>
    <w:p w14:paraId="0EF90152" w14:textId="13A501A7" w:rsidR="00A2293E" w:rsidRDefault="00F6747B">
      <w:pPr>
        <w:pStyle w:val="Leipteksti"/>
      </w:pPr>
      <w:r>
        <w:t>Esim</w:t>
      </w:r>
      <w:r w:rsidR="00BD2B92">
        <w:t>erkki</w:t>
      </w:r>
      <w:r w:rsidR="00667B5A">
        <w:t xml:space="preserve"> 1</w:t>
      </w:r>
      <w:r w:rsidR="001A4202">
        <w:t xml:space="preserve"> </w:t>
      </w:r>
      <w:r w:rsidR="00A2293E">
        <w:t>A</w:t>
      </w:r>
      <w:r w:rsidR="00DE380D">
        <w:t xml:space="preserve">pteekissa valmistettava lääke: </w:t>
      </w:r>
    </w:p>
    <w:p w14:paraId="52CBF977" w14:textId="77777777" w:rsidR="00A2293E" w:rsidRDefault="00570381">
      <w:pPr>
        <w:pStyle w:val="Leipteksti"/>
      </w:pPr>
      <w:r>
        <w:t>ATC-koodi, ATC-koodin mukainen nimi</w:t>
      </w:r>
      <w:r w:rsidR="006328E8">
        <w:t xml:space="preserve">. </w:t>
      </w:r>
    </w:p>
    <w:p w14:paraId="65D4D362" w14:textId="77777777" w:rsidR="0077747B" w:rsidRDefault="006328E8">
      <w:pPr>
        <w:pStyle w:val="Leipteksti"/>
      </w:pPr>
      <w:r>
        <w:t>Tässä esimerkissä apteekissa valmistettava lääke sekoitetaan vaikuttavasta aineesta</w:t>
      </w:r>
      <w:r w:rsidR="00F6747B">
        <w:t>:</w:t>
      </w:r>
    </w:p>
    <w:p w14:paraId="328CAF0A" w14:textId="77777777" w:rsidR="00A2293E" w:rsidRDefault="00A2293E">
      <w:pPr>
        <w:pStyle w:val="Leipteksti"/>
      </w:pPr>
    </w:p>
    <w:p w14:paraId="09BC5ABD" w14:textId="77777777" w:rsidR="00F6747B" w:rsidRPr="00D32773" w:rsidRDefault="00F6747B" w:rsidP="00F6747B">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14B4D03A" w14:textId="4182D642" w:rsidR="00F6747B" w:rsidRPr="00D32773" w:rsidRDefault="00F6747B" w:rsidP="00BD2B92">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007878F5" w:rsidRPr="4716D89F">
        <w:rPr>
          <w:sz w:val="22"/>
          <w:szCs w:val="22"/>
        </w:rPr>
        <w:t xml:space="preserve"> </w:t>
      </w:r>
      <w:r w:rsidR="007878F5" w:rsidRPr="4716D89F">
        <w:rPr>
          <w:rFonts w:ascii="Arial" w:hAnsi="Arial" w:cs="Arial"/>
          <w:color w:val="000000"/>
          <w:sz w:val="22"/>
          <w:szCs w:val="22"/>
        </w:rPr>
        <w:t>D07AA02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00570381" w:rsidRPr="4716D89F">
        <w:rPr>
          <w:rFonts w:ascii="Arial" w:hAnsi="Arial" w:cs="Arial"/>
          <w:color w:val="000000"/>
          <w:sz w:val="22"/>
          <w:szCs w:val="22"/>
          <w:highlight w:val="white"/>
        </w:rPr>
        <w:t>Hydrokortisoni</w:t>
      </w:r>
      <w:r w:rsidRPr="4716D89F">
        <w:rPr>
          <w:rFonts w:ascii="Arial" w:hAnsi="Arial" w:cs="Arial"/>
          <w:color w:val="0000FF"/>
          <w:sz w:val="22"/>
          <w:szCs w:val="22"/>
          <w:highlight w:val="white"/>
        </w:rPr>
        <w:t>"/&gt;</w:t>
      </w:r>
    </w:p>
    <w:p w14:paraId="3F7E83D5" w14:textId="77777777" w:rsidR="00F6747B" w:rsidRPr="00D32773" w:rsidRDefault="00F6747B" w:rsidP="00F6747B">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6B618321" w14:textId="77777777" w:rsidR="00570381" w:rsidRPr="00D32773" w:rsidRDefault="00570381" w:rsidP="00A302D4"/>
    <w:p w14:paraId="70735DA5" w14:textId="3598FB89" w:rsidR="00A2293E" w:rsidRDefault="00570381" w:rsidP="00570381">
      <w:pPr>
        <w:pStyle w:val="Leipteksti"/>
      </w:pPr>
      <w:r>
        <w:t>Esim</w:t>
      </w:r>
      <w:r w:rsidR="00BD2B92">
        <w:t>erkki</w:t>
      </w:r>
      <w:r>
        <w:t xml:space="preserve"> </w:t>
      </w:r>
      <w:r w:rsidR="00667B5A">
        <w:t xml:space="preserve">2 </w:t>
      </w:r>
      <w:r w:rsidR="00A2293E">
        <w:t>A</w:t>
      </w:r>
      <w:r>
        <w:t>pteekissa valmistettava lääke</w:t>
      </w:r>
      <w:r w:rsidR="00DE380D">
        <w:t>:</w:t>
      </w:r>
      <w:r>
        <w:t xml:space="preserve"> </w:t>
      </w:r>
    </w:p>
    <w:p w14:paraId="5B4F20F9" w14:textId="77777777" w:rsidR="00A2293E" w:rsidRDefault="00570381" w:rsidP="00570381">
      <w:pPr>
        <w:pStyle w:val="Leipteksti"/>
      </w:pPr>
      <w:r>
        <w:t>ATC-koodi, ATC-koodin mukainen nimi ja ainesosan nimi vapaana tekstinä</w:t>
      </w:r>
      <w:r w:rsidR="00FC66E7">
        <w:t xml:space="preserve">. </w:t>
      </w:r>
    </w:p>
    <w:p w14:paraId="7E40443C" w14:textId="77777777" w:rsidR="00570381" w:rsidRDefault="00FC66E7" w:rsidP="00570381">
      <w:pPr>
        <w:pStyle w:val="Leipteksti"/>
      </w:pPr>
      <w:r>
        <w:t>Tässä esimerkissä apteekissa valmistettava lääke sekoitetaan vaikuttavan aineen suolamuodosta</w:t>
      </w:r>
      <w:r w:rsidR="00570381">
        <w:t>:</w:t>
      </w:r>
    </w:p>
    <w:p w14:paraId="478E2E4E" w14:textId="77777777" w:rsidR="00A2293E" w:rsidRDefault="00A2293E" w:rsidP="00570381">
      <w:pPr>
        <w:pStyle w:val="Leipteksti"/>
      </w:pPr>
    </w:p>
    <w:p w14:paraId="6D2B72AD" w14:textId="77777777" w:rsidR="00570381" w:rsidRPr="00D32773" w:rsidRDefault="00570381" w:rsidP="0057038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3D9A6C22" w14:textId="4162BCF1" w:rsidR="00570381" w:rsidRPr="00D32773"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00172B8A" w:rsidRPr="4716D89F">
        <w:rPr>
          <w:sz w:val="22"/>
          <w:szCs w:val="22"/>
        </w:rPr>
        <w:t xml:space="preserve"> </w:t>
      </w:r>
      <w:r w:rsidR="00172B8A" w:rsidRPr="4716D89F">
        <w:rPr>
          <w:rFonts w:ascii="Arial" w:hAnsi="Arial" w:cs="Arial"/>
          <w:color w:val="000000"/>
          <w:sz w:val="22"/>
          <w:szCs w:val="22"/>
        </w:rPr>
        <w:t>N02AA05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00DE380D" w:rsidRPr="4716D89F">
        <w:rPr>
          <w:rFonts w:ascii="Arial" w:hAnsi="Arial" w:cs="Arial"/>
          <w:color w:val="000000"/>
          <w:sz w:val="22"/>
          <w:szCs w:val="22"/>
          <w:highlight w:val="white"/>
        </w:rPr>
        <w:t>2011</w:t>
      </w:r>
      <w:r w:rsidRPr="4716D89F">
        <w:rPr>
          <w:rFonts w:ascii="Arial" w:hAnsi="Arial" w:cs="Arial"/>
          <w:color w:val="000000"/>
          <w:sz w:val="22"/>
          <w:szCs w:val="22"/>
          <w:highlight w:val="white"/>
        </w:rPr>
        <w:t>.008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proofErr w:type="spellStart"/>
      <w:r w:rsidR="00172B8A" w:rsidRPr="4716D89F">
        <w:rPr>
          <w:rFonts w:ascii="Arial" w:hAnsi="Arial" w:cs="Arial"/>
          <w:color w:val="000000"/>
          <w:sz w:val="22"/>
          <w:szCs w:val="22"/>
          <w:highlight w:val="white"/>
        </w:rPr>
        <w:t>Oksikodoni</w:t>
      </w:r>
      <w:proofErr w:type="spellEnd"/>
      <w:r w:rsidRPr="4716D89F">
        <w:rPr>
          <w:rFonts w:ascii="Arial" w:hAnsi="Arial" w:cs="Arial"/>
          <w:color w:val="0000FF"/>
          <w:sz w:val="22"/>
          <w:szCs w:val="22"/>
          <w:highlight w:val="white"/>
        </w:rPr>
        <w:t>"/&gt;</w:t>
      </w:r>
    </w:p>
    <w:p w14:paraId="1B90CEE2" w14:textId="53339762"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Kood</w:t>
      </w:r>
      <w:r w:rsidR="00DE380D" w:rsidRPr="4716D89F">
        <w:rPr>
          <w:rFonts w:ascii="Arial" w:hAnsi="Arial" w:cs="Arial"/>
          <w:color w:val="808080"/>
          <w:sz w:val="22"/>
          <w:szCs w:val="22"/>
          <w:highlight w:val="white"/>
        </w:rPr>
        <w:t xml:space="preserve">atun nimen lisäksi </w:t>
      </w:r>
      <w:proofErr w:type="spellStart"/>
      <w:r w:rsidR="00DE380D" w:rsidRPr="4716D89F">
        <w:rPr>
          <w:rFonts w:ascii="Arial" w:hAnsi="Arial" w:cs="Arial"/>
          <w:color w:val="808080"/>
          <w:sz w:val="22"/>
          <w:szCs w:val="22"/>
          <w:highlight w:val="white"/>
        </w:rPr>
        <w:t>name</w:t>
      </w:r>
      <w:proofErr w:type="spellEnd"/>
      <w:r w:rsidR="00DE380D" w:rsidRPr="4716D89F">
        <w:rPr>
          <w:rFonts w:ascii="Arial" w:hAnsi="Arial" w:cs="Arial"/>
          <w:color w:val="808080"/>
          <w:sz w:val="22"/>
          <w:szCs w:val="22"/>
          <w:highlight w:val="white"/>
        </w:rPr>
        <w:t xml:space="preserve"> element</w:t>
      </w:r>
      <w:r w:rsidRPr="4716D89F">
        <w:rPr>
          <w:rFonts w:ascii="Arial" w:hAnsi="Arial" w:cs="Arial"/>
          <w:color w:val="808080"/>
          <w:sz w:val="22"/>
          <w:szCs w:val="22"/>
          <w:highlight w:val="white"/>
        </w:rPr>
        <w:t>i</w:t>
      </w:r>
      <w:r w:rsidR="00DE380D" w:rsidRPr="4716D89F">
        <w:rPr>
          <w:rFonts w:ascii="Arial" w:hAnsi="Arial" w:cs="Arial"/>
          <w:color w:val="808080"/>
          <w:sz w:val="22"/>
          <w:szCs w:val="22"/>
          <w:highlight w:val="white"/>
        </w:rPr>
        <w:t>ssä</w:t>
      </w:r>
      <w:r w:rsidRPr="4716D89F">
        <w:rPr>
          <w:rFonts w:ascii="Arial" w:hAnsi="Arial" w:cs="Arial"/>
          <w:color w:val="808080"/>
          <w:sz w:val="22"/>
          <w:szCs w:val="22"/>
          <w:highlight w:val="white"/>
        </w:rPr>
        <w:t xml:space="preserve"> </w:t>
      </w:r>
      <w:r w:rsidR="00E62467" w:rsidRPr="4716D89F">
        <w:rPr>
          <w:rFonts w:ascii="Arial" w:hAnsi="Arial" w:cs="Arial"/>
          <w:color w:val="808080"/>
          <w:sz w:val="22"/>
          <w:szCs w:val="22"/>
          <w:highlight w:val="white"/>
        </w:rPr>
        <w:t xml:space="preserve">voidaan antaa </w:t>
      </w:r>
      <w:r w:rsidRPr="4716D89F">
        <w:rPr>
          <w:rFonts w:ascii="Arial" w:hAnsi="Arial" w:cs="Arial"/>
          <w:color w:val="808080"/>
          <w:sz w:val="22"/>
          <w:szCs w:val="22"/>
          <w:highlight w:val="white"/>
        </w:rPr>
        <w:t>lää</w:t>
      </w:r>
      <w:r w:rsidR="00382A1E" w:rsidRPr="4716D89F">
        <w:rPr>
          <w:rFonts w:ascii="Arial" w:hAnsi="Arial" w:cs="Arial"/>
          <w:color w:val="808080"/>
          <w:sz w:val="22"/>
          <w:szCs w:val="22"/>
          <w:highlight w:val="white"/>
        </w:rPr>
        <w:t>keaineen</w:t>
      </w:r>
      <w:r w:rsidR="00DE380D" w:rsidRPr="4716D89F">
        <w:rPr>
          <w:rFonts w:ascii="Arial" w:hAnsi="Arial" w:cs="Arial"/>
          <w:color w:val="808080"/>
          <w:sz w:val="22"/>
          <w:szCs w:val="22"/>
          <w:highlight w:val="white"/>
        </w:rPr>
        <w:t xml:space="preserve"> suolamuoto</w:t>
      </w:r>
      <w:r w:rsidR="005C017B" w:rsidRPr="4716D89F">
        <w:rPr>
          <w:rFonts w:ascii="Arial" w:hAnsi="Arial" w:cs="Arial"/>
          <w:color w:val="808080"/>
          <w:sz w:val="22"/>
          <w:szCs w:val="22"/>
          <w:highlight w:val="white"/>
        </w:rPr>
        <w:t>, josta seos valmistetaan</w:t>
      </w:r>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23E04681" w14:textId="77777777" w:rsidR="00570381" w:rsidRPr="0013081A" w:rsidRDefault="00570381"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r w:rsidR="008252BA" w:rsidRPr="4716D89F">
        <w:rPr>
          <w:sz w:val="22"/>
          <w:szCs w:val="22"/>
        </w:rPr>
        <w:t xml:space="preserve"> </w:t>
      </w:r>
      <w:proofErr w:type="spellStart"/>
      <w:r w:rsidR="008252BA" w:rsidRPr="4716D89F">
        <w:rPr>
          <w:rFonts w:ascii="Arial" w:hAnsi="Arial" w:cs="Arial"/>
          <w:sz w:val="22"/>
          <w:szCs w:val="22"/>
        </w:rPr>
        <w:t>Oksikodonihydrokloridi</w:t>
      </w:r>
      <w:proofErr w:type="spellEnd"/>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016534BB" w14:textId="77777777" w:rsidR="00570381" w:rsidRPr="0013081A" w:rsidRDefault="00570381" w:rsidP="0057038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04210534" w14:textId="77777777" w:rsidR="005D5C0F" w:rsidRPr="00A302D4" w:rsidRDefault="005D5C0F" w:rsidP="00A302D4">
      <w:pPr>
        <w:pStyle w:val="Leipteksti"/>
      </w:pPr>
    </w:p>
    <w:p w14:paraId="0D0543CE" w14:textId="0778EEE9" w:rsidR="00A2293E" w:rsidRDefault="005D5C0F" w:rsidP="005D5C0F">
      <w:pPr>
        <w:pStyle w:val="Leipteksti"/>
      </w:pPr>
      <w:r>
        <w:t>Esim</w:t>
      </w:r>
      <w:r w:rsidR="004650C7">
        <w:t>erkki</w:t>
      </w:r>
      <w:r>
        <w:t xml:space="preserve"> </w:t>
      </w:r>
      <w:r w:rsidR="00667B5A">
        <w:t xml:space="preserve">3 </w:t>
      </w:r>
      <w:r w:rsidR="00A2293E">
        <w:t>A</w:t>
      </w:r>
      <w:r>
        <w:t xml:space="preserve">pteekissa valmistettava lääke: </w:t>
      </w:r>
    </w:p>
    <w:p w14:paraId="5903A304" w14:textId="77777777" w:rsidR="00A2293E" w:rsidRDefault="005D5C0F" w:rsidP="005D5C0F">
      <w:pPr>
        <w:pStyle w:val="Leipteksti"/>
      </w:pPr>
      <w:r>
        <w:t xml:space="preserve">ATC-koodi, ATC-koodin mukainen nimi ja ainesosan nimi vapaana tekstinä. </w:t>
      </w:r>
    </w:p>
    <w:p w14:paraId="1326B980" w14:textId="77777777" w:rsidR="005D5C0F" w:rsidRDefault="005D5C0F" w:rsidP="005D5C0F">
      <w:pPr>
        <w:pStyle w:val="Leipteksti"/>
      </w:pPr>
      <w:r>
        <w:t>Tässä esimerkissä apteekissa valmistettava lääke sekoitetaan tehdasvalmisteesta:</w:t>
      </w:r>
    </w:p>
    <w:p w14:paraId="1552496E" w14:textId="77777777" w:rsidR="00A2293E" w:rsidRDefault="00A2293E" w:rsidP="005D5C0F">
      <w:pPr>
        <w:pStyle w:val="Leipteksti"/>
      </w:pPr>
    </w:p>
    <w:p w14:paraId="55C628BB" w14:textId="77777777" w:rsidR="005D5C0F" w:rsidRPr="00D32773" w:rsidRDefault="005D5C0F" w:rsidP="005D5C0F">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4AB42676" w14:textId="1F3D77A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00F224FA" w:rsidRPr="4716D89F">
        <w:rPr>
          <w:sz w:val="22"/>
          <w:szCs w:val="22"/>
        </w:rPr>
        <w:t xml:space="preserve"> </w:t>
      </w:r>
      <w:r w:rsidR="00F224FA" w:rsidRPr="4716D89F">
        <w:rPr>
          <w:rFonts w:ascii="Arial" w:hAnsi="Arial" w:cs="Arial"/>
          <w:color w:val="000000"/>
          <w:sz w:val="22"/>
          <w:szCs w:val="22"/>
        </w:rPr>
        <w:t>D07AC03</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00F224FA" w:rsidRPr="4716D89F">
        <w:rPr>
          <w:sz w:val="22"/>
          <w:szCs w:val="22"/>
        </w:rPr>
        <w:t xml:space="preserve"> </w:t>
      </w:r>
      <w:proofErr w:type="spellStart"/>
      <w:r w:rsidR="00F224FA" w:rsidRPr="4716D89F">
        <w:rPr>
          <w:rFonts w:ascii="Arial" w:hAnsi="Arial" w:cs="Arial"/>
          <w:color w:val="000000"/>
          <w:sz w:val="22"/>
          <w:szCs w:val="22"/>
        </w:rPr>
        <w:t>Desoksimetasoni</w:t>
      </w:r>
      <w:proofErr w:type="spellEnd"/>
      <w:r w:rsidRPr="4716D89F">
        <w:rPr>
          <w:rFonts w:ascii="Arial" w:hAnsi="Arial" w:cs="Arial"/>
          <w:color w:val="0000FF"/>
          <w:sz w:val="22"/>
          <w:szCs w:val="22"/>
          <w:highlight w:val="white"/>
        </w:rPr>
        <w:t>"/&gt;</w:t>
      </w:r>
    </w:p>
    <w:p w14:paraId="5DE9B968" w14:textId="7D4359CC" w:rsidR="005D5C0F" w:rsidRPr="0013081A" w:rsidRDefault="005D5C0F"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Koodatun nimen lisäksi </w:t>
      </w:r>
      <w:proofErr w:type="spellStart"/>
      <w:r w:rsidRPr="4716D89F">
        <w:rPr>
          <w:rFonts w:ascii="Arial" w:hAnsi="Arial" w:cs="Arial"/>
          <w:color w:val="808080"/>
          <w:sz w:val="22"/>
          <w:szCs w:val="22"/>
          <w:highlight w:val="white"/>
        </w:rPr>
        <w:t>name</w:t>
      </w:r>
      <w:proofErr w:type="spellEnd"/>
      <w:r w:rsidRPr="4716D89F">
        <w:rPr>
          <w:rFonts w:ascii="Arial" w:hAnsi="Arial" w:cs="Arial"/>
          <w:color w:val="808080"/>
          <w:sz w:val="22"/>
          <w:szCs w:val="22"/>
          <w:highlight w:val="white"/>
        </w:rPr>
        <w:t xml:space="preserve"> elementissä </w:t>
      </w:r>
      <w:r w:rsidR="0090125B" w:rsidRPr="4716D89F">
        <w:rPr>
          <w:rFonts w:ascii="Arial" w:hAnsi="Arial" w:cs="Arial"/>
          <w:color w:val="808080"/>
          <w:sz w:val="22"/>
          <w:szCs w:val="22"/>
          <w:highlight w:val="white"/>
        </w:rPr>
        <w:t xml:space="preserve">voidaan antaa </w:t>
      </w:r>
      <w:r w:rsidR="00F224FA" w:rsidRPr="4716D89F">
        <w:rPr>
          <w:rFonts w:ascii="Arial" w:hAnsi="Arial" w:cs="Arial"/>
          <w:color w:val="808080"/>
          <w:sz w:val="22"/>
          <w:szCs w:val="22"/>
        </w:rPr>
        <w:t>tehdasvalmisteen kauppanimi, vahvuus ja lääkemuoto</w:t>
      </w:r>
      <w:r w:rsidRPr="4716D89F">
        <w:rPr>
          <w:rFonts w:ascii="Arial" w:hAnsi="Arial" w:cs="Arial"/>
          <w:color w:val="0000FF"/>
          <w:sz w:val="22"/>
          <w:szCs w:val="22"/>
          <w:highlight w:val="white"/>
        </w:rPr>
        <w:t>--&gt;</w:t>
      </w:r>
    </w:p>
    <w:p w14:paraId="300FCDE9" w14:textId="77777777" w:rsidR="005D5C0F" w:rsidRPr="0013081A" w:rsidRDefault="005D5C0F"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r w:rsidR="00F224FA" w:rsidRPr="0013081A">
        <w:rPr>
          <w:rFonts w:ascii="Arial" w:hAnsi="Arial" w:cs="Arial"/>
          <w:color w:val="000000"/>
          <w:sz w:val="18"/>
          <w:szCs w:val="18"/>
          <w:highlight w:val="white"/>
          <w:lang w:val="en-US"/>
        </w:rPr>
        <w:t xml:space="preserve"> </w:t>
      </w:r>
      <w:proofErr w:type="spellStart"/>
      <w:r w:rsidR="00F224FA" w:rsidRPr="4716D89F">
        <w:rPr>
          <w:rFonts w:ascii="Arial" w:hAnsi="Arial" w:cs="Arial"/>
          <w:sz w:val="22"/>
          <w:szCs w:val="22"/>
          <w:highlight w:val="white"/>
          <w:lang w:val="en-US"/>
        </w:rPr>
        <w:t>Ibaril</w:t>
      </w:r>
      <w:proofErr w:type="spellEnd"/>
      <w:r w:rsidR="00F224FA" w:rsidRPr="4716D89F">
        <w:rPr>
          <w:rFonts w:ascii="Arial" w:hAnsi="Arial" w:cs="Arial"/>
          <w:sz w:val="22"/>
          <w:szCs w:val="22"/>
          <w:highlight w:val="white"/>
          <w:lang w:val="en-US"/>
        </w:rPr>
        <w:t xml:space="preserve"> 0,25 % </w:t>
      </w:r>
      <w:proofErr w:type="spellStart"/>
      <w:r w:rsidR="00F224FA" w:rsidRPr="4716D89F">
        <w:rPr>
          <w:rFonts w:ascii="Arial" w:hAnsi="Arial" w:cs="Arial"/>
          <w:sz w:val="22"/>
          <w:szCs w:val="22"/>
          <w:highlight w:val="white"/>
          <w:lang w:val="en-US"/>
        </w:rPr>
        <w:t>emulsiovoide</w:t>
      </w:r>
      <w:proofErr w:type="spellEnd"/>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1E433B2D" w14:textId="77777777" w:rsidR="005D5C0F" w:rsidRPr="0013081A" w:rsidRDefault="005D5C0F" w:rsidP="005D5C0F">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manufacturedLabeledDrug</w:t>
      </w:r>
      <w:proofErr w:type="spellEnd"/>
      <w:r w:rsidRPr="4716D89F">
        <w:rPr>
          <w:rFonts w:ascii="Arial" w:hAnsi="Arial" w:cs="Arial"/>
          <w:color w:val="0000FF"/>
          <w:sz w:val="22"/>
          <w:szCs w:val="22"/>
          <w:highlight w:val="white"/>
          <w:lang w:val="en-US"/>
        </w:rPr>
        <w:t>&gt;</w:t>
      </w:r>
    </w:p>
    <w:p w14:paraId="0E1D4ECE" w14:textId="77777777" w:rsidR="001A4202" w:rsidRPr="002C60BB" w:rsidRDefault="001A4202" w:rsidP="00A302D4">
      <w:pPr>
        <w:pStyle w:val="Leipteksti"/>
        <w:rPr>
          <w:lang w:val="en-US"/>
        </w:rPr>
      </w:pPr>
    </w:p>
    <w:p w14:paraId="2628459D" w14:textId="248FDF9E" w:rsidR="00A2293E" w:rsidRDefault="001A4202" w:rsidP="001A4202">
      <w:pPr>
        <w:pStyle w:val="Leipteksti"/>
      </w:pPr>
      <w:r>
        <w:t>Esim</w:t>
      </w:r>
      <w:r w:rsidR="004650C7">
        <w:t>erkki</w:t>
      </w:r>
      <w:r w:rsidR="00667B5A">
        <w:t xml:space="preserve"> 4</w:t>
      </w:r>
      <w:r w:rsidR="00A2293E">
        <w:t xml:space="preserve"> K</w:t>
      </w:r>
      <w:r>
        <w:t>auppanimellä määrätty lääke</w:t>
      </w:r>
      <w:r w:rsidR="00A2293E">
        <w:t>:</w:t>
      </w:r>
      <w:r w:rsidR="00BA37FB">
        <w:t xml:space="preserve"> </w:t>
      </w:r>
    </w:p>
    <w:p w14:paraId="346A78AC" w14:textId="77777777" w:rsidR="001A4202" w:rsidRDefault="00BA37FB" w:rsidP="001A4202">
      <w:pPr>
        <w:pStyle w:val="Leipteksti"/>
      </w:pPr>
      <w:r>
        <w:t>Lääketietokannan mukainen vaikuttava aine tuodaan koodaamattomassa nimessä</w:t>
      </w:r>
      <w:r w:rsidR="001A4202">
        <w:t>:</w:t>
      </w:r>
    </w:p>
    <w:p w14:paraId="0FB35E66" w14:textId="77777777" w:rsidR="00A2293E" w:rsidRDefault="00A2293E" w:rsidP="001A4202">
      <w:pPr>
        <w:pStyle w:val="Leipteksti"/>
      </w:pPr>
    </w:p>
    <w:p w14:paraId="6E2B7F3D" w14:textId="77777777" w:rsidR="001A4202" w:rsidRPr="00D32773" w:rsidRDefault="001A4202" w:rsidP="001A4202">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527864DE" w14:textId="2AF9F015"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nullFlavor</w:t>
      </w:r>
      <w:proofErr w:type="spellEnd"/>
      <w:r w:rsidRPr="4716D89F">
        <w:rPr>
          <w:rFonts w:ascii="Arial" w:hAnsi="Arial" w:cs="Arial"/>
          <w:color w:val="FF0000"/>
          <w:sz w:val="22"/>
          <w:szCs w:val="22"/>
          <w:highlight w:val="white"/>
        </w:rPr>
        <w:t>=</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79518383"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Kauppanimellä määrätyn lääkkeen vaikuttava aine tuodaan koodaamattomassa nimessä. </w:t>
      </w:r>
      <w:r w:rsidRPr="4716D89F">
        <w:rPr>
          <w:rFonts w:ascii="Arial" w:hAnsi="Arial" w:cs="Arial"/>
          <w:color w:val="0000FF"/>
          <w:sz w:val="22"/>
          <w:szCs w:val="22"/>
          <w:highlight w:val="white"/>
        </w:rPr>
        <w:t>--&gt;</w:t>
      </w:r>
    </w:p>
    <w:p w14:paraId="6A36E8BC" w14:textId="77777777" w:rsidR="001A4202" w:rsidRPr="0013081A" w:rsidRDefault="001A4202"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roofErr w:type="spellStart"/>
      <w:r w:rsidRPr="4716D89F">
        <w:rPr>
          <w:rFonts w:ascii="Arial" w:hAnsi="Arial" w:cs="Arial"/>
          <w:sz w:val="22"/>
          <w:szCs w:val="22"/>
          <w:highlight w:val="white"/>
        </w:rPr>
        <w:t>ibuprofeeni</w:t>
      </w:r>
      <w:proofErr w:type="spellEnd"/>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6CA6D2C4" w14:textId="77777777" w:rsidR="001A4202" w:rsidRPr="0013081A" w:rsidRDefault="001A4202" w:rsidP="001A4202">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473947E1" w14:textId="77777777" w:rsidR="001A4202" w:rsidRPr="00A302D4" w:rsidRDefault="001A4202" w:rsidP="00A302D4">
      <w:pPr>
        <w:pStyle w:val="Leipteksti"/>
      </w:pPr>
    </w:p>
    <w:p w14:paraId="4B1B78F5" w14:textId="4F334515" w:rsidR="0004099E" w:rsidRDefault="0004099E" w:rsidP="0004099E">
      <w:pPr>
        <w:pStyle w:val="Leipteksti"/>
      </w:pPr>
      <w:r>
        <w:t>Esim</w:t>
      </w:r>
      <w:r w:rsidR="004650C7">
        <w:t>erkki</w:t>
      </w:r>
      <w:r>
        <w:t xml:space="preserve"> 5 Apteekissa valmistettava lääke: </w:t>
      </w:r>
    </w:p>
    <w:p w14:paraId="4B044F46" w14:textId="77777777" w:rsidR="0004099E" w:rsidRDefault="0004099E" w:rsidP="0004099E">
      <w:pPr>
        <w:pStyle w:val="Leipteksti"/>
      </w:pPr>
      <w:r>
        <w:t>ATC-koodi ja ATC-koodin mukainen nimi eivät ole pakollisia tietoja, ainesosa voidaan ilmoittaa myös koodaamattomassa nimessä:</w:t>
      </w:r>
    </w:p>
    <w:p w14:paraId="6EA46064" w14:textId="77777777" w:rsidR="0004099E" w:rsidRDefault="0004099E" w:rsidP="0004099E">
      <w:pPr>
        <w:pStyle w:val="Leipteksti"/>
      </w:pPr>
    </w:p>
    <w:p w14:paraId="59D8F3C7" w14:textId="77777777" w:rsidR="0004099E" w:rsidRPr="00D32773" w:rsidRDefault="0004099E" w:rsidP="0004099E">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57437CA1" w14:textId="089E9314"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nullFlavor</w:t>
      </w:r>
      <w:proofErr w:type="spellEnd"/>
      <w:r w:rsidRPr="4716D89F">
        <w:rPr>
          <w:rFonts w:ascii="Arial" w:hAnsi="Arial" w:cs="Arial"/>
          <w:color w:val="FF0000"/>
          <w:sz w:val="22"/>
          <w:szCs w:val="22"/>
          <w:highlight w:val="white"/>
        </w:rPr>
        <w:t>=</w:t>
      </w:r>
      <w:r w:rsidRPr="4716D89F">
        <w:rPr>
          <w:rFonts w:ascii="Arial" w:hAnsi="Arial" w:cs="Arial"/>
          <w:color w:val="0000FF"/>
          <w:sz w:val="22"/>
          <w:szCs w:val="22"/>
          <w:highlight w:val="white"/>
        </w:rPr>
        <w:t>"</w:t>
      </w:r>
      <w:r w:rsidRPr="4716D89F">
        <w:rPr>
          <w:rFonts w:ascii="Arial" w:hAnsi="Arial" w:cs="Arial"/>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2011.008</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
    <w:p w14:paraId="492E020B" w14:textId="77777777" w:rsidR="0004099E" w:rsidRPr="0013081A" w:rsidRDefault="0004099E" w:rsidP="004650C7">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Ainesosan vaikuttava aine tuodaan koodaamattomassa nimessä. </w:t>
      </w:r>
      <w:r w:rsidRPr="4716D89F">
        <w:rPr>
          <w:rFonts w:ascii="Arial" w:hAnsi="Arial" w:cs="Arial"/>
          <w:color w:val="0000FF"/>
          <w:sz w:val="22"/>
          <w:szCs w:val="22"/>
          <w:highlight w:val="white"/>
        </w:rPr>
        <w:t>--&gt;</w:t>
      </w:r>
    </w:p>
    <w:p w14:paraId="705E093B" w14:textId="77777777" w:rsidR="0004099E" w:rsidRPr="0013081A" w:rsidRDefault="0004099E" w:rsidP="004650C7">
      <w:pPr>
        <w:autoSpaceDE w:val="0"/>
        <w:autoSpaceDN w:val="0"/>
        <w:adjustRightInd w:val="0"/>
        <w:ind w:left="851" w:hanging="851"/>
        <w:rPr>
          <w:rFonts w:ascii="Arial" w:hAnsi="Arial" w:cs="Arial"/>
          <w:color w:val="000000"/>
          <w:sz w:val="22"/>
          <w:highlight w:val="white"/>
          <w:lang w:val="en-US"/>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roofErr w:type="spellStart"/>
      <w:r w:rsidR="003747D9" w:rsidRPr="4716D89F">
        <w:rPr>
          <w:rFonts w:ascii="Arial" w:hAnsi="Arial" w:cs="Arial"/>
          <w:sz w:val="22"/>
          <w:szCs w:val="22"/>
          <w:highlight w:val="white"/>
          <w:lang w:val="en-US"/>
        </w:rPr>
        <w:t>Acid.</w:t>
      </w:r>
      <w:r w:rsidR="00B50086" w:rsidRPr="4716D89F">
        <w:rPr>
          <w:rFonts w:ascii="Arial" w:hAnsi="Arial" w:cs="Arial"/>
          <w:sz w:val="22"/>
          <w:szCs w:val="22"/>
          <w:highlight w:val="white"/>
          <w:lang w:val="en-US"/>
        </w:rPr>
        <w:t>salic</w:t>
      </w:r>
      <w:proofErr w:type="spellEnd"/>
      <w:r w:rsidR="00B50086" w:rsidRPr="4716D89F">
        <w:rPr>
          <w:rFonts w:ascii="Arial" w:hAnsi="Arial" w:cs="Arial"/>
          <w:sz w:val="22"/>
          <w:szCs w:val="22"/>
          <w:highlight w:val="white"/>
          <w:lang w:val="en-US"/>
        </w:rPr>
        <w:t>.</w:t>
      </w:r>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7CA37B1E" w14:textId="77777777" w:rsidR="0004099E" w:rsidRPr="0013081A" w:rsidRDefault="0004099E" w:rsidP="0004099E">
      <w:pPr>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manufacturedLabeledDrug</w:t>
      </w:r>
      <w:proofErr w:type="spellEnd"/>
      <w:r w:rsidRPr="4716D89F">
        <w:rPr>
          <w:rFonts w:ascii="Arial" w:hAnsi="Arial" w:cs="Arial"/>
          <w:color w:val="0000FF"/>
          <w:sz w:val="22"/>
          <w:szCs w:val="22"/>
          <w:highlight w:val="white"/>
          <w:lang w:val="en-US"/>
        </w:rPr>
        <w:t>&gt;</w:t>
      </w:r>
    </w:p>
    <w:p w14:paraId="0AD7FC1E" w14:textId="77777777" w:rsidR="0077747B" w:rsidRPr="009332F5" w:rsidRDefault="0077747B">
      <w:pPr>
        <w:rPr>
          <w:lang w:val="en-US"/>
        </w:rPr>
      </w:pPr>
    </w:p>
    <w:p w14:paraId="45C6B5A9" w14:textId="77777777" w:rsidR="0077747B" w:rsidRPr="00EE6BB0" w:rsidRDefault="0077747B">
      <w:r w:rsidRPr="00EE6BB0">
        <w:t xml:space="preserve">Jos ATC-koodi ei ole tiedossa, käytetään attribuuttia </w:t>
      </w:r>
      <w:proofErr w:type="spellStart"/>
      <w:r w:rsidRPr="00EE6BB0">
        <w:t>nullFlavor</w:t>
      </w:r>
      <w:proofErr w:type="spellEnd"/>
    </w:p>
    <w:p w14:paraId="0CD1305E" w14:textId="77777777" w:rsidR="0077747B" w:rsidRDefault="0077747B">
      <w:r>
        <w:t xml:space="preserve">muodossa </w:t>
      </w:r>
      <w:proofErr w:type="spellStart"/>
      <w:r>
        <w:t>nullFlavor</w:t>
      </w:r>
      <w:proofErr w:type="spellEnd"/>
      <w:r>
        <w:t>=”UNK”.</w:t>
      </w:r>
    </w:p>
    <w:p w14:paraId="1F65F58A" w14:textId="77777777" w:rsidR="0077747B" w:rsidRDefault="0077747B"/>
    <w:p w14:paraId="746A114E" w14:textId="2FC4FD04"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w:t>
      </w:r>
      <w:r w:rsidR="00A300C9">
        <w:t>näissä</w:t>
      </w:r>
      <w:r>
        <w:t xml:space="preserve"> tapauksissa pitää käyttää puuttuvan tiedon koodia: </w:t>
      </w:r>
      <w:proofErr w:type="spellStart"/>
      <w:r>
        <w:t>nullFlavor</w:t>
      </w:r>
      <w:proofErr w:type="spellEnd"/>
      <w:r>
        <w:t>=”NI”</w:t>
      </w:r>
    </w:p>
    <w:p w14:paraId="17B3F3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FA73A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r>
        <w:t xml:space="preserve">Edellä mainituissa tapauksissa käytetään </w:t>
      </w:r>
      <w:proofErr w:type="spellStart"/>
      <w:r>
        <w:t>name</w:t>
      </w:r>
      <w:proofErr w:type="spellEnd"/>
      <w:r>
        <w:t>-elementtiä ainesosan nimen ilmoittamiseen.</w:t>
      </w:r>
    </w:p>
    <w:p w14:paraId="78717CB0" w14:textId="77777777" w:rsidR="00880C50" w:rsidRDefault="00880C50"/>
    <w:p w14:paraId="74CA5D5E" w14:textId="1F9D90A6" w:rsidR="00FF3396" w:rsidRDefault="00880C50">
      <w:r>
        <w:t>Jos ainesosan nimi on</w:t>
      </w:r>
      <w:r w:rsidR="002E4A41">
        <w:t xml:space="preserve"> ilmoitettu sekä koodattuna ett</w:t>
      </w:r>
      <w:r>
        <w:t xml:space="preserve">ä </w:t>
      </w:r>
      <w:r w:rsidR="003D566D">
        <w:t>tekstimuotoisena</w:t>
      </w:r>
      <w:r>
        <w:t>, tul</w:t>
      </w:r>
      <w:r w:rsidR="00C65B87">
        <w:t>osteiden muodostamisessa käytetään</w:t>
      </w:r>
      <w:r>
        <w:t xml:space="preserve"> ensisijaisesti </w:t>
      </w:r>
      <w:r w:rsidR="003D566D">
        <w:t xml:space="preserve">tekstimuotoista </w:t>
      </w:r>
      <w:r>
        <w:t xml:space="preserve">tietoa. </w:t>
      </w:r>
    </w:p>
    <w:p w14:paraId="40638FBC" w14:textId="4CEE5C29" w:rsidR="007850E9" w:rsidRDefault="007850E9"/>
    <w:p w14:paraId="0BA2E376" w14:textId="77777777" w:rsidR="00A302D4" w:rsidRDefault="00A302D4"/>
    <w:p w14:paraId="3D0BE5CC" w14:textId="77777777" w:rsidR="0077747B" w:rsidRDefault="0077747B" w:rsidP="009E116B">
      <w:pPr>
        <w:pStyle w:val="Otsikko2"/>
      </w:pPr>
      <w:bookmarkStart w:id="71" w:name="_Ref291079423"/>
      <w:bookmarkStart w:id="72" w:name="_Ref291079427"/>
      <w:bookmarkStart w:id="73" w:name="_Toc127959983"/>
      <w:proofErr w:type="gramStart"/>
      <w:r>
        <w:t>Muut  ainesosat</w:t>
      </w:r>
      <w:bookmarkEnd w:id="71"/>
      <w:bookmarkEnd w:id="72"/>
      <w:bookmarkEnd w:id="73"/>
      <w:proofErr w:type="gramEnd"/>
    </w:p>
    <w:p w14:paraId="7022F56E" w14:textId="77777777" w:rsidR="0077747B" w:rsidRDefault="0077747B" w:rsidP="009E116B">
      <w:pPr>
        <w:keepNext/>
      </w:pPr>
    </w:p>
    <w:p w14:paraId="2165E8B1" w14:textId="77777777" w:rsidR="0077747B" w:rsidRDefault="0077747B" w:rsidP="00BC5FA4">
      <w:pPr>
        <w:pStyle w:val="Otsikko3"/>
      </w:pPr>
      <w:bookmarkStart w:id="74" w:name="_Toc127959984"/>
      <w:r>
        <w:t>Tietojen yhteenveto</w:t>
      </w:r>
      <w:bookmarkEnd w:id="74"/>
    </w:p>
    <w:p w14:paraId="38C0FA01" w14:textId="77777777" w:rsidR="0077747B" w:rsidRDefault="0077747B"/>
    <w:p w14:paraId="0D5FEAB4" w14:textId="77777777" w:rsidR="0077747B" w:rsidRDefault="0077747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701"/>
        <w:gridCol w:w="1701"/>
        <w:gridCol w:w="3118"/>
      </w:tblGrid>
      <w:tr w:rsidR="003B104F" w14:paraId="3FCE6E08" w14:textId="77777777" w:rsidTr="46683F6C">
        <w:tc>
          <w:tcPr>
            <w:tcW w:w="2122" w:type="dxa"/>
            <w:shd w:val="clear" w:color="auto" w:fill="CCCCCC"/>
          </w:tcPr>
          <w:p w14:paraId="675BC9DF" w14:textId="34EF1CC1" w:rsidR="003B104F" w:rsidRDefault="003B104F">
            <w:r>
              <w:t>Tiedot (suluissa vastaava lääkityslistan kenttäkoodi)</w:t>
            </w:r>
          </w:p>
        </w:tc>
        <w:tc>
          <w:tcPr>
            <w:tcW w:w="1701" w:type="dxa"/>
            <w:shd w:val="clear" w:color="auto" w:fill="CCCCCC"/>
          </w:tcPr>
          <w:p w14:paraId="656AEA69" w14:textId="60614328" w:rsidR="003B104F" w:rsidRDefault="00887B3E">
            <w:r>
              <w:t>Tietosisältö</w:t>
            </w:r>
            <w:r w:rsidR="007D0036">
              <w:t>-</w:t>
            </w:r>
            <w:r>
              <w:t xml:space="preserve">määrittelyn vastaava </w:t>
            </w:r>
            <w:proofErr w:type="spellStart"/>
            <w:r>
              <w:t>CodeId</w:t>
            </w:r>
            <w:proofErr w:type="spellEnd"/>
          </w:p>
        </w:tc>
        <w:tc>
          <w:tcPr>
            <w:tcW w:w="1701" w:type="dxa"/>
            <w:shd w:val="clear" w:color="auto" w:fill="CCCCCC"/>
          </w:tcPr>
          <w:p w14:paraId="5167E1A2" w14:textId="1D3DC2E7" w:rsidR="003B104F" w:rsidRDefault="003B104F">
            <w:r>
              <w:t>Pituus</w:t>
            </w:r>
          </w:p>
        </w:tc>
        <w:tc>
          <w:tcPr>
            <w:tcW w:w="3118" w:type="dxa"/>
            <w:shd w:val="clear" w:color="auto" w:fill="CCCCCC"/>
          </w:tcPr>
          <w:p w14:paraId="0813B137" w14:textId="77777777" w:rsidR="003B104F" w:rsidRDefault="003B104F">
            <w:r>
              <w:t>Pakollisuus</w:t>
            </w:r>
          </w:p>
        </w:tc>
      </w:tr>
      <w:tr w:rsidR="003B104F" w:rsidRPr="00A302D4" w14:paraId="19EA1C77" w14:textId="77777777" w:rsidTr="46683F6C">
        <w:tc>
          <w:tcPr>
            <w:tcW w:w="2122" w:type="dxa"/>
          </w:tcPr>
          <w:p w14:paraId="205E7109" w14:textId="5764E19F" w:rsidR="003B104F" w:rsidRPr="00A302D4" w:rsidRDefault="003B104F" w:rsidP="46683F6C">
            <w:pPr>
              <w:rPr>
                <w:sz w:val="22"/>
                <w:szCs w:val="22"/>
              </w:rPr>
            </w:pPr>
            <w:r w:rsidRPr="46683F6C">
              <w:rPr>
                <w:sz w:val="22"/>
                <w:szCs w:val="22"/>
              </w:rPr>
              <w:t xml:space="preserve">muun </w:t>
            </w:r>
            <w:proofErr w:type="gramStart"/>
            <w:r w:rsidRPr="46683F6C">
              <w:rPr>
                <w:sz w:val="22"/>
                <w:szCs w:val="22"/>
              </w:rPr>
              <w:t>ainesosan  vahvuus</w:t>
            </w:r>
            <w:proofErr w:type="gramEnd"/>
            <w:r w:rsidRPr="46683F6C">
              <w:rPr>
                <w:sz w:val="22"/>
                <w:szCs w:val="22"/>
              </w:rPr>
              <w:t xml:space="preserve">/määrä </w:t>
            </w:r>
          </w:p>
        </w:tc>
        <w:tc>
          <w:tcPr>
            <w:tcW w:w="1701" w:type="dxa"/>
          </w:tcPr>
          <w:p w14:paraId="339649EC" w14:textId="4ED69720" w:rsidR="003B104F" w:rsidRPr="00A302D4" w:rsidRDefault="00065B64" w:rsidP="46683F6C">
            <w:pPr>
              <w:rPr>
                <w:sz w:val="22"/>
                <w:szCs w:val="22"/>
              </w:rPr>
            </w:pPr>
            <w:proofErr w:type="spellStart"/>
            <w:r w:rsidRPr="46683F6C">
              <w:rPr>
                <w:sz w:val="22"/>
                <w:szCs w:val="22"/>
              </w:rPr>
              <w:t>CodeId</w:t>
            </w:r>
            <w:proofErr w:type="spellEnd"/>
            <w:r w:rsidRPr="46683F6C">
              <w:rPr>
                <w:sz w:val="22"/>
                <w:szCs w:val="22"/>
              </w:rPr>
              <w:t xml:space="preserve"> 197</w:t>
            </w:r>
          </w:p>
        </w:tc>
        <w:tc>
          <w:tcPr>
            <w:tcW w:w="1701" w:type="dxa"/>
          </w:tcPr>
          <w:p w14:paraId="11CA5B23" w14:textId="75D2D084"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3118" w:type="dxa"/>
          </w:tcPr>
          <w:p w14:paraId="480B408A" w14:textId="3A95E0D8"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4A4DFA27" w14:textId="77777777" w:rsidTr="46683F6C">
        <w:tc>
          <w:tcPr>
            <w:tcW w:w="2122" w:type="dxa"/>
          </w:tcPr>
          <w:p w14:paraId="6721C856" w14:textId="5430697A" w:rsidR="003B104F" w:rsidRPr="00A302D4" w:rsidRDefault="003B104F" w:rsidP="46683F6C">
            <w:pPr>
              <w:rPr>
                <w:sz w:val="22"/>
                <w:szCs w:val="22"/>
              </w:rPr>
            </w:pPr>
            <w:r w:rsidRPr="46683F6C">
              <w:rPr>
                <w:sz w:val="22"/>
                <w:szCs w:val="22"/>
              </w:rPr>
              <w:t xml:space="preserve">muun ainesosan vahvuuden/määrän yksikkö </w:t>
            </w:r>
          </w:p>
        </w:tc>
        <w:tc>
          <w:tcPr>
            <w:tcW w:w="1701" w:type="dxa"/>
          </w:tcPr>
          <w:p w14:paraId="2C76D773" w14:textId="389853B9" w:rsidR="003B104F" w:rsidRPr="00A302D4" w:rsidRDefault="00F1526F" w:rsidP="46683F6C">
            <w:pPr>
              <w:rPr>
                <w:sz w:val="22"/>
                <w:szCs w:val="22"/>
              </w:rPr>
            </w:pPr>
            <w:proofErr w:type="spellStart"/>
            <w:r w:rsidRPr="46683F6C">
              <w:rPr>
                <w:sz w:val="22"/>
                <w:szCs w:val="22"/>
              </w:rPr>
              <w:t>CodeId</w:t>
            </w:r>
            <w:proofErr w:type="spellEnd"/>
            <w:r w:rsidRPr="46683F6C">
              <w:rPr>
                <w:sz w:val="22"/>
                <w:szCs w:val="22"/>
              </w:rPr>
              <w:t xml:space="preserve"> 197</w:t>
            </w:r>
          </w:p>
        </w:tc>
        <w:tc>
          <w:tcPr>
            <w:tcW w:w="1701" w:type="dxa"/>
          </w:tcPr>
          <w:p w14:paraId="3D7ED773" w14:textId="519717BF"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3118" w:type="dxa"/>
          </w:tcPr>
          <w:p w14:paraId="2DEB0B0C" w14:textId="20CC5DC7"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muun ainesosan</w:t>
            </w:r>
            <w:r w:rsidR="00BC7E07" w:rsidRPr="46683F6C">
              <w:rPr>
                <w:sz w:val="22"/>
                <w:szCs w:val="22"/>
              </w:rPr>
              <w:t xml:space="preserve"> </w:t>
            </w:r>
            <w:r w:rsidRPr="46683F6C">
              <w:rPr>
                <w:sz w:val="22"/>
                <w:szCs w:val="22"/>
              </w:rPr>
              <w:t>määrä tekstinä on tyhjä</w:t>
            </w:r>
          </w:p>
        </w:tc>
      </w:tr>
      <w:tr w:rsidR="003B104F" w:rsidRPr="00A302D4" w14:paraId="2AC13F54" w14:textId="77777777" w:rsidTr="46683F6C">
        <w:tc>
          <w:tcPr>
            <w:tcW w:w="2122" w:type="dxa"/>
          </w:tcPr>
          <w:p w14:paraId="06A63CC7" w14:textId="77777777" w:rsidR="003B104F" w:rsidRPr="00A302D4" w:rsidRDefault="003B104F" w:rsidP="46683F6C">
            <w:pPr>
              <w:rPr>
                <w:sz w:val="22"/>
                <w:szCs w:val="22"/>
              </w:rPr>
            </w:pPr>
            <w:r w:rsidRPr="46683F6C">
              <w:rPr>
                <w:sz w:val="22"/>
                <w:szCs w:val="22"/>
              </w:rPr>
              <w:t>muun ainesosan vahvuus/määrä tekstimuotoisena</w:t>
            </w:r>
          </w:p>
        </w:tc>
        <w:tc>
          <w:tcPr>
            <w:tcW w:w="1701" w:type="dxa"/>
          </w:tcPr>
          <w:p w14:paraId="6DFF14FD" w14:textId="61DA430A" w:rsidR="003B104F" w:rsidRPr="00A302D4" w:rsidRDefault="00062ADC" w:rsidP="46683F6C">
            <w:pPr>
              <w:rPr>
                <w:sz w:val="22"/>
                <w:szCs w:val="22"/>
              </w:rPr>
            </w:pPr>
            <w:proofErr w:type="spellStart"/>
            <w:r w:rsidRPr="46683F6C">
              <w:rPr>
                <w:sz w:val="22"/>
                <w:szCs w:val="22"/>
              </w:rPr>
              <w:t>CodeId</w:t>
            </w:r>
            <w:proofErr w:type="spellEnd"/>
            <w:r w:rsidRPr="46683F6C">
              <w:rPr>
                <w:sz w:val="22"/>
                <w:szCs w:val="22"/>
              </w:rPr>
              <w:t xml:space="preserve"> 199</w:t>
            </w:r>
          </w:p>
        </w:tc>
        <w:tc>
          <w:tcPr>
            <w:tcW w:w="1701" w:type="dxa"/>
          </w:tcPr>
          <w:p w14:paraId="66E1CBDD" w14:textId="3BEC2974"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80 </w:t>
            </w:r>
            <w:proofErr w:type="spellStart"/>
            <w:r w:rsidRPr="46683F6C">
              <w:rPr>
                <w:sz w:val="22"/>
                <w:szCs w:val="22"/>
              </w:rPr>
              <w:t>mkiä</w:t>
            </w:r>
            <w:proofErr w:type="spellEnd"/>
            <w:r w:rsidRPr="46683F6C">
              <w:rPr>
                <w:sz w:val="22"/>
                <w:szCs w:val="22"/>
              </w:rPr>
              <w:t>)</w:t>
            </w:r>
          </w:p>
        </w:tc>
        <w:tc>
          <w:tcPr>
            <w:tcW w:w="3118" w:type="dxa"/>
          </w:tcPr>
          <w:p w14:paraId="2DE531F1" w14:textId="1DF7C2C3" w:rsidR="003B104F" w:rsidRPr="00A302D4" w:rsidRDefault="003B104F" w:rsidP="46683F6C">
            <w:pPr>
              <w:rPr>
                <w:sz w:val="22"/>
                <w:szCs w:val="22"/>
              </w:rPr>
            </w:pPr>
            <w:r w:rsidRPr="46683F6C">
              <w:rPr>
                <w:sz w:val="22"/>
                <w:szCs w:val="22"/>
              </w:rPr>
              <w:t xml:space="preserve">EP, pakollinen jos valmisteen laji = 7 ja </w:t>
            </w:r>
            <w:r w:rsidR="00DE7ECE" w:rsidRPr="46683F6C">
              <w:rPr>
                <w:sz w:val="22"/>
                <w:szCs w:val="22"/>
              </w:rPr>
              <w:t xml:space="preserve">muun aineisosan </w:t>
            </w:r>
            <w:r w:rsidRPr="46683F6C">
              <w:rPr>
                <w:sz w:val="22"/>
                <w:szCs w:val="22"/>
              </w:rPr>
              <w:t>vahvuus/määrä on tyhjä</w:t>
            </w:r>
          </w:p>
        </w:tc>
      </w:tr>
      <w:tr w:rsidR="003B104F" w:rsidRPr="00A302D4" w14:paraId="1179D3AF" w14:textId="77777777" w:rsidTr="46683F6C">
        <w:tc>
          <w:tcPr>
            <w:tcW w:w="2122" w:type="dxa"/>
          </w:tcPr>
          <w:p w14:paraId="1B50497F" w14:textId="604B498E" w:rsidR="003B104F" w:rsidRPr="00A302D4" w:rsidRDefault="003B104F" w:rsidP="46683F6C">
            <w:pPr>
              <w:rPr>
                <w:sz w:val="22"/>
                <w:szCs w:val="22"/>
              </w:rPr>
            </w:pPr>
            <w:proofErr w:type="gramStart"/>
            <w:r w:rsidRPr="46683F6C">
              <w:rPr>
                <w:sz w:val="22"/>
                <w:szCs w:val="22"/>
              </w:rPr>
              <w:t>muun  ainesosan</w:t>
            </w:r>
            <w:proofErr w:type="gramEnd"/>
            <w:r w:rsidRPr="46683F6C">
              <w:rPr>
                <w:sz w:val="22"/>
                <w:szCs w:val="22"/>
              </w:rPr>
              <w:t xml:space="preserve"> ATC-koodi </w:t>
            </w:r>
          </w:p>
        </w:tc>
        <w:tc>
          <w:tcPr>
            <w:tcW w:w="1701" w:type="dxa"/>
          </w:tcPr>
          <w:p w14:paraId="70CC513A" w14:textId="241396B6" w:rsidR="003B104F" w:rsidRPr="00A302D4" w:rsidRDefault="00275138" w:rsidP="46683F6C">
            <w:pPr>
              <w:rPr>
                <w:sz w:val="22"/>
                <w:szCs w:val="22"/>
              </w:rPr>
            </w:pPr>
            <w:proofErr w:type="spellStart"/>
            <w:r w:rsidRPr="46683F6C">
              <w:rPr>
                <w:sz w:val="22"/>
                <w:szCs w:val="22"/>
              </w:rPr>
              <w:t>CodeId</w:t>
            </w:r>
            <w:proofErr w:type="spellEnd"/>
            <w:r w:rsidRPr="46683F6C">
              <w:rPr>
                <w:sz w:val="22"/>
                <w:szCs w:val="22"/>
              </w:rPr>
              <w:t xml:space="preserve"> 196</w:t>
            </w:r>
          </w:p>
        </w:tc>
        <w:tc>
          <w:tcPr>
            <w:tcW w:w="1701" w:type="dxa"/>
          </w:tcPr>
          <w:p w14:paraId="6EA3C302" w14:textId="312197E1"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9 </w:t>
            </w:r>
            <w:proofErr w:type="spellStart"/>
            <w:r w:rsidRPr="46683F6C">
              <w:rPr>
                <w:sz w:val="22"/>
                <w:szCs w:val="22"/>
              </w:rPr>
              <w:t>mkiä</w:t>
            </w:r>
            <w:proofErr w:type="spellEnd"/>
            <w:r w:rsidRPr="46683F6C">
              <w:rPr>
                <w:sz w:val="22"/>
                <w:szCs w:val="22"/>
              </w:rPr>
              <w:t>)</w:t>
            </w:r>
          </w:p>
        </w:tc>
        <w:tc>
          <w:tcPr>
            <w:tcW w:w="3118" w:type="dxa"/>
          </w:tcPr>
          <w:p w14:paraId="02E22E08" w14:textId="24682273"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aineisosan nimi</w:t>
            </w:r>
            <w:r w:rsidR="00982A25" w:rsidRPr="46683F6C">
              <w:rPr>
                <w:sz w:val="22"/>
                <w:szCs w:val="22"/>
              </w:rPr>
              <w:t xml:space="preserve"> tekstinä on tyhjä</w:t>
            </w:r>
          </w:p>
        </w:tc>
      </w:tr>
      <w:tr w:rsidR="003B104F" w:rsidRPr="00A302D4" w14:paraId="4EC589B3" w14:textId="77777777" w:rsidTr="46683F6C">
        <w:tc>
          <w:tcPr>
            <w:tcW w:w="2122" w:type="dxa"/>
          </w:tcPr>
          <w:p w14:paraId="0961ECCB" w14:textId="4351BD6E" w:rsidR="003B104F" w:rsidRPr="00A302D4" w:rsidRDefault="003B104F" w:rsidP="46683F6C">
            <w:pPr>
              <w:rPr>
                <w:sz w:val="22"/>
                <w:szCs w:val="22"/>
              </w:rPr>
            </w:pPr>
            <w:r w:rsidRPr="46683F6C">
              <w:rPr>
                <w:sz w:val="22"/>
                <w:szCs w:val="22"/>
              </w:rPr>
              <w:t xml:space="preserve">muun ainesosan ATC-koodin mukainen nimi </w:t>
            </w:r>
          </w:p>
        </w:tc>
        <w:tc>
          <w:tcPr>
            <w:tcW w:w="1701" w:type="dxa"/>
          </w:tcPr>
          <w:p w14:paraId="2E5BD7BC" w14:textId="7558A55C" w:rsidR="003B104F" w:rsidRPr="00A302D4" w:rsidRDefault="00275138" w:rsidP="46683F6C">
            <w:pPr>
              <w:rPr>
                <w:sz w:val="22"/>
                <w:szCs w:val="22"/>
              </w:rPr>
            </w:pPr>
            <w:proofErr w:type="spellStart"/>
            <w:r w:rsidRPr="46683F6C">
              <w:rPr>
                <w:sz w:val="22"/>
                <w:szCs w:val="22"/>
              </w:rPr>
              <w:t>CodeId</w:t>
            </w:r>
            <w:proofErr w:type="spellEnd"/>
            <w:r w:rsidRPr="46683F6C">
              <w:rPr>
                <w:sz w:val="22"/>
                <w:szCs w:val="22"/>
              </w:rPr>
              <w:t xml:space="preserve"> 196</w:t>
            </w:r>
          </w:p>
        </w:tc>
        <w:tc>
          <w:tcPr>
            <w:tcW w:w="1701" w:type="dxa"/>
          </w:tcPr>
          <w:p w14:paraId="1C8111B9" w14:textId="416957DE"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r w:rsidR="004B4427" w:rsidRPr="46683F6C">
              <w:rPr>
                <w:sz w:val="22"/>
                <w:szCs w:val="22"/>
              </w:rPr>
              <w:t xml:space="preserve"> </w:t>
            </w:r>
          </w:p>
        </w:tc>
        <w:tc>
          <w:tcPr>
            <w:tcW w:w="3118" w:type="dxa"/>
          </w:tcPr>
          <w:p w14:paraId="52D12A5B" w14:textId="421B74D7" w:rsidR="003B104F" w:rsidRPr="00A302D4" w:rsidRDefault="003B104F" w:rsidP="46683F6C">
            <w:pPr>
              <w:rPr>
                <w:sz w:val="22"/>
                <w:szCs w:val="22"/>
              </w:rPr>
            </w:pPr>
            <w:r w:rsidRPr="46683F6C">
              <w:rPr>
                <w:sz w:val="22"/>
                <w:szCs w:val="22"/>
              </w:rPr>
              <w:t>EP, pakollinen jos</w:t>
            </w:r>
            <w:r w:rsidR="009C72B9" w:rsidRPr="46683F6C">
              <w:rPr>
                <w:sz w:val="22"/>
                <w:szCs w:val="22"/>
              </w:rPr>
              <w:t xml:space="preserve"> valmisteen laji=7 ja</w:t>
            </w:r>
            <w:r w:rsidRPr="46683F6C">
              <w:rPr>
                <w:sz w:val="22"/>
                <w:szCs w:val="22"/>
              </w:rPr>
              <w:t xml:space="preserve"> </w:t>
            </w:r>
            <w:r w:rsidR="004E5CD6" w:rsidRPr="46683F6C">
              <w:rPr>
                <w:sz w:val="22"/>
                <w:szCs w:val="22"/>
              </w:rPr>
              <w:t>muun ainesosan nimi tekstimuotoisena</w:t>
            </w:r>
            <w:r w:rsidR="0026350C" w:rsidRPr="46683F6C">
              <w:rPr>
                <w:sz w:val="22"/>
                <w:szCs w:val="22"/>
              </w:rPr>
              <w:t xml:space="preserve"> = tyhjä</w:t>
            </w:r>
          </w:p>
        </w:tc>
      </w:tr>
      <w:tr w:rsidR="003B104F" w:rsidRPr="00A302D4" w14:paraId="00E006D3" w14:textId="77777777" w:rsidTr="46683F6C">
        <w:tc>
          <w:tcPr>
            <w:tcW w:w="2122" w:type="dxa"/>
          </w:tcPr>
          <w:p w14:paraId="756C8B5D" w14:textId="2D25D1FB" w:rsidR="003B104F" w:rsidRPr="00A302D4" w:rsidRDefault="003B104F" w:rsidP="46683F6C">
            <w:pPr>
              <w:rPr>
                <w:sz w:val="22"/>
                <w:szCs w:val="22"/>
              </w:rPr>
            </w:pPr>
            <w:r w:rsidRPr="46683F6C">
              <w:rPr>
                <w:sz w:val="22"/>
                <w:szCs w:val="22"/>
              </w:rPr>
              <w:t>muun ainesosan nimi</w:t>
            </w:r>
            <w:r w:rsidR="00CE319A" w:rsidRPr="46683F6C">
              <w:rPr>
                <w:sz w:val="22"/>
                <w:szCs w:val="22"/>
              </w:rPr>
              <w:t xml:space="preserve">tekstimuotoisena </w:t>
            </w:r>
          </w:p>
        </w:tc>
        <w:tc>
          <w:tcPr>
            <w:tcW w:w="1701" w:type="dxa"/>
          </w:tcPr>
          <w:p w14:paraId="479959A7" w14:textId="7EF0AA92" w:rsidR="003B104F" w:rsidRPr="00A302D4" w:rsidRDefault="007B2B7C" w:rsidP="46683F6C">
            <w:pPr>
              <w:rPr>
                <w:sz w:val="22"/>
                <w:szCs w:val="22"/>
              </w:rPr>
            </w:pPr>
            <w:proofErr w:type="spellStart"/>
            <w:r w:rsidRPr="46683F6C">
              <w:rPr>
                <w:sz w:val="22"/>
                <w:szCs w:val="22"/>
              </w:rPr>
              <w:t>CodeId</w:t>
            </w:r>
            <w:proofErr w:type="spellEnd"/>
            <w:r w:rsidRPr="46683F6C">
              <w:rPr>
                <w:sz w:val="22"/>
                <w:szCs w:val="22"/>
              </w:rPr>
              <w:t xml:space="preserve"> 198</w:t>
            </w:r>
          </w:p>
        </w:tc>
        <w:tc>
          <w:tcPr>
            <w:tcW w:w="1701" w:type="dxa"/>
          </w:tcPr>
          <w:p w14:paraId="5F2F090B" w14:textId="5F89E169" w:rsidR="003B104F" w:rsidRPr="00A302D4" w:rsidRDefault="003B104F"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200 </w:t>
            </w:r>
            <w:proofErr w:type="spellStart"/>
            <w:r w:rsidRPr="46683F6C">
              <w:rPr>
                <w:sz w:val="22"/>
                <w:szCs w:val="22"/>
              </w:rPr>
              <w:t>mkiä</w:t>
            </w:r>
            <w:proofErr w:type="spellEnd"/>
            <w:r w:rsidRPr="46683F6C">
              <w:rPr>
                <w:sz w:val="22"/>
                <w:szCs w:val="22"/>
              </w:rPr>
              <w:t>)</w:t>
            </w:r>
          </w:p>
        </w:tc>
        <w:tc>
          <w:tcPr>
            <w:tcW w:w="3118" w:type="dxa"/>
          </w:tcPr>
          <w:p w14:paraId="06D5B825" w14:textId="7D29B546" w:rsidR="003B104F" w:rsidRPr="00A302D4" w:rsidRDefault="003B104F" w:rsidP="46683F6C">
            <w:pPr>
              <w:rPr>
                <w:sz w:val="22"/>
                <w:szCs w:val="22"/>
              </w:rPr>
            </w:pPr>
            <w:r w:rsidRPr="46683F6C">
              <w:rPr>
                <w:sz w:val="22"/>
                <w:szCs w:val="22"/>
              </w:rPr>
              <w:t xml:space="preserve">EP, pakollinen jos </w:t>
            </w:r>
            <w:r w:rsidR="009C72B9" w:rsidRPr="46683F6C">
              <w:rPr>
                <w:sz w:val="22"/>
                <w:szCs w:val="22"/>
              </w:rPr>
              <w:t xml:space="preserve">valmisteen laji=7 ja </w:t>
            </w:r>
            <w:r w:rsidR="004E5CD6" w:rsidRPr="46683F6C">
              <w:rPr>
                <w:sz w:val="22"/>
                <w:szCs w:val="22"/>
              </w:rPr>
              <w:t>muun ainesosan ATC-koodi</w:t>
            </w:r>
            <w:r w:rsidR="00BE508E" w:rsidRPr="46683F6C">
              <w:rPr>
                <w:sz w:val="22"/>
                <w:szCs w:val="22"/>
              </w:rPr>
              <w:t xml:space="preserve"> = tyhjä</w:t>
            </w:r>
          </w:p>
        </w:tc>
      </w:tr>
    </w:tbl>
    <w:p w14:paraId="0E0F9329" w14:textId="77777777" w:rsidR="0077747B" w:rsidRDefault="0077747B"/>
    <w:p w14:paraId="6B39C31A" w14:textId="77777777" w:rsidR="005A693E" w:rsidRDefault="005A693E" w:rsidP="005A693E">
      <w:r>
        <w:t>Versiossa 4.00 edellä kuvatut pakollisuusehtojen sanalliset tarkennukset eivät aiheuta muutoksia olemassa oleviin toteutuksiin. Kuvauksia on pakollisuusehtojen osalta tarkennettu ja yhtenäistetty tietosisältömäärittelyn kanssa.</w:t>
      </w:r>
    </w:p>
    <w:p w14:paraId="0CC7E21A" w14:textId="77777777" w:rsidR="005A693E" w:rsidRDefault="005A693E"/>
    <w:p w14:paraId="5AE159D7" w14:textId="475B74FD"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10 (lääkityslistan kenttäkoodi).</w:t>
      </w:r>
      <w:r w:rsidR="00D120BB">
        <w:t xml:space="preserve"> Lääkkeen muiden ainesosien</w:t>
      </w:r>
      <w:r w:rsidR="00D120BB" w:rsidRPr="00D120BB">
        <w:t xml:space="preserve"> toistuma toteutetaan toistamalla </w:t>
      </w:r>
      <w:proofErr w:type="spellStart"/>
      <w:r w:rsidR="00D120BB" w:rsidRPr="00D120BB">
        <w:t>component</w:t>
      </w:r>
      <w:proofErr w:type="spellEnd"/>
      <w:r w:rsidR="00D120BB" w:rsidRPr="00D120BB">
        <w:t xml:space="preserve">-rakennetta </w:t>
      </w:r>
      <w:proofErr w:type="spellStart"/>
      <w:r w:rsidR="00D120BB" w:rsidRPr="00D120BB">
        <w:t>organizerin</w:t>
      </w:r>
      <w:proofErr w:type="spellEnd"/>
      <w:r w:rsidR="00D120BB" w:rsidRPr="00D120BB">
        <w:t xml:space="preserve"> alla tarvittava määrä.</w:t>
      </w:r>
    </w:p>
    <w:p w14:paraId="4D3E77B3" w14:textId="77777777" w:rsidR="0077747B" w:rsidRDefault="0077747B"/>
    <w:p w14:paraId="0DAE7ADB" w14:textId="2232856B" w:rsidR="0077747B" w:rsidRPr="0013081A" w:rsidRDefault="0077747B"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1EF62799" w14:textId="182D32A5" w:rsidR="0077747B" w:rsidRPr="00E50CEF"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Pr>
          <w:rStyle w:val="XMLBlue"/>
          <w:sz w:val="22"/>
          <w:highlight w:val="white"/>
          <w:lang w:val="en-GB"/>
        </w:rPr>
        <w:tab/>
      </w:r>
      <w:r w:rsidR="0077747B" w:rsidRPr="4716D89F">
        <w:rPr>
          <w:rStyle w:val="XMLBlue"/>
          <w:sz w:val="22"/>
          <w:szCs w:val="22"/>
          <w:highlight w:val="white"/>
          <w:lang w:val="en-GB"/>
        </w:rPr>
        <w:t>&lt;</w:t>
      </w:r>
      <w:r w:rsidR="0077747B" w:rsidRPr="4716D89F">
        <w:rPr>
          <w:rStyle w:val="XMLDarkRed"/>
          <w:sz w:val="22"/>
          <w:szCs w:val="22"/>
          <w:highlight w:val="white"/>
          <w:lang w:val="en-GB"/>
        </w:rPr>
        <w:t>code</w:t>
      </w:r>
      <w:r w:rsidR="0077747B" w:rsidRPr="4716D89F">
        <w:rPr>
          <w:rStyle w:val="XMLRed"/>
          <w:sz w:val="22"/>
          <w:szCs w:val="22"/>
          <w:highlight w:val="white"/>
          <w:lang w:val="en-GB"/>
        </w:rPr>
        <w:t xml:space="preserve"> code</w:t>
      </w:r>
      <w:r w:rsidR="0077747B" w:rsidRPr="4716D89F">
        <w:rPr>
          <w:rStyle w:val="XMLBlue"/>
          <w:sz w:val="22"/>
          <w:szCs w:val="22"/>
          <w:highlight w:val="white"/>
          <w:lang w:val="en-GB"/>
        </w:rPr>
        <w:t>="</w:t>
      </w:r>
      <w:r w:rsidR="0077747B" w:rsidRPr="4716D89F">
        <w:rPr>
          <w:rStyle w:val="XMLBlack"/>
          <w:sz w:val="22"/>
          <w:szCs w:val="22"/>
          <w:highlight w:val="white"/>
          <w:lang w:val="en-GB"/>
        </w:rPr>
        <w:t>10</w:t>
      </w:r>
      <w:r w:rsidR="0077747B" w:rsidRPr="4716D89F">
        <w:rPr>
          <w:rStyle w:val="XMLBlue"/>
          <w:sz w:val="22"/>
          <w:szCs w:val="22"/>
          <w:highlight w:val="white"/>
          <w:lang w:val="en-GB"/>
        </w:rPr>
        <w:t>"</w:t>
      </w:r>
      <w:r w:rsidR="0077747B" w:rsidRPr="4716D89F">
        <w:rPr>
          <w:rStyle w:val="XMLRed"/>
          <w:sz w:val="22"/>
          <w:szCs w:val="22"/>
          <w:highlight w:val="white"/>
          <w:lang w:val="en-GB"/>
        </w:rPr>
        <w:t xml:space="preserve"> </w:t>
      </w:r>
      <w:proofErr w:type="spellStart"/>
      <w:r w:rsidR="0077747B" w:rsidRPr="4716D89F">
        <w:rPr>
          <w:rStyle w:val="XMLRed"/>
          <w:sz w:val="22"/>
          <w:szCs w:val="22"/>
          <w:highlight w:val="white"/>
          <w:lang w:val="en-GB"/>
        </w:rPr>
        <w:t>codeSystem</w:t>
      </w:r>
      <w:proofErr w:type="spellEnd"/>
      <w:r w:rsidR="0077747B" w:rsidRPr="4716D89F">
        <w:rPr>
          <w:rStyle w:val="XMLBlue"/>
          <w:sz w:val="22"/>
          <w:szCs w:val="22"/>
          <w:highlight w:val="white"/>
          <w:lang w:val="en-GB"/>
        </w:rPr>
        <w:t>="</w:t>
      </w:r>
      <w:r w:rsidR="0077747B" w:rsidRPr="4716D89F">
        <w:rPr>
          <w:rStyle w:val="XMLBlack"/>
          <w:sz w:val="22"/>
          <w:szCs w:val="22"/>
          <w:highlight w:val="white"/>
          <w:lang w:val="en-GB"/>
        </w:rPr>
        <w:t>1.2.246.537.6.12.2002.126</w:t>
      </w:r>
      <w:r w:rsidR="0077747B"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0077747B" w:rsidRPr="4716D89F">
        <w:rPr>
          <w:rStyle w:val="XMLRed"/>
          <w:sz w:val="22"/>
          <w:szCs w:val="22"/>
          <w:highlight w:val="white"/>
          <w:lang w:val="en-GB"/>
        </w:rPr>
        <w:t>codeSystemName</w:t>
      </w:r>
      <w:proofErr w:type="spellEnd"/>
      <w:r w:rsidR="0077747B" w:rsidRPr="4716D89F">
        <w:rPr>
          <w:rStyle w:val="XMLBlue"/>
          <w:sz w:val="22"/>
          <w:szCs w:val="22"/>
          <w:highlight w:val="white"/>
          <w:lang w:val="en-GB"/>
        </w:rPr>
        <w:t>="</w:t>
      </w:r>
      <w:proofErr w:type="spellStart"/>
      <w:r w:rsidR="0077747B" w:rsidRPr="4716D89F">
        <w:rPr>
          <w:rStyle w:val="XMLBlack"/>
          <w:sz w:val="22"/>
          <w:szCs w:val="22"/>
          <w:highlight w:val="white"/>
          <w:lang w:val="en-GB"/>
        </w:rPr>
        <w:t>Lääkityslista</w:t>
      </w:r>
      <w:proofErr w:type="spellEnd"/>
      <w:r w:rsidR="0077747B" w:rsidRPr="4716D89F">
        <w:rPr>
          <w:rStyle w:val="XMLBlue"/>
          <w:sz w:val="22"/>
          <w:szCs w:val="22"/>
          <w:highlight w:val="white"/>
          <w:lang w:val="en-GB"/>
        </w:rPr>
        <w:t>"</w:t>
      </w:r>
      <w:r w:rsidR="0077747B" w:rsidRPr="4716D89F">
        <w:rPr>
          <w:rStyle w:val="XMLRed"/>
          <w:sz w:val="22"/>
          <w:szCs w:val="22"/>
          <w:highlight w:val="white"/>
          <w:lang w:val="en-GB"/>
        </w:rPr>
        <w:t xml:space="preserve"> </w:t>
      </w:r>
      <w:proofErr w:type="spellStart"/>
      <w:r w:rsidR="0077747B" w:rsidRPr="4716D89F">
        <w:rPr>
          <w:rStyle w:val="XMLRed"/>
          <w:sz w:val="22"/>
          <w:szCs w:val="22"/>
          <w:highlight w:val="white"/>
          <w:lang w:val="en-GB"/>
        </w:rPr>
        <w:t>displayName</w:t>
      </w:r>
      <w:proofErr w:type="spellEnd"/>
      <w:r w:rsidR="0077747B" w:rsidRPr="4716D89F">
        <w:rPr>
          <w:rStyle w:val="XMLBlue"/>
          <w:sz w:val="22"/>
          <w:szCs w:val="22"/>
          <w:highlight w:val="white"/>
          <w:lang w:val="en-GB"/>
        </w:rPr>
        <w:t>="</w:t>
      </w:r>
      <w:proofErr w:type="spellStart"/>
      <w:r w:rsidR="0077747B" w:rsidRPr="4716D89F">
        <w:rPr>
          <w:rStyle w:val="XMLBlack"/>
          <w:sz w:val="22"/>
          <w:szCs w:val="22"/>
          <w:highlight w:val="white"/>
          <w:lang w:val="en-GB"/>
        </w:rPr>
        <w:t>Lääkkeen</w:t>
      </w:r>
      <w:proofErr w:type="spellEnd"/>
      <w:r w:rsidR="0077747B" w:rsidRPr="4716D89F">
        <w:rPr>
          <w:rStyle w:val="XMLBlack"/>
          <w:sz w:val="22"/>
          <w:szCs w:val="22"/>
          <w:highlight w:val="white"/>
          <w:lang w:val="en-GB"/>
        </w:rPr>
        <w:t xml:space="preserve"> </w:t>
      </w:r>
      <w:proofErr w:type="spellStart"/>
      <w:r w:rsidR="0077747B" w:rsidRPr="4716D89F">
        <w:rPr>
          <w:rStyle w:val="XMLBlack"/>
          <w:sz w:val="22"/>
          <w:szCs w:val="22"/>
          <w:highlight w:val="white"/>
          <w:lang w:val="en-GB"/>
        </w:rPr>
        <w:t>muu</w:t>
      </w:r>
      <w:proofErr w:type="spellEnd"/>
      <w:r w:rsidR="0077747B" w:rsidRPr="4716D89F">
        <w:rPr>
          <w:rStyle w:val="XMLBlack"/>
          <w:sz w:val="22"/>
          <w:szCs w:val="22"/>
          <w:highlight w:val="white"/>
          <w:lang w:val="en-GB"/>
        </w:rPr>
        <w:t xml:space="preserve"> </w:t>
      </w:r>
      <w:proofErr w:type="spellStart"/>
      <w:r w:rsidR="0077747B" w:rsidRPr="4716D89F">
        <w:rPr>
          <w:rStyle w:val="XMLBlack"/>
          <w:sz w:val="22"/>
          <w:szCs w:val="22"/>
          <w:highlight w:val="white"/>
          <w:lang w:val="en-GB"/>
        </w:rPr>
        <w:t>ainesosa</w:t>
      </w:r>
      <w:proofErr w:type="spellEnd"/>
      <w:r w:rsidR="0077747B" w:rsidRPr="4716D89F">
        <w:rPr>
          <w:rStyle w:val="XMLBlue"/>
          <w:sz w:val="22"/>
          <w:szCs w:val="22"/>
          <w:highlight w:val="white"/>
          <w:lang w:val="en-GB"/>
        </w:rPr>
        <w:t>"/&gt;</w:t>
      </w:r>
    </w:p>
    <w:p w14:paraId="748FC9E7" w14:textId="50DCBFED" w:rsidR="0077747B" w:rsidRPr="0013081A" w:rsidRDefault="00067999" w:rsidP="0006799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D32773">
        <w:rPr>
          <w:rStyle w:val="XMLBlue"/>
          <w:sz w:val="22"/>
          <w:highlight w:val="white"/>
          <w:lang w:val="en-GB"/>
        </w:rPr>
        <w:tab/>
      </w:r>
      <w:r w:rsidR="0077747B" w:rsidRPr="4716D89F">
        <w:rPr>
          <w:rStyle w:val="XMLBlue"/>
          <w:sz w:val="22"/>
          <w:szCs w:val="22"/>
          <w:highlight w:val="white"/>
        </w:rPr>
        <w:t>&lt;</w:t>
      </w:r>
      <w:proofErr w:type="spellStart"/>
      <w:r w:rsidR="0077747B" w:rsidRPr="4716D89F">
        <w:rPr>
          <w:rStyle w:val="XMLBlue"/>
          <w:color w:val="993300"/>
          <w:sz w:val="22"/>
          <w:szCs w:val="22"/>
          <w:highlight w:val="white"/>
        </w:rPr>
        <w:t>statusCode</w:t>
      </w:r>
      <w:proofErr w:type="spellEnd"/>
      <w:r w:rsidR="0077747B" w:rsidRPr="4716D89F">
        <w:rPr>
          <w:rStyle w:val="XMLBlue"/>
          <w:sz w:val="22"/>
          <w:szCs w:val="22"/>
          <w:highlight w:val="white"/>
        </w:rPr>
        <w:t xml:space="preserve"> </w:t>
      </w:r>
      <w:proofErr w:type="spellStart"/>
      <w:r w:rsidR="0077747B" w:rsidRPr="4716D89F">
        <w:rPr>
          <w:rStyle w:val="XMLBlue"/>
          <w:color w:val="FF0000"/>
          <w:sz w:val="22"/>
          <w:szCs w:val="22"/>
          <w:highlight w:val="white"/>
        </w:rPr>
        <w:t>code</w:t>
      </w:r>
      <w:proofErr w:type="spellEnd"/>
      <w:r w:rsidR="0077747B" w:rsidRPr="4716D89F">
        <w:rPr>
          <w:rStyle w:val="XMLBlue"/>
          <w:sz w:val="22"/>
          <w:szCs w:val="22"/>
          <w:highlight w:val="white"/>
        </w:rPr>
        <w:t>=”</w:t>
      </w:r>
      <w:proofErr w:type="spellStart"/>
      <w:r w:rsidR="0077747B" w:rsidRPr="4716D89F">
        <w:rPr>
          <w:rStyle w:val="XMLBlue"/>
          <w:color w:val="000000"/>
          <w:sz w:val="22"/>
          <w:szCs w:val="22"/>
          <w:highlight w:val="white"/>
        </w:rPr>
        <w:t>completed</w:t>
      </w:r>
      <w:proofErr w:type="spellEnd"/>
      <w:r w:rsidR="0077747B" w:rsidRPr="4716D89F">
        <w:rPr>
          <w:rStyle w:val="XMLBlue"/>
          <w:sz w:val="22"/>
          <w:szCs w:val="22"/>
          <w:highlight w:val="white"/>
        </w:rPr>
        <w:t>”/&gt;</w:t>
      </w:r>
    </w:p>
    <w:p w14:paraId="70EDDFA6" w14:textId="77777777" w:rsidR="0077747B" w:rsidRPr="009332F5" w:rsidRDefault="0077747B"/>
    <w:p w14:paraId="256844A0" w14:textId="77777777" w:rsidR="0077747B" w:rsidRDefault="0077747B">
      <w:r>
        <w:t>Rakenn</w:t>
      </w:r>
      <w:r w:rsidR="00004B86">
        <w:t>e on vastaava kuin vaikuttavalla ainesosalla</w:t>
      </w:r>
      <w:r>
        <w:t>.</w:t>
      </w:r>
    </w:p>
    <w:p w14:paraId="7B06D53A" w14:textId="77777777" w:rsidR="00A60328" w:rsidRDefault="00A60328"/>
    <w:p w14:paraId="575AB4FF" w14:textId="77777777" w:rsidR="0077747B" w:rsidRPr="00A302D4" w:rsidRDefault="0077747B" w:rsidP="00A302D4"/>
    <w:p w14:paraId="2A1C1727" w14:textId="77777777" w:rsidR="0077747B" w:rsidRDefault="0077747B" w:rsidP="00BC5FA4">
      <w:pPr>
        <w:pStyle w:val="Otsikko3"/>
        <w:rPr>
          <w:highlight w:val="white"/>
        </w:rPr>
      </w:pPr>
      <w:bookmarkStart w:id="75" w:name="_Toc127959985"/>
      <w:r>
        <w:rPr>
          <w:highlight w:val="white"/>
        </w:rPr>
        <w:t>Muun aineen määrä (vahvuus)</w:t>
      </w:r>
      <w:bookmarkEnd w:id="75"/>
    </w:p>
    <w:p w14:paraId="30922AF2" w14:textId="77777777" w:rsidR="0077747B" w:rsidRPr="00A302D4" w:rsidRDefault="0077747B" w:rsidP="00A302D4"/>
    <w:p w14:paraId="4228630F" w14:textId="77777777" w:rsidR="0077747B" w:rsidRDefault="0077747B" w:rsidP="00F8618F">
      <w:pPr>
        <w:keepNext/>
      </w:pPr>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4A8671A4" w14:textId="77777777" w:rsidR="00004B86" w:rsidRDefault="00004B86">
      <w:pPr>
        <w:rPr>
          <w:highlight w:val="white"/>
        </w:rPr>
      </w:pPr>
    </w:p>
    <w:p w14:paraId="4A091E0A" w14:textId="77777777" w:rsidR="0077747B" w:rsidRDefault="00004B86" w:rsidP="00F97D2F">
      <w:pPr>
        <w:rPr>
          <w:highlight w:val="white"/>
        </w:rPr>
      </w:pPr>
      <w:r>
        <w:rPr>
          <w:highlight w:val="white"/>
        </w:rPr>
        <w:t>Rakenne on vastaava kuin vaikuttavalla ainesosalla.</w:t>
      </w:r>
    </w:p>
    <w:p w14:paraId="06D18CF2" w14:textId="77777777" w:rsidR="00F97D2F" w:rsidRDefault="00F97D2F" w:rsidP="00F97D2F">
      <w:pPr>
        <w:rPr>
          <w:highlight w:val="white"/>
        </w:rPr>
      </w:pPr>
    </w:p>
    <w:p w14:paraId="5981C3DE" w14:textId="77777777" w:rsidR="00A60328" w:rsidRDefault="00A60328" w:rsidP="00F97D2F">
      <w:pPr>
        <w:rPr>
          <w:highlight w:val="white"/>
        </w:rPr>
      </w:pPr>
    </w:p>
    <w:p w14:paraId="0F26B3DB" w14:textId="77777777" w:rsidR="0077747B" w:rsidRDefault="0077747B" w:rsidP="00BC5FA4">
      <w:pPr>
        <w:pStyle w:val="Otsikko3"/>
        <w:rPr>
          <w:highlight w:val="white"/>
        </w:rPr>
      </w:pPr>
      <w:bookmarkStart w:id="76" w:name="_Toc127959986"/>
      <w:r>
        <w:rPr>
          <w:highlight w:val="white"/>
        </w:rPr>
        <w:t>Nimi ja ATC-koodi</w:t>
      </w:r>
      <w:bookmarkEnd w:id="76"/>
    </w:p>
    <w:p w14:paraId="5EA921BF" w14:textId="77777777" w:rsidR="0077747B" w:rsidRDefault="0077747B" w:rsidP="00831558">
      <w:pPr>
        <w:keepNext/>
        <w:rPr>
          <w:highlight w:val="white"/>
        </w:rPr>
      </w:pPr>
    </w:p>
    <w:p w14:paraId="06159F32" w14:textId="1EF54EF8" w:rsidR="00B32CAE" w:rsidRDefault="0077747B" w:rsidP="00831558">
      <w:pPr>
        <w:pStyle w:val="Leipteksti"/>
        <w:keepNext/>
      </w:pPr>
      <w:r>
        <w:rPr>
          <w:b/>
          <w:bCs/>
          <w:highlight w:val="white"/>
        </w:rPr>
        <w:t>Muun ainesosan ATC-koodi</w:t>
      </w:r>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w:t>
      </w:r>
      <w:r w:rsidRPr="0077747B">
        <w:rPr>
          <w:highlight w:val="white"/>
        </w:rPr>
        <w:t>(Sijaitsee &lt;</w:t>
      </w:r>
      <w:proofErr w:type="spellStart"/>
      <w:r w:rsidRPr="0077747B">
        <w:rPr>
          <w:highlight w:val="white"/>
        </w:rPr>
        <w:t>consumab</w:t>
      </w:r>
      <w:r w:rsidR="006B1579">
        <w:rPr>
          <w:highlight w:val="white"/>
        </w:rPr>
        <w:t>le</w:t>
      </w:r>
      <w:proofErr w:type="spellEnd"/>
      <w:r w:rsidR="006B1579">
        <w:rPr>
          <w:highlight w:val="white"/>
        </w:rPr>
        <w:t>&gt;&lt;</w:t>
      </w:r>
      <w:proofErr w:type="spellStart"/>
      <w:r w:rsidR="006B1579">
        <w:rPr>
          <w:highlight w:val="white"/>
        </w:rPr>
        <w:t>manufaturedProduct</w:t>
      </w:r>
      <w:proofErr w:type="spellEnd"/>
      <w:r w:rsidR="006B1579">
        <w:rPr>
          <w:highlight w:val="white"/>
        </w:rPr>
        <w:t xml:space="preserve">&gt; alla.) </w:t>
      </w:r>
      <w:r>
        <w:rPr>
          <w:highlight w:val="white"/>
        </w:rPr>
        <w:t xml:space="preserve">Varsinainen ATC-koodi on attribuutissa </w:t>
      </w:r>
      <w:proofErr w:type="spellStart"/>
      <w:r>
        <w:rPr>
          <w:highlight w:val="white"/>
        </w:rPr>
        <w:t>code</w:t>
      </w:r>
      <w:proofErr w:type="spellEnd"/>
      <w:r>
        <w:rPr>
          <w:highlight w:val="white"/>
        </w:rPr>
        <w:t xml:space="preserve"> ja ainesosan </w:t>
      </w:r>
      <w:r>
        <w:rPr>
          <w:b/>
          <w:bCs/>
          <w:highlight w:val="white"/>
        </w:rPr>
        <w:t>ATC-koodin mukainen 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200 </w:t>
      </w:r>
      <w:proofErr w:type="spellStart"/>
      <w:r>
        <w:rPr>
          <w:highlight w:val="white"/>
        </w:rPr>
        <w:t>mkiä</w:t>
      </w:r>
      <w:proofErr w:type="spellEnd"/>
      <w:r>
        <w:rPr>
          <w:highlight w:val="white"/>
        </w:rPr>
        <w:t xml:space="preserve">). </w:t>
      </w:r>
      <w:r w:rsidR="006B1579" w:rsidRPr="003F5484">
        <w:t xml:space="preserve">ATC-koodin </w:t>
      </w:r>
      <w:proofErr w:type="spellStart"/>
      <w:r w:rsidR="006B1579" w:rsidRPr="003F5484">
        <w:t>codeSystem</w:t>
      </w:r>
      <w:proofErr w:type="spellEnd"/>
      <w:r w:rsidR="006B1579" w:rsidRPr="003F5484">
        <w:t xml:space="preserve"> esitetään sanomissa niin, että </w:t>
      </w:r>
      <w:proofErr w:type="spellStart"/>
      <w:r w:rsidR="006B1579" w:rsidRPr="003F5484">
        <w:t>codeSystemiin</w:t>
      </w:r>
      <w:proofErr w:type="spellEnd"/>
      <w:r w:rsidR="006B1579" w:rsidRPr="003F5484">
        <w:t xml:space="preserve"> tulee luokituksen tunniste ilman versiota. </w:t>
      </w:r>
      <w:r w:rsidR="00F373DB" w:rsidRPr="003F5484">
        <w:t xml:space="preserve">Perusjärjestelmät poimivat ATC-koodin ja ATC-koodin mukaisen nimen </w:t>
      </w:r>
      <w:r w:rsidR="00F373DB">
        <w:t xml:space="preserve">joko </w:t>
      </w:r>
      <w:r w:rsidR="000D1E19">
        <w:t>Lääketietokannasta</w:t>
      </w:r>
      <w:r w:rsidR="00F373DB" w:rsidRPr="003F5484">
        <w:t>, jo</w:t>
      </w:r>
      <w:r w:rsidR="00F373DB">
        <w:t>lloin</w:t>
      </w:r>
      <w:r w:rsidR="00F373DB" w:rsidRPr="003F5484">
        <w:t xml:space="preserve"> </w:t>
      </w:r>
      <w:proofErr w:type="spellStart"/>
      <w:r w:rsidR="00F373DB" w:rsidRPr="003F5484">
        <w:t>codeSystemVersion</w:t>
      </w:r>
      <w:proofErr w:type="spellEnd"/>
      <w:r w:rsidR="00F373DB" w:rsidRPr="003F5484">
        <w:t xml:space="preserve"> on sanomassa lääketietokannan versionumero</w:t>
      </w:r>
      <w:r w:rsidR="004E01FD" w:rsidRPr="4D047E72">
        <w:t>,</w:t>
      </w:r>
      <w:r w:rsidR="00F373DB">
        <w:t xml:space="preserve"> tai </w:t>
      </w:r>
      <w:proofErr w:type="spellStart"/>
      <w:r w:rsidR="00F373DB">
        <w:t>Fimean</w:t>
      </w:r>
      <w:proofErr w:type="spellEnd"/>
      <w:r w:rsidR="00F373DB">
        <w:t xml:space="preserve"> ATC-koodistosta, jolloin </w:t>
      </w:r>
      <w:proofErr w:type="spellStart"/>
      <w:r w:rsidR="00F373DB" w:rsidRPr="003F5484">
        <w:t>codeSystemVersion</w:t>
      </w:r>
      <w:proofErr w:type="spellEnd"/>
      <w:r w:rsidR="00F373DB" w:rsidRPr="003F5484">
        <w:t xml:space="preserve"> on sanomassa </w:t>
      </w:r>
      <w:proofErr w:type="spellStart"/>
      <w:r w:rsidR="00F373DB">
        <w:t>Fimean</w:t>
      </w:r>
      <w:proofErr w:type="spellEnd"/>
      <w:r w:rsidR="00F373DB">
        <w:t xml:space="preserve"> ATC-koodiston</w:t>
      </w:r>
      <w:r w:rsidR="00F373DB" w:rsidRPr="003F5484">
        <w:t xml:space="preserve"> versionumero</w:t>
      </w:r>
      <w:r w:rsidR="00F373DB" w:rsidRPr="4D047E72">
        <w:t>.</w:t>
      </w:r>
      <w:r w:rsidR="006B1579" w:rsidRPr="4D047E72">
        <w:t xml:space="preserve"> </w:t>
      </w:r>
    </w:p>
    <w:p w14:paraId="4A1D36FE" w14:textId="77777777" w:rsidR="00B32CAE" w:rsidRDefault="00B32CAE">
      <w:pPr>
        <w:pStyle w:val="Leipteksti"/>
      </w:pPr>
    </w:p>
    <w:p w14:paraId="5DC79F99" w14:textId="43E35031" w:rsidR="0077747B" w:rsidRDefault="0077747B">
      <w:pPr>
        <w:pStyle w:val="Leipteksti"/>
      </w:pPr>
      <w:r>
        <w:rPr>
          <w:b/>
          <w:bCs/>
        </w:rPr>
        <w:t>Ainesosan nimi</w:t>
      </w:r>
      <w:r w:rsidR="00007857">
        <w:rPr>
          <w:b/>
          <w:bCs/>
        </w:rPr>
        <w:t xml:space="preserve"> tekstimuotoisena</w:t>
      </w:r>
      <w:r>
        <w:t xml:space="preserve"> ilmoitetaan </w:t>
      </w:r>
      <w:proofErr w:type="spellStart"/>
      <w:r>
        <w:t>name</w:t>
      </w:r>
      <w:proofErr w:type="spellEnd"/>
      <w:r>
        <w:t xml:space="preserve"> elementissä, joka on tietotyyppiä EN, esim. &lt;</w:t>
      </w:r>
      <w:proofErr w:type="spellStart"/>
      <w:r>
        <w:t>name</w:t>
      </w:r>
      <w:proofErr w:type="spellEnd"/>
      <w:r>
        <w:t>&gt;muu ainesosa x&lt;/</w:t>
      </w:r>
      <w:proofErr w:type="spellStart"/>
      <w:r>
        <w:t>name</w:t>
      </w:r>
      <w:proofErr w:type="spellEnd"/>
      <w:r>
        <w:t xml:space="preserve">&gt;. Koodaamaton nimi on enintään 200 merkkiä. Yleensä muita ainesosia ei ole koodattu, joten tiedot koostuvat tässä kohdin </w:t>
      </w:r>
      <w:proofErr w:type="spellStart"/>
      <w:r>
        <w:t>name</w:t>
      </w:r>
      <w:proofErr w:type="spellEnd"/>
      <w:r>
        <w:t xml:space="preserve">-elementistä. Lääketietokannan versio ilmoitetaan muodossa </w:t>
      </w:r>
      <w:proofErr w:type="spellStart"/>
      <w:proofErr w:type="gramStart"/>
      <w:r>
        <w:t>vuosiluku.versio</w:t>
      </w:r>
      <w:proofErr w:type="spellEnd"/>
      <w:proofErr w:type="gramEnd"/>
      <w:r>
        <w:t>.</w:t>
      </w:r>
    </w:p>
    <w:p w14:paraId="3E9A6100" w14:textId="77777777" w:rsidR="00EC1278" w:rsidRDefault="00EC1278">
      <w:pPr>
        <w:pStyle w:val="Leipteksti"/>
      </w:pPr>
    </w:p>
    <w:p w14:paraId="366C813D" w14:textId="3DEDE430" w:rsidR="0077747B" w:rsidRDefault="00EC1278">
      <w:pPr>
        <w:pStyle w:val="Leipteksti"/>
      </w:pPr>
      <w:r>
        <w:t>Esim</w:t>
      </w:r>
      <w:r w:rsidR="00E813B0">
        <w:t>erkki</w:t>
      </w:r>
      <w:r>
        <w:t>:</w:t>
      </w:r>
    </w:p>
    <w:p w14:paraId="4ADAB826"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247D9119" w14:textId="7C07C238"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nullFlavor</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NI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1.2.246.537.6.32</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Lääkelaitos - ATC Luokitus</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codeSystemVersion</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2009.008</w:t>
      </w:r>
      <w:r w:rsidRPr="4716D89F">
        <w:rPr>
          <w:rFonts w:ascii="Arial" w:hAnsi="Arial" w:cs="Arial"/>
          <w:color w:val="0000FF"/>
          <w:sz w:val="22"/>
          <w:szCs w:val="22"/>
          <w:highlight w:val="white"/>
        </w:rPr>
        <w:t>"/&gt;</w:t>
      </w:r>
    </w:p>
    <w:p w14:paraId="412F67FD"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Muun ainesosan nimi </w:t>
      </w:r>
      <w:r w:rsidRPr="4716D89F">
        <w:rPr>
          <w:rFonts w:ascii="Arial" w:hAnsi="Arial" w:cs="Arial"/>
          <w:color w:val="0000FF"/>
          <w:sz w:val="22"/>
          <w:szCs w:val="22"/>
          <w:highlight w:val="white"/>
        </w:rPr>
        <w:t>--&gt;</w:t>
      </w:r>
    </w:p>
    <w:p w14:paraId="0AF4A2FE" w14:textId="77777777" w:rsidR="00A42FE1" w:rsidRPr="0013081A" w:rsidRDefault="00A42FE1" w:rsidP="00E813B0">
      <w:pPr>
        <w:autoSpaceDE w:val="0"/>
        <w:autoSpaceDN w:val="0"/>
        <w:adjustRightInd w:val="0"/>
        <w:ind w:left="851" w:hanging="851"/>
        <w:rPr>
          <w:rFonts w:ascii="Arial" w:hAnsi="Arial" w:cs="Arial"/>
          <w:color w:val="000000"/>
          <w:sz w:val="22"/>
          <w:highlight w:val="white"/>
        </w:rPr>
      </w:pPr>
      <w:r w:rsidRPr="0013081A">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roofErr w:type="spellStart"/>
      <w:r w:rsidRPr="4716D89F">
        <w:rPr>
          <w:rFonts w:ascii="Arial" w:hAnsi="Arial" w:cs="Arial"/>
          <w:color w:val="000000"/>
          <w:sz w:val="22"/>
          <w:szCs w:val="22"/>
          <w:highlight w:val="white"/>
        </w:rPr>
        <w:t>Novalan</w:t>
      </w:r>
      <w:proofErr w:type="spellEnd"/>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39FBAD61" w14:textId="77777777" w:rsidR="00A42FE1" w:rsidRPr="0013081A" w:rsidRDefault="00A42FE1" w:rsidP="00A42FE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manufacturedLabeledDrug</w:t>
      </w:r>
      <w:proofErr w:type="spellEnd"/>
      <w:r w:rsidRPr="4716D89F">
        <w:rPr>
          <w:rFonts w:ascii="Arial" w:hAnsi="Arial" w:cs="Arial"/>
          <w:color w:val="0000FF"/>
          <w:sz w:val="22"/>
          <w:szCs w:val="22"/>
          <w:highlight w:val="white"/>
        </w:rPr>
        <w:t>&gt;</w:t>
      </w:r>
    </w:p>
    <w:p w14:paraId="19E350A3" w14:textId="77777777" w:rsidR="0077747B" w:rsidRPr="00EE6BB0" w:rsidRDefault="0077747B"/>
    <w:p w14:paraId="1C66DDAD" w14:textId="77777777" w:rsidR="0077747B" w:rsidRPr="00EE6BB0" w:rsidRDefault="0077747B">
      <w:r w:rsidRPr="00EE6BB0">
        <w:t xml:space="preserve">Jos ATC-koodi ei ole tiedossa, käytetään attribuuttia </w:t>
      </w:r>
      <w:proofErr w:type="spellStart"/>
      <w:r w:rsidRPr="00EE6BB0">
        <w:t>nullFlavor</w:t>
      </w:r>
      <w:proofErr w:type="spellEnd"/>
    </w:p>
    <w:p w14:paraId="203C9031" w14:textId="77777777" w:rsidR="0077747B" w:rsidRDefault="0077747B">
      <w:r>
        <w:t xml:space="preserve">muodossa </w:t>
      </w:r>
      <w:proofErr w:type="spellStart"/>
      <w:r>
        <w:t>nullFlavor</w:t>
      </w:r>
      <w:proofErr w:type="spellEnd"/>
      <w:r>
        <w:t>=”UNK”.</w:t>
      </w:r>
    </w:p>
    <w:p w14:paraId="182E42E6" w14:textId="77777777" w:rsidR="0077747B" w:rsidRDefault="0077747B"/>
    <w:p w14:paraId="6F312E2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w:t>
      </w:r>
      <w:proofErr w:type="gramStart"/>
      <w:r>
        <w:t>ainesosille  ei</w:t>
      </w:r>
      <w:proofErr w:type="gramEnd"/>
      <w:r>
        <w:t xml:space="preserve"> ole koodia joten noissa tapauksissa pitää käyttää puuttuvan tiedon koodia: </w:t>
      </w:r>
      <w:proofErr w:type="spellStart"/>
      <w:r>
        <w:t>nullFlavor</w:t>
      </w:r>
      <w:proofErr w:type="spellEnd"/>
      <w:r>
        <w:t>=”NI”</w:t>
      </w:r>
    </w:p>
    <w:p w14:paraId="050F93B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EF0A5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käytetään </w:t>
      </w:r>
      <w:proofErr w:type="spellStart"/>
      <w:r>
        <w:t>name</w:t>
      </w:r>
      <w:proofErr w:type="spellEnd"/>
      <w:r>
        <w:t>-elementtiä ainesosan nimen ilmoittamiseen.</w:t>
      </w:r>
    </w:p>
    <w:p w14:paraId="1CEA09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br w:type="page"/>
      </w:r>
    </w:p>
    <w:p w14:paraId="2A6269D8" w14:textId="77777777" w:rsidR="0077747B" w:rsidRDefault="0077747B">
      <w:pPr>
        <w:pStyle w:val="Otsikko2"/>
      </w:pPr>
      <w:bookmarkStart w:id="77" w:name="_Annostus"/>
      <w:bookmarkStart w:id="78" w:name="_Toc127959987"/>
      <w:bookmarkEnd w:id="77"/>
      <w:r>
        <w:t>Annostus</w:t>
      </w:r>
      <w:bookmarkEnd w:id="78"/>
    </w:p>
    <w:p w14:paraId="493B7E62" w14:textId="77777777" w:rsidR="00F8618F" w:rsidRDefault="00F8618F" w:rsidP="00F8618F"/>
    <w:p w14:paraId="2B636D53" w14:textId="77777777" w:rsidR="0077747B" w:rsidRDefault="0077747B" w:rsidP="00AD01E3">
      <w:pPr>
        <w:pStyle w:val="Otsikko3"/>
      </w:pPr>
      <w:bookmarkStart w:id="79" w:name="_Toc36404366"/>
      <w:bookmarkStart w:id="80" w:name="_Toc36460553"/>
      <w:bookmarkStart w:id="81" w:name="_Toc36404367"/>
      <w:bookmarkStart w:id="82" w:name="_Toc36460554"/>
      <w:bookmarkStart w:id="83" w:name="_Toc36404368"/>
      <w:bookmarkStart w:id="84" w:name="_Toc36460555"/>
      <w:bookmarkStart w:id="85" w:name="_Toc36404369"/>
      <w:bookmarkStart w:id="86" w:name="_Toc36460556"/>
      <w:bookmarkStart w:id="87" w:name="_Toc127959988"/>
      <w:bookmarkEnd w:id="79"/>
      <w:bookmarkEnd w:id="80"/>
      <w:bookmarkEnd w:id="81"/>
      <w:bookmarkEnd w:id="82"/>
      <w:bookmarkEnd w:id="83"/>
      <w:bookmarkEnd w:id="84"/>
      <w:bookmarkEnd w:id="85"/>
      <w:bookmarkEnd w:id="86"/>
      <w:r>
        <w:t>Tietojen yhteenveto</w:t>
      </w:r>
      <w:bookmarkEnd w:id="87"/>
    </w:p>
    <w:p w14:paraId="0513719C" w14:textId="623EB15F" w:rsidR="00961165" w:rsidRPr="001C16A2" w:rsidRDefault="00961165" w:rsidP="46683F6C">
      <w:pPr>
        <w:pStyle w:val="NormaaliWWW"/>
        <w:spacing w:after="0" w:afterAutospacing="0"/>
        <w:rPr>
          <w:color w:val="000000"/>
        </w:rPr>
      </w:pPr>
      <w:r w:rsidRPr="001C16A2">
        <w:rPr>
          <w:color w:val="000000"/>
        </w:rPr>
        <w:t>Alla olevassa taulukossa olevien sarakkeiden selitykset ovat seuraavat</w:t>
      </w:r>
      <w:r w:rsidR="001C16A2">
        <w:rPr>
          <w:color w:val="000000"/>
        </w:rPr>
        <w:t>:</w:t>
      </w:r>
    </w:p>
    <w:p w14:paraId="1FD3B664" w14:textId="77777777" w:rsidR="00961165" w:rsidRPr="001C16A2" w:rsidRDefault="00961165" w:rsidP="46683F6C">
      <w:pPr>
        <w:pStyle w:val="NormaaliWWW"/>
        <w:numPr>
          <w:ilvl w:val="0"/>
          <w:numId w:val="22"/>
        </w:numPr>
        <w:spacing w:before="0" w:beforeAutospacing="0"/>
        <w:ind w:left="714" w:hanging="357"/>
        <w:rPr>
          <w:color w:val="000000"/>
        </w:rPr>
      </w:pPr>
      <w:r w:rsidRPr="46683F6C">
        <w:rPr>
          <w:b/>
          <w:bCs/>
          <w:color w:val="000000"/>
        </w:rPr>
        <w:t>tiedon nimi:</w:t>
      </w:r>
      <w:r w:rsidRPr="001C16A2">
        <w:rPr>
          <w:color w:val="000000"/>
        </w:rPr>
        <w:t xml:space="preserve"> kenttäkoodin arvoa vastaava nimi.</w:t>
      </w:r>
    </w:p>
    <w:p w14:paraId="524FF6E6" w14:textId="77777777" w:rsidR="00961165" w:rsidRPr="001C16A2" w:rsidRDefault="00961165" w:rsidP="00961165">
      <w:pPr>
        <w:pStyle w:val="NormaaliWWW"/>
        <w:numPr>
          <w:ilvl w:val="0"/>
          <w:numId w:val="22"/>
        </w:numPr>
        <w:rPr>
          <w:color w:val="000000"/>
        </w:rPr>
      </w:pPr>
      <w:r w:rsidRPr="46683F6C">
        <w:rPr>
          <w:b/>
          <w:bCs/>
          <w:color w:val="000000"/>
        </w:rPr>
        <w:t>koodi:</w:t>
      </w:r>
      <w:r w:rsidRPr="001C16A2">
        <w:rPr>
          <w:color w:val="000000"/>
        </w:rPr>
        <w:t xml:space="preserve"> kenttäkoodin arvo, jolla lääkityksen/reseptin CDA-määrittelyssä tunnistetaan tieto tai tietorakenne. CDA-standardinvalmiiksi allokoimille rakenteille ei ole tarve käyttää erillistä kenttäkoodia tiedon tunnisteena.</w:t>
      </w:r>
    </w:p>
    <w:p w14:paraId="7EE8DF4D" w14:textId="77777777" w:rsidR="0077747B" w:rsidRDefault="0077747B"/>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945"/>
        <w:gridCol w:w="1980"/>
      </w:tblGrid>
      <w:tr w:rsidR="0077747B" w14:paraId="7C383817" w14:textId="77777777" w:rsidTr="46683F6C">
        <w:tc>
          <w:tcPr>
            <w:tcW w:w="3823" w:type="dxa"/>
            <w:shd w:val="clear" w:color="auto" w:fill="CCCCCC"/>
          </w:tcPr>
          <w:p w14:paraId="4728D881" w14:textId="790C0C76" w:rsidR="0077747B" w:rsidRPr="00961165" w:rsidRDefault="00961165">
            <w:r w:rsidRPr="00961165">
              <w:rPr>
                <w:color w:val="000000"/>
              </w:rPr>
              <w:t>Tiedon nimi ja koodi, jos tieto tunnistetaan kenttäkoodilla</w:t>
            </w:r>
          </w:p>
        </w:tc>
        <w:tc>
          <w:tcPr>
            <w:tcW w:w="2945" w:type="dxa"/>
            <w:shd w:val="clear" w:color="auto" w:fill="CCCCCC"/>
          </w:tcPr>
          <w:p w14:paraId="56FAC2C7" w14:textId="77777777" w:rsidR="0077747B" w:rsidRDefault="0077747B">
            <w:r>
              <w:t>Pituus</w:t>
            </w:r>
          </w:p>
        </w:tc>
        <w:tc>
          <w:tcPr>
            <w:tcW w:w="1980" w:type="dxa"/>
            <w:shd w:val="clear" w:color="auto" w:fill="CCCCCC"/>
          </w:tcPr>
          <w:p w14:paraId="2FE6DB41" w14:textId="77777777" w:rsidR="0077747B" w:rsidRDefault="0077747B">
            <w:r>
              <w:t>Pakollisuus</w:t>
            </w:r>
          </w:p>
        </w:tc>
      </w:tr>
      <w:tr w:rsidR="008D7570" w:rsidRPr="00A302D4" w14:paraId="66F7785E" w14:textId="77777777" w:rsidTr="46683F6C">
        <w:tc>
          <w:tcPr>
            <w:tcW w:w="3823" w:type="dxa"/>
          </w:tcPr>
          <w:p w14:paraId="008A0686" w14:textId="77777777" w:rsidR="008D7570" w:rsidRPr="008D7570" w:rsidRDefault="008D7570" w:rsidP="46683F6C">
            <w:pPr>
              <w:rPr>
                <w:b/>
                <w:bCs/>
                <w:sz w:val="22"/>
                <w:szCs w:val="22"/>
              </w:rPr>
            </w:pPr>
            <w:r w:rsidRPr="46683F6C">
              <w:rPr>
                <w:b/>
                <w:bCs/>
                <w:sz w:val="22"/>
                <w:szCs w:val="22"/>
              </w:rPr>
              <w:t>Annososio ja jatko-osiot (32)</w:t>
            </w:r>
          </w:p>
        </w:tc>
        <w:tc>
          <w:tcPr>
            <w:tcW w:w="2945" w:type="dxa"/>
          </w:tcPr>
          <w:p w14:paraId="4A28F45B" w14:textId="77777777" w:rsidR="008D7570" w:rsidRPr="00A302D4" w:rsidRDefault="008D7570">
            <w:pPr>
              <w:rPr>
                <w:sz w:val="22"/>
              </w:rPr>
            </w:pPr>
          </w:p>
        </w:tc>
        <w:tc>
          <w:tcPr>
            <w:tcW w:w="1980" w:type="dxa"/>
          </w:tcPr>
          <w:p w14:paraId="2033314F" w14:textId="7081F09F" w:rsidR="008D7570" w:rsidRPr="00A302D4" w:rsidRDefault="008D7570" w:rsidP="46683F6C">
            <w:pPr>
              <w:rPr>
                <w:sz w:val="22"/>
                <w:szCs w:val="22"/>
              </w:rPr>
            </w:pPr>
            <w:r w:rsidRPr="46683F6C">
              <w:rPr>
                <w:sz w:val="22"/>
                <w:szCs w:val="22"/>
              </w:rPr>
              <w:t>P</w:t>
            </w:r>
          </w:p>
        </w:tc>
      </w:tr>
      <w:tr w:rsidR="008D7570" w:rsidRPr="00A302D4" w14:paraId="32AA20DD" w14:textId="77777777" w:rsidTr="46683F6C">
        <w:tc>
          <w:tcPr>
            <w:tcW w:w="3823" w:type="dxa"/>
          </w:tcPr>
          <w:p w14:paraId="4A9AE954" w14:textId="35CCB6E5" w:rsidR="008D7570" w:rsidRDefault="008D7570" w:rsidP="46683F6C">
            <w:pPr>
              <w:ind w:left="283"/>
              <w:rPr>
                <w:sz w:val="22"/>
                <w:szCs w:val="22"/>
              </w:rPr>
            </w:pPr>
            <w:r w:rsidRPr="46683F6C">
              <w:rPr>
                <w:sz w:val="22"/>
                <w:szCs w:val="22"/>
              </w:rPr>
              <w:t>annostelu vain tekstinä (87)</w:t>
            </w:r>
          </w:p>
        </w:tc>
        <w:tc>
          <w:tcPr>
            <w:tcW w:w="2945" w:type="dxa"/>
          </w:tcPr>
          <w:p w14:paraId="33F622B1" w14:textId="2920C81E" w:rsidR="008D7570" w:rsidRDefault="008D7570"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049DBEB7" w14:textId="741E7991" w:rsidR="008D7570" w:rsidRPr="00A302D4" w:rsidRDefault="008D7570" w:rsidP="46683F6C">
            <w:pPr>
              <w:rPr>
                <w:sz w:val="22"/>
                <w:szCs w:val="22"/>
              </w:rPr>
            </w:pPr>
            <w:r w:rsidRPr="46683F6C">
              <w:rPr>
                <w:sz w:val="22"/>
                <w:szCs w:val="22"/>
              </w:rPr>
              <w:t>P</w:t>
            </w:r>
          </w:p>
        </w:tc>
      </w:tr>
      <w:tr w:rsidR="008D7570" w:rsidRPr="00A302D4" w14:paraId="1529A506" w14:textId="77777777" w:rsidTr="46683F6C">
        <w:tc>
          <w:tcPr>
            <w:tcW w:w="3823" w:type="dxa"/>
          </w:tcPr>
          <w:p w14:paraId="188616B1" w14:textId="6999B8D8" w:rsidR="008D7570" w:rsidRDefault="008D7570" w:rsidP="46683F6C">
            <w:pPr>
              <w:ind w:left="283"/>
              <w:rPr>
                <w:sz w:val="22"/>
                <w:szCs w:val="22"/>
              </w:rPr>
            </w:pPr>
            <w:r w:rsidRPr="46683F6C">
              <w:rPr>
                <w:sz w:val="22"/>
                <w:szCs w:val="22"/>
              </w:rPr>
              <w:t xml:space="preserve">tekstimuotoinen </w:t>
            </w:r>
            <w:proofErr w:type="gramStart"/>
            <w:r w:rsidRPr="46683F6C">
              <w:rPr>
                <w:sz w:val="22"/>
                <w:szCs w:val="22"/>
              </w:rPr>
              <w:t>annostusohje  (</w:t>
            </w:r>
            <w:proofErr w:type="gramEnd"/>
            <w:r w:rsidRPr="46683F6C">
              <w:rPr>
                <w:sz w:val="22"/>
                <w:szCs w:val="22"/>
              </w:rPr>
              <w:t>29)</w:t>
            </w:r>
          </w:p>
        </w:tc>
        <w:tc>
          <w:tcPr>
            <w:tcW w:w="2945" w:type="dxa"/>
          </w:tcPr>
          <w:p w14:paraId="6B213693" w14:textId="0D5F2B51" w:rsidR="008D7570" w:rsidRDefault="008D7570"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300 </w:t>
            </w:r>
            <w:proofErr w:type="spellStart"/>
            <w:r w:rsidRPr="46683F6C">
              <w:rPr>
                <w:sz w:val="22"/>
                <w:szCs w:val="22"/>
              </w:rPr>
              <w:t>mkiä</w:t>
            </w:r>
            <w:proofErr w:type="spellEnd"/>
            <w:r w:rsidRPr="46683F6C">
              <w:rPr>
                <w:sz w:val="22"/>
                <w:szCs w:val="22"/>
              </w:rPr>
              <w:t>)</w:t>
            </w:r>
          </w:p>
        </w:tc>
        <w:tc>
          <w:tcPr>
            <w:tcW w:w="1980" w:type="dxa"/>
          </w:tcPr>
          <w:p w14:paraId="7437A108" w14:textId="4E1F3001" w:rsidR="008D7570" w:rsidRPr="00A302D4" w:rsidRDefault="008D7570" w:rsidP="46683F6C">
            <w:pPr>
              <w:rPr>
                <w:sz w:val="22"/>
                <w:szCs w:val="22"/>
              </w:rPr>
            </w:pPr>
            <w:r w:rsidRPr="46683F6C">
              <w:rPr>
                <w:sz w:val="22"/>
                <w:szCs w:val="22"/>
              </w:rPr>
              <w:t>P</w:t>
            </w:r>
          </w:p>
        </w:tc>
      </w:tr>
      <w:tr w:rsidR="008D7570" w:rsidRPr="00A302D4" w14:paraId="452BDD49" w14:textId="77777777" w:rsidTr="46683F6C">
        <w:tc>
          <w:tcPr>
            <w:tcW w:w="3823" w:type="dxa"/>
          </w:tcPr>
          <w:p w14:paraId="3CC7198F" w14:textId="0C2B8399" w:rsidR="008D7570" w:rsidRDefault="008D7570" w:rsidP="46683F6C">
            <w:pPr>
              <w:ind w:left="283"/>
              <w:rPr>
                <w:sz w:val="22"/>
                <w:szCs w:val="22"/>
              </w:rPr>
            </w:pPr>
            <w:proofErr w:type="gramStart"/>
            <w:r w:rsidRPr="46683F6C">
              <w:rPr>
                <w:sz w:val="22"/>
                <w:szCs w:val="22"/>
              </w:rPr>
              <w:t>S</w:t>
            </w:r>
            <w:r w:rsidR="00F1422C" w:rsidRPr="46683F6C">
              <w:rPr>
                <w:sz w:val="22"/>
                <w:szCs w:val="22"/>
              </w:rPr>
              <w:t>ic!</w:t>
            </w:r>
            <w:r w:rsidRPr="46683F6C">
              <w:rPr>
                <w:sz w:val="22"/>
                <w:szCs w:val="22"/>
              </w:rPr>
              <w:t>-</w:t>
            </w:r>
            <w:proofErr w:type="gramEnd"/>
            <w:r w:rsidRPr="46683F6C">
              <w:rPr>
                <w:sz w:val="22"/>
                <w:szCs w:val="22"/>
              </w:rPr>
              <w:t>merkintä (56)</w:t>
            </w:r>
          </w:p>
        </w:tc>
        <w:tc>
          <w:tcPr>
            <w:tcW w:w="2945" w:type="dxa"/>
          </w:tcPr>
          <w:p w14:paraId="3D2C54B2" w14:textId="1CA2D05F" w:rsidR="008D7570" w:rsidRDefault="008D7570"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68BA1105" w14:textId="20EC22D4" w:rsidR="008D7570" w:rsidRDefault="008D7570" w:rsidP="46683F6C">
            <w:pPr>
              <w:rPr>
                <w:sz w:val="22"/>
                <w:szCs w:val="22"/>
              </w:rPr>
            </w:pPr>
            <w:r w:rsidRPr="46683F6C">
              <w:rPr>
                <w:sz w:val="22"/>
                <w:szCs w:val="22"/>
              </w:rPr>
              <w:t>P</w:t>
            </w:r>
          </w:p>
        </w:tc>
      </w:tr>
      <w:tr w:rsidR="008D7570" w:rsidRPr="00A302D4" w14:paraId="42F826A5" w14:textId="77777777" w:rsidTr="46683F6C">
        <w:trPr>
          <w:trHeight w:val="1532"/>
        </w:trPr>
        <w:tc>
          <w:tcPr>
            <w:tcW w:w="3823" w:type="dxa"/>
          </w:tcPr>
          <w:p w14:paraId="1A7FCDDD" w14:textId="12A8F82A" w:rsidR="008D7570" w:rsidRPr="008D7570" w:rsidRDefault="00116F4A" w:rsidP="46683F6C">
            <w:pPr>
              <w:ind w:left="283"/>
              <w:rPr>
                <w:b/>
                <w:bCs/>
                <w:sz w:val="22"/>
                <w:szCs w:val="22"/>
              </w:rPr>
            </w:pPr>
            <w:r w:rsidRPr="46683F6C">
              <w:rPr>
                <w:b/>
                <w:bCs/>
                <w:sz w:val="22"/>
                <w:szCs w:val="22"/>
              </w:rPr>
              <w:t>Annostuksen lisätiedot (250)</w:t>
            </w:r>
          </w:p>
        </w:tc>
        <w:tc>
          <w:tcPr>
            <w:tcW w:w="2945" w:type="dxa"/>
          </w:tcPr>
          <w:p w14:paraId="340958B3" w14:textId="77777777" w:rsidR="008D7570" w:rsidRDefault="008D7570" w:rsidP="008D7570">
            <w:pPr>
              <w:rPr>
                <w:sz w:val="22"/>
              </w:rPr>
            </w:pPr>
          </w:p>
        </w:tc>
        <w:tc>
          <w:tcPr>
            <w:tcW w:w="1980" w:type="dxa"/>
          </w:tcPr>
          <w:p w14:paraId="3ED5B762" w14:textId="77777777" w:rsidR="008D7570" w:rsidRDefault="008D7570" w:rsidP="008D7570">
            <w:pPr>
              <w:rPr>
                <w:color w:val="000000"/>
                <w:sz w:val="22"/>
                <w:szCs w:val="22"/>
              </w:rPr>
            </w:pPr>
            <w:r>
              <w:rPr>
                <w:color w:val="000000"/>
              </w:rPr>
              <w:t xml:space="preserve">Tämän rakenteen ja sen alaiset tiedot saa antaa vain, jos annostelu vain tekstinä = </w:t>
            </w:r>
            <w:proofErr w:type="spellStart"/>
            <w:r>
              <w:rPr>
                <w:color w:val="000000"/>
              </w:rPr>
              <w:t>false</w:t>
            </w:r>
            <w:proofErr w:type="spellEnd"/>
            <w:r>
              <w:rPr>
                <w:color w:val="000000"/>
              </w:rPr>
              <w:t>.</w:t>
            </w:r>
          </w:p>
          <w:p w14:paraId="659C9475" w14:textId="12CA0292" w:rsidR="008D7570" w:rsidRDefault="008D7570" w:rsidP="008D7570">
            <w:pPr>
              <w:rPr>
                <w:sz w:val="22"/>
              </w:rPr>
            </w:pPr>
          </w:p>
        </w:tc>
      </w:tr>
      <w:tr w:rsidR="00394C0C" w:rsidRPr="00A302D4" w14:paraId="51DB7DDD" w14:textId="77777777" w:rsidTr="46683F6C">
        <w:tc>
          <w:tcPr>
            <w:tcW w:w="3823" w:type="dxa"/>
          </w:tcPr>
          <w:p w14:paraId="1DDD2D04" w14:textId="3F18AF82" w:rsidR="00394C0C" w:rsidRDefault="00394C0C" w:rsidP="46683F6C">
            <w:pPr>
              <w:ind w:left="567"/>
              <w:rPr>
                <w:sz w:val="22"/>
                <w:szCs w:val="22"/>
              </w:rPr>
            </w:pPr>
            <w:r w:rsidRPr="46683F6C">
              <w:rPr>
                <w:sz w:val="22"/>
                <w:szCs w:val="22"/>
              </w:rPr>
              <w:t>lääkkeenantoreitti- ja tapa (231)</w:t>
            </w:r>
          </w:p>
        </w:tc>
        <w:tc>
          <w:tcPr>
            <w:tcW w:w="2945" w:type="dxa"/>
          </w:tcPr>
          <w:p w14:paraId="4914BDD5" w14:textId="5A86E353" w:rsidR="00394C0C"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w:t>
            </w:r>
            <w:proofErr w:type="spellStart"/>
            <w:r w:rsidRPr="46683F6C">
              <w:rPr>
                <w:sz w:val="22"/>
                <w:szCs w:val="22"/>
              </w:rPr>
              <w:t>mkiä</w:t>
            </w:r>
            <w:proofErr w:type="spellEnd"/>
            <w:r w:rsidRPr="46683F6C">
              <w:rPr>
                <w:sz w:val="22"/>
                <w:szCs w:val="22"/>
              </w:rPr>
              <w:t>, koodisto)</w:t>
            </w:r>
          </w:p>
        </w:tc>
        <w:tc>
          <w:tcPr>
            <w:tcW w:w="1980" w:type="dxa"/>
          </w:tcPr>
          <w:p w14:paraId="3BC363E1" w14:textId="54A4BD0B" w:rsidR="00394C0C" w:rsidRDefault="00394C0C" w:rsidP="00394C0C">
            <w:pPr>
              <w:rPr>
                <w:sz w:val="22"/>
              </w:rPr>
            </w:pPr>
          </w:p>
        </w:tc>
      </w:tr>
      <w:tr w:rsidR="00394C0C" w:rsidRPr="00A302D4" w14:paraId="7087D616" w14:textId="77777777" w:rsidTr="46683F6C">
        <w:tc>
          <w:tcPr>
            <w:tcW w:w="3823" w:type="dxa"/>
          </w:tcPr>
          <w:p w14:paraId="251C109D" w14:textId="5B270C7C" w:rsidR="00394C0C" w:rsidRDefault="00394C0C" w:rsidP="46683F6C">
            <w:pPr>
              <w:ind w:left="567"/>
              <w:rPr>
                <w:sz w:val="22"/>
                <w:szCs w:val="22"/>
              </w:rPr>
            </w:pPr>
            <w:r w:rsidRPr="46683F6C">
              <w:rPr>
                <w:sz w:val="22"/>
                <w:szCs w:val="22"/>
              </w:rPr>
              <w:t>käyttöohjeen lisätieto (234)</w:t>
            </w:r>
          </w:p>
        </w:tc>
        <w:tc>
          <w:tcPr>
            <w:tcW w:w="2945" w:type="dxa"/>
          </w:tcPr>
          <w:p w14:paraId="40B627BC" w14:textId="32D66337" w:rsidR="00394C0C"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250 </w:t>
            </w:r>
            <w:proofErr w:type="spellStart"/>
            <w:r w:rsidRPr="46683F6C">
              <w:rPr>
                <w:sz w:val="22"/>
                <w:szCs w:val="22"/>
              </w:rPr>
              <w:t>mkiä</w:t>
            </w:r>
            <w:proofErr w:type="spellEnd"/>
            <w:r w:rsidRPr="46683F6C">
              <w:rPr>
                <w:sz w:val="22"/>
                <w:szCs w:val="22"/>
              </w:rPr>
              <w:t>)</w:t>
            </w:r>
          </w:p>
        </w:tc>
        <w:tc>
          <w:tcPr>
            <w:tcW w:w="1980" w:type="dxa"/>
          </w:tcPr>
          <w:p w14:paraId="271F22D4" w14:textId="4461131D" w:rsidR="00394C0C" w:rsidRDefault="00394C0C" w:rsidP="00394C0C">
            <w:pPr>
              <w:rPr>
                <w:sz w:val="22"/>
              </w:rPr>
            </w:pPr>
          </w:p>
        </w:tc>
      </w:tr>
      <w:tr w:rsidR="00394C0C" w:rsidRPr="00A302D4" w14:paraId="262E1E81" w14:textId="77777777" w:rsidTr="46683F6C">
        <w:tc>
          <w:tcPr>
            <w:tcW w:w="3823" w:type="dxa"/>
          </w:tcPr>
          <w:p w14:paraId="008EA63B" w14:textId="243FF32F" w:rsidR="00394C0C" w:rsidRPr="008D7570" w:rsidRDefault="00394C0C" w:rsidP="46683F6C">
            <w:pPr>
              <w:ind w:left="567"/>
              <w:rPr>
                <w:b/>
                <w:bCs/>
                <w:sz w:val="22"/>
                <w:szCs w:val="22"/>
              </w:rPr>
            </w:pPr>
            <w:r w:rsidRPr="46683F6C">
              <w:rPr>
                <w:b/>
                <w:bCs/>
                <w:sz w:val="22"/>
                <w:szCs w:val="22"/>
              </w:rPr>
              <w:t>Annostelukausi (230)</w:t>
            </w:r>
          </w:p>
        </w:tc>
        <w:tc>
          <w:tcPr>
            <w:tcW w:w="2945" w:type="dxa"/>
          </w:tcPr>
          <w:p w14:paraId="7B8BCDE4" w14:textId="77777777" w:rsidR="00394C0C" w:rsidRPr="00A302D4" w:rsidRDefault="00394C0C" w:rsidP="00394C0C">
            <w:pPr>
              <w:rPr>
                <w:sz w:val="22"/>
              </w:rPr>
            </w:pPr>
          </w:p>
        </w:tc>
        <w:tc>
          <w:tcPr>
            <w:tcW w:w="1980" w:type="dxa"/>
          </w:tcPr>
          <w:p w14:paraId="3D66A754" w14:textId="3AC149FB" w:rsidR="00394C0C" w:rsidRDefault="00394C0C" w:rsidP="46683F6C">
            <w:pPr>
              <w:rPr>
                <w:sz w:val="22"/>
                <w:szCs w:val="22"/>
              </w:rPr>
            </w:pPr>
            <w:r>
              <w:rPr>
                <w:color w:val="000000"/>
              </w:rPr>
              <w:t xml:space="preserve">EP, pakollinen jos annostelu vain tekstinä = </w:t>
            </w:r>
            <w:proofErr w:type="spellStart"/>
            <w:r>
              <w:rPr>
                <w:color w:val="000000"/>
              </w:rPr>
              <w:t>false</w:t>
            </w:r>
            <w:proofErr w:type="spellEnd"/>
            <w:r>
              <w:rPr>
                <w:color w:val="000000"/>
              </w:rPr>
              <w:t>.</w:t>
            </w:r>
          </w:p>
        </w:tc>
      </w:tr>
      <w:tr w:rsidR="00394C0C" w:rsidRPr="00A302D4" w14:paraId="53562AC7" w14:textId="77777777" w:rsidTr="46683F6C">
        <w:tc>
          <w:tcPr>
            <w:tcW w:w="3823" w:type="dxa"/>
          </w:tcPr>
          <w:p w14:paraId="7B66F0BE" w14:textId="787EFD1D" w:rsidR="00394C0C" w:rsidRDefault="00394C0C" w:rsidP="46683F6C">
            <w:pPr>
              <w:ind w:left="850"/>
              <w:rPr>
                <w:sz w:val="22"/>
                <w:szCs w:val="22"/>
              </w:rPr>
            </w:pPr>
            <w:r w:rsidRPr="46683F6C">
              <w:rPr>
                <w:sz w:val="22"/>
                <w:szCs w:val="22"/>
              </w:rPr>
              <w:t>annostelukauden alkuaika (232)</w:t>
            </w:r>
          </w:p>
        </w:tc>
        <w:tc>
          <w:tcPr>
            <w:tcW w:w="2945" w:type="dxa"/>
          </w:tcPr>
          <w:p w14:paraId="12718385" w14:textId="04504EDA"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624C398A" w14:textId="11F82A64" w:rsidR="00394C0C" w:rsidRPr="00A302D4" w:rsidRDefault="00394C0C" w:rsidP="00394C0C">
            <w:pPr>
              <w:rPr>
                <w:sz w:val="22"/>
              </w:rPr>
            </w:pPr>
          </w:p>
        </w:tc>
      </w:tr>
      <w:tr w:rsidR="00394C0C" w:rsidRPr="00A302D4" w14:paraId="477B0E9F" w14:textId="77777777" w:rsidTr="46683F6C">
        <w:tc>
          <w:tcPr>
            <w:tcW w:w="3823" w:type="dxa"/>
          </w:tcPr>
          <w:p w14:paraId="43F4622D" w14:textId="5961A4B2" w:rsidR="00394C0C" w:rsidRDefault="00394C0C" w:rsidP="46683F6C">
            <w:pPr>
              <w:ind w:left="850"/>
              <w:rPr>
                <w:sz w:val="22"/>
                <w:szCs w:val="22"/>
              </w:rPr>
            </w:pPr>
            <w:r w:rsidRPr="46683F6C">
              <w:rPr>
                <w:sz w:val="22"/>
                <w:szCs w:val="22"/>
              </w:rPr>
              <w:t>annostelukauden päättymisaika (233)</w:t>
            </w:r>
          </w:p>
        </w:tc>
        <w:tc>
          <w:tcPr>
            <w:tcW w:w="2945" w:type="dxa"/>
          </w:tcPr>
          <w:p w14:paraId="60556A7C" w14:textId="17EDB473"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39F42C83" w14:textId="3D574E3F" w:rsidR="00394C0C" w:rsidRPr="00A302D4" w:rsidRDefault="00394C0C" w:rsidP="00394C0C">
            <w:pPr>
              <w:rPr>
                <w:sz w:val="22"/>
              </w:rPr>
            </w:pPr>
          </w:p>
        </w:tc>
      </w:tr>
      <w:tr w:rsidR="00394C0C" w:rsidRPr="00A302D4" w14:paraId="12312DB5" w14:textId="77777777" w:rsidTr="46683F6C">
        <w:tc>
          <w:tcPr>
            <w:tcW w:w="3823" w:type="dxa"/>
          </w:tcPr>
          <w:p w14:paraId="7DC11A0E" w14:textId="5FB1A6C2" w:rsidR="00394C0C" w:rsidRDefault="00394C0C" w:rsidP="46683F6C">
            <w:pPr>
              <w:ind w:left="850"/>
              <w:rPr>
                <w:sz w:val="22"/>
                <w:szCs w:val="22"/>
              </w:rPr>
            </w:pPr>
            <w:r w:rsidRPr="46683F6C">
              <w:rPr>
                <w:sz w:val="22"/>
                <w:szCs w:val="22"/>
              </w:rPr>
              <w:t>annostelukauden kesto (235)</w:t>
            </w:r>
          </w:p>
        </w:tc>
        <w:tc>
          <w:tcPr>
            <w:tcW w:w="2945" w:type="dxa"/>
          </w:tcPr>
          <w:p w14:paraId="1BDF16DC" w14:textId="701A234A"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3E23203C" w14:textId="4499E9F8" w:rsidR="00394C0C" w:rsidRPr="00A302D4" w:rsidRDefault="00394C0C" w:rsidP="00394C0C">
            <w:pPr>
              <w:rPr>
                <w:sz w:val="22"/>
              </w:rPr>
            </w:pPr>
          </w:p>
        </w:tc>
      </w:tr>
      <w:tr w:rsidR="00394C0C" w:rsidRPr="00A302D4" w14:paraId="6D23BF36" w14:textId="77777777" w:rsidTr="46683F6C">
        <w:tc>
          <w:tcPr>
            <w:tcW w:w="3823" w:type="dxa"/>
          </w:tcPr>
          <w:p w14:paraId="32904CCD" w14:textId="68093743" w:rsidR="00394C0C" w:rsidRDefault="00394C0C" w:rsidP="46683F6C">
            <w:pPr>
              <w:ind w:left="850"/>
              <w:rPr>
                <w:sz w:val="22"/>
                <w:szCs w:val="22"/>
              </w:rPr>
            </w:pPr>
            <w:r w:rsidRPr="46683F6C">
              <w:rPr>
                <w:sz w:val="22"/>
                <w:szCs w:val="22"/>
              </w:rPr>
              <w:t>lääke tauolla (236)</w:t>
            </w:r>
          </w:p>
        </w:tc>
        <w:tc>
          <w:tcPr>
            <w:tcW w:w="2945" w:type="dxa"/>
          </w:tcPr>
          <w:p w14:paraId="09ABC4E8" w14:textId="231BD211"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 xml:space="preserve"> - </w:t>
            </w:r>
            <w:proofErr w:type="spellStart"/>
            <w:r w:rsidRPr="46683F6C">
              <w:rPr>
                <w:sz w:val="22"/>
                <w:szCs w:val="22"/>
              </w:rPr>
              <w:t>timestamp</w:t>
            </w:r>
            <w:proofErr w:type="spellEnd"/>
            <w:r w:rsidRPr="46683F6C">
              <w:rPr>
                <w:sz w:val="22"/>
                <w:szCs w:val="22"/>
              </w:rPr>
              <w:t>)</w:t>
            </w:r>
          </w:p>
        </w:tc>
        <w:tc>
          <w:tcPr>
            <w:tcW w:w="1980" w:type="dxa"/>
          </w:tcPr>
          <w:p w14:paraId="0306AE11" w14:textId="6A8AC089" w:rsidR="00394C0C" w:rsidRPr="00A302D4" w:rsidRDefault="00394C0C" w:rsidP="00394C0C">
            <w:pPr>
              <w:rPr>
                <w:sz w:val="22"/>
              </w:rPr>
            </w:pPr>
          </w:p>
        </w:tc>
      </w:tr>
      <w:tr w:rsidR="00394C0C" w:rsidRPr="00A302D4" w14:paraId="44CA617A" w14:textId="77777777" w:rsidTr="46683F6C">
        <w:tc>
          <w:tcPr>
            <w:tcW w:w="3823" w:type="dxa"/>
          </w:tcPr>
          <w:p w14:paraId="7F919196" w14:textId="674C05E3" w:rsidR="00394C0C" w:rsidRDefault="00394C0C" w:rsidP="46683F6C">
            <w:pPr>
              <w:ind w:left="850"/>
              <w:rPr>
                <w:sz w:val="22"/>
                <w:szCs w:val="22"/>
              </w:rPr>
            </w:pPr>
            <w:r w:rsidRPr="46683F6C">
              <w:rPr>
                <w:sz w:val="22"/>
                <w:szCs w:val="22"/>
              </w:rPr>
              <w:t>annostus tarvittaessa (237)</w:t>
            </w:r>
          </w:p>
        </w:tc>
        <w:tc>
          <w:tcPr>
            <w:tcW w:w="2945" w:type="dxa"/>
          </w:tcPr>
          <w:p w14:paraId="2814CE8E" w14:textId="38B9085F" w:rsidR="00394C0C" w:rsidRPr="00A302D4" w:rsidRDefault="00394C0C"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04BEEA9E" w14:textId="2C918FF2" w:rsidR="00394C0C" w:rsidRPr="00A302D4" w:rsidRDefault="00394C0C" w:rsidP="46683F6C">
            <w:pPr>
              <w:rPr>
                <w:sz w:val="22"/>
                <w:szCs w:val="22"/>
              </w:rPr>
            </w:pPr>
            <w:r w:rsidRPr="46683F6C">
              <w:rPr>
                <w:sz w:val="22"/>
                <w:szCs w:val="22"/>
              </w:rPr>
              <w:t>P</w:t>
            </w:r>
          </w:p>
        </w:tc>
      </w:tr>
      <w:tr w:rsidR="00394C0C" w:rsidRPr="00A302D4" w14:paraId="3C619848" w14:textId="77777777" w:rsidTr="46683F6C">
        <w:tc>
          <w:tcPr>
            <w:tcW w:w="3823" w:type="dxa"/>
          </w:tcPr>
          <w:p w14:paraId="38BB4818" w14:textId="320CB53C" w:rsidR="00394C0C" w:rsidRDefault="00394C0C" w:rsidP="46683F6C">
            <w:pPr>
              <w:ind w:left="850"/>
              <w:rPr>
                <w:sz w:val="22"/>
                <w:szCs w:val="22"/>
              </w:rPr>
            </w:pPr>
            <w:r w:rsidRPr="46683F6C">
              <w:rPr>
                <w:sz w:val="22"/>
                <w:szCs w:val="22"/>
              </w:rPr>
              <w:t>annosjakson pituus (238)</w:t>
            </w:r>
          </w:p>
        </w:tc>
        <w:tc>
          <w:tcPr>
            <w:tcW w:w="2945" w:type="dxa"/>
          </w:tcPr>
          <w:p w14:paraId="6744D4F9" w14:textId="405E46BE"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25 </w:t>
            </w:r>
            <w:proofErr w:type="spellStart"/>
            <w:r w:rsidRPr="46683F6C">
              <w:rPr>
                <w:sz w:val="22"/>
                <w:szCs w:val="22"/>
              </w:rPr>
              <w:t>mkiä</w:t>
            </w:r>
            <w:proofErr w:type="spellEnd"/>
            <w:r w:rsidRPr="46683F6C">
              <w:rPr>
                <w:sz w:val="22"/>
                <w:szCs w:val="22"/>
              </w:rPr>
              <w:t>)</w:t>
            </w:r>
          </w:p>
        </w:tc>
        <w:tc>
          <w:tcPr>
            <w:tcW w:w="1980" w:type="dxa"/>
          </w:tcPr>
          <w:p w14:paraId="6F5310B9" w14:textId="7FE2921F" w:rsidR="00394C0C" w:rsidRPr="00A302D4" w:rsidRDefault="00394C0C" w:rsidP="46683F6C">
            <w:pPr>
              <w:rPr>
                <w:sz w:val="22"/>
                <w:szCs w:val="22"/>
              </w:rPr>
            </w:pPr>
            <w:r w:rsidRPr="46683F6C">
              <w:rPr>
                <w:sz w:val="22"/>
                <w:szCs w:val="22"/>
              </w:rPr>
              <w:t>P</w:t>
            </w:r>
          </w:p>
        </w:tc>
      </w:tr>
      <w:tr w:rsidR="00394C0C" w:rsidRPr="00A302D4" w14:paraId="4D7086E4" w14:textId="77777777" w:rsidTr="46683F6C">
        <w:tc>
          <w:tcPr>
            <w:tcW w:w="3823" w:type="dxa"/>
          </w:tcPr>
          <w:p w14:paraId="73B1D035" w14:textId="3042707F" w:rsidR="00394C0C" w:rsidRPr="008D7570" w:rsidRDefault="00394C0C" w:rsidP="46683F6C">
            <w:pPr>
              <w:ind w:left="850"/>
              <w:rPr>
                <w:b/>
                <w:bCs/>
                <w:sz w:val="22"/>
                <w:szCs w:val="22"/>
              </w:rPr>
            </w:pPr>
            <w:r w:rsidRPr="46683F6C">
              <w:rPr>
                <w:b/>
                <w:bCs/>
                <w:sz w:val="22"/>
                <w:szCs w:val="22"/>
              </w:rPr>
              <w:t>Annokset (239)</w:t>
            </w:r>
          </w:p>
        </w:tc>
        <w:tc>
          <w:tcPr>
            <w:tcW w:w="2945" w:type="dxa"/>
          </w:tcPr>
          <w:p w14:paraId="078D721A" w14:textId="77777777" w:rsidR="00394C0C" w:rsidRPr="00A302D4" w:rsidRDefault="00394C0C" w:rsidP="00394C0C">
            <w:pPr>
              <w:rPr>
                <w:sz w:val="22"/>
              </w:rPr>
            </w:pPr>
          </w:p>
        </w:tc>
        <w:tc>
          <w:tcPr>
            <w:tcW w:w="1980" w:type="dxa"/>
          </w:tcPr>
          <w:p w14:paraId="585EF1D6" w14:textId="302FAE67" w:rsidR="00394C0C" w:rsidRDefault="00394C0C" w:rsidP="46683F6C">
            <w:pPr>
              <w:rPr>
                <w:sz w:val="22"/>
                <w:szCs w:val="22"/>
              </w:rPr>
            </w:pPr>
            <w:r w:rsidRPr="46683F6C">
              <w:rPr>
                <w:sz w:val="22"/>
                <w:szCs w:val="22"/>
              </w:rPr>
              <w:t>P</w:t>
            </w:r>
          </w:p>
        </w:tc>
      </w:tr>
      <w:tr w:rsidR="00394C0C" w:rsidRPr="00A302D4" w14:paraId="3C1E19AE" w14:textId="77777777" w:rsidTr="46683F6C">
        <w:tc>
          <w:tcPr>
            <w:tcW w:w="3823" w:type="dxa"/>
          </w:tcPr>
          <w:p w14:paraId="130BDFF5" w14:textId="5888BA33" w:rsidR="00394C0C" w:rsidRDefault="00394C0C" w:rsidP="46683F6C">
            <w:pPr>
              <w:ind w:left="1134"/>
              <w:rPr>
                <w:sz w:val="22"/>
                <w:szCs w:val="22"/>
              </w:rPr>
            </w:pPr>
            <w:r w:rsidRPr="46683F6C">
              <w:rPr>
                <w:sz w:val="22"/>
                <w:szCs w:val="22"/>
              </w:rPr>
              <w:t>annosaika (240)</w:t>
            </w:r>
          </w:p>
        </w:tc>
        <w:tc>
          <w:tcPr>
            <w:tcW w:w="2945" w:type="dxa"/>
          </w:tcPr>
          <w:p w14:paraId="0A9BF083" w14:textId="7D85C15E"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w:t>
            </w:r>
            <w:proofErr w:type="spellStart"/>
            <w:r w:rsidRPr="46683F6C">
              <w:rPr>
                <w:sz w:val="22"/>
                <w:szCs w:val="22"/>
              </w:rPr>
              <w:t>mkiä</w:t>
            </w:r>
            <w:proofErr w:type="spellEnd"/>
            <w:r w:rsidRPr="46683F6C">
              <w:rPr>
                <w:sz w:val="22"/>
                <w:szCs w:val="22"/>
              </w:rPr>
              <w:t>)</w:t>
            </w:r>
          </w:p>
        </w:tc>
        <w:tc>
          <w:tcPr>
            <w:tcW w:w="1980" w:type="dxa"/>
          </w:tcPr>
          <w:p w14:paraId="699BB100" w14:textId="6A70B686" w:rsidR="00394C0C" w:rsidRPr="00A302D4" w:rsidRDefault="00712ABD" w:rsidP="46683F6C">
            <w:pPr>
              <w:rPr>
                <w:sz w:val="22"/>
                <w:szCs w:val="22"/>
              </w:rPr>
            </w:pPr>
            <w:r w:rsidRPr="46683F6C">
              <w:rPr>
                <w:sz w:val="22"/>
                <w:szCs w:val="22"/>
              </w:rPr>
              <w:t>Vaihtoehtoinen kenttä annosajankohdan (244) kanssa</w:t>
            </w:r>
          </w:p>
        </w:tc>
      </w:tr>
      <w:tr w:rsidR="00394C0C" w:rsidRPr="00A302D4" w14:paraId="0557A30B" w14:textId="77777777" w:rsidTr="46683F6C">
        <w:tc>
          <w:tcPr>
            <w:tcW w:w="3823" w:type="dxa"/>
          </w:tcPr>
          <w:p w14:paraId="77BF938A" w14:textId="3934883C" w:rsidR="00394C0C" w:rsidRDefault="00394C0C" w:rsidP="46683F6C">
            <w:pPr>
              <w:ind w:left="1134"/>
              <w:rPr>
                <w:sz w:val="22"/>
                <w:szCs w:val="22"/>
              </w:rPr>
            </w:pPr>
            <w:r w:rsidRPr="46683F6C">
              <w:rPr>
                <w:sz w:val="22"/>
                <w:szCs w:val="22"/>
              </w:rPr>
              <w:t>annos (fysikaalinen) (241)</w:t>
            </w:r>
          </w:p>
        </w:tc>
        <w:tc>
          <w:tcPr>
            <w:tcW w:w="2945" w:type="dxa"/>
          </w:tcPr>
          <w:p w14:paraId="5D1B502C" w14:textId="35C8BB6E"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50+30 </w:t>
            </w:r>
            <w:proofErr w:type="spellStart"/>
            <w:r w:rsidRPr="46683F6C">
              <w:rPr>
                <w:sz w:val="22"/>
                <w:szCs w:val="22"/>
              </w:rPr>
              <w:t>mkiä</w:t>
            </w:r>
            <w:proofErr w:type="spellEnd"/>
            <w:r w:rsidRPr="46683F6C">
              <w:rPr>
                <w:sz w:val="22"/>
                <w:szCs w:val="22"/>
              </w:rPr>
              <w:t>)</w:t>
            </w:r>
          </w:p>
        </w:tc>
        <w:tc>
          <w:tcPr>
            <w:tcW w:w="1980" w:type="dxa"/>
          </w:tcPr>
          <w:p w14:paraId="114BAA4A" w14:textId="495ABDEA" w:rsidR="00394C0C" w:rsidRPr="00A302D4" w:rsidRDefault="00394C0C" w:rsidP="46683F6C">
            <w:pPr>
              <w:rPr>
                <w:sz w:val="22"/>
                <w:szCs w:val="22"/>
              </w:rPr>
            </w:pPr>
            <w:r w:rsidRPr="46683F6C">
              <w:rPr>
                <w:sz w:val="22"/>
                <w:szCs w:val="22"/>
              </w:rPr>
              <w:t>EP, pakollinen jos annos ja annosyksikkö = tyhjä</w:t>
            </w:r>
          </w:p>
        </w:tc>
      </w:tr>
      <w:tr w:rsidR="00394C0C" w:rsidRPr="00A302D4" w14:paraId="0A91D76D" w14:textId="77777777" w:rsidTr="46683F6C">
        <w:tc>
          <w:tcPr>
            <w:tcW w:w="3823" w:type="dxa"/>
          </w:tcPr>
          <w:p w14:paraId="4C88EF93" w14:textId="70CB3403" w:rsidR="00CE131B" w:rsidRDefault="00394C0C" w:rsidP="46683F6C">
            <w:pPr>
              <w:ind w:left="1134"/>
              <w:rPr>
                <w:sz w:val="22"/>
                <w:szCs w:val="22"/>
              </w:rPr>
            </w:pPr>
            <w:r w:rsidRPr="46683F6C">
              <w:rPr>
                <w:sz w:val="22"/>
                <w:szCs w:val="22"/>
              </w:rPr>
              <w:t xml:space="preserve">annos  </w:t>
            </w:r>
          </w:p>
          <w:p w14:paraId="58AE87F5" w14:textId="0B06702E" w:rsidR="00CE131B" w:rsidRDefault="00CE131B" w:rsidP="46683F6C">
            <w:pPr>
              <w:ind w:left="1134"/>
              <w:rPr>
                <w:sz w:val="22"/>
                <w:szCs w:val="22"/>
              </w:rPr>
            </w:pPr>
            <w:r w:rsidRPr="46683F6C">
              <w:rPr>
                <w:sz w:val="22"/>
                <w:szCs w:val="22"/>
              </w:rPr>
              <w:t>ja</w:t>
            </w:r>
          </w:p>
          <w:p w14:paraId="25265909" w14:textId="77777777" w:rsidR="00CE131B" w:rsidRDefault="00394C0C" w:rsidP="46683F6C">
            <w:pPr>
              <w:ind w:left="1134"/>
              <w:rPr>
                <w:sz w:val="22"/>
                <w:szCs w:val="22"/>
              </w:rPr>
            </w:pPr>
            <w:r w:rsidRPr="46683F6C">
              <w:rPr>
                <w:sz w:val="22"/>
                <w:szCs w:val="22"/>
              </w:rPr>
              <w:t>annosyksikkö</w:t>
            </w:r>
          </w:p>
          <w:p w14:paraId="521B8737" w14:textId="2F993F83" w:rsidR="00394C0C" w:rsidRDefault="00394C0C" w:rsidP="46683F6C">
            <w:pPr>
              <w:ind w:left="1134"/>
              <w:rPr>
                <w:sz w:val="22"/>
                <w:szCs w:val="22"/>
              </w:rPr>
            </w:pPr>
            <w:r w:rsidRPr="46683F6C">
              <w:rPr>
                <w:sz w:val="22"/>
                <w:szCs w:val="22"/>
              </w:rPr>
              <w:t xml:space="preserve"> (242)</w:t>
            </w:r>
          </w:p>
        </w:tc>
        <w:tc>
          <w:tcPr>
            <w:tcW w:w="2945" w:type="dxa"/>
          </w:tcPr>
          <w:p w14:paraId="302EA90A" w14:textId="4F8F4379" w:rsidR="00CE131B"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30</w:t>
            </w:r>
            <w:r w:rsidR="00B60E3B" w:rsidRPr="46683F6C">
              <w:rPr>
                <w:sz w:val="22"/>
                <w:szCs w:val="22"/>
              </w:rPr>
              <w:t xml:space="preserve"> </w:t>
            </w:r>
            <w:proofErr w:type="spellStart"/>
            <w:r w:rsidR="00B60E3B" w:rsidRPr="46683F6C">
              <w:rPr>
                <w:sz w:val="22"/>
                <w:szCs w:val="22"/>
              </w:rPr>
              <w:t>mkiä</w:t>
            </w:r>
            <w:proofErr w:type="spellEnd"/>
            <w:r w:rsidR="00CE131B" w:rsidRPr="46683F6C">
              <w:rPr>
                <w:sz w:val="22"/>
                <w:szCs w:val="22"/>
              </w:rPr>
              <w:t>)</w:t>
            </w:r>
          </w:p>
          <w:p w14:paraId="172EB2C0" w14:textId="77777777" w:rsidR="00C147D7" w:rsidRDefault="00C147D7" w:rsidP="00CE131B">
            <w:pPr>
              <w:rPr>
                <w:sz w:val="22"/>
              </w:rPr>
            </w:pPr>
          </w:p>
          <w:p w14:paraId="0BE35E83" w14:textId="29B0A6ED" w:rsidR="00394C0C" w:rsidRPr="00A302D4" w:rsidRDefault="00C147D7" w:rsidP="46683F6C">
            <w:pPr>
              <w:rPr>
                <w:sz w:val="22"/>
                <w:szCs w:val="22"/>
              </w:rPr>
            </w:pPr>
            <w:r w:rsidRPr="46683F6C">
              <w:rPr>
                <w:sz w:val="22"/>
                <w:szCs w:val="22"/>
              </w:rPr>
              <w:t>(</w:t>
            </w:r>
            <w:r w:rsidR="00CE131B" w:rsidRPr="46683F6C">
              <w:rPr>
                <w:sz w:val="22"/>
                <w:szCs w:val="22"/>
              </w:rPr>
              <w:t xml:space="preserve">2 </w:t>
            </w:r>
            <w:proofErr w:type="spellStart"/>
            <w:r w:rsidR="00CE131B" w:rsidRPr="46683F6C">
              <w:rPr>
                <w:sz w:val="22"/>
                <w:szCs w:val="22"/>
              </w:rPr>
              <w:t>mkiä</w:t>
            </w:r>
            <w:proofErr w:type="spellEnd"/>
            <w:r w:rsidR="00CE131B" w:rsidRPr="46683F6C">
              <w:rPr>
                <w:sz w:val="22"/>
                <w:szCs w:val="22"/>
              </w:rPr>
              <w:t>, koodisto yksikölle</w:t>
            </w:r>
            <w:r w:rsidRPr="46683F6C">
              <w:rPr>
                <w:sz w:val="22"/>
                <w:szCs w:val="22"/>
              </w:rPr>
              <w:t>)</w:t>
            </w:r>
          </w:p>
        </w:tc>
        <w:tc>
          <w:tcPr>
            <w:tcW w:w="1980" w:type="dxa"/>
          </w:tcPr>
          <w:p w14:paraId="37455F63" w14:textId="6D7C74CA" w:rsidR="00394C0C" w:rsidRPr="00A302D4" w:rsidRDefault="00394C0C" w:rsidP="46683F6C">
            <w:pPr>
              <w:rPr>
                <w:sz w:val="22"/>
                <w:szCs w:val="22"/>
              </w:rPr>
            </w:pPr>
            <w:r w:rsidRPr="46683F6C">
              <w:rPr>
                <w:sz w:val="22"/>
                <w:szCs w:val="22"/>
              </w:rPr>
              <w:t>EP, pakollinen jos annos (fysikaalinen) = tyhjä</w:t>
            </w:r>
          </w:p>
        </w:tc>
      </w:tr>
      <w:tr w:rsidR="00394C0C" w:rsidRPr="00A302D4" w14:paraId="7287A799" w14:textId="77777777" w:rsidTr="46683F6C">
        <w:tc>
          <w:tcPr>
            <w:tcW w:w="3823" w:type="dxa"/>
          </w:tcPr>
          <w:p w14:paraId="6D09264D" w14:textId="0CD549CA" w:rsidR="00394C0C" w:rsidRDefault="00394C0C" w:rsidP="46683F6C">
            <w:pPr>
              <w:ind w:left="1134"/>
              <w:rPr>
                <w:sz w:val="22"/>
                <w:szCs w:val="22"/>
              </w:rPr>
            </w:pPr>
            <w:r w:rsidRPr="46683F6C">
              <w:rPr>
                <w:sz w:val="22"/>
                <w:szCs w:val="22"/>
              </w:rPr>
              <w:t>annos tarvittaessa (243)</w:t>
            </w:r>
          </w:p>
        </w:tc>
        <w:tc>
          <w:tcPr>
            <w:tcW w:w="2945" w:type="dxa"/>
          </w:tcPr>
          <w:p w14:paraId="2847F26A" w14:textId="176CC1BB" w:rsidR="00394C0C" w:rsidRPr="00A302D4" w:rsidRDefault="00394C0C" w:rsidP="46683F6C">
            <w:pPr>
              <w:rPr>
                <w:sz w:val="22"/>
                <w:szCs w:val="22"/>
              </w:rPr>
            </w:pPr>
            <w:r w:rsidRPr="46683F6C">
              <w:rPr>
                <w:sz w:val="22"/>
                <w:szCs w:val="22"/>
              </w:rPr>
              <w:t>(</w:t>
            </w:r>
            <w:proofErr w:type="spellStart"/>
            <w:r w:rsidRPr="46683F6C">
              <w:rPr>
                <w:sz w:val="22"/>
                <w:szCs w:val="22"/>
              </w:rPr>
              <w:t>boolean</w:t>
            </w:r>
            <w:proofErr w:type="spellEnd"/>
            <w:r w:rsidRPr="46683F6C">
              <w:rPr>
                <w:sz w:val="22"/>
                <w:szCs w:val="22"/>
              </w:rPr>
              <w:t>)</w:t>
            </w:r>
          </w:p>
        </w:tc>
        <w:tc>
          <w:tcPr>
            <w:tcW w:w="1980" w:type="dxa"/>
          </w:tcPr>
          <w:p w14:paraId="6DB48918" w14:textId="2131C167" w:rsidR="00394C0C" w:rsidRPr="00A302D4" w:rsidRDefault="00394C0C" w:rsidP="46683F6C">
            <w:pPr>
              <w:rPr>
                <w:sz w:val="22"/>
                <w:szCs w:val="22"/>
              </w:rPr>
            </w:pPr>
            <w:r w:rsidRPr="46683F6C">
              <w:rPr>
                <w:sz w:val="22"/>
                <w:szCs w:val="22"/>
              </w:rPr>
              <w:t>P</w:t>
            </w:r>
          </w:p>
        </w:tc>
      </w:tr>
      <w:tr w:rsidR="00394C0C" w:rsidRPr="00A302D4" w14:paraId="3A39F34F" w14:textId="77777777" w:rsidTr="46683F6C">
        <w:tc>
          <w:tcPr>
            <w:tcW w:w="3823" w:type="dxa"/>
          </w:tcPr>
          <w:p w14:paraId="1BD77438" w14:textId="730EFDF6" w:rsidR="00394C0C" w:rsidRDefault="00394C0C" w:rsidP="46683F6C">
            <w:pPr>
              <w:ind w:left="1134"/>
              <w:rPr>
                <w:sz w:val="22"/>
                <w:szCs w:val="22"/>
              </w:rPr>
            </w:pPr>
            <w:r w:rsidRPr="46683F6C">
              <w:rPr>
                <w:sz w:val="22"/>
                <w:szCs w:val="22"/>
              </w:rPr>
              <w:t>annosajankohta (244)</w:t>
            </w:r>
          </w:p>
        </w:tc>
        <w:tc>
          <w:tcPr>
            <w:tcW w:w="2945" w:type="dxa"/>
          </w:tcPr>
          <w:p w14:paraId="1FA54FEA" w14:textId="5EBB8AA2"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 </w:t>
            </w:r>
            <w:proofErr w:type="spellStart"/>
            <w:r w:rsidRPr="46683F6C">
              <w:rPr>
                <w:sz w:val="22"/>
                <w:szCs w:val="22"/>
              </w:rPr>
              <w:t>mkiä</w:t>
            </w:r>
            <w:proofErr w:type="spellEnd"/>
            <w:r w:rsidRPr="46683F6C">
              <w:rPr>
                <w:sz w:val="22"/>
                <w:szCs w:val="22"/>
              </w:rPr>
              <w:t>, koodisto)</w:t>
            </w:r>
          </w:p>
        </w:tc>
        <w:tc>
          <w:tcPr>
            <w:tcW w:w="1980" w:type="dxa"/>
          </w:tcPr>
          <w:p w14:paraId="575194F4" w14:textId="368F0CC9" w:rsidR="00394C0C" w:rsidRPr="00A302D4" w:rsidRDefault="00712ABD" w:rsidP="46683F6C">
            <w:pPr>
              <w:rPr>
                <w:sz w:val="22"/>
                <w:szCs w:val="22"/>
              </w:rPr>
            </w:pPr>
            <w:r w:rsidRPr="46683F6C">
              <w:rPr>
                <w:sz w:val="22"/>
                <w:szCs w:val="22"/>
              </w:rPr>
              <w:t>Vaihtoehtoinen kenttä annosajan (240) kanssa</w:t>
            </w:r>
          </w:p>
        </w:tc>
      </w:tr>
      <w:tr w:rsidR="00394C0C" w:rsidRPr="00A302D4" w14:paraId="2E5FE9BD" w14:textId="77777777" w:rsidTr="46683F6C">
        <w:tc>
          <w:tcPr>
            <w:tcW w:w="3823" w:type="dxa"/>
          </w:tcPr>
          <w:p w14:paraId="2F6AD246" w14:textId="79544BB8" w:rsidR="00394C0C" w:rsidRDefault="00394C0C" w:rsidP="46683F6C">
            <w:pPr>
              <w:ind w:left="1134"/>
              <w:rPr>
                <w:sz w:val="22"/>
                <w:szCs w:val="22"/>
              </w:rPr>
            </w:pPr>
            <w:r w:rsidRPr="46683F6C">
              <w:rPr>
                <w:sz w:val="22"/>
                <w:szCs w:val="22"/>
              </w:rPr>
              <w:t>annosjakson päivä (245)</w:t>
            </w:r>
          </w:p>
        </w:tc>
        <w:tc>
          <w:tcPr>
            <w:tcW w:w="2945" w:type="dxa"/>
          </w:tcPr>
          <w:p w14:paraId="57B7A8D3" w14:textId="3C058FC5"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 </w:t>
            </w:r>
            <w:proofErr w:type="spellStart"/>
            <w:r w:rsidRPr="46683F6C">
              <w:rPr>
                <w:sz w:val="22"/>
                <w:szCs w:val="22"/>
              </w:rPr>
              <w:t>mkiä</w:t>
            </w:r>
            <w:proofErr w:type="spellEnd"/>
            <w:r w:rsidRPr="46683F6C">
              <w:rPr>
                <w:sz w:val="22"/>
                <w:szCs w:val="22"/>
              </w:rPr>
              <w:t>, koodisto)</w:t>
            </w:r>
          </w:p>
        </w:tc>
        <w:tc>
          <w:tcPr>
            <w:tcW w:w="1980" w:type="dxa"/>
          </w:tcPr>
          <w:p w14:paraId="53C49930" w14:textId="181F06CB" w:rsidR="00394C0C" w:rsidRPr="00A302D4" w:rsidRDefault="00394C0C" w:rsidP="00394C0C">
            <w:pPr>
              <w:rPr>
                <w:sz w:val="22"/>
              </w:rPr>
            </w:pPr>
          </w:p>
        </w:tc>
      </w:tr>
      <w:tr w:rsidR="00394C0C" w:rsidRPr="00A302D4" w14:paraId="5968B67E" w14:textId="77777777" w:rsidTr="46683F6C">
        <w:tc>
          <w:tcPr>
            <w:tcW w:w="3823" w:type="dxa"/>
          </w:tcPr>
          <w:p w14:paraId="5C2D911E" w14:textId="77777777" w:rsidR="00381ACA" w:rsidRDefault="00381ACA" w:rsidP="00394C0C">
            <w:pPr>
              <w:rPr>
                <w:b/>
                <w:sz w:val="22"/>
              </w:rPr>
            </w:pPr>
          </w:p>
          <w:p w14:paraId="776486FE" w14:textId="7017CD58" w:rsidR="00394C0C" w:rsidRPr="00394C0C" w:rsidRDefault="00394C0C" w:rsidP="46683F6C">
            <w:pPr>
              <w:rPr>
                <w:b/>
                <w:bCs/>
                <w:sz w:val="22"/>
                <w:szCs w:val="22"/>
              </w:rPr>
            </w:pPr>
            <w:r w:rsidRPr="46683F6C">
              <w:rPr>
                <w:b/>
                <w:bCs/>
                <w:sz w:val="22"/>
                <w:szCs w:val="22"/>
              </w:rPr>
              <w:t>Poistetut</w:t>
            </w:r>
          </w:p>
        </w:tc>
        <w:tc>
          <w:tcPr>
            <w:tcW w:w="2945" w:type="dxa"/>
          </w:tcPr>
          <w:p w14:paraId="669BA9F2" w14:textId="77777777" w:rsidR="00394C0C" w:rsidRDefault="00394C0C" w:rsidP="00394C0C">
            <w:pPr>
              <w:rPr>
                <w:sz w:val="22"/>
              </w:rPr>
            </w:pPr>
          </w:p>
        </w:tc>
        <w:tc>
          <w:tcPr>
            <w:tcW w:w="1980" w:type="dxa"/>
          </w:tcPr>
          <w:p w14:paraId="7CD38380" w14:textId="21DAF0F4" w:rsidR="00394C0C" w:rsidRPr="00A302D4" w:rsidRDefault="00394C0C" w:rsidP="00394C0C">
            <w:pPr>
              <w:rPr>
                <w:sz w:val="22"/>
              </w:rPr>
            </w:pPr>
          </w:p>
        </w:tc>
      </w:tr>
      <w:tr w:rsidR="00394C0C" w:rsidRPr="00A302D4" w14:paraId="5B4D1B96" w14:textId="77777777" w:rsidTr="46683F6C">
        <w:tc>
          <w:tcPr>
            <w:tcW w:w="3823" w:type="dxa"/>
          </w:tcPr>
          <w:p w14:paraId="5AFC70F7" w14:textId="69A60A02" w:rsidR="00394C0C" w:rsidRDefault="00394C0C" w:rsidP="46683F6C">
            <w:pPr>
              <w:rPr>
                <w:sz w:val="22"/>
                <w:szCs w:val="22"/>
              </w:rPr>
            </w:pPr>
            <w:r w:rsidRPr="46683F6C">
              <w:rPr>
                <w:sz w:val="22"/>
                <w:szCs w:val="22"/>
              </w:rPr>
              <w:t>valvottu syöttökoodi (30)</w:t>
            </w:r>
          </w:p>
        </w:tc>
        <w:tc>
          <w:tcPr>
            <w:tcW w:w="2945" w:type="dxa"/>
          </w:tcPr>
          <w:p w14:paraId="218690F2" w14:textId="7C3401C7" w:rsidR="00394C0C"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50 </w:t>
            </w:r>
            <w:proofErr w:type="spellStart"/>
            <w:r w:rsidRPr="46683F6C">
              <w:rPr>
                <w:sz w:val="22"/>
                <w:szCs w:val="22"/>
              </w:rPr>
              <w:t>mkiä</w:t>
            </w:r>
            <w:proofErr w:type="spellEnd"/>
            <w:r w:rsidRPr="46683F6C">
              <w:rPr>
                <w:sz w:val="22"/>
                <w:szCs w:val="22"/>
              </w:rPr>
              <w:t>)</w:t>
            </w:r>
          </w:p>
        </w:tc>
        <w:tc>
          <w:tcPr>
            <w:tcW w:w="1980" w:type="dxa"/>
          </w:tcPr>
          <w:p w14:paraId="427345E4" w14:textId="40251511" w:rsidR="00394C0C" w:rsidRPr="00A302D4" w:rsidRDefault="00394C0C" w:rsidP="46683F6C">
            <w:pPr>
              <w:rPr>
                <w:sz w:val="22"/>
                <w:szCs w:val="22"/>
              </w:rPr>
            </w:pPr>
            <w:r w:rsidRPr="46683F6C">
              <w:rPr>
                <w:sz w:val="22"/>
                <w:szCs w:val="22"/>
              </w:rPr>
              <w:t>POISTETTU</w:t>
            </w:r>
          </w:p>
        </w:tc>
      </w:tr>
      <w:tr w:rsidR="00394C0C" w:rsidRPr="00A302D4" w14:paraId="6AED6713" w14:textId="77777777" w:rsidTr="46683F6C">
        <w:tc>
          <w:tcPr>
            <w:tcW w:w="3823" w:type="dxa"/>
          </w:tcPr>
          <w:p w14:paraId="21CE4B09" w14:textId="786119BB" w:rsidR="00394C0C" w:rsidRPr="00A302D4" w:rsidRDefault="00394C0C" w:rsidP="46683F6C">
            <w:pPr>
              <w:rPr>
                <w:sz w:val="22"/>
                <w:szCs w:val="22"/>
              </w:rPr>
            </w:pPr>
            <w:r w:rsidRPr="46683F6C">
              <w:rPr>
                <w:sz w:val="22"/>
                <w:szCs w:val="22"/>
              </w:rPr>
              <w:t xml:space="preserve">valvomaton syöttökoodi </w:t>
            </w:r>
          </w:p>
        </w:tc>
        <w:tc>
          <w:tcPr>
            <w:tcW w:w="2945" w:type="dxa"/>
          </w:tcPr>
          <w:p w14:paraId="02215112" w14:textId="5C6B3247"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50 </w:t>
            </w:r>
            <w:proofErr w:type="spellStart"/>
            <w:r w:rsidRPr="46683F6C">
              <w:rPr>
                <w:sz w:val="22"/>
                <w:szCs w:val="22"/>
              </w:rPr>
              <w:t>mkiä</w:t>
            </w:r>
            <w:proofErr w:type="spellEnd"/>
            <w:r w:rsidRPr="46683F6C">
              <w:rPr>
                <w:sz w:val="22"/>
                <w:szCs w:val="22"/>
              </w:rPr>
              <w:t>)</w:t>
            </w:r>
          </w:p>
        </w:tc>
        <w:tc>
          <w:tcPr>
            <w:tcW w:w="1980" w:type="dxa"/>
          </w:tcPr>
          <w:p w14:paraId="532FC6E0" w14:textId="4CA5314C" w:rsidR="00394C0C" w:rsidRPr="00A302D4" w:rsidRDefault="00394C0C" w:rsidP="46683F6C">
            <w:pPr>
              <w:rPr>
                <w:sz w:val="22"/>
                <w:szCs w:val="22"/>
              </w:rPr>
            </w:pPr>
            <w:r w:rsidRPr="46683F6C">
              <w:rPr>
                <w:sz w:val="22"/>
                <w:szCs w:val="22"/>
              </w:rPr>
              <w:t>POISTETTU</w:t>
            </w:r>
          </w:p>
        </w:tc>
      </w:tr>
      <w:tr w:rsidR="00394C0C" w:rsidRPr="00A302D4" w14:paraId="2F4C3EDC" w14:textId="77777777" w:rsidTr="46683F6C">
        <w:tc>
          <w:tcPr>
            <w:tcW w:w="3823" w:type="dxa"/>
          </w:tcPr>
          <w:p w14:paraId="317363ED" w14:textId="45684829" w:rsidR="00394C0C" w:rsidRPr="00A302D4" w:rsidRDefault="00394C0C" w:rsidP="46683F6C">
            <w:pPr>
              <w:rPr>
                <w:sz w:val="22"/>
                <w:szCs w:val="22"/>
              </w:rPr>
            </w:pPr>
            <w:r w:rsidRPr="46683F6C">
              <w:rPr>
                <w:sz w:val="22"/>
                <w:szCs w:val="22"/>
              </w:rPr>
              <w:t xml:space="preserve">syöttökoodin ajanjakso </w:t>
            </w:r>
          </w:p>
        </w:tc>
        <w:tc>
          <w:tcPr>
            <w:tcW w:w="2945" w:type="dxa"/>
          </w:tcPr>
          <w:p w14:paraId="32CD3877" w14:textId="7663866A" w:rsidR="00394C0C" w:rsidRPr="00A302D4" w:rsidRDefault="00394C0C" w:rsidP="46683F6C">
            <w:pPr>
              <w:rPr>
                <w:sz w:val="22"/>
                <w:szCs w:val="22"/>
              </w:rPr>
            </w:pPr>
            <w:r w:rsidRPr="46683F6C">
              <w:rPr>
                <w:sz w:val="22"/>
                <w:szCs w:val="22"/>
              </w:rPr>
              <w:t>(</w:t>
            </w:r>
            <w:proofErr w:type="spellStart"/>
            <w:r w:rsidRPr="46683F6C">
              <w:rPr>
                <w:sz w:val="22"/>
                <w:szCs w:val="22"/>
              </w:rPr>
              <w:t>timestamp-timestamp</w:t>
            </w:r>
            <w:proofErr w:type="spellEnd"/>
            <w:r w:rsidRPr="46683F6C">
              <w:rPr>
                <w:sz w:val="22"/>
                <w:szCs w:val="22"/>
              </w:rPr>
              <w:t>)</w:t>
            </w:r>
          </w:p>
        </w:tc>
        <w:tc>
          <w:tcPr>
            <w:tcW w:w="1980" w:type="dxa"/>
          </w:tcPr>
          <w:p w14:paraId="05FBFE02" w14:textId="5AC4A7DA" w:rsidR="00394C0C" w:rsidRPr="00A302D4" w:rsidRDefault="00394C0C" w:rsidP="46683F6C">
            <w:pPr>
              <w:rPr>
                <w:sz w:val="22"/>
                <w:szCs w:val="22"/>
              </w:rPr>
            </w:pPr>
            <w:r w:rsidRPr="46683F6C">
              <w:rPr>
                <w:sz w:val="22"/>
                <w:szCs w:val="22"/>
              </w:rPr>
              <w:t>POISTETTU</w:t>
            </w:r>
          </w:p>
        </w:tc>
      </w:tr>
      <w:tr w:rsidR="00394C0C" w:rsidRPr="00A302D4" w14:paraId="2D5AA8DE" w14:textId="77777777" w:rsidTr="46683F6C">
        <w:tc>
          <w:tcPr>
            <w:tcW w:w="3823" w:type="dxa"/>
          </w:tcPr>
          <w:p w14:paraId="33C17B06" w14:textId="65006236" w:rsidR="00394C0C" w:rsidRPr="00A302D4" w:rsidRDefault="00394C0C" w:rsidP="46683F6C">
            <w:pPr>
              <w:rPr>
                <w:sz w:val="22"/>
                <w:szCs w:val="22"/>
              </w:rPr>
            </w:pPr>
            <w:r w:rsidRPr="46683F6C">
              <w:rPr>
                <w:sz w:val="22"/>
                <w:szCs w:val="22"/>
              </w:rPr>
              <w:t>kaikkien annososioiden yhteiskesto (55)</w:t>
            </w:r>
          </w:p>
        </w:tc>
        <w:tc>
          <w:tcPr>
            <w:tcW w:w="2945" w:type="dxa"/>
          </w:tcPr>
          <w:p w14:paraId="20995A6A" w14:textId="0ACAE08F" w:rsidR="00394C0C" w:rsidRPr="00A302D4" w:rsidRDefault="00394C0C" w:rsidP="46683F6C">
            <w:pPr>
              <w:rPr>
                <w:sz w:val="22"/>
                <w:szCs w:val="22"/>
              </w:rPr>
            </w:pPr>
            <w:r w:rsidRPr="46683F6C">
              <w:rPr>
                <w:sz w:val="22"/>
                <w:szCs w:val="22"/>
              </w:rPr>
              <w:t xml:space="preserve"> </w:t>
            </w:r>
            <w:r w:rsidRPr="46683F6C">
              <w:rPr>
                <w:sz w:val="22"/>
                <w:szCs w:val="22"/>
                <w:lang w:val="en-GB"/>
              </w:rPr>
              <w:t>(</w:t>
            </w:r>
            <w:proofErr w:type="gramStart"/>
            <w:r w:rsidRPr="46683F6C">
              <w:rPr>
                <w:sz w:val="22"/>
                <w:szCs w:val="22"/>
                <w:lang w:val="en-GB"/>
              </w:rPr>
              <w:t>max</w:t>
            </w:r>
            <w:proofErr w:type="gramEnd"/>
            <w:r w:rsidRPr="46683F6C">
              <w:rPr>
                <w:sz w:val="22"/>
                <w:szCs w:val="22"/>
                <w:lang w:val="en-GB"/>
              </w:rPr>
              <w:t xml:space="preserve"> 5 + max 10 </w:t>
            </w:r>
            <w:proofErr w:type="spellStart"/>
            <w:r w:rsidRPr="46683F6C">
              <w:rPr>
                <w:sz w:val="22"/>
                <w:szCs w:val="22"/>
                <w:lang w:val="en-GB"/>
              </w:rPr>
              <w:t>mkiä</w:t>
            </w:r>
            <w:proofErr w:type="spellEnd"/>
            <w:r w:rsidRPr="46683F6C">
              <w:rPr>
                <w:sz w:val="22"/>
                <w:szCs w:val="22"/>
                <w:lang w:val="en-GB"/>
              </w:rPr>
              <w:t>)</w:t>
            </w:r>
          </w:p>
        </w:tc>
        <w:tc>
          <w:tcPr>
            <w:tcW w:w="1980" w:type="dxa"/>
          </w:tcPr>
          <w:p w14:paraId="362E680E" w14:textId="333DCD79" w:rsidR="00394C0C" w:rsidRDefault="00394C0C" w:rsidP="46683F6C">
            <w:pPr>
              <w:rPr>
                <w:sz w:val="22"/>
                <w:szCs w:val="22"/>
              </w:rPr>
            </w:pPr>
            <w:r w:rsidRPr="46683F6C">
              <w:rPr>
                <w:sz w:val="22"/>
                <w:szCs w:val="22"/>
                <w:lang w:val="en-GB"/>
              </w:rPr>
              <w:t>POISTETTU</w:t>
            </w:r>
          </w:p>
        </w:tc>
      </w:tr>
      <w:tr w:rsidR="00394C0C" w:rsidRPr="00A302D4" w14:paraId="2D03C74A" w14:textId="77777777" w:rsidTr="46683F6C">
        <w:tc>
          <w:tcPr>
            <w:tcW w:w="3823" w:type="dxa"/>
          </w:tcPr>
          <w:p w14:paraId="1033C44C" w14:textId="78C83247" w:rsidR="00394C0C" w:rsidRDefault="00394C0C" w:rsidP="46683F6C">
            <w:pPr>
              <w:rPr>
                <w:sz w:val="22"/>
                <w:szCs w:val="22"/>
              </w:rPr>
            </w:pPr>
            <w:r w:rsidRPr="46683F6C">
              <w:rPr>
                <w:sz w:val="22"/>
                <w:szCs w:val="22"/>
              </w:rPr>
              <w:t>annostelun alkuaika (33)</w:t>
            </w:r>
          </w:p>
        </w:tc>
        <w:tc>
          <w:tcPr>
            <w:tcW w:w="2945" w:type="dxa"/>
          </w:tcPr>
          <w:p w14:paraId="2CFE4C5C" w14:textId="654C9DC3"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32C43A77" w14:textId="50AC305D" w:rsidR="00394C0C" w:rsidRDefault="00394C0C" w:rsidP="46683F6C">
            <w:pPr>
              <w:rPr>
                <w:sz w:val="22"/>
                <w:szCs w:val="22"/>
              </w:rPr>
            </w:pPr>
            <w:r w:rsidRPr="46683F6C">
              <w:rPr>
                <w:sz w:val="22"/>
                <w:szCs w:val="22"/>
              </w:rPr>
              <w:t>POISTETTU</w:t>
            </w:r>
          </w:p>
        </w:tc>
      </w:tr>
      <w:tr w:rsidR="00394C0C" w:rsidRPr="00A302D4" w14:paraId="565FA298" w14:textId="77777777" w:rsidTr="46683F6C">
        <w:tc>
          <w:tcPr>
            <w:tcW w:w="3823" w:type="dxa"/>
          </w:tcPr>
          <w:p w14:paraId="25DB2636" w14:textId="5FC2D682" w:rsidR="00394C0C" w:rsidRPr="00A302D4" w:rsidRDefault="00394C0C" w:rsidP="46683F6C">
            <w:pPr>
              <w:rPr>
                <w:sz w:val="22"/>
                <w:szCs w:val="22"/>
              </w:rPr>
            </w:pPr>
            <w:r w:rsidRPr="46683F6C">
              <w:rPr>
                <w:sz w:val="22"/>
                <w:szCs w:val="22"/>
              </w:rPr>
              <w:t>annososion kesto (38)</w:t>
            </w:r>
          </w:p>
        </w:tc>
        <w:tc>
          <w:tcPr>
            <w:tcW w:w="2945" w:type="dxa"/>
          </w:tcPr>
          <w:p w14:paraId="63559D49" w14:textId="0BFE0FF5"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w:t>
            </w:r>
            <w:proofErr w:type="spellStart"/>
            <w:r w:rsidRPr="46683F6C">
              <w:rPr>
                <w:sz w:val="22"/>
                <w:szCs w:val="22"/>
              </w:rPr>
              <w:t>mkiä</w:t>
            </w:r>
            <w:proofErr w:type="spellEnd"/>
            <w:r w:rsidRPr="46683F6C">
              <w:rPr>
                <w:sz w:val="22"/>
                <w:szCs w:val="22"/>
              </w:rPr>
              <w:t xml:space="preserve"> + </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667FF825" w14:textId="0E800169" w:rsidR="00394C0C" w:rsidRPr="00A302D4" w:rsidRDefault="00394C0C" w:rsidP="46683F6C">
            <w:pPr>
              <w:rPr>
                <w:sz w:val="22"/>
                <w:szCs w:val="22"/>
              </w:rPr>
            </w:pPr>
            <w:r w:rsidRPr="46683F6C">
              <w:rPr>
                <w:sz w:val="22"/>
                <w:szCs w:val="22"/>
              </w:rPr>
              <w:t>POISTETTU</w:t>
            </w:r>
          </w:p>
        </w:tc>
      </w:tr>
      <w:tr w:rsidR="00394C0C" w:rsidRPr="00A302D4" w14:paraId="02F81987" w14:textId="77777777" w:rsidTr="46683F6C">
        <w:tc>
          <w:tcPr>
            <w:tcW w:w="3823" w:type="dxa"/>
          </w:tcPr>
          <w:p w14:paraId="17ED1B7C" w14:textId="4A49DBBF" w:rsidR="00394C0C" w:rsidRPr="00A302D4" w:rsidRDefault="00394C0C" w:rsidP="46683F6C">
            <w:pPr>
              <w:rPr>
                <w:sz w:val="22"/>
                <w:szCs w:val="22"/>
              </w:rPr>
            </w:pPr>
            <w:r w:rsidRPr="46683F6C">
              <w:rPr>
                <w:sz w:val="22"/>
                <w:szCs w:val="22"/>
              </w:rPr>
              <w:t>lääkeannoksen ottoaika (39)</w:t>
            </w:r>
          </w:p>
        </w:tc>
        <w:tc>
          <w:tcPr>
            <w:tcW w:w="2945" w:type="dxa"/>
          </w:tcPr>
          <w:p w14:paraId="7E44223C" w14:textId="014124C3" w:rsidR="00394C0C" w:rsidRPr="00A302D4" w:rsidRDefault="00394C0C" w:rsidP="46683F6C">
            <w:pPr>
              <w:rPr>
                <w:sz w:val="22"/>
                <w:szCs w:val="22"/>
              </w:rPr>
            </w:pPr>
            <w:r w:rsidRPr="46683F6C">
              <w:rPr>
                <w:sz w:val="22"/>
                <w:szCs w:val="22"/>
              </w:rPr>
              <w:t>(</w:t>
            </w:r>
            <w:proofErr w:type="spellStart"/>
            <w:r w:rsidRPr="46683F6C">
              <w:rPr>
                <w:sz w:val="22"/>
                <w:szCs w:val="22"/>
              </w:rPr>
              <w:t>timestamp</w:t>
            </w:r>
            <w:proofErr w:type="spellEnd"/>
            <w:r w:rsidRPr="46683F6C">
              <w:rPr>
                <w:sz w:val="22"/>
                <w:szCs w:val="22"/>
              </w:rPr>
              <w:t>)</w:t>
            </w:r>
          </w:p>
        </w:tc>
        <w:tc>
          <w:tcPr>
            <w:tcW w:w="1980" w:type="dxa"/>
          </w:tcPr>
          <w:p w14:paraId="16E24EDC" w14:textId="3DE30BD6" w:rsidR="00394C0C" w:rsidRPr="00A302D4" w:rsidRDefault="00394C0C" w:rsidP="46683F6C">
            <w:pPr>
              <w:rPr>
                <w:sz w:val="22"/>
                <w:szCs w:val="22"/>
              </w:rPr>
            </w:pPr>
            <w:r w:rsidRPr="46683F6C">
              <w:rPr>
                <w:sz w:val="22"/>
                <w:szCs w:val="22"/>
              </w:rPr>
              <w:t>POISTETTU</w:t>
            </w:r>
          </w:p>
        </w:tc>
      </w:tr>
      <w:tr w:rsidR="00394C0C" w:rsidRPr="00A302D4" w14:paraId="0FCB6A6E" w14:textId="77777777" w:rsidTr="46683F6C">
        <w:tc>
          <w:tcPr>
            <w:tcW w:w="3823" w:type="dxa"/>
          </w:tcPr>
          <w:p w14:paraId="7C0363AA" w14:textId="24B138F6" w:rsidR="00394C0C" w:rsidRPr="00A302D4" w:rsidRDefault="00394C0C" w:rsidP="46683F6C">
            <w:pPr>
              <w:rPr>
                <w:sz w:val="22"/>
                <w:szCs w:val="22"/>
              </w:rPr>
            </w:pPr>
            <w:r w:rsidRPr="46683F6C">
              <w:rPr>
                <w:sz w:val="22"/>
                <w:szCs w:val="22"/>
              </w:rPr>
              <w:t>annosten väli (40)</w:t>
            </w:r>
          </w:p>
        </w:tc>
        <w:tc>
          <w:tcPr>
            <w:tcW w:w="2945" w:type="dxa"/>
          </w:tcPr>
          <w:p w14:paraId="291374B5" w14:textId="741CE22F"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5 + </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6A7118A5" w14:textId="1228076A" w:rsidR="00394C0C" w:rsidRPr="00A302D4" w:rsidRDefault="00394C0C" w:rsidP="46683F6C">
            <w:pPr>
              <w:rPr>
                <w:sz w:val="22"/>
                <w:szCs w:val="22"/>
              </w:rPr>
            </w:pPr>
            <w:r w:rsidRPr="46683F6C">
              <w:rPr>
                <w:sz w:val="22"/>
                <w:szCs w:val="22"/>
              </w:rPr>
              <w:t>POISTETTU</w:t>
            </w:r>
          </w:p>
        </w:tc>
      </w:tr>
      <w:tr w:rsidR="00394C0C" w:rsidRPr="00A302D4" w14:paraId="62D22B88" w14:textId="77777777" w:rsidTr="46683F6C">
        <w:tc>
          <w:tcPr>
            <w:tcW w:w="3823" w:type="dxa"/>
          </w:tcPr>
          <w:p w14:paraId="3D57B291" w14:textId="43F46734" w:rsidR="00394C0C" w:rsidRPr="00A302D4" w:rsidRDefault="00394C0C" w:rsidP="46683F6C">
            <w:pPr>
              <w:rPr>
                <w:sz w:val="22"/>
                <w:szCs w:val="22"/>
              </w:rPr>
            </w:pPr>
            <w:r w:rsidRPr="46683F6C">
              <w:rPr>
                <w:sz w:val="22"/>
                <w:szCs w:val="22"/>
              </w:rPr>
              <w:t>kerta-annos (35)</w:t>
            </w:r>
          </w:p>
        </w:tc>
        <w:tc>
          <w:tcPr>
            <w:tcW w:w="2945" w:type="dxa"/>
          </w:tcPr>
          <w:p w14:paraId="686A27E2" w14:textId="3EFA6307"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4B8906AE" w14:textId="2A0CB123" w:rsidR="00394C0C" w:rsidRPr="00A302D4" w:rsidRDefault="00394C0C" w:rsidP="46683F6C">
            <w:pPr>
              <w:rPr>
                <w:sz w:val="22"/>
                <w:szCs w:val="22"/>
              </w:rPr>
            </w:pPr>
            <w:r w:rsidRPr="46683F6C">
              <w:rPr>
                <w:sz w:val="22"/>
                <w:szCs w:val="22"/>
              </w:rPr>
              <w:t>POISTETTU</w:t>
            </w:r>
          </w:p>
        </w:tc>
      </w:tr>
      <w:tr w:rsidR="00394C0C" w:rsidRPr="00A302D4" w14:paraId="5F563785" w14:textId="77777777" w:rsidTr="46683F6C">
        <w:tc>
          <w:tcPr>
            <w:tcW w:w="3823" w:type="dxa"/>
          </w:tcPr>
          <w:p w14:paraId="687E038E" w14:textId="70CE0117" w:rsidR="00394C0C" w:rsidRPr="00A302D4" w:rsidRDefault="00394C0C" w:rsidP="46683F6C">
            <w:pPr>
              <w:rPr>
                <w:sz w:val="22"/>
                <w:szCs w:val="22"/>
              </w:rPr>
            </w:pPr>
            <w:r w:rsidRPr="46683F6C">
              <w:rPr>
                <w:sz w:val="22"/>
                <w:szCs w:val="22"/>
              </w:rPr>
              <w:t>annosyksikkö (36)</w:t>
            </w:r>
          </w:p>
        </w:tc>
        <w:tc>
          <w:tcPr>
            <w:tcW w:w="2945" w:type="dxa"/>
          </w:tcPr>
          <w:p w14:paraId="455B3B1F" w14:textId="5E3F83F8"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20 </w:t>
            </w:r>
            <w:proofErr w:type="spellStart"/>
            <w:r w:rsidRPr="46683F6C">
              <w:rPr>
                <w:sz w:val="22"/>
                <w:szCs w:val="22"/>
              </w:rPr>
              <w:t>mkiä</w:t>
            </w:r>
            <w:proofErr w:type="spellEnd"/>
            <w:r w:rsidRPr="46683F6C">
              <w:rPr>
                <w:sz w:val="22"/>
                <w:szCs w:val="22"/>
              </w:rPr>
              <w:t>)</w:t>
            </w:r>
          </w:p>
        </w:tc>
        <w:tc>
          <w:tcPr>
            <w:tcW w:w="1980" w:type="dxa"/>
          </w:tcPr>
          <w:p w14:paraId="57F7FA9D" w14:textId="183628F5" w:rsidR="00394C0C" w:rsidRPr="00A302D4" w:rsidRDefault="00394C0C" w:rsidP="46683F6C">
            <w:pPr>
              <w:rPr>
                <w:sz w:val="22"/>
                <w:szCs w:val="22"/>
              </w:rPr>
            </w:pPr>
            <w:r w:rsidRPr="46683F6C">
              <w:rPr>
                <w:sz w:val="22"/>
                <w:szCs w:val="22"/>
              </w:rPr>
              <w:t>POISTETTU</w:t>
            </w:r>
          </w:p>
        </w:tc>
      </w:tr>
      <w:tr w:rsidR="00394C0C" w:rsidRPr="00A302D4" w14:paraId="1CB85718" w14:textId="77777777" w:rsidTr="46683F6C">
        <w:tc>
          <w:tcPr>
            <w:tcW w:w="3823" w:type="dxa"/>
          </w:tcPr>
          <w:p w14:paraId="43815B03" w14:textId="231FDB8B" w:rsidR="00394C0C" w:rsidRPr="00A302D4" w:rsidRDefault="00394C0C" w:rsidP="46683F6C">
            <w:pPr>
              <w:rPr>
                <w:sz w:val="22"/>
                <w:szCs w:val="22"/>
              </w:rPr>
            </w:pPr>
            <w:r w:rsidRPr="46683F6C">
              <w:rPr>
                <w:sz w:val="22"/>
                <w:szCs w:val="22"/>
              </w:rPr>
              <w:t>kerta-annoksen maksimi (37)</w:t>
            </w:r>
          </w:p>
        </w:tc>
        <w:tc>
          <w:tcPr>
            <w:tcW w:w="2945" w:type="dxa"/>
          </w:tcPr>
          <w:p w14:paraId="548D6AC4" w14:textId="6CDFB110" w:rsidR="00394C0C" w:rsidRPr="00A302D4" w:rsidRDefault="00394C0C" w:rsidP="46683F6C">
            <w:pPr>
              <w:rPr>
                <w:sz w:val="22"/>
                <w:szCs w:val="22"/>
              </w:rPr>
            </w:pPr>
            <w:r w:rsidRPr="46683F6C">
              <w:rPr>
                <w:sz w:val="22"/>
                <w:szCs w:val="22"/>
              </w:rPr>
              <w:t>(</w:t>
            </w:r>
            <w:proofErr w:type="spellStart"/>
            <w:r w:rsidRPr="46683F6C">
              <w:rPr>
                <w:sz w:val="22"/>
                <w:szCs w:val="22"/>
              </w:rPr>
              <w:t>max</w:t>
            </w:r>
            <w:proofErr w:type="spellEnd"/>
            <w:r w:rsidRPr="46683F6C">
              <w:rPr>
                <w:sz w:val="22"/>
                <w:szCs w:val="22"/>
              </w:rPr>
              <w:t xml:space="preserve"> 10 </w:t>
            </w:r>
            <w:proofErr w:type="spellStart"/>
            <w:r w:rsidRPr="46683F6C">
              <w:rPr>
                <w:sz w:val="22"/>
                <w:szCs w:val="22"/>
              </w:rPr>
              <w:t>mkiä</w:t>
            </w:r>
            <w:proofErr w:type="spellEnd"/>
            <w:r w:rsidRPr="46683F6C">
              <w:rPr>
                <w:sz w:val="22"/>
                <w:szCs w:val="22"/>
              </w:rPr>
              <w:t>)</w:t>
            </w:r>
          </w:p>
        </w:tc>
        <w:tc>
          <w:tcPr>
            <w:tcW w:w="1980" w:type="dxa"/>
          </w:tcPr>
          <w:p w14:paraId="5045B187" w14:textId="76FEAC2B" w:rsidR="00394C0C" w:rsidRPr="00A302D4" w:rsidRDefault="00394C0C" w:rsidP="46683F6C">
            <w:pPr>
              <w:rPr>
                <w:sz w:val="22"/>
                <w:szCs w:val="22"/>
              </w:rPr>
            </w:pPr>
            <w:r w:rsidRPr="46683F6C">
              <w:rPr>
                <w:sz w:val="22"/>
                <w:szCs w:val="22"/>
              </w:rPr>
              <w:t>POISTETTU</w:t>
            </w:r>
          </w:p>
        </w:tc>
      </w:tr>
    </w:tbl>
    <w:p w14:paraId="53522230" w14:textId="77777777" w:rsidR="0077747B" w:rsidRDefault="0077747B"/>
    <w:p w14:paraId="0DB298E7"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32 (lääkityslistan kenttäkoodi).</w:t>
      </w:r>
    </w:p>
    <w:p w14:paraId="25EAA142" w14:textId="77777777" w:rsidR="0077747B" w:rsidRDefault="0077747B"/>
    <w:p w14:paraId="5CAF8D33" w14:textId="04A55E6F"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0530FEE2" w14:textId="5833C3C0" w:rsidR="0077747B" w:rsidRPr="0013081A" w:rsidRDefault="00402CD0" w:rsidP="00BA0CF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32</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BA0CF6"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Annososio ja jatko-osiot</w:t>
      </w:r>
      <w:r w:rsidR="0077747B" w:rsidRPr="4716D89F">
        <w:rPr>
          <w:rStyle w:val="XMLBlue"/>
          <w:sz w:val="22"/>
          <w:szCs w:val="22"/>
          <w:highlight w:val="white"/>
        </w:rPr>
        <w:t>"/&gt;</w:t>
      </w:r>
    </w:p>
    <w:p w14:paraId="304DB778" w14:textId="1204C679" w:rsidR="0077747B" w:rsidRPr="00C745E9" w:rsidRDefault="00402CD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Red"/>
          <w:sz w:val="22"/>
          <w:highlight w:val="white"/>
        </w:rPr>
        <w:tab/>
      </w:r>
      <w:r w:rsidR="0077747B" w:rsidRPr="00C745E9">
        <w:rPr>
          <w:rStyle w:val="XMLBlue"/>
          <w:sz w:val="22"/>
          <w:szCs w:val="22"/>
          <w:highlight w:val="white"/>
          <w:lang w:val="en-US"/>
        </w:rPr>
        <w:t>&lt;</w:t>
      </w:r>
      <w:proofErr w:type="spellStart"/>
      <w:r w:rsidR="0077747B" w:rsidRPr="00C745E9">
        <w:rPr>
          <w:rStyle w:val="XMLBlue"/>
          <w:color w:val="993300"/>
          <w:sz w:val="22"/>
          <w:szCs w:val="22"/>
          <w:highlight w:val="white"/>
          <w:lang w:val="en-US"/>
        </w:rPr>
        <w:t>statusCode</w:t>
      </w:r>
      <w:proofErr w:type="spellEnd"/>
      <w:r w:rsidR="0077747B" w:rsidRPr="00C745E9">
        <w:rPr>
          <w:rStyle w:val="XMLBlue"/>
          <w:sz w:val="22"/>
          <w:szCs w:val="22"/>
          <w:highlight w:val="white"/>
          <w:lang w:val="en-US"/>
        </w:rPr>
        <w:t xml:space="preserve"> </w:t>
      </w:r>
      <w:r w:rsidR="0077747B" w:rsidRPr="00C745E9">
        <w:rPr>
          <w:rStyle w:val="XMLBlue"/>
          <w:color w:val="FF0000"/>
          <w:sz w:val="22"/>
          <w:szCs w:val="22"/>
          <w:highlight w:val="white"/>
          <w:lang w:val="en-US"/>
        </w:rPr>
        <w:t>code</w:t>
      </w:r>
      <w:proofErr w:type="gramStart"/>
      <w:r w:rsidR="0077747B" w:rsidRPr="00C745E9">
        <w:rPr>
          <w:rStyle w:val="XMLBlue"/>
          <w:sz w:val="22"/>
          <w:szCs w:val="22"/>
          <w:highlight w:val="white"/>
          <w:lang w:val="en-US"/>
        </w:rPr>
        <w:t>=”</w:t>
      </w:r>
      <w:r w:rsidR="0077747B" w:rsidRPr="00C745E9">
        <w:rPr>
          <w:rStyle w:val="XMLBlue"/>
          <w:color w:val="000000"/>
          <w:sz w:val="22"/>
          <w:szCs w:val="22"/>
          <w:highlight w:val="white"/>
          <w:lang w:val="en-US"/>
        </w:rPr>
        <w:t>completed</w:t>
      </w:r>
      <w:proofErr w:type="gramEnd"/>
      <w:r w:rsidR="0077747B" w:rsidRPr="00C745E9">
        <w:rPr>
          <w:rStyle w:val="XMLBlue"/>
          <w:sz w:val="22"/>
          <w:szCs w:val="22"/>
          <w:highlight w:val="white"/>
          <w:lang w:val="en-US"/>
        </w:rPr>
        <w:t>”/&gt;</w:t>
      </w:r>
    </w:p>
    <w:p w14:paraId="5589F5CE" w14:textId="77777777" w:rsidR="0077747B" w:rsidRPr="00C745E9" w:rsidRDefault="0077747B">
      <w:pPr>
        <w:rPr>
          <w:lang w:val="en-US"/>
        </w:rPr>
      </w:pPr>
    </w:p>
    <w:p w14:paraId="7F254DBF" w14:textId="77777777" w:rsidR="001C7906" w:rsidRPr="00C745E9" w:rsidRDefault="00A95DD0" w:rsidP="00893219">
      <w:pPr>
        <w:pStyle w:val="Snt1"/>
        <w:rPr>
          <w:lang w:val="en-US"/>
        </w:rPr>
      </w:pPr>
      <w:r w:rsidRPr="00C745E9">
        <w:rPr>
          <w:lang w:val="en-US"/>
        </w:rPr>
        <w:t>1</w:t>
      </w:r>
      <w:r w:rsidR="001C7906" w:rsidRPr="00C745E9">
        <w:rPr>
          <w:lang w:val="en-US"/>
        </w:rPr>
        <w:t xml:space="preserve">. PAKOLLINEN </w:t>
      </w:r>
      <w:proofErr w:type="spellStart"/>
      <w:r w:rsidR="001C7906" w:rsidRPr="00C745E9">
        <w:rPr>
          <w:lang w:val="en-US"/>
        </w:rPr>
        <w:t>yksi</w:t>
      </w:r>
      <w:proofErr w:type="spellEnd"/>
      <w:r w:rsidR="001C7906" w:rsidRPr="00C745E9">
        <w:rPr>
          <w:lang w:val="en-US"/>
        </w:rPr>
        <w:t xml:space="preserve"> [</w:t>
      </w:r>
      <w:proofErr w:type="gramStart"/>
      <w:r w:rsidR="001C7906" w:rsidRPr="00C745E9">
        <w:rPr>
          <w:lang w:val="en-US"/>
        </w:rPr>
        <w:t>1..</w:t>
      </w:r>
      <w:proofErr w:type="gramEnd"/>
      <w:r w:rsidR="001C7906" w:rsidRPr="00C745E9">
        <w:rPr>
          <w:lang w:val="en-US"/>
        </w:rPr>
        <w:t xml:space="preserve">1] entry </w:t>
      </w:r>
    </w:p>
    <w:p w14:paraId="7325298B" w14:textId="77777777" w:rsidR="001C7906" w:rsidRDefault="00893219" w:rsidP="00893219">
      <w:pPr>
        <w:pStyle w:val="Snt2"/>
      </w:pPr>
      <w:r>
        <w:t>a</w:t>
      </w:r>
      <w:r w:rsidR="001C7906">
        <w:t>. PAKOLLINEN yksi [</w:t>
      </w:r>
      <w:proofErr w:type="gramStart"/>
      <w:r w:rsidR="001C7906">
        <w:t>1..</w:t>
      </w:r>
      <w:proofErr w:type="gramEnd"/>
      <w:r w:rsidR="001C7906">
        <w:t xml:space="preserve">1] </w:t>
      </w:r>
      <w:hyperlink w:anchor="_Annososio_ja_jatko-osiot" w:history="1">
        <w:r w:rsidRPr="00061731">
          <w:rPr>
            <w:rStyle w:val="Hyperlinkki"/>
          </w:rPr>
          <w:t>Annososio ja jatko-osiot</w:t>
        </w:r>
      </w:hyperlink>
      <w:r w:rsidR="001C7906">
        <w:t xml:space="preserve"> (</w:t>
      </w:r>
      <w:r>
        <w:t>32</w:t>
      </w:r>
      <w:r w:rsidR="001C7906">
        <w:t xml:space="preserve">) </w:t>
      </w:r>
      <w:proofErr w:type="spellStart"/>
      <w:r w:rsidR="001C7906">
        <w:t>organizer</w:t>
      </w:r>
      <w:proofErr w:type="spellEnd"/>
    </w:p>
    <w:p w14:paraId="324365DB" w14:textId="77777777" w:rsidR="001C7906" w:rsidRPr="0077747B" w:rsidRDefault="001C7906"/>
    <w:bookmarkStart w:id="88" w:name="_Annososio_ja_jatko-osiot"/>
    <w:bookmarkEnd w:id="88"/>
    <w:p w14:paraId="38CB7D31" w14:textId="77777777" w:rsidR="0077747B" w:rsidRDefault="00061731" w:rsidP="00893219">
      <w:pPr>
        <w:pStyle w:val="Otsikko3"/>
      </w:pPr>
      <w:r>
        <w:fldChar w:fldCharType="begin"/>
      </w:r>
      <w:r>
        <w:instrText xml:space="preserve"> HYPERLINK  \l "_Annostus" </w:instrText>
      </w:r>
      <w:r>
        <w:fldChar w:fldCharType="separate"/>
      </w:r>
      <w:bookmarkStart w:id="89" w:name="_Toc127959989"/>
      <w:r w:rsidR="00893219" w:rsidRPr="00061731">
        <w:rPr>
          <w:rStyle w:val="Hyperlinkki"/>
        </w:rPr>
        <w:t>Annososio ja jatko-osiot</w:t>
      </w:r>
      <w:r>
        <w:fldChar w:fldCharType="end"/>
      </w:r>
      <w:r w:rsidR="00893219">
        <w:t xml:space="preserve"> </w:t>
      </w:r>
      <w:r w:rsidR="001E4119">
        <w:t xml:space="preserve">- </w:t>
      </w:r>
      <w:proofErr w:type="spellStart"/>
      <w:r w:rsidR="00893219">
        <w:t>organizer</w:t>
      </w:r>
      <w:bookmarkEnd w:id="89"/>
      <w:proofErr w:type="spellEnd"/>
      <w:r w:rsidR="00893219" w:rsidDel="00893219">
        <w:t xml:space="preserve"> </w:t>
      </w:r>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A5499" w14:paraId="75642BAB"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74FCA0"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p>
        </w:tc>
      </w:tr>
    </w:tbl>
    <w:p w14:paraId="78601A9D" w14:textId="77777777" w:rsidR="00893219" w:rsidRDefault="00893219" w:rsidP="00893219">
      <w:pPr>
        <w:rPr>
          <w:lang w:val="en-US"/>
        </w:rPr>
      </w:pPr>
    </w:p>
    <w:p w14:paraId="7874D6A3" w14:textId="77777777" w:rsidR="00893219" w:rsidRPr="002C60BB" w:rsidRDefault="00893219" w:rsidP="00893219">
      <w:pPr>
        <w:pStyle w:val="Snt1"/>
      </w:pPr>
      <w:r w:rsidRPr="002C60BB">
        <w:t>1. PAKOLLINEN yksi [</w:t>
      </w:r>
      <w:proofErr w:type="gramStart"/>
      <w:r w:rsidRPr="002C60BB">
        <w:t>1..</w:t>
      </w:r>
      <w:proofErr w:type="gramEnd"/>
      <w:r w:rsidRPr="002C60BB">
        <w:t>1] @classCode=”CLUSTER” ja yksi [1..1] @moodCode=”EVN”</w:t>
      </w:r>
    </w:p>
    <w:p w14:paraId="72AEDA42" w14:textId="77777777" w:rsidR="00893219" w:rsidRPr="002C60BB" w:rsidRDefault="00893219" w:rsidP="00893219">
      <w:pPr>
        <w:pStyle w:val="Snt1"/>
      </w:pPr>
      <w:r w:rsidRPr="002C60BB">
        <w:t>2. PAKOLLINEN yksi [</w:t>
      </w:r>
      <w:proofErr w:type="gramStart"/>
      <w:r w:rsidRPr="002C60BB">
        <w:t>1..</w:t>
      </w:r>
      <w:proofErr w:type="gramEnd"/>
      <w:r w:rsidRPr="002C60BB">
        <w:t xml:space="preserve">1] </w:t>
      </w:r>
      <w:proofErr w:type="spellStart"/>
      <w:r w:rsidRPr="002C60BB">
        <w:t>code</w:t>
      </w:r>
      <w:proofErr w:type="spellEnd"/>
      <w:r w:rsidRPr="002C60BB">
        <w:t xml:space="preserve">/@code=”32” Annososio ja jatko-osiot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73AE3313" w14:textId="619AA854" w:rsidR="00893219" w:rsidRPr="002C60BB" w:rsidRDefault="00893219" w:rsidP="00893219">
      <w:pPr>
        <w:pStyle w:val="Snt1"/>
      </w:pPr>
      <w:r w:rsidRPr="002C60BB">
        <w:t xml:space="preserve">3. PAKOLLINEN yksi </w:t>
      </w:r>
      <w:r w:rsidR="00562740" w:rsidRPr="002C60BB">
        <w:t>[</w:t>
      </w:r>
      <w:proofErr w:type="gramStart"/>
      <w:r w:rsidR="00562740" w:rsidRPr="002C60BB">
        <w:t>1..</w:t>
      </w:r>
      <w:proofErr w:type="gramEnd"/>
      <w:r w:rsidR="00562740" w:rsidRPr="002C60BB">
        <w:t>1]</w:t>
      </w:r>
      <w:r w:rsidR="00562740">
        <w:t xml:space="preserve"> </w:t>
      </w:r>
      <w:proofErr w:type="spellStart"/>
      <w:r w:rsidRPr="002C60BB">
        <w:t>statusCode</w:t>
      </w:r>
      <w:proofErr w:type="spellEnd"/>
      <w:r w:rsidRPr="002C60BB">
        <w:t>/@code=”completed”</w:t>
      </w:r>
    </w:p>
    <w:p w14:paraId="70CF6F2A" w14:textId="77777777" w:rsidR="00893219" w:rsidRPr="00893219" w:rsidRDefault="00893219" w:rsidP="00893219">
      <w:pPr>
        <w:pStyle w:val="Snt1"/>
      </w:pPr>
      <w:r>
        <w:t>4</w:t>
      </w:r>
      <w:r w:rsidRPr="00893219">
        <w:t>. PAKOLLINEN yksi [</w:t>
      </w:r>
      <w:proofErr w:type="gramStart"/>
      <w:r w:rsidRPr="00893219">
        <w:t>1..</w:t>
      </w:r>
      <w:proofErr w:type="gramEnd"/>
      <w:r w:rsidRPr="00893219">
        <w:t xml:space="preserve">1] </w:t>
      </w:r>
      <w:proofErr w:type="spellStart"/>
      <w:r w:rsidRPr="00893219">
        <w:t>component</w:t>
      </w:r>
      <w:proofErr w:type="spellEnd"/>
    </w:p>
    <w:p w14:paraId="4F5871FA" w14:textId="31D7C8B7" w:rsidR="001460BB" w:rsidRDefault="00893219" w:rsidP="00893219">
      <w:pPr>
        <w:pStyle w:val="Snt2"/>
      </w:pPr>
      <w:r w:rsidRPr="00893219">
        <w:t>a. PAKOLLINEN yksi [</w:t>
      </w:r>
      <w:proofErr w:type="gramStart"/>
      <w:r w:rsidRPr="00893219">
        <w:t>1..</w:t>
      </w:r>
      <w:proofErr w:type="gramEnd"/>
      <w:r w:rsidRPr="00893219">
        <w:t xml:space="preserve">1] </w:t>
      </w:r>
      <w:hyperlink w:anchor="_annostelu_vain_tekstinä" w:history="1">
        <w:r w:rsidRPr="00061731">
          <w:rPr>
            <w:rStyle w:val="Hyperlinkki"/>
          </w:rPr>
          <w:t>annostelu vain tekstinä</w:t>
        </w:r>
      </w:hyperlink>
      <w:r w:rsidRPr="00893219">
        <w:t xml:space="preserve"> (</w:t>
      </w:r>
      <w:r w:rsidR="00F8441D">
        <w:t>87</w:t>
      </w:r>
      <w:r w:rsidRPr="00893219">
        <w:t xml:space="preserve">) </w:t>
      </w:r>
      <w:proofErr w:type="spellStart"/>
      <w:r w:rsidRPr="00893219">
        <w:t>observation</w:t>
      </w:r>
      <w:proofErr w:type="spellEnd"/>
    </w:p>
    <w:p w14:paraId="107355AE" w14:textId="77777777" w:rsidR="001460BB" w:rsidRPr="00893219" w:rsidRDefault="001460BB" w:rsidP="001460BB">
      <w:pPr>
        <w:pStyle w:val="Snt1"/>
      </w:pPr>
      <w:r>
        <w:t>5</w:t>
      </w:r>
      <w:r w:rsidRPr="00893219">
        <w:t>. PAKOLLINEN yksi [</w:t>
      </w:r>
      <w:proofErr w:type="gramStart"/>
      <w:r w:rsidRPr="00893219">
        <w:t>1..</w:t>
      </w:r>
      <w:proofErr w:type="gramEnd"/>
      <w:r w:rsidRPr="00893219">
        <w:t xml:space="preserve">1] </w:t>
      </w:r>
      <w:proofErr w:type="spellStart"/>
      <w:r w:rsidRPr="00893219">
        <w:t>component</w:t>
      </w:r>
      <w:proofErr w:type="spellEnd"/>
    </w:p>
    <w:p w14:paraId="79904BE0" w14:textId="015B6F8A" w:rsidR="001460BB" w:rsidRDefault="001460BB" w:rsidP="001460BB">
      <w:pPr>
        <w:pStyle w:val="Snt2"/>
      </w:pPr>
      <w:r w:rsidRPr="00893219">
        <w:t>a. PAKOLLINEN yksi [</w:t>
      </w:r>
      <w:proofErr w:type="gramStart"/>
      <w:r w:rsidRPr="00893219">
        <w:t>1..</w:t>
      </w:r>
      <w:proofErr w:type="gramEnd"/>
      <w:r w:rsidRPr="00893219">
        <w:t xml:space="preserve">1] </w:t>
      </w:r>
      <w:hyperlink w:anchor="_tekstimuotoinen_annostusohje_-" w:history="1">
        <w:r w:rsidRPr="00061731">
          <w:rPr>
            <w:rStyle w:val="Hyperlinkki"/>
          </w:rPr>
          <w:t>tekstimuotoinen annostusohje</w:t>
        </w:r>
      </w:hyperlink>
      <w:r w:rsidRPr="00893219">
        <w:t xml:space="preserve"> (</w:t>
      </w:r>
      <w:r w:rsidR="00610CFF">
        <w:t>29</w:t>
      </w:r>
      <w:r w:rsidR="00653182">
        <w:t xml:space="preserve">) </w:t>
      </w:r>
      <w:proofErr w:type="spellStart"/>
      <w:r>
        <w:t>substanceAdministration</w:t>
      </w:r>
      <w:proofErr w:type="spellEnd"/>
    </w:p>
    <w:p w14:paraId="16657DE3" w14:textId="77777777" w:rsidR="007578E4" w:rsidRPr="00893219" w:rsidRDefault="00653182" w:rsidP="007578E4">
      <w:pPr>
        <w:pStyle w:val="Snt1"/>
      </w:pPr>
      <w:r>
        <w:t>6</w:t>
      </w:r>
      <w:r w:rsidRPr="00893219">
        <w:t xml:space="preserve">. </w:t>
      </w:r>
      <w:r w:rsidR="007578E4">
        <w:t>VAPAAEHTOINEN</w:t>
      </w:r>
      <w:r w:rsidR="007578E4" w:rsidRPr="00893219">
        <w:t xml:space="preserve"> </w:t>
      </w:r>
      <w:r w:rsidR="007578E4">
        <w:t>nolla tai yksi</w:t>
      </w:r>
      <w:r w:rsidR="007578E4" w:rsidRPr="00893219">
        <w:t xml:space="preserve"> [</w:t>
      </w:r>
      <w:proofErr w:type="gramStart"/>
      <w:r w:rsidR="007578E4">
        <w:t>0</w:t>
      </w:r>
      <w:r w:rsidR="007578E4" w:rsidRPr="00893219">
        <w:t>..</w:t>
      </w:r>
      <w:proofErr w:type="gramEnd"/>
      <w:r w:rsidR="007578E4" w:rsidRPr="00893219">
        <w:t xml:space="preserve">1] </w:t>
      </w:r>
      <w:proofErr w:type="spellStart"/>
      <w:r w:rsidR="007578E4" w:rsidRPr="00893219">
        <w:t>component</w:t>
      </w:r>
      <w:proofErr w:type="spellEnd"/>
    </w:p>
    <w:p w14:paraId="7E60B56C" w14:textId="27A63812" w:rsidR="00610518" w:rsidRDefault="007578E4" w:rsidP="007578E4">
      <w:pPr>
        <w:pStyle w:val="Snt2"/>
      </w:pPr>
      <w:r w:rsidRPr="00893219">
        <w:t>a. PAKOLLINEN yksi [</w:t>
      </w:r>
      <w:proofErr w:type="gramStart"/>
      <w:r w:rsidRPr="00893219">
        <w:t>1..</w:t>
      </w:r>
      <w:proofErr w:type="gramEnd"/>
      <w:r w:rsidRPr="00893219">
        <w:t>1]</w:t>
      </w:r>
      <w:r w:rsidR="00610518">
        <w:t xml:space="preserve"> Annostuksen lisätiedot (250)</w:t>
      </w:r>
      <w:r>
        <w:t xml:space="preserve"> </w:t>
      </w:r>
    </w:p>
    <w:p w14:paraId="267AB9AC" w14:textId="130693CC" w:rsidR="00653182" w:rsidRDefault="007578E4" w:rsidP="00CE1BF6">
      <w:pPr>
        <w:pStyle w:val="Snt2"/>
        <w:ind w:firstLine="0"/>
      </w:pPr>
      <w:proofErr w:type="spellStart"/>
      <w:r>
        <w:t>substanceAdministration</w:t>
      </w:r>
      <w:proofErr w:type="spellEnd"/>
    </w:p>
    <w:p w14:paraId="35191D6A" w14:textId="5AE1DC0D" w:rsidR="001E3A4E" w:rsidRDefault="00653182" w:rsidP="00653182">
      <w:pPr>
        <w:pStyle w:val="Snt1"/>
      </w:pPr>
      <w:r>
        <w:t>7</w:t>
      </w:r>
      <w:r w:rsidR="001E3A4E" w:rsidRPr="00893219">
        <w:t xml:space="preserve">. </w:t>
      </w:r>
      <w:r w:rsidR="00AF6C74">
        <w:t>EHDOLLISESTI PAKOLLINEN</w:t>
      </w:r>
      <w:r w:rsidR="00CC1F00">
        <w:t xml:space="preserve"> </w:t>
      </w:r>
      <w:r w:rsidR="001E3A4E">
        <w:t>no</w:t>
      </w:r>
      <w:r w:rsidR="00FF54A2">
        <w:t>lla tai yksi</w:t>
      </w:r>
      <w:r w:rsidR="001E3A4E" w:rsidRPr="00893219">
        <w:t xml:space="preserve"> [</w:t>
      </w:r>
      <w:proofErr w:type="gramStart"/>
      <w:r w:rsidR="00FF54A2">
        <w:t>0</w:t>
      </w:r>
      <w:r w:rsidR="001E3A4E" w:rsidRPr="00893219">
        <w:t>..</w:t>
      </w:r>
      <w:proofErr w:type="gramEnd"/>
      <w:r w:rsidR="001E3A4E" w:rsidRPr="00893219">
        <w:t xml:space="preserve">1] </w:t>
      </w:r>
      <w:proofErr w:type="spellStart"/>
      <w:r w:rsidR="001E3A4E" w:rsidRPr="00893219">
        <w:t>component</w:t>
      </w:r>
      <w:proofErr w:type="spellEnd"/>
    </w:p>
    <w:p w14:paraId="03DDB0B6" w14:textId="232E978A" w:rsidR="00AF6C74" w:rsidRPr="00893219" w:rsidRDefault="00AF6C74" w:rsidP="00AF6C74">
      <w:pPr>
        <w:pStyle w:val="Snt1"/>
        <w:ind w:firstLine="0"/>
      </w:pPr>
      <w:r>
        <w:rPr>
          <w:color w:val="FF0000"/>
        </w:rPr>
        <w:t xml:space="preserve">{Jos ”annostelu vain tekstinä (87)” -rakenteen </w:t>
      </w:r>
      <w:proofErr w:type="spellStart"/>
      <w:r>
        <w:rPr>
          <w:color w:val="FF0000"/>
        </w:rPr>
        <w:t>value</w:t>
      </w:r>
      <w:proofErr w:type="spellEnd"/>
      <w:r>
        <w:rPr>
          <w:color w:val="FF0000"/>
        </w:rPr>
        <w:t xml:space="preserve">-attribuutti saa arvon </w:t>
      </w:r>
      <w:proofErr w:type="spellStart"/>
      <w:r>
        <w:rPr>
          <w:color w:val="FF0000"/>
        </w:rPr>
        <w:t>false</w:t>
      </w:r>
      <w:proofErr w:type="spellEnd"/>
      <w:r>
        <w:rPr>
          <w:color w:val="FF0000"/>
        </w:rPr>
        <w:t>}</w:t>
      </w:r>
    </w:p>
    <w:p w14:paraId="7A83AC42" w14:textId="77777777" w:rsidR="001E3A4E" w:rsidRDefault="001E3A4E" w:rsidP="001E3A4E">
      <w:pPr>
        <w:pStyle w:val="Snt2"/>
      </w:pPr>
      <w:r w:rsidRPr="00893219">
        <w:t>a. PAKOLLINEN yksi [</w:t>
      </w:r>
      <w:proofErr w:type="gramStart"/>
      <w:r w:rsidRPr="00893219">
        <w:t>1..</w:t>
      </w:r>
      <w:proofErr w:type="gramEnd"/>
      <w:r w:rsidRPr="00893219">
        <w:t xml:space="preserve">1] </w:t>
      </w:r>
      <w:hyperlink w:anchor="_annostelukausi_-_substanceAdministr" w:history="1">
        <w:r w:rsidR="00FF54A2" w:rsidRPr="00061731">
          <w:rPr>
            <w:rStyle w:val="Hyperlinkki"/>
          </w:rPr>
          <w:t>annostelukausi</w:t>
        </w:r>
      </w:hyperlink>
      <w:r w:rsidRPr="00893219">
        <w:t xml:space="preserve"> (</w:t>
      </w:r>
      <w:r w:rsidR="00F8441D">
        <w:t>230</w:t>
      </w:r>
      <w:r w:rsidRPr="00893219">
        <w:t xml:space="preserve">) </w:t>
      </w:r>
      <w:proofErr w:type="spellStart"/>
      <w:r>
        <w:t>substanceAdministration</w:t>
      </w:r>
      <w:proofErr w:type="spellEnd"/>
    </w:p>
    <w:p w14:paraId="17C7486D" w14:textId="77777777" w:rsidR="00893219" w:rsidRDefault="00893219" w:rsidP="00893219">
      <w:pPr>
        <w:pStyle w:val="Snt1"/>
      </w:pPr>
    </w:p>
    <w:bookmarkStart w:id="90" w:name="_annostelu_vain_tekstinä"/>
    <w:bookmarkEnd w:id="90"/>
    <w:p w14:paraId="2CF52A1B" w14:textId="77777777" w:rsidR="00893219" w:rsidRDefault="00061731" w:rsidP="00893219">
      <w:pPr>
        <w:pStyle w:val="Otsikko4"/>
      </w:pPr>
      <w:r>
        <w:fldChar w:fldCharType="begin"/>
      </w:r>
      <w:r>
        <w:instrText xml:space="preserve"> HYPERLINK  \l "_Annososio_ja_jatko-osiot" </w:instrText>
      </w:r>
      <w:r>
        <w:fldChar w:fldCharType="separate"/>
      </w:r>
      <w:bookmarkStart w:id="91" w:name="_Toc127959990"/>
      <w:r w:rsidR="00893219" w:rsidRPr="00061731">
        <w:rPr>
          <w:rStyle w:val="Hyperlinkki"/>
        </w:rPr>
        <w:t>annostelu vain tekstinä</w:t>
      </w:r>
      <w:r>
        <w:fldChar w:fldCharType="end"/>
      </w:r>
      <w:r w:rsidR="00893219">
        <w:t xml:space="preserve"> - </w:t>
      </w:r>
      <w:proofErr w:type="spellStart"/>
      <w:r w:rsidR="00893219">
        <w:t>observation</w:t>
      </w:r>
      <w:bookmarkEnd w:id="91"/>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893219" w:rsidRPr="005A5499" w14:paraId="07AC7B4A"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CB34768" w14:textId="77777777" w:rsidR="00893219" w:rsidRPr="004C3F3B" w:rsidRDefault="00893219" w:rsidP="46683F6C">
            <w:pPr>
              <w:rPr>
                <w:sz w:val="18"/>
                <w:szCs w:val="18"/>
                <w:lang w:val="en-US"/>
              </w:rPr>
            </w:pPr>
            <w:r w:rsidRPr="46683F6C">
              <w:rPr>
                <w:sz w:val="18"/>
                <w:szCs w:val="18"/>
                <w:lang w:val="en-US"/>
              </w:rPr>
              <w:t>/structuredBody/component/section/component/section/component/section/entry/organizer</w:t>
            </w:r>
            <w:r w:rsidR="00FE2048" w:rsidRPr="46683F6C">
              <w:rPr>
                <w:sz w:val="18"/>
                <w:szCs w:val="18"/>
                <w:lang w:val="en-US"/>
              </w:rPr>
              <w:t>/component/observation</w:t>
            </w:r>
          </w:p>
        </w:tc>
      </w:tr>
    </w:tbl>
    <w:p w14:paraId="3B543721" w14:textId="77777777" w:rsidR="00893219" w:rsidRPr="00AE4F89" w:rsidRDefault="00893219" w:rsidP="00893219">
      <w:pPr>
        <w:rPr>
          <w:lang w:val="en-US"/>
        </w:rPr>
      </w:pPr>
    </w:p>
    <w:p w14:paraId="36D75752" w14:textId="77777777" w:rsidR="00893219" w:rsidRPr="00C72E18" w:rsidRDefault="00893219" w:rsidP="00893219">
      <w:pPr>
        <w:pStyle w:val="Snt1"/>
      </w:pPr>
      <w:r w:rsidRPr="00C72E18">
        <w:t>1. PAKOLLINEN yksi [</w:t>
      </w:r>
      <w:proofErr w:type="gramStart"/>
      <w:r w:rsidRPr="00C72E18">
        <w:t>1..</w:t>
      </w:r>
      <w:proofErr w:type="gramEnd"/>
      <w:r w:rsidRPr="00C72E18">
        <w:t>1] @classCode="</w:t>
      </w:r>
      <w:r w:rsidR="00FE2048">
        <w:t>OBS</w:t>
      </w:r>
      <w:r w:rsidRPr="00C72E18">
        <w:t>" ja yksi [1..1] @moodCode="EVN"</w:t>
      </w:r>
    </w:p>
    <w:p w14:paraId="16498ED0" w14:textId="77777777" w:rsidR="00893219" w:rsidRDefault="00893219" w:rsidP="00893219">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F8441D">
        <w:t>87</w:t>
      </w:r>
      <w:r>
        <w:t xml:space="preserve">” </w:t>
      </w:r>
      <w:r w:rsidR="00FE2048">
        <w:t>annostelu vain tekstinä</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7A50A23" w14:textId="77777777" w:rsidR="00893219" w:rsidRPr="00AC3C96" w:rsidRDefault="00893219" w:rsidP="00893219">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FE2048">
        <w:t>annostelu vain tekstinä</w:t>
      </w:r>
      <w:r w:rsidRPr="00AC3C96">
        <w:t xml:space="preserve"> (</w:t>
      </w:r>
      <w:r w:rsidR="00F8441D">
        <w:t>87</w:t>
      </w:r>
      <w:r w:rsidRPr="00AC3C96">
        <w:t xml:space="preserve">), arvo annetaan </w:t>
      </w:r>
      <w:r w:rsidR="00FE2048">
        <w:t>BL</w:t>
      </w:r>
      <w:r w:rsidRPr="00AC3C96">
        <w:t xml:space="preserve">-tietotyypillä </w:t>
      </w:r>
    </w:p>
    <w:p w14:paraId="51D4F248" w14:textId="77777777" w:rsidR="00893219" w:rsidRDefault="00893219" w:rsidP="00893219">
      <w:pPr>
        <w:autoSpaceDE w:val="0"/>
        <w:autoSpaceDN w:val="0"/>
        <w:adjustRightInd w:val="0"/>
      </w:pPr>
    </w:p>
    <w:p w14:paraId="4E5B89A5" w14:textId="54A1A38F" w:rsidR="00893219" w:rsidRDefault="00893219" w:rsidP="00893219">
      <w:pPr>
        <w:pStyle w:val="Snt1"/>
      </w:pPr>
      <w:r w:rsidRPr="46683F6C">
        <w:rPr>
          <w:b/>
          <w:bCs/>
        </w:rPr>
        <w:t xml:space="preserve">Toteutusohje: </w:t>
      </w:r>
      <w:r w:rsidR="00FE2048">
        <w:t>Rakenne dokumentoi, onko annostelu annettu pelkästään tekstimuodossa (</w:t>
      </w:r>
      <w:proofErr w:type="spellStart"/>
      <w:r w:rsidR="00FE2048">
        <w:t>true</w:t>
      </w:r>
      <w:proofErr w:type="spellEnd"/>
      <w:r w:rsidR="00FE2048">
        <w:t>) vai onko annostelutiedot kirjattu rakenteisesti, joista tekstimuotoinen annosteluohje on muodostettu (</w:t>
      </w:r>
      <w:proofErr w:type="spellStart"/>
      <w:r w:rsidR="00FE2048">
        <w:t>false</w:t>
      </w:r>
      <w:proofErr w:type="spellEnd"/>
      <w:r w:rsidR="00FE2048">
        <w:t>).</w:t>
      </w:r>
      <w:r>
        <w:t xml:space="preserve"> </w:t>
      </w:r>
      <w:r w:rsidR="00821E47">
        <w:t xml:space="preserve">HUOM! Tämä kenttä on ollut ennen versiota 4.00 </w:t>
      </w:r>
      <w:r w:rsidR="00786560">
        <w:t xml:space="preserve">aina </w:t>
      </w:r>
      <w:proofErr w:type="spellStart"/>
      <w:r w:rsidR="00786560">
        <w:t>true</w:t>
      </w:r>
      <w:proofErr w:type="spellEnd"/>
      <w:r w:rsidR="00786560">
        <w:t>, mutta versiosta 4.00 lähtien kenttä kertoo, onko rakenteisia annostustietoja mukana.</w:t>
      </w:r>
    </w:p>
    <w:p w14:paraId="1E2117AE" w14:textId="77777777" w:rsidR="009E2D3A" w:rsidRDefault="009E2D3A" w:rsidP="001460BB">
      <w:pPr>
        <w:pStyle w:val="Snt1"/>
        <w:rPr>
          <w:b/>
          <w:bCs/>
        </w:rPr>
      </w:pPr>
    </w:p>
    <w:p w14:paraId="349C1D16" w14:textId="35EE9D9B" w:rsidR="001460BB" w:rsidRDefault="00276AA9" w:rsidP="001460BB">
      <w:pPr>
        <w:pStyle w:val="Snt1"/>
        <w:rPr>
          <w:b/>
          <w:bCs/>
        </w:rPr>
      </w:pPr>
      <w:r w:rsidRPr="00276AA9">
        <w:rPr>
          <w:b/>
          <w:bCs/>
        </w:rPr>
        <w:t>Esimerkki:</w:t>
      </w:r>
    </w:p>
    <w:p w14:paraId="10BA2421" w14:textId="77777777" w:rsidR="008C4260" w:rsidRPr="006461E7" w:rsidRDefault="008C4260" w:rsidP="00E65A01">
      <w:pPr>
        <w:autoSpaceDE w:val="0"/>
        <w:autoSpaceDN w:val="0"/>
        <w:adjustRightInd w:val="0"/>
        <w:rPr>
          <w:rFonts w:ascii="Arial" w:hAnsi="Arial" w:cs="Arial"/>
          <w:sz w:val="20"/>
          <w:szCs w:val="20"/>
        </w:rPr>
      </w:pPr>
      <w:proofErr w:type="gramStart"/>
      <w:r w:rsidRPr="006461E7">
        <w:rPr>
          <w:rFonts w:ascii="Arial" w:hAnsi="Arial" w:cs="Arial"/>
          <w:sz w:val="20"/>
          <w:szCs w:val="20"/>
        </w:rPr>
        <w:t>&lt;!--</w:t>
      </w:r>
      <w:proofErr w:type="gramEnd"/>
      <w:r w:rsidRPr="006461E7">
        <w:rPr>
          <w:rFonts w:ascii="Arial" w:hAnsi="Arial" w:cs="Arial"/>
          <w:sz w:val="20"/>
          <w:szCs w:val="20"/>
        </w:rPr>
        <w:t xml:space="preserve"> </w:t>
      </w:r>
      <w:r w:rsidRPr="006461E7">
        <w:rPr>
          <w:rFonts w:ascii="Arial" w:hAnsi="Arial" w:cs="Arial"/>
          <w:color w:val="808080"/>
          <w:sz w:val="20"/>
          <w:szCs w:val="20"/>
          <w:highlight w:val="white"/>
        </w:rPr>
        <w:t>Annostelu vain tekstinä (pakollinen kyllä/ei)--&gt;</w:t>
      </w:r>
    </w:p>
    <w:p w14:paraId="5008C899"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7C0481C6"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 xml:space="preserve"> </w:t>
      </w:r>
      <w:proofErr w:type="spellStart"/>
      <w:r w:rsidRPr="009450BF">
        <w:rPr>
          <w:rStyle w:val="XMLRed"/>
          <w:sz w:val="20"/>
          <w:szCs w:val="20"/>
          <w:highlight w:val="white"/>
          <w:lang w:val="en-GB"/>
        </w:rPr>
        <w:t>classCode</w:t>
      </w:r>
      <w:proofErr w:type="spellEnd"/>
      <w:r w:rsidRPr="009450BF">
        <w:rPr>
          <w:rFonts w:ascii="Arial" w:hAnsi="Arial" w:cs="Arial"/>
          <w:sz w:val="20"/>
          <w:szCs w:val="20"/>
          <w:lang w:val="en-US"/>
        </w:rPr>
        <w:t xml:space="preserve">="OBS" </w:t>
      </w:r>
      <w:proofErr w:type="spellStart"/>
      <w:r w:rsidRPr="009450BF">
        <w:rPr>
          <w:rStyle w:val="XMLRed"/>
          <w:sz w:val="20"/>
          <w:szCs w:val="20"/>
          <w:highlight w:val="white"/>
          <w:lang w:val="en-GB"/>
        </w:rPr>
        <w:t>moodCode</w:t>
      </w:r>
      <w:proofErr w:type="spellEnd"/>
      <w:r w:rsidRPr="009450BF">
        <w:rPr>
          <w:rFonts w:ascii="Arial" w:hAnsi="Arial" w:cs="Arial"/>
          <w:sz w:val="20"/>
          <w:szCs w:val="20"/>
          <w:lang w:val="en-US"/>
        </w:rPr>
        <w:t>="EVN"&gt;</w:t>
      </w:r>
    </w:p>
    <w:p w14:paraId="53F39438" w14:textId="77777777" w:rsidR="008C4260" w:rsidRPr="00D32773" w:rsidRDefault="008C4260" w:rsidP="00EB2E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9450BF">
        <w:rPr>
          <w:rFonts w:ascii="Arial" w:hAnsi="Arial" w:cs="Arial"/>
          <w:sz w:val="20"/>
          <w:szCs w:val="20"/>
          <w:lang w:val="en-US"/>
        </w:rPr>
        <w:tab/>
      </w:r>
      <w:r w:rsidRPr="009450BF">
        <w:rPr>
          <w:rFonts w:ascii="Arial" w:hAnsi="Arial" w:cs="Arial"/>
          <w:sz w:val="20"/>
          <w:szCs w:val="20"/>
          <w:lang w:val="en-US"/>
        </w:rPr>
        <w:tab/>
      </w:r>
      <w:r w:rsidRPr="00D32773">
        <w:rPr>
          <w:rFonts w:ascii="Arial" w:hAnsi="Arial" w:cs="Arial"/>
          <w:sz w:val="20"/>
          <w:szCs w:val="20"/>
        </w:rPr>
        <w:t>&lt;</w:t>
      </w:r>
      <w:proofErr w:type="spellStart"/>
      <w:r w:rsidRPr="00D32773">
        <w:rPr>
          <w:rStyle w:val="XMLDarkRed"/>
          <w:sz w:val="20"/>
          <w:szCs w:val="20"/>
          <w:highlight w:val="white"/>
        </w:rPr>
        <w:t>code</w:t>
      </w:r>
      <w:proofErr w:type="spellEnd"/>
      <w:r w:rsidRPr="00D32773">
        <w:rPr>
          <w:rFonts w:ascii="Arial" w:hAnsi="Arial" w:cs="Arial"/>
          <w:sz w:val="20"/>
          <w:szCs w:val="20"/>
        </w:rPr>
        <w:t xml:space="preserve"> </w:t>
      </w:r>
      <w:proofErr w:type="spellStart"/>
      <w:r w:rsidRPr="00D32773">
        <w:rPr>
          <w:rStyle w:val="XMLRed"/>
          <w:sz w:val="20"/>
          <w:szCs w:val="20"/>
          <w:highlight w:val="white"/>
        </w:rPr>
        <w:t>code</w:t>
      </w:r>
      <w:proofErr w:type="spellEnd"/>
      <w:r w:rsidRPr="00D32773">
        <w:rPr>
          <w:rFonts w:ascii="Arial" w:hAnsi="Arial" w:cs="Arial"/>
          <w:sz w:val="20"/>
          <w:szCs w:val="20"/>
        </w:rPr>
        <w:t xml:space="preserve">="87" </w:t>
      </w:r>
      <w:proofErr w:type="spellStart"/>
      <w:r w:rsidRPr="00D32773">
        <w:rPr>
          <w:rStyle w:val="XMLRed"/>
          <w:sz w:val="20"/>
          <w:szCs w:val="20"/>
          <w:highlight w:val="white"/>
        </w:rPr>
        <w:t>codeSystem</w:t>
      </w:r>
      <w:proofErr w:type="spellEnd"/>
      <w:r w:rsidRPr="00D32773">
        <w:rPr>
          <w:rFonts w:ascii="Arial" w:hAnsi="Arial" w:cs="Arial"/>
          <w:sz w:val="20"/>
          <w:szCs w:val="20"/>
        </w:rPr>
        <w:t xml:space="preserve">="1.2.246.537.6.12.2002.126" </w:t>
      </w:r>
      <w:proofErr w:type="spellStart"/>
      <w:r w:rsidRPr="00D32773">
        <w:rPr>
          <w:rStyle w:val="XMLRed"/>
          <w:sz w:val="20"/>
          <w:szCs w:val="20"/>
          <w:highlight w:val="white"/>
        </w:rPr>
        <w:t>codeSystemName</w:t>
      </w:r>
      <w:proofErr w:type="spellEnd"/>
      <w:r w:rsidRPr="00D32773">
        <w:rPr>
          <w:rFonts w:ascii="Arial" w:hAnsi="Arial" w:cs="Arial"/>
          <w:sz w:val="20"/>
          <w:szCs w:val="20"/>
        </w:rPr>
        <w:t xml:space="preserve">="Lääkityslista" </w:t>
      </w:r>
      <w:proofErr w:type="spellStart"/>
      <w:r w:rsidRPr="00D32773">
        <w:rPr>
          <w:rFonts w:ascii="Arial" w:hAnsi="Arial" w:cs="Arial"/>
          <w:sz w:val="20"/>
          <w:szCs w:val="20"/>
        </w:rPr>
        <w:t>displayName</w:t>
      </w:r>
      <w:proofErr w:type="spellEnd"/>
      <w:r w:rsidRPr="00D32773">
        <w:rPr>
          <w:rFonts w:ascii="Arial" w:hAnsi="Arial" w:cs="Arial"/>
          <w:sz w:val="20"/>
          <w:szCs w:val="20"/>
        </w:rPr>
        <w:t>="annostelu vain tekstinä"/&gt;</w:t>
      </w:r>
    </w:p>
    <w:p w14:paraId="428A1BF5"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rPr>
        <w:tab/>
      </w:r>
      <w:r w:rsidRPr="00D32773">
        <w:rPr>
          <w:rFonts w:ascii="Arial" w:hAnsi="Arial" w:cs="Arial"/>
          <w:sz w:val="20"/>
          <w:szCs w:val="20"/>
        </w:rPr>
        <w:tab/>
      </w:r>
      <w:r w:rsidRPr="009450BF">
        <w:rPr>
          <w:rFonts w:ascii="Arial" w:hAnsi="Arial" w:cs="Arial"/>
          <w:sz w:val="20"/>
          <w:szCs w:val="20"/>
          <w:lang w:val="en-US"/>
        </w:rPr>
        <w:t>&lt;</w:t>
      </w:r>
      <w:r w:rsidRPr="009450BF">
        <w:rPr>
          <w:rStyle w:val="XMLDarkRed"/>
          <w:sz w:val="20"/>
          <w:szCs w:val="20"/>
          <w:highlight w:val="white"/>
          <w:lang w:val="en-GB"/>
        </w:rPr>
        <w:t>value</w:t>
      </w:r>
      <w:r w:rsidRPr="009450BF">
        <w:rPr>
          <w:rFonts w:ascii="Arial" w:hAnsi="Arial" w:cs="Arial"/>
          <w:sz w:val="20"/>
          <w:szCs w:val="20"/>
          <w:lang w:val="en-US"/>
        </w:rPr>
        <w:t xml:space="preserve"> </w:t>
      </w:r>
      <w:proofErr w:type="spellStart"/>
      <w:r w:rsidRPr="009450BF">
        <w:rPr>
          <w:rStyle w:val="XMLRed"/>
          <w:sz w:val="20"/>
          <w:szCs w:val="20"/>
          <w:highlight w:val="white"/>
          <w:lang w:val="en-GB"/>
        </w:rPr>
        <w:t>value</w:t>
      </w:r>
      <w:proofErr w:type="spellEnd"/>
      <w:r w:rsidRPr="009450BF">
        <w:rPr>
          <w:rFonts w:ascii="Arial" w:hAnsi="Arial" w:cs="Arial"/>
          <w:sz w:val="20"/>
          <w:szCs w:val="20"/>
          <w:lang w:val="en-US"/>
        </w:rPr>
        <w:t xml:space="preserve">="true" </w:t>
      </w:r>
      <w:proofErr w:type="spellStart"/>
      <w:proofErr w:type="gramStart"/>
      <w:r w:rsidRPr="009450BF">
        <w:rPr>
          <w:rStyle w:val="XMLRed"/>
          <w:sz w:val="20"/>
          <w:szCs w:val="20"/>
          <w:highlight w:val="white"/>
          <w:lang w:val="en-GB"/>
        </w:rPr>
        <w:t>xsi:type</w:t>
      </w:r>
      <w:proofErr w:type="spellEnd"/>
      <w:proofErr w:type="gramEnd"/>
      <w:r w:rsidRPr="009450BF">
        <w:rPr>
          <w:rFonts w:ascii="Arial" w:hAnsi="Arial" w:cs="Arial"/>
          <w:sz w:val="20"/>
          <w:szCs w:val="20"/>
          <w:lang w:val="en-US"/>
        </w:rPr>
        <w:t>="BL"/&gt;</w:t>
      </w:r>
    </w:p>
    <w:p w14:paraId="475F6A42" w14:textId="77777777" w:rsidR="008C4260"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ab/>
        <w:t>&lt;/</w:t>
      </w:r>
      <w:r w:rsidRPr="009450BF">
        <w:rPr>
          <w:rStyle w:val="XMLDarkRed"/>
          <w:sz w:val="20"/>
          <w:szCs w:val="20"/>
          <w:highlight w:val="white"/>
          <w:lang w:val="en-GB"/>
        </w:rPr>
        <w:t>observation</w:t>
      </w:r>
      <w:r w:rsidRPr="009450BF">
        <w:rPr>
          <w:rFonts w:ascii="Arial" w:hAnsi="Arial" w:cs="Arial"/>
          <w:sz w:val="20"/>
          <w:szCs w:val="20"/>
          <w:lang w:val="en-US"/>
        </w:rPr>
        <w:t>&gt;</w:t>
      </w:r>
    </w:p>
    <w:p w14:paraId="69B824F9" w14:textId="5F944115" w:rsidR="00276AA9" w:rsidRPr="009450BF" w:rsidRDefault="008C4260" w:rsidP="00304F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450BF">
        <w:rPr>
          <w:rFonts w:ascii="Arial" w:hAnsi="Arial" w:cs="Arial"/>
          <w:sz w:val="20"/>
          <w:szCs w:val="20"/>
          <w:lang w:val="en-US"/>
        </w:rPr>
        <w:t>&lt;/</w:t>
      </w:r>
      <w:r w:rsidRPr="009450BF">
        <w:rPr>
          <w:rStyle w:val="XMLDarkRed"/>
          <w:sz w:val="20"/>
          <w:szCs w:val="20"/>
          <w:highlight w:val="white"/>
          <w:lang w:val="en-GB"/>
        </w:rPr>
        <w:t>component</w:t>
      </w:r>
      <w:r w:rsidRPr="009450BF">
        <w:rPr>
          <w:rFonts w:ascii="Arial" w:hAnsi="Arial" w:cs="Arial"/>
          <w:sz w:val="20"/>
          <w:szCs w:val="20"/>
          <w:lang w:val="en-US"/>
        </w:rPr>
        <w:t>&gt;</w:t>
      </w:r>
    </w:p>
    <w:p w14:paraId="5591B4F8" w14:textId="77777777" w:rsidR="008E34A2" w:rsidRDefault="008E34A2" w:rsidP="008C4260">
      <w:pPr>
        <w:pStyle w:val="Snt1"/>
      </w:pPr>
    </w:p>
    <w:bookmarkStart w:id="92" w:name="_tekstimuotoinen_annostusohje_-"/>
    <w:bookmarkEnd w:id="92"/>
    <w:p w14:paraId="198F7DAA" w14:textId="77777777" w:rsidR="001460BB" w:rsidRDefault="00061731" w:rsidP="001460BB">
      <w:pPr>
        <w:pStyle w:val="Otsikko4"/>
      </w:pPr>
      <w:r>
        <w:fldChar w:fldCharType="begin"/>
      </w:r>
      <w:r>
        <w:instrText xml:space="preserve"> HYPERLINK  \l "_Annososio_ja_jatko-osiot" </w:instrText>
      </w:r>
      <w:r>
        <w:fldChar w:fldCharType="separate"/>
      </w:r>
      <w:bookmarkStart w:id="93" w:name="_Toc127959991"/>
      <w:r w:rsidR="001460BB" w:rsidRPr="00061731">
        <w:rPr>
          <w:rStyle w:val="Hyperlinkki"/>
        </w:rPr>
        <w:t>tekstimuotoinen annostusohje</w:t>
      </w:r>
      <w:r>
        <w:fldChar w:fldCharType="end"/>
      </w:r>
      <w:r w:rsidR="001460BB">
        <w:t xml:space="preserve"> - </w:t>
      </w:r>
      <w:proofErr w:type="spellStart"/>
      <w:r w:rsidR="00FF54A2">
        <w:t>substanceAdministration</w:t>
      </w:r>
      <w:bookmarkEnd w:id="93"/>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460BB" w:rsidRPr="005A5499" w14:paraId="2E827B2F"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55AAC32E" w14:textId="77777777" w:rsidR="001460BB" w:rsidRPr="004C3F3B" w:rsidRDefault="001460BB"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32146081" w14:textId="77777777" w:rsidR="001460BB" w:rsidRPr="00AE4F89" w:rsidRDefault="001460BB" w:rsidP="001460BB">
      <w:pPr>
        <w:rPr>
          <w:lang w:val="en-US"/>
        </w:rPr>
      </w:pPr>
    </w:p>
    <w:p w14:paraId="4239F021" w14:textId="3A5223F3" w:rsidR="001460BB" w:rsidRDefault="001460BB" w:rsidP="001460BB">
      <w:pPr>
        <w:pStyle w:val="Snt1"/>
      </w:pPr>
      <w:r w:rsidRPr="00C72E18">
        <w:t>1. PAKOLLINEN yksi [</w:t>
      </w:r>
      <w:proofErr w:type="gramStart"/>
      <w:r w:rsidRPr="00C72E18">
        <w:t>1..</w:t>
      </w:r>
      <w:proofErr w:type="gramEnd"/>
      <w:r w:rsidRPr="00C72E18">
        <w:t>1] @classCode="</w:t>
      </w:r>
      <w:r>
        <w:t>SBADM</w:t>
      </w:r>
      <w:r w:rsidRPr="00C72E18">
        <w:t>" ja yksi [1..1] @moodCode="EVN"</w:t>
      </w:r>
    </w:p>
    <w:p w14:paraId="0948F0A9" w14:textId="63F22B5D" w:rsidR="00472756" w:rsidRPr="002C60BB" w:rsidRDefault="00472756" w:rsidP="00472756">
      <w:pPr>
        <w:pStyle w:val="Snt1"/>
      </w:pPr>
      <w:r w:rsidRPr="002C60BB">
        <w:t>2. PAKOLLINEN yksi [</w:t>
      </w:r>
      <w:proofErr w:type="gramStart"/>
      <w:r w:rsidRPr="002C60BB">
        <w:t>1..</w:t>
      </w:r>
      <w:proofErr w:type="gramEnd"/>
      <w:r w:rsidRPr="002C60BB">
        <w:t xml:space="preserve">1] </w:t>
      </w:r>
      <w:proofErr w:type="spellStart"/>
      <w:r w:rsidRPr="002C60BB">
        <w:t>code</w:t>
      </w:r>
      <w:proofErr w:type="spellEnd"/>
      <w:r w:rsidRPr="002C60BB">
        <w:t>/@code=”</w:t>
      </w:r>
      <w:r w:rsidR="00456FF5">
        <w:t>29</w:t>
      </w:r>
      <w:r w:rsidRPr="002C60BB">
        <w:t xml:space="preserve">” </w:t>
      </w:r>
      <w:r w:rsidR="00456FF5">
        <w:t>tekstimuotoinen annostusohje</w:t>
      </w:r>
      <w:r w:rsidRPr="002C60BB">
        <w:t xml:space="preserve">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177F307F" w14:textId="3201B9E4" w:rsidR="001460BB" w:rsidRDefault="00472756" w:rsidP="001460BB">
      <w:pPr>
        <w:pStyle w:val="Snt1"/>
      </w:pPr>
      <w:r>
        <w:t>3</w:t>
      </w:r>
      <w:r w:rsidR="001460BB" w:rsidRPr="00C72E18">
        <w:t>. PAKOLLINEN yksi [</w:t>
      </w:r>
      <w:proofErr w:type="gramStart"/>
      <w:r w:rsidR="001460BB" w:rsidRPr="00C72E18">
        <w:t>1..</w:t>
      </w:r>
      <w:proofErr w:type="gramEnd"/>
      <w:r w:rsidR="001460BB" w:rsidRPr="00C72E18">
        <w:t xml:space="preserve">1] </w:t>
      </w:r>
      <w:proofErr w:type="spellStart"/>
      <w:r w:rsidR="001460BB">
        <w:t>text</w:t>
      </w:r>
      <w:proofErr w:type="spellEnd"/>
      <w:r w:rsidR="001460BB">
        <w:t xml:space="preserve"> tekstimuotoinen annostusohje, arvo annetaan ST-tietotyypillä</w:t>
      </w:r>
    </w:p>
    <w:p w14:paraId="2922A4AA" w14:textId="77777777" w:rsidR="001E3A4E" w:rsidRDefault="001E3A4E" w:rsidP="001460BB">
      <w:pPr>
        <w:pStyle w:val="Snt1"/>
      </w:pPr>
    </w:p>
    <w:p w14:paraId="7A8F5F8C" w14:textId="5127FFCE" w:rsidR="001E3A4E" w:rsidRDefault="001E3A4E" w:rsidP="001E3A4E">
      <w:pPr>
        <w:pStyle w:val="Snt1"/>
      </w:pPr>
      <w:r w:rsidRPr="46683F6C">
        <w:rPr>
          <w:b/>
          <w:bCs/>
        </w:rPr>
        <w:t xml:space="preserve">Toteutusohje: </w:t>
      </w:r>
      <w:r>
        <w:t>Tek</w:t>
      </w:r>
      <w:r w:rsidR="00EE5745">
        <w:t>s</w:t>
      </w:r>
      <w:r>
        <w:t>timuotoinen annostusohje, joka</w:t>
      </w:r>
      <w:r w:rsidR="00327D7B">
        <w:t xml:space="preserve"> </w:t>
      </w:r>
      <w:r>
        <w:t xml:space="preserve">on joko </w:t>
      </w:r>
      <w:r w:rsidR="00D246EC">
        <w:t xml:space="preserve">rakenteisen </w:t>
      </w:r>
      <w:proofErr w:type="gramStart"/>
      <w:r w:rsidR="00D246EC">
        <w:t>annostuksen</w:t>
      </w:r>
      <w:r w:rsidR="001628EC">
        <w:t xml:space="preserve"> </w:t>
      </w:r>
      <w:r>
        <w:t xml:space="preserve"> </w:t>
      </w:r>
      <w:r w:rsidR="008B6FDC">
        <w:t>tiedoista</w:t>
      </w:r>
      <w:proofErr w:type="gramEnd"/>
      <w:r w:rsidR="007D4790">
        <w:t xml:space="preserve"> koneellisesti</w:t>
      </w:r>
      <w:r>
        <w:t xml:space="preserve"> muodostettu tai määrääjän </w:t>
      </w:r>
      <w:proofErr w:type="spellStart"/>
      <w:r>
        <w:t>alunperin</w:t>
      </w:r>
      <w:proofErr w:type="spellEnd"/>
      <w:r>
        <w:t xml:space="preserve"> vapaamuotoisena tekstinä kirjaama. </w:t>
      </w:r>
      <w:r w:rsidR="001628EC">
        <w:t xml:space="preserve">HUOM! Ennen versiota 4.00 </w:t>
      </w:r>
      <w:r w:rsidR="00327D7B">
        <w:t xml:space="preserve">tässä kentässä oli </w:t>
      </w:r>
      <w:r w:rsidR="001628EC">
        <w:t>ainoastaan käyttäjän vapaamu</w:t>
      </w:r>
      <w:r w:rsidR="00327D7B">
        <w:t>otoisena kirjaama</w:t>
      </w:r>
      <w:r w:rsidR="001628EC">
        <w:t xml:space="preserve"> anno</w:t>
      </w:r>
      <w:r w:rsidR="00327D7B">
        <w:t>stusohje</w:t>
      </w:r>
      <w:r w:rsidR="001628EC">
        <w:t>.</w:t>
      </w:r>
    </w:p>
    <w:p w14:paraId="07F68D74" w14:textId="77777777" w:rsidR="001E3A4E" w:rsidRDefault="001E3A4E" w:rsidP="001460BB">
      <w:pPr>
        <w:pStyle w:val="Snt1"/>
      </w:pPr>
    </w:p>
    <w:p w14:paraId="7224E511" w14:textId="6EA806D8" w:rsidR="00D3574C" w:rsidRPr="00AC3C96" w:rsidRDefault="00D3574C" w:rsidP="00D3574C">
      <w:pPr>
        <w:pStyle w:val="Snt1"/>
      </w:pPr>
      <w:r>
        <w:t>3</w:t>
      </w:r>
      <w:r w:rsidRPr="00AC3C96">
        <w:t>. PAKOLLINEN yksi [</w:t>
      </w:r>
      <w:proofErr w:type="gramStart"/>
      <w:r w:rsidRPr="00AC3C96">
        <w:t>1..</w:t>
      </w:r>
      <w:proofErr w:type="gramEnd"/>
      <w:r w:rsidRPr="00AC3C96">
        <w:t xml:space="preserve">1] </w:t>
      </w:r>
      <w:proofErr w:type="spellStart"/>
      <w:r>
        <w:t>consumable</w:t>
      </w:r>
      <w:proofErr w:type="spellEnd"/>
    </w:p>
    <w:p w14:paraId="0C74BD75" w14:textId="77777777" w:rsidR="00D3574C" w:rsidRDefault="00D3574C" w:rsidP="00D3574C">
      <w:pPr>
        <w:pStyle w:val="Snt2"/>
      </w:pPr>
      <w:r>
        <w:t>a. PAKOLLINEN yksi [</w:t>
      </w:r>
      <w:proofErr w:type="gramStart"/>
      <w:r>
        <w:t>1..</w:t>
      </w:r>
      <w:proofErr w:type="gramEnd"/>
      <w:r>
        <w:t xml:space="preserve">1] </w:t>
      </w:r>
      <w:proofErr w:type="spellStart"/>
      <w:r w:rsidRPr="00DD0B04">
        <w:t>manufacturedProduct</w:t>
      </w:r>
      <w:proofErr w:type="spellEnd"/>
    </w:p>
    <w:p w14:paraId="7594E3C7" w14:textId="77777777" w:rsidR="00D3574C" w:rsidRDefault="00D3574C" w:rsidP="00D3574C">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01DC9854" w14:textId="77777777" w:rsidR="001460BB" w:rsidRDefault="001460BB" w:rsidP="001460BB">
      <w:pPr>
        <w:autoSpaceDE w:val="0"/>
        <w:autoSpaceDN w:val="0"/>
        <w:adjustRightInd w:val="0"/>
      </w:pPr>
    </w:p>
    <w:p w14:paraId="35FFCF1F" w14:textId="77777777" w:rsidR="001460BB" w:rsidRDefault="001460BB" w:rsidP="001460BB">
      <w:pPr>
        <w:pStyle w:val="Snt1"/>
      </w:pPr>
      <w:r w:rsidRPr="46683F6C">
        <w:rPr>
          <w:b/>
          <w:bCs/>
        </w:rPr>
        <w:t xml:space="preserve">Toteutusohje: </w:t>
      </w:r>
      <w:r w:rsidR="001E3A4E">
        <w:t>Skeemapakollisuuden takia mukana tässä rakenteessa, annosteltavan lääkkeen tiedot on dokumentoitu lääkevalmisteen rakenteissa (kts. luku 4.3).</w:t>
      </w:r>
      <w:r>
        <w:t xml:space="preserve"> </w:t>
      </w:r>
    </w:p>
    <w:p w14:paraId="36F5FBA2" w14:textId="77777777" w:rsidR="001460BB" w:rsidRDefault="001460BB" w:rsidP="001460BB">
      <w:pPr>
        <w:pStyle w:val="Snt1"/>
      </w:pPr>
    </w:p>
    <w:p w14:paraId="6508CE90" w14:textId="77777777" w:rsidR="001460BB" w:rsidRPr="00893219" w:rsidRDefault="001460BB" w:rsidP="001460BB">
      <w:pPr>
        <w:pStyle w:val="Snt1"/>
      </w:pPr>
      <w:r>
        <w:t>4</w:t>
      </w:r>
      <w:r w:rsidRPr="00893219">
        <w:t>. PAKOLLINEN yksi [</w:t>
      </w:r>
      <w:proofErr w:type="gramStart"/>
      <w:r w:rsidRPr="00893219">
        <w:t>1..</w:t>
      </w:r>
      <w:proofErr w:type="gramEnd"/>
      <w:r w:rsidRPr="00893219">
        <w:t xml:space="preserve">1] </w:t>
      </w:r>
      <w:proofErr w:type="spellStart"/>
      <w:r>
        <w:t>entryRelationship</w:t>
      </w:r>
      <w:proofErr w:type="spellEnd"/>
    </w:p>
    <w:p w14:paraId="6016661C" w14:textId="77777777" w:rsidR="001460BB" w:rsidRDefault="001460BB" w:rsidP="001460BB">
      <w:pPr>
        <w:pStyle w:val="Snt2"/>
      </w:pPr>
      <w:r>
        <w:t>a. PAKOLLINEN yksi [</w:t>
      </w:r>
      <w:proofErr w:type="gramStart"/>
      <w:r>
        <w:t>1..</w:t>
      </w:r>
      <w:proofErr w:type="gramEnd"/>
      <w:r>
        <w:t>1] @typeCode=”COMP”</w:t>
      </w:r>
    </w:p>
    <w:p w14:paraId="636114F9" w14:textId="0A503566" w:rsidR="003F160E" w:rsidRDefault="001E3A4E" w:rsidP="46683F6C">
      <w:pPr>
        <w:pStyle w:val="Snt2"/>
        <w:rPr>
          <w:b/>
          <w:bCs/>
        </w:rPr>
      </w:pPr>
      <w:r>
        <w:t>b</w:t>
      </w:r>
      <w:r w:rsidR="001460BB" w:rsidRPr="00893219">
        <w:t>. PAKOLLINEN yksi [</w:t>
      </w:r>
      <w:proofErr w:type="gramStart"/>
      <w:r w:rsidR="001460BB" w:rsidRPr="00893219">
        <w:t>1..</w:t>
      </w:r>
      <w:proofErr w:type="gramEnd"/>
      <w:r w:rsidR="001460BB" w:rsidRPr="00893219">
        <w:t xml:space="preserve">1] </w:t>
      </w:r>
      <w:hyperlink w:anchor="_SIC-merkintä_-_observation" w:history="1">
        <w:r w:rsidR="001460BB" w:rsidRPr="00061731">
          <w:rPr>
            <w:rStyle w:val="Hyperlinkki"/>
          </w:rPr>
          <w:t>S</w:t>
        </w:r>
        <w:r w:rsidR="00F1422C">
          <w:rPr>
            <w:rStyle w:val="Hyperlinkki"/>
          </w:rPr>
          <w:t>ic!</w:t>
        </w:r>
        <w:r w:rsidR="001460BB" w:rsidRPr="00061731">
          <w:rPr>
            <w:rStyle w:val="Hyperlinkki"/>
          </w:rPr>
          <w:t>-merkintä</w:t>
        </w:r>
      </w:hyperlink>
      <w:r w:rsidR="001460BB" w:rsidRPr="00893219">
        <w:t xml:space="preserve"> (</w:t>
      </w:r>
      <w:r w:rsidR="001460BB">
        <w:t>56</w:t>
      </w:r>
      <w:r w:rsidR="001460BB" w:rsidRPr="00893219">
        <w:t xml:space="preserve">) </w:t>
      </w:r>
      <w:proofErr w:type="spellStart"/>
      <w:r w:rsidR="001460BB" w:rsidRPr="00893219">
        <w:t>observation</w:t>
      </w:r>
      <w:proofErr w:type="spellEnd"/>
    </w:p>
    <w:p w14:paraId="631F4152" w14:textId="00D2EA56" w:rsidR="00FE2048" w:rsidRDefault="00446637" w:rsidP="007F490A">
      <w:pPr>
        <w:pStyle w:val="Otsikko5"/>
      </w:pPr>
      <w:hyperlink w:anchor="_tekstimuotoinen_annostusohje_-" w:history="1">
        <w:bookmarkStart w:id="94" w:name="_SIC-merkintä_-_observation"/>
        <w:bookmarkStart w:id="95" w:name="_Toc36460561"/>
        <w:bookmarkStart w:id="96" w:name="_Toc36404374"/>
        <w:bookmarkStart w:id="97" w:name="_Toc127959992"/>
        <w:bookmarkEnd w:id="94"/>
        <w:bookmarkEnd w:id="95"/>
        <w:bookmarkEnd w:id="96"/>
        <w:proofErr w:type="gramStart"/>
        <w:r w:rsidR="00FE2048" w:rsidRPr="00061731">
          <w:rPr>
            <w:rStyle w:val="Hyperlinkki"/>
          </w:rPr>
          <w:t>S</w:t>
        </w:r>
        <w:r w:rsidR="00CA5C0D">
          <w:rPr>
            <w:rStyle w:val="Hyperlinkki"/>
          </w:rPr>
          <w:t>ic!</w:t>
        </w:r>
        <w:r w:rsidR="00FE2048" w:rsidRPr="00061731">
          <w:rPr>
            <w:rStyle w:val="Hyperlinkki"/>
          </w:rPr>
          <w:t>-</w:t>
        </w:r>
        <w:proofErr w:type="gramEnd"/>
        <w:r w:rsidR="00FE2048" w:rsidRPr="00061731">
          <w:rPr>
            <w:rStyle w:val="Hyperlinkki"/>
          </w:rPr>
          <w:t>merkintä</w:t>
        </w:r>
      </w:hyperlink>
      <w:r w:rsidR="00FE2048">
        <w:t xml:space="preserve"> - </w:t>
      </w:r>
      <w:proofErr w:type="spellStart"/>
      <w:r w:rsidR="00FE2048">
        <w:t>observation</w:t>
      </w:r>
      <w:bookmarkEnd w:id="97"/>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E2048" w:rsidRPr="005A5499" w14:paraId="3BE93C58"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29155FC5" w14:textId="77777777" w:rsidR="00FE2048" w:rsidRPr="004C3F3B" w:rsidRDefault="00FE2048" w:rsidP="46683F6C">
            <w:pPr>
              <w:rPr>
                <w:sz w:val="18"/>
                <w:szCs w:val="18"/>
                <w:lang w:val="en-US"/>
              </w:rPr>
            </w:pPr>
            <w:r w:rsidRPr="46683F6C">
              <w:rPr>
                <w:sz w:val="18"/>
                <w:szCs w:val="18"/>
                <w:lang w:val="en-US"/>
              </w:rPr>
              <w:t>/structuredBody/component/section/component/section/component/section/entry/organizer/component/</w:t>
            </w:r>
            <w:r w:rsidR="001460BB" w:rsidRPr="46683F6C">
              <w:rPr>
                <w:sz w:val="18"/>
                <w:szCs w:val="18"/>
                <w:lang w:val="en-US"/>
              </w:rPr>
              <w:t xml:space="preserve"> </w:t>
            </w:r>
            <w:proofErr w:type="spellStart"/>
            <w:r w:rsidR="001460BB" w:rsidRPr="46683F6C">
              <w:rPr>
                <w:sz w:val="18"/>
                <w:szCs w:val="18"/>
                <w:lang w:val="en-US"/>
              </w:rPr>
              <w:t>substanceAdministration</w:t>
            </w:r>
            <w:proofErr w:type="spellEnd"/>
            <w:r w:rsidR="001460BB" w:rsidRPr="46683F6C">
              <w:rPr>
                <w:sz w:val="18"/>
                <w:szCs w:val="18"/>
                <w:lang w:val="en-US"/>
              </w:rPr>
              <w:t>/</w:t>
            </w:r>
            <w:proofErr w:type="spellStart"/>
            <w:r w:rsidR="001460BB" w:rsidRPr="46683F6C">
              <w:rPr>
                <w:sz w:val="18"/>
                <w:szCs w:val="18"/>
                <w:lang w:val="en-US"/>
              </w:rPr>
              <w:t>entryRelationship</w:t>
            </w:r>
            <w:proofErr w:type="spellEnd"/>
            <w:r w:rsidR="001E4119" w:rsidRPr="46683F6C">
              <w:rPr>
                <w:sz w:val="18"/>
                <w:szCs w:val="18"/>
                <w:lang w:val="en-US"/>
              </w:rPr>
              <w:t>/observation</w:t>
            </w:r>
          </w:p>
        </w:tc>
      </w:tr>
    </w:tbl>
    <w:p w14:paraId="1E7152E7" w14:textId="77777777" w:rsidR="00FE2048" w:rsidRPr="00AE4F89" w:rsidRDefault="00FE2048" w:rsidP="00FE2048">
      <w:pPr>
        <w:rPr>
          <w:lang w:val="en-US"/>
        </w:rPr>
      </w:pPr>
    </w:p>
    <w:p w14:paraId="583BD4C6" w14:textId="77777777" w:rsidR="00FE2048" w:rsidRPr="00C72E18" w:rsidRDefault="00FE2048" w:rsidP="00FE2048">
      <w:pPr>
        <w:pStyle w:val="Snt1"/>
      </w:pPr>
      <w:r w:rsidRPr="00C72E18">
        <w:t>1. PAKOLLINEN yksi [</w:t>
      </w:r>
      <w:proofErr w:type="gramStart"/>
      <w:r w:rsidRPr="00C72E18">
        <w:t>1..</w:t>
      </w:r>
      <w:proofErr w:type="gramEnd"/>
      <w:r w:rsidRPr="00C72E18">
        <w:t>1] @classCode="</w:t>
      </w:r>
      <w:r>
        <w:t>OBS</w:t>
      </w:r>
      <w:r w:rsidRPr="00C72E18">
        <w:t>" ja yksi [1..1] @moodCode="EVN"</w:t>
      </w:r>
    </w:p>
    <w:p w14:paraId="28A13C2E" w14:textId="78AF62BA" w:rsidR="00FE2048" w:rsidRDefault="00FE2048" w:rsidP="00FE2048">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56” S</w:t>
      </w:r>
      <w:r w:rsidR="00F1422C">
        <w:t>ic!</w:t>
      </w:r>
      <w:r>
        <w:t>-merkintä</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48D6AE66" w14:textId="40287EC6" w:rsidR="00FE2048" w:rsidRPr="00AC3C96" w:rsidRDefault="00FE2048" w:rsidP="00FE2048">
      <w:pPr>
        <w:pStyle w:val="Snt1"/>
      </w:pPr>
      <w:r w:rsidRPr="00AC3C96">
        <w:t>3. PAKOLLINEN yksi [</w:t>
      </w:r>
      <w:proofErr w:type="gramStart"/>
      <w:r w:rsidRPr="00AC3C96">
        <w:t>1..</w:t>
      </w:r>
      <w:proofErr w:type="gramEnd"/>
      <w:r w:rsidRPr="00AC3C96">
        <w:t xml:space="preserve">1] </w:t>
      </w:r>
      <w:r>
        <w:t>S</w:t>
      </w:r>
      <w:r w:rsidR="00F1422C">
        <w:t>ic!</w:t>
      </w:r>
      <w:r>
        <w:t>-merkintä</w:t>
      </w:r>
      <w:r w:rsidRPr="00AC3C96">
        <w:t xml:space="preserve"> (</w:t>
      </w:r>
      <w:r>
        <w:t>56</w:t>
      </w:r>
      <w:r w:rsidRPr="00AC3C96">
        <w:t xml:space="preserve">), arvo annetaan </w:t>
      </w:r>
      <w:r>
        <w:t>BL</w:t>
      </w:r>
      <w:r w:rsidRPr="00AC3C96">
        <w:t xml:space="preserve">-tietotyypillä </w:t>
      </w:r>
    </w:p>
    <w:p w14:paraId="43D1169E" w14:textId="17BE790A" w:rsidR="00FE2048" w:rsidRDefault="00FE2048" w:rsidP="00FE2048">
      <w:pPr>
        <w:autoSpaceDE w:val="0"/>
        <w:autoSpaceDN w:val="0"/>
        <w:adjustRightInd w:val="0"/>
      </w:pPr>
    </w:p>
    <w:p w14:paraId="45635B64" w14:textId="77777777" w:rsidR="00B64A0B" w:rsidRPr="00FE2C5F" w:rsidRDefault="00B64A0B" w:rsidP="46683F6C">
      <w:pPr>
        <w:pStyle w:val="Snt1"/>
        <w:rPr>
          <w:b/>
          <w:bCs/>
          <w:lang w:val="en-US"/>
        </w:rPr>
      </w:pPr>
      <w:proofErr w:type="spellStart"/>
      <w:r w:rsidRPr="46683F6C">
        <w:rPr>
          <w:b/>
          <w:bCs/>
          <w:lang w:val="en-US"/>
        </w:rPr>
        <w:t>Esimerkki</w:t>
      </w:r>
      <w:proofErr w:type="spellEnd"/>
      <w:r w:rsidRPr="46683F6C">
        <w:rPr>
          <w:b/>
          <w:bCs/>
          <w:lang w:val="en-US"/>
        </w:rPr>
        <w:t xml:space="preserve">: </w:t>
      </w:r>
    </w:p>
    <w:p w14:paraId="6D051073"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7654F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proofErr w:type="spellStart"/>
      <w:r w:rsidRPr="00281082">
        <w:rPr>
          <w:rStyle w:val="XMLDarkRed"/>
          <w:sz w:val="20"/>
          <w:szCs w:val="20"/>
          <w:highlight w:val="white"/>
          <w:lang w:val="en-GB"/>
        </w:rPr>
        <w:t>substanceAdministration</w:t>
      </w:r>
      <w:proofErr w:type="spellEnd"/>
      <w:r w:rsidRPr="00281082">
        <w:rPr>
          <w:rFonts w:ascii="Arial" w:hAnsi="Arial" w:cs="Arial"/>
          <w:sz w:val="20"/>
          <w:szCs w:val="20"/>
          <w:lang w:val="en-US"/>
        </w:rPr>
        <w:t xml:space="preserve"> </w:t>
      </w:r>
      <w:proofErr w:type="spellStart"/>
      <w:r w:rsidRPr="00281082">
        <w:rPr>
          <w:rStyle w:val="XMLRed"/>
          <w:sz w:val="20"/>
          <w:szCs w:val="20"/>
          <w:highlight w:val="white"/>
          <w:lang w:val="de-DE"/>
        </w:rPr>
        <w:t>classCode</w:t>
      </w:r>
      <w:proofErr w:type="spellEnd"/>
      <w:r w:rsidRPr="00281082">
        <w:rPr>
          <w:rFonts w:ascii="Arial" w:hAnsi="Arial" w:cs="Arial"/>
          <w:sz w:val="20"/>
          <w:szCs w:val="20"/>
          <w:lang w:val="en-US"/>
        </w:rPr>
        <w:t xml:space="preserve">="SBADM" </w:t>
      </w:r>
      <w:proofErr w:type="spellStart"/>
      <w:r w:rsidRPr="00281082">
        <w:rPr>
          <w:rStyle w:val="XMLRed"/>
          <w:sz w:val="20"/>
          <w:szCs w:val="20"/>
          <w:highlight w:val="white"/>
          <w:lang w:val="de-DE"/>
        </w:rPr>
        <w:t>moodCode</w:t>
      </w:r>
      <w:proofErr w:type="spellEnd"/>
      <w:r w:rsidRPr="00281082">
        <w:rPr>
          <w:rFonts w:ascii="Arial" w:hAnsi="Arial" w:cs="Arial"/>
          <w:sz w:val="20"/>
          <w:szCs w:val="20"/>
          <w:lang w:val="en-US"/>
        </w:rPr>
        <w:t>="EVN"&gt;</w:t>
      </w:r>
    </w:p>
    <w:p w14:paraId="34669436" w14:textId="483168C6" w:rsidR="002740B7" w:rsidRPr="0040232F" w:rsidRDefault="00554F42" w:rsidP="00F70FF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 xml:space="preserve">rakenteen tunnistava </w:t>
      </w:r>
      <w:proofErr w:type="spellStart"/>
      <w:r w:rsidR="002740B7" w:rsidRPr="0040232F">
        <w:rPr>
          <w:rFonts w:ascii="Arial" w:hAnsi="Arial" w:cs="Arial"/>
          <w:color w:val="808080"/>
          <w:sz w:val="20"/>
          <w:szCs w:val="20"/>
          <w:highlight w:val="white"/>
        </w:rPr>
        <w:t>code</w:t>
      </w:r>
      <w:proofErr w:type="spellEnd"/>
      <w:r w:rsidR="002740B7" w:rsidRPr="0040232F">
        <w:rPr>
          <w:rFonts w:ascii="Arial" w:hAnsi="Arial" w:cs="Arial"/>
          <w:color w:val="808080"/>
          <w:sz w:val="20"/>
          <w:szCs w:val="20"/>
          <w:highlight w:val="white"/>
        </w:rPr>
        <w:t xml:space="preserve"> lisätty</w:t>
      </w:r>
      <w:r w:rsidR="00EB60AA" w:rsidRPr="0040232F">
        <w:rPr>
          <w:rFonts w:ascii="Arial" w:hAnsi="Arial" w:cs="Arial"/>
          <w:sz w:val="20"/>
          <w:szCs w:val="20"/>
        </w:rPr>
        <w:t xml:space="preserve"> </w:t>
      </w:r>
      <w:r w:rsidR="002740B7" w:rsidRPr="0040232F">
        <w:rPr>
          <w:rFonts w:ascii="Arial" w:hAnsi="Arial" w:cs="Arial"/>
          <w:sz w:val="20"/>
          <w:szCs w:val="20"/>
        </w:rPr>
        <w:t>--&gt;</w:t>
      </w:r>
    </w:p>
    <w:p w14:paraId="5E50B441" w14:textId="3BF18251" w:rsidR="002740B7" w:rsidRPr="00D32773" w:rsidRDefault="002A312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002740B7" w:rsidRPr="00D32773">
        <w:rPr>
          <w:rFonts w:ascii="Arial" w:hAnsi="Arial" w:cs="Arial"/>
          <w:sz w:val="20"/>
          <w:szCs w:val="20"/>
        </w:rPr>
        <w:t>&lt;</w:t>
      </w:r>
      <w:proofErr w:type="spellStart"/>
      <w:r w:rsidR="002740B7" w:rsidRPr="00D32773">
        <w:rPr>
          <w:rStyle w:val="XMLDarkRed"/>
          <w:sz w:val="20"/>
          <w:szCs w:val="20"/>
          <w:highlight w:val="white"/>
        </w:rPr>
        <w:t>code</w:t>
      </w:r>
      <w:proofErr w:type="spellEnd"/>
      <w:r w:rsidR="002740B7" w:rsidRPr="00D32773">
        <w:rPr>
          <w:rFonts w:ascii="Arial" w:hAnsi="Arial" w:cs="Arial"/>
          <w:sz w:val="20"/>
          <w:szCs w:val="20"/>
        </w:rPr>
        <w:t xml:space="preserve"> </w:t>
      </w:r>
      <w:r w:rsidR="002740B7" w:rsidRPr="00281082">
        <w:rPr>
          <w:rStyle w:val="XMLRed"/>
          <w:sz w:val="20"/>
          <w:szCs w:val="20"/>
          <w:highlight w:val="white"/>
          <w:lang w:val="de-DE"/>
        </w:rPr>
        <w:t>code</w:t>
      </w:r>
      <w:r w:rsidR="002740B7" w:rsidRPr="00D32773">
        <w:rPr>
          <w:rFonts w:ascii="Arial" w:hAnsi="Arial" w:cs="Arial"/>
          <w:sz w:val="20"/>
          <w:szCs w:val="20"/>
        </w:rPr>
        <w:t xml:space="preserve">="29" </w:t>
      </w:r>
      <w:proofErr w:type="spellStart"/>
      <w:r w:rsidR="002740B7" w:rsidRPr="00281082">
        <w:rPr>
          <w:rStyle w:val="XMLRed"/>
          <w:sz w:val="20"/>
          <w:szCs w:val="20"/>
          <w:highlight w:val="white"/>
          <w:lang w:val="de-DE"/>
        </w:rPr>
        <w:t>codeSystem</w:t>
      </w:r>
      <w:proofErr w:type="spellEnd"/>
      <w:r w:rsidR="002740B7" w:rsidRPr="00D32773">
        <w:rPr>
          <w:rFonts w:ascii="Arial" w:hAnsi="Arial" w:cs="Arial"/>
          <w:sz w:val="20"/>
          <w:szCs w:val="20"/>
        </w:rPr>
        <w:t xml:space="preserve">="1.2.246.537.6.12.2002.126" </w:t>
      </w:r>
      <w:proofErr w:type="spellStart"/>
      <w:r w:rsidR="002740B7" w:rsidRPr="00281082">
        <w:rPr>
          <w:rStyle w:val="XMLRed"/>
          <w:sz w:val="20"/>
          <w:szCs w:val="20"/>
          <w:highlight w:val="white"/>
          <w:lang w:val="de-DE"/>
        </w:rPr>
        <w:t>codeSystemName</w:t>
      </w:r>
      <w:proofErr w:type="spellEnd"/>
      <w:r w:rsidR="002740B7" w:rsidRPr="00D32773">
        <w:rPr>
          <w:rFonts w:ascii="Arial" w:hAnsi="Arial" w:cs="Arial"/>
          <w:sz w:val="20"/>
          <w:szCs w:val="20"/>
        </w:rPr>
        <w:t xml:space="preserve">="Lääkityslista" </w:t>
      </w:r>
      <w:proofErr w:type="spellStart"/>
      <w:r w:rsidR="002740B7" w:rsidRPr="00281082">
        <w:rPr>
          <w:rStyle w:val="XMLRed"/>
          <w:sz w:val="20"/>
          <w:szCs w:val="20"/>
          <w:highlight w:val="white"/>
          <w:lang w:val="de-DE"/>
        </w:rPr>
        <w:t>displayName</w:t>
      </w:r>
      <w:proofErr w:type="spellEnd"/>
      <w:r w:rsidR="002740B7" w:rsidRPr="00D32773">
        <w:rPr>
          <w:rFonts w:ascii="Arial" w:hAnsi="Arial" w:cs="Arial"/>
          <w:sz w:val="20"/>
          <w:szCs w:val="20"/>
        </w:rPr>
        <w:t>="tekstimuotoinen annostusohje"/&gt;</w:t>
      </w:r>
    </w:p>
    <w:p w14:paraId="59201D3E" w14:textId="02EE6C01" w:rsidR="002740B7" w:rsidRPr="0040232F" w:rsidRDefault="002A312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rPr>
        <w:tab/>
      </w:r>
      <w:r w:rsidRPr="00D32773">
        <w:rPr>
          <w:rFonts w:ascii="Arial" w:hAnsi="Arial" w:cs="Arial"/>
          <w:sz w:val="20"/>
          <w:szCs w:val="20"/>
        </w:rPr>
        <w:tab/>
      </w:r>
      <w:proofErr w:type="gramStart"/>
      <w:r w:rsidR="002740B7" w:rsidRPr="0040232F">
        <w:rPr>
          <w:rFonts w:ascii="Arial" w:hAnsi="Arial" w:cs="Arial"/>
          <w:sz w:val="20"/>
          <w:szCs w:val="20"/>
        </w:rPr>
        <w:t>&lt;!--</w:t>
      </w:r>
      <w:proofErr w:type="gramEnd"/>
      <w:r w:rsidR="002740B7" w:rsidRPr="0040232F">
        <w:rPr>
          <w:rFonts w:ascii="Arial" w:hAnsi="Arial" w:cs="Arial"/>
          <w:sz w:val="20"/>
          <w:szCs w:val="20"/>
        </w:rPr>
        <w:t xml:space="preserve"> </w:t>
      </w:r>
      <w:r w:rsidR="002740B7" w:rsidRPr="0040232F">
        <w:rPr>
          <w:rFonts w:ascii="Arial" w:hAnsi="Arial" w:cs="Arial"/>
          <w:color w:val="808080"/>
          <w:sz w:val="20"/>
          <w:szCs w:val="20"/>
          <w:highlight w:val="white"/>
        </w:rPr>
        <w:t>Tekstimuotoinen annostusohje</w:t>
      </w:r>
      <w:r w:rsidR="002740B7" w:rsidRPr="0040232F">
        <w:rPr>
          <w:rFonts w:ascii="Arial" w:hAnsi="Arial" w:cs="Arial"/>
          <w:sz w:val="20"/>
          <w:szCs w:val="20"/>
        </w:rPr>
        <w:t xml:space="preserve"> --&gt;</w:t>
      </w:r>
    </w:p>
    <w:p w14:paraId="6EF5E4D5" w14:textId="6BC6D515" w:rsidR="00115F49" w:rsidRPr="00115F49" w:rsidRDefault="002740B7" w:rsidP="00115F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r>
      <w:r w:rsidRPr="00D32773">
        <w:rPr>
          <w:rFonts w:ascii="Arial" w:hAnsi="Arial" w:cs="Arial"/>
          <w:sz w:val="20"/>
          <w:szCs w:val="20"/>
        </w:rPr>
        <w:t>&lt;</w:t>
      </w:r>
      <w:proofErr w:type="spellStart"/>
      <w:r w:rsidRPr="00D32773">
        <w:rPr>
          <w:rStyle w:val="XMLDarkRed"/>
          <w:sz w:val="20"/>
          <w:szCs w:val="20"/>
          <w:highlight w:val="white"/>
        </w:rPr>
        <w:t>text</w:t>
      </w:r>
      <w:proofErr w:type="spellEnd"/>
      <w:r w:rsidRPr="00D32773">
        <w:rPr>
          <w:rFonts w:ascii="Arial" w:hAnsi="Arial" w:cs="Arial"/>
          <w:sz w:val="20"/>
          <w:szCs w:val="20"/>
        </w:rPr>
        <w:t xml:space="preserve">&gt;1-2 annosta 3-4 kertaa päivässä </w:t>
      </w:r>
      <w:proofErr w:type="gramStart"/>
      <w:r w:rsidRPr="00D32773">
        <w:rPr>
          <w:rFonts w:ascii="Arial" w:hAnsi="Arial" w:cs="Arial"/>
          <w:sz w:val="20"/>
          <w:szCs w:val="20"/>
        </w:rPr>
        <w:t>tarvittaessa.&lt;</w:t>
      </w:r>
      <w:proofErr w:type="gramEnd"/>
      <w:r w:rsidRPr="00D32773">
        <w:rPr>
          <w:rFonts w:ascii="Arial" w:hAnsi="Arial" w:cs="Arial"/>
          <w:sz w:val="20"/>
          <w:szCs w:val="20"/>
        </w:rPr>
        <w:t>/</w:t>
      </w:r>
      <w:proofErr w:type="spellStart"/>
      <w:r w:rsidRPr="00D32773">
        <w:rPr>
          <w:rStyle w:val="XMLDarkRed"/>
          <w:sz w:val="20"/>
          <w:szCs w:val="20"/>
          <w:highlight w:val="white"/>
        </w:rPr>
        <w:t>text</w:t>
      </w:r>
      <w:proofErr w:type="spellEnd"/>
      <w:r w:rsidRPr="00D32773">
        <w:rPr>
          <w:rFonts w:ascii="Arial" w:hAnsi="Arial" w:cs="Arial"/>
          <w:sz w:val="20"/>
          <w:szCs w:val="20"/>
        </w:rPr>
        <w:t>&gt;</w:t>
      </w:r>
      <w:r w:rsidRPr="00D32773">
        <w:rPr>
          <w:rFonts w:ascii="Arial" w:hAnsi="Arial" w:cs="Arial"/>
          <w:sz w:val="20"/>
          <w:szCs w:val="20"/>
        </w:rPr>
        <w:tab/>
      </w:r>
    </w:p>
    <w:p w14:paraId="453E562D"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744A6D">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037CC8C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52F384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5F8E1E22"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A26D63D"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12C91E1D" w14:textId="0EF46D5F"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proofErr w:type="gramStart"/>
      <w:r w:rsidRPr="00281082">
        <w:rPr>
          <w:rFonts w:ascii="Arial" w:hAnsi="Arial" w:cs="Arial"/>
          <w:sz w:val="20"/>
          <w:szCs w:val="20"/>
          <w:lang w:val="en-US"/>
        </w:rPr>
        <w:t>&lt;</w:t>
      </w:r>
      <w:r w:rsidR="00D148D0">
        <w:rPr>
          <w:rFonts w:ascii="Arial" w:hAnsi="Arial" w:cs="Arial"/>
          <w:sz w:val="20"/>
          <w:szCs w:val="20"/>
          <w:lang w:val="en-US"/>
        </w:rPr>
        <w:t>!--</w:t>
      </w:r>
      <w:proofErr w:type="gramEnd"/>
      <w:r w:rsidR="00D148D0">
        <w:rPr>
          <w:rFonts w:ascii="Arial" w:hAnsi="Arial" w:cs="Arial"/>
          <w:sz w:val="20"/>
          <w:szCs w:val="20"/>
          <w:lang w:val="en-US"/>
        </w:rPr>
        <w:t xml:space="preserve"> </w:t>
      </w:r>
      <w:r w:rsidRPr="00281082">
        <w:rPr>
          <w:rFonts w:ascii="Arial" w:hAnsi="Arial" w:cs="Arial"/>
          <w:color w:val="808080"/>
          <w:sz w:val="20"/>
          <w:szCs w:val="20"/>
          <w:highlight w:val="white"/>
          <w:lang w:val="en-US"/>
        </w:rPr>
        <w:t>S</w:t>
      </w:r>
      <w:r w:rsidR="00F1422C">
        <w:rPr>
          <w:rFonts w:ascii="Arial" w:hAnsi="Arial" w:cs="Arial"/>
          <w:color w:val="808080"/>
          <w:sz w:val="20"/>
          <w:szCs w:val="20"/>
          <w:highlight w:val="white"/>
          <w:lang w:val="en-US"/>
        </w:rPr>
        <w:t>ic!</w:t>
      </w:r>
      <w:r w:rsidRPr="00281082">
        <w:rPr>
          <w:rFonts w:ascii="Arial" w:hAnsi="Arial" w:cs="Arial"/>
          <w:color w:val="808080"/>
          <w:sz w:val="20"/>
          <w:szCs w:val="20"/>
          <w:highlight w:val="white"/>
          <w:lang w:val="en-US"/>
        </w:rPr>
        <w:t>-</w:t>
      </w:r>
      <w:proofErr w:type="spellStart"/>
      <w:r w:rsidRPr="00281082">
        <w:rPr>
          <w:rFonts w:ascii="Arial" w:hAnsi="Arial" w:cs="Arial"/>
          <w:color w:val="808080"/>
          <w:sz w:val="20"/>
          <w:szCs w:val="20"/>
          <w:highlight w:val="white"/>
          <w:lang w:val="en-US"/>
        </w:rPr>
        <w:t>merkintä</w:t>
      </w:r>
      <w:proofErr w:type="spellEnd"/>
      <w:r w:rsidRPr="00281082">
        <w:rPr>
          <w:rFonts w:ascii="Arial" w:hAnsi="Arial" w:cs="Arial"/>
          <w:color w:val="808080"/>
          <w:sz w:val="20"/>
          <w:szCs w:val="20"/>
          <w:highlight w:val="white"/>
          <w:lang w:val="en-US"/>
        </w:rPr>
        <w:t xml:space="preserve">, </w:t>
      </w:r>
      <w:proofErr w:type="spellStart"/>
      <w:r w:rsidRPr="00281082">
        <w:rPr>
          <w:rFonts w:ascii="Arial" w:hAnsi="Arial" w:cs="Arial"/>
          <w:color w:val="808080"/>
          <w:sz w:val="20"/>
          <w:szCs w:val="20"/>
          <w:highlight w:val="white"/>
          <w:lang w:val="en-US"/>
        </w:rPr>
        <w:t>pakollinen</w:t>
      </w:r>
      <w:proofErr w:type="spellEnd"/>
      <w:r w:rsidRPr="00281082">
        <w:rPr>
          <w:rFonts w:ascii="Arial" w:hAnsi="Arial" w:cs="Arial"/>
          <w:sz w:val="20"/>
          <w:szCs w:val="20"/>
          <w:lang w:val="en-US"/>
        </w:rPr>
        <w:t xml:space="preserve"> --&gt;</w:t>
      </w:r>
    </w:p>
    <w:p w14:paraId="4895091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proofErr w:type="spellStart"/>
      <w:r w:rsidRPr="00281082">
        <w:rPr>
          <w:rStyle w:val="XMLDarkRed"/>
          <w:sz w:val="20"/>
          <w:szCs w:val="20"/>
          <w:highlight w:val="white"/>
          <w:lang w:val="en-GB"/>
        </w:rPr>
        <w:t>entryRelationship</w:t>
      </w:r>
      <w:proofErr w:type="spellEnd"/>
      <w:r w:rsidRPr="00281082">
        <w:rPr>
          <w:rFonts w:ascii="Arial" w:hAnsi="Arial" w:cs="Arial"/>
          <w:sz w:val="20"/>
          <w:szCs w:val="20"/>
          <w:lang w:val="en-US"/>
        </w:rPr>
        <w:t xml:space="preserve"> </w:t>
      </w:r>
      <w:proofErr w:type="spellStart"/>
      <w:r w:rsidRPr="00281082">
        <w:rPr>
          <w:rStyle w:val="XMLRed"/>
          <w:sz w:val="20"/>
          <w:szCs w:val="20"/>
          <w:highlight w:val="white"/>
          <w:lang w:val="de-DE"/>
        </w:rPr>
        <w:t>typeCode</w:t>
      </w:r>
      <w:proofErr w:type="spellEnd"/>
      <w:r w:rsidRPr="00281082">
        <w:rPr>
          <w:rFonts w:ascii="Arial" w:hAnsi="Arial" w:cs="Arial"/>
          <w:sz w:val="20"/>
          <w:szCs w:val="20"/>
          <w:lang w:val="en-US"/>
        </w:rPr>
        <w:t>="COMP"&gt;</w:t>
      </w:r>
    </w:p>
    <w:p w14:paraId="188A86EF"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 xml:space="preserve"> </w:t>
      </w:r>
      <w:proofErr w:type="spellStart"/>
      <w:r w:rsidRPr="00281082">
        <w:rPr>
          <w:rStyle w:val="XMLRed"/>
          <w:sz w:val="20"/>
          <w:szCs w:val="20"/>
          <w:highlight w:val="white"/>
          <w:lang w:val="de-DE"/>
        </w:rPr>
        <w:t>classCode</w:t>
      </w:r>
      <w:proofErr w:type="spellEnd"/>
      <w:r w:rsidRPr="00281082">
        <w:rPr>
          <w:rFonts w:ascii="Arial" w:hAnsi="Arial" w:cs="Arial"/>
          <w:sz w:val="20"/>
          <w:szCs w:val="20"/>
          <w:lang w:val="en-US"/>
        </w:rPr>
        <w:t xml:space="preserve">="OBS" </w:t>
      </w:r>
      <w:proofErr w:type="spellStart"/>
      <w:r w:rsidRPr="00281082">
        <w:rPr>
          <w:rStyle w:val="XMLRed"/>
          <w:sz w:val="20"/>
          <w:szCs w:val="20"/>
          <w:highlight w:val="white"/>
          <w:lang w:val="de-DE"/>
        </w:rPr>
        <w:t>moodCode</w:t>
      </w:r>
      <w:proofErr w:type="spellEnd"/>
      <w:r w:rsidRPr="00281082">
        <w:rPr>
          <w:rFonts w:ascii="Arial" w:hAnsi="Arial" w:cs="Arial"/>
          <w:sz w:val="20"/>
          <w:szCs w:val="20"/>
          <w:lang w:val="en-US"/>
        </w:rPr>
        <w:t>="EVN"&gt;</w:t>
      </w:r>
    </w:p>
    <w:p w14:paraId="15672E8E" w14:textId="3B259B53" w:rsidR="002740B7" w:rsidRPr="00281082" w:rsidRDefault="002740B7" w:rsidP="0028108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500" w:hanging="150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code</w:t>
      </w:r>
      <w:r w:rsidRPr="00281082">
        <w:rPr>
          <w:rFonts w:ascii="Arial" w:hAnsi="Arial" w:cs="Arial"/>
          <w:sz w:val="20"/>
          <w:szCs w:val="20"/>
          <w:lang w:val="en-US"/>
        </w:rPr>
        <w:t xml:space="preserve"> </w:t>
      </w:r>
      <w:r w:rsidRPr="00281082">
        <w:rPr>
          <w:rStyle w:val="XMLRed"/>
          <w:sz w:val="20"/>
          <w:szCs w:val="20"/>
          <w:highlight w:val="white"/>
          <w:lang w:val="de-DE"/>
        </w:rPr>
        <w:t>code</w:t>
      </w:r>
      <w:r w:rsidRPr="00281082">
        <w:rPr>
          <w:rFonts w:ascii="Arial" w:hAnsi="Arial" w:cs="Arial"/>
          <w:sz w:val="20"/>
          <w:szCs w:val="20"/>
          <w:lang w:val="en-US"/>
        </w:rPr>
        <w:t xml:space="preserve">="56" </w:t>
      </w:r>
      <w:proofErr w:type="spellStart"/>
      <w:r w:rsidRPr="00281082">
        <w:rPr>
          <w:rStyle w:val="XMLRed"/>
          <w:sz w:val="20"/>
          <w:szCs w:val="20"/>
          <w:highlight w:val="white"/>
          <w:lang w:val="de-DE"/>
        </w:rPr>
        <w:t>codeSystem</w:t>
      </w:r>
      <w:proofErr w:type="spellEnd"/>
      <w:r w:rsidRPr="00281082">
        <w:rPr>
          <w:rFonts w:ascii="Arial" w:hAnsi="Arial" w:cs="Arial"/>
          <w:sz w:val="20"/>
          <w:szCs w:val="20"/>
          <w:lang w:val="en-US"/>
        </w:rPr>
        <w:t xml:space="preserve">="1.2.246.537.6.12.2002.126" </w:t>
      </w:r>
      <w:proofErr w:type="spellStart"/>
      <w:r w:rsidRPr="00281082">
        <w:rPr>
          <w:rStyle w:val="XMLRed"/>
          <w:sz w:val="20"/>
          <w:szCs w:val="20"/>
          <w:highlight w:val="white"/>
          <w:lang w:val="de-DE"/>
        </w:rPr>
        <w:t>codeSystemName</w:t>
      </w:r>
      <w:proofErr w:type="spellEnd"/>
      <w:r w:rsidRPr="00281082">
        <w:rPr>
          <w:rFonts w:ascii="Arial" w:hAnsi="Arial" w:cs="Arial"/>
          <w:sz w:val="20"/>
          <w:szCs w:val="20"/>
          <w:lang w:val="en-US"/>
        </w:rPr>
        <w:t>="</w:t>
      </w:r>
      <w:proofErr w:type="spellStart"/>
      <w:r w:rsidRPr="00281082">
        <w:rPr>
          <w:rFonts w:ascii="Arial" w:hAnsi="Arial" w:cs="Arial"/>
          <w:sz w:val="20"/>
          <w:szCs w:val="20"/>
          <w:lang w:val="en-US"/>
        </w:rPr>
        <w:t>Lääkityslista</w:t>
      </w:r>
      <w:proofErr w:type="spellEnd"/>
      <w:r w:rsidRPr="00281082">
        <w:rPr>
          <w:rFonts w:ascii="Arial" w:hAnsi="Arial" w:cs="Arial"/>
          <w:sz w:val="20"/>
          <w:szCs w:val="20"/>
          <w:lang w:val="en-US"/>
        </w:rPr>
        <w:t xml:space="preserve">" </w:t>
      </w:r>
      <w:proofErr w:type="spellStart"/>
      <w:r w:rsidRPr="00281082">
        <w:rPr>
          <w:rStyle w:val="XMLRed"/>
          <w:sz w:val="20"/>
          <w:szCs w:val="20"/>
          <w:highlight w:val="white"/>
          <w:lang w:val="de-DE"/>
        </w:rPr>
        <w:t>displayName</w:t>
      </w:r>
      <w:proofErr w:type="spellEnd"/>
      <w:r w:rsidRPr="00281082">
        <w:rPr>
          <w:rFonts w:ascii="Arial" w:hAnsi="Arial" w:cs="Arial"/>
          <w:sz w:val="20"/>
          <w:szCs w:val="20"/>
          <w:lang w:val="en-US"/>
        </w:rPr>
        <w:t>="</w:t>
      </w:r>
      <w:proofErr w:type="gramStart"/>
      <w:r w:rsidRPr="00281082">
        <w:rPr>
          <w:rFonts w:ascii="Arial" w:hAnsi="Arial" w:cs="Arial"/>
          <w:sz w:val="20"/>
          <w:szCs w:val="20"/>
          <w:lang w:val="en-US"/>
        </w:rPr>
        <w:t>S</w:t>
      </w:r>
      <w:r w:rsidR="00F1422C">
        <w:rPr>
          <w:rFonts w:ascii="Arial" w:hAnsi="Arial" w:cs="Arial"/>
          <w:sz w:val="20"/>
          <w:szCs w:val="20"/>
          <w:lang w:val="en-US"/>
        </w:rPr>
        <w:t>ic!</w:t>
      </w:r>
      <w:r w:rsidRPr="00281082">
        <w:rPr>
          <w:rFonts w:ascii="Arial" w:hAnsi="Arial" w:cs="Arial"/>
          <w:sz w:val="20"/>
          <w:szCs w:val="20"/>
          <w:lang w:val="en-US"/>
        </w:rPr>
        <w:t>-</w:t>
      </w:r>
      <w:proofErr w:type="spellStart"/>
      <w:proofErr w:type="gramEnd"/>
      <w:r w:rsidRPr="00281082">
        <w:rPr>
          <w:rFonts w:ascii="Arial" w:hAnsi="Arial" w:cs="Arial"/>
          <w:sz w:val="20"/>
          <w:szCs w:val="20"/>
          <w:lang w:val="en-US"/>
        </w:rPr>
        <w:t>merkintä</w:t>
      </w:r>
      <w:proofErr w:type="spellEnd"/>
      <w:r w:rsidRPr="00281082">
        <w:rPr>
          <w:rFonts w:ascii="Arial" w:hAnsi="Arial" w:cs="Arial"/>
          <w:sz w:val="20"/>
          <w:szCs w:val="20"/>
          <w:lang w:val="en-US"/>
        </w:rPr>
        <w:t>"/&gt;</w:t>
      </w:r>
    </w:p>
    <w:p w14:paraId="3271CC1D"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value</w:t>
      </w:r>
      <w:r w:rsidRPr="00281082">
        <w:rPr>
          <w:rFonts w:ascii="Arial" w:hAnsi="Arial" w:cs="Arial"/>
          <w:sz w:val="20"/>
          <w:szCs w:val="20"/>
          <w:lang w:val="en-US"/>
        </w:rPr>
        <w:t xml:space="preserve"> </w:t>
      </w:r>
      <w:proofErr w:type="spellStart"/>
      <w:r w:rsidRPr="00281082">
        <w:rPr>
          <w:rStyle w:val="XMLRed"/>
          <w:sz w:val="20"/>
          <w:szCs w:val="20"/>
          <w:highlight w:val="white"/>
          <w:lang w:val="de-DE"/>
        </w:rPr>
        <w:t>value</w:t>
      </w:r>
      <w:proofErr w:type="spellEnd"/>
      <w:r w:rsidRPr="00281082">
        <w:rPr>
          <w:rFonts w:ascii="Arial" w:hAnsi="Arial" w:cs="Arial"/>
          <w:sz w:val="20"/>
          <w:szCs w:val="20"/>
          <w:lang w:val="en-US"/>
        </w:rPr>
        <w:t xml:space="preserve">="false" </w:t>
      </w:r>
      <w:proofErr w:type="spellStart"/>
      <w:proofErr w:type="gramStart"/>
      <w:r w:rsidRPr="00281082">
        <w:rPr>
          <w:rStyle w:val="XMLRed"/>
          <w:sz w:val="20"/>
          <w:szCs w:val="20"/>
          <w:highlight w:val="white"/>
          <w:lang w:val="de-DE"/>
        </w:rPr>
        <w:t>xsi:type</w:t>
      </w:r>
      <w:proofErr w:type="spellEnd"/>
      <w:proofErr w:type="gramEnd"/>
      <w:r w:rsidRPr="00281082">
        <w:rPr>
          <w:rFonts w:ascii="Arial" w:hAnsi="Arial" w:cs="Arial"/>
          <w:sz w:val="20"/>
          <w:szCs w:val="20"/>
          <w:lang w:val="en-US"/>
        </w:rPr>
        <w:t>="BL"/&gt;</w:t>
      </w:r>
    </w:p>
    <w:p w14:paraId="52B035C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r>
      <w:r w:rsidRPr="00281082">
        <w:rPr>
          <w:rFonts w:ascii="Arial" w:hAnsi="Arial" w:cs="Arial"/>
          <w:sz w:val="20"/>
          <w:szCs w:val="20"/>
          <w:lang w:val="en-US"/>
        </w:rPr>
        <w:tab/>
        <w:t>&lt;/</w:t>
      </w:r>
      <w:r w:rsidRPr="00281082">
        <w:rPr>
          <w:rStyle w:val="XMLDarkRed"/>
          <w:sz w:val="20"/>
          <w:szCs w:val="20"/>
          <w:highlight w:val="white"/>
          <w:lang w:val="en-GB"/>
        </w:rPr>
        <w:t>observation</w:t>
      </w:r>
      <w:r w:rsidRPr="00281082">
        <w:rPr>
          <w:rFonts w:ascii="Arial" w:hAnsi="Arial" w:cs="Arial"/>
          <w:sz w:val="20"/>
          <w:szCs w:val="20"/>
          <w:lang w:val="en-US"/>
        </w:rPr>
        <w:t>&gt;</w:t>
      </w:r>
    </w:p>
    <w:p w14:paraId="4D0CB4F7"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r>
      <w:r w:rsidRPr="00281082">
        <w:rPr>
          <w:rFonts w:ascii="Arial" w:hAnsi="Arial" w:cs="Arial"/>
          <w:sz w:val="20"/>
          <w:szCs w:val="20"/>
          <w:lang w:val="en-US"/>
        </w:rPr>
        <w:tab/>
        <w:t>&lt;/</w:t>
      </w:r>
      <w:proofErr w:type="spellStart"/>
      <w:r w:rsidRPr="00281082">
        <w:rPr>
          <w:rStyle w:val="XMLDarkRed"/>
          <w:sz w:val="20"/>
          <w:szCs w:val="20"/>
          <w:highlight w:val="white"/>
          <w:lang w:val="en-GB"/>
        </w:rPr>
        <w:t>entryRelationship</w:t>
      </w:r>
      <w:proofErr w:type="spellEnd"/>
      <w:r w:rsidRPr="00281082">
        <w:rPr>
          <w:rFonts w:ascii="Arial" w:hAnsi="Arial" w:cs="Arial"/>
          <w:sz w:val="20"/>
          <w:szCs w:val="20"/>
          <w:lang w:val="en-US"/>
        </w:rPr>
        <w:t>&gt;</w:t>
      </w:r>
    </w:p>
    <w:p w14:paraId="7B874A1C" w14:textId="77777777" w:rsidR="002740B7"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ab/>
        <w:t>&lt;/</w:t>
      </w:r>
      <w:proofErr w:type="spellStart"/>
      <w:r w:rsidRPr="00281082">
        <w:rPr>
          <w:rStyle w:val="XMLDarkRed"/>
          <w:sz w:val="20"/>
          <w:szCs w:val="20"/>
          <w:highlight w:val="white"/>
          <w:lang w:val="en-GB"/>
        </w:rPr>
        <w:t>substanceAdministration</w:t>
      </w:r>
      <w:proofErr w:type="spellEnd"/>
      <w:r w:rsidRPr="00281082">
        <w:rPr>
          <w:rFonts w:ascii="Arial" w:hAnsi="Arial" w:cs="Arial"/>
          <w:sz w:val="20"/>
          <w:szCs w:val="20"/>
          <w:lang w:val="en-US"/>
        </w:rPr>
        <w:t>&gt;</w:t>
      </w:r>
    </w:p>
    <w:p w14:paraId="0136268A" w14:textId="103300F9" w:rsidR="00B64A0B" w:rsidRPr="00281082" w:rsidRDefault="002740B7" w:rsidP="002740B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81082">
        <w:rPr>
          <w:rFonts w:ascii="Arial" w:hAnsi="Arial" w:cs="Arial"/>
          <w:sz w:val="20"/>
          <w:szCs w:val="20"/>
          <w:lang w:val="en-US"/>
        </w:rPr>
        <w:t>&lt;/</w:t>
      </w:r>
      <w:r w:rsidRPr="00281082">
        <w:rPr>
          <w:rStyle w:val="XMLDarkRed"/>
          <w:sz w:val="20"/>
          <w:szCs w:val="20"/>
          <w:highlight w:val="white"/>
          <w:lang w:val="en-GB"/>
        </w:rPr>
        <w:t>component</w:t>
      </w:r>
      <w:r w:rsidRPr="00281082">
        <w:rPr>
          <w:rFonts w:ascii="Arial" w:hAnsi="Arial" w:cs="Arial"/>
          <w:sz w:val="20"/>
          <w:szCs w:val="20"/>
          <w:lang w:val="en-US"/>
        </w:rPr>
        <w:t>&gt;</w:t>
      </w:r>
    </w:p>
    <w:p w14:paraId="32140728" w14:textId="069B0660" w:rsidR="00B64A0B" w:rsidRDefault="00B64A0B" w:rsidP="00FE2048">
      <w:pPr>
        <w:autoSpaceDE w:val="0"/>
        <w:autoSpaceDN w:val="0"/>
        <w:adjustRightInd w:val="0"/>
      </w:pPr>
    </w:p>
    <w:p w14:paraId="55782BE4" w14:textId="77777777" w:rsidR="005948B0" w:rsidRDefault="005948B0" w:rsidP="005948B0">
      <w:pPr>
        <w:pStyle w:val="Otsikko4"/>
      </w:pPr>
      <w:bookmarkStart w:id="98" w:name="_Toc127959993"/>
      <w:r>
        <w:t xml:space="preserve">annostuksen lisätiedot - </w:t>
      </w:r>
      <w:proofErr w:type="spellStart"/>
      <w:r>
        <w:t>substanceAdministration</w:t>
      </w:r>
      <w:bookmarkEnd w:id="98"/>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A5499" w14:paraId="60E286A6" w14:textId="77777777" w:rsidTr="46683F6C">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E38B772" w14:textId="77777777" w:rsidR="005948B0" w:rsidRPr="004C3F3B" w:rsidRDefault="005948B0" w:rsidP="46683F6C">
            <w:pPr>
              <w:rPr>
                <w:sz w:val="18"/>
                <w:szCs w:val="18"/>
                <w:lang w:val="en-US"/>
              </w:rPr>
            </w:pPr>
            <w:r w:rsidRPr="46683F6C">
              <w:rPr>
                <w:sz w:val="18"/>
                <w:szCs w:val="18"/>
                <w:lang w:val="en-US"/>
              </w:rPr>
              <w:t>/structuredBody/component/section/component/section/component/section/entry/organizer/component/substanceAdministration</w:t>
            </w:r>
          </w:p>
        </w:tc>
      </w:tr>
    </w:tbl>
    <w:p w14:paraId="6D54806B" w14:textId="77777777" w:rsidR="005948B0" w:rsidRPr="00AE4F89" w:rsidRDefault="005948B0" w:rsidP="005948B0">
      <w:pPr>
        <w:rPr>
          <w:lang w:val="en-US"/>
        </w:rPr>
      </w:pPr>
    </w:p>
    <w:p w14:paraId="5DCF7B36" w14:textId="77777777" w:rsidR="005948B0" w:rsidRDefault="005948B0" w:rsidP="005948B0">
      <w:pPr>
        <w:pStyle w:val="Snt1"/>
      </w:pPr>
      <w:r w:rsidRPr="00C72E18">
        <w:t>1. PAKOLLINEN yksi [</w:t>
      </w:r>
      <w:proofErr w:type="gramStart"/>
      <w:r w:rsidRPr="00C72E18">
        <w:t>1..</w:t>
      </w:r>
      <w:proofErr w:type="gramEnd"/>
      <w:r w:rsidRPr="00C72E18">
        <w:t>1] @classCode="</w:t>
      </w:r>
      <w:r>
        <w:t>SBADM</w:t>
      </w:r>
      <w:r w:rsidRPr="00C72E18">
        <w:t>" ja yksi [1..1] @moodCode="EVN"</w:t>
      </w:r>
    </w:p>
    <w:p w14:paraId="7BB6A7A5" w14:textId="77777777" w:rsidR="005948B0" w:rsidRPr="002C60BB" w:rsidRDefault="005948B0" w:rsidP="005948B0">
      <w:pPr>
        <w:pStyle w:val="Snt1"/>
      </w:pPr>
      <w:r w:rsidRPr="002C60BB">
        <w:t>2. PAKOLLINEN yksi [</w:t>
      </w:r>
      <w:proofErr w:type="gramStart"/>
      <w:r w:rsidRPr="002C60BB">
        <w:t>1..</w:t>
      </w:r>
      <w:proofErr w:type="gramEnd"/>
      <w:r w:rsidRPr="002C60BB">
        <w:t xml:space="preserve">1] </w:t>
      </w:r>
      <w:proofErr w:type="spellStart"/>
      <w:r w:rsidRPr="002C60BB">
        <w:t>code</w:t>
      </w:r>
      <w:proofErr w:type="spellEnd"/>
      <w:r w:rsidRPr="002C60BB">
        <w:t>/@code=”</w:t>
      </w:r>
      <w:r>
        <w:t>250</w:t>
      </w:r>
      <w:r w:rsidRPr="002C60BB">
        <w:t xml:space="preserve">” </w:t>
      </w:r>
      <w:r>
        <w:t>annostuksen lisätiedot</w:t>
      </w:r>
      <w:r w:rsidRPr="002C60BB">
        <w:t xml:space="preserve">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294A6DC3" w14:textId="6CB5A13C" w:rsidR="005948B0" w:rsidRDefault="005948B0" w:rsidP="005948B0">
      <w:pPr>
        <w:pStyle w:val="Snt1"/>
      </w:pPr>
      <w:r>
        <w:t>3. VAPAAEHTOINEN nolla tai yksi [</w:t>
      </w:r>
      <w:proofErr w:type="gramStart"/>
      <w:r>
        <w:t>0..</w:t>
      </w:r>
      <w:proofErr w:type="gramEnd"/>
      <w:r>
        <w:t xml:space="preserve">1] </w:t>
      </w:r>
      <w:proofErr w:type="spellStart"/>
      <w:r>
        <w:t>routeCode</w:t>
      </w:r>
      <w:proofErr w:type="spellEnd"/>
      <w:r>
        <w:t xml:space="preserve"> lääkkeenantoreitti ja -tapa</w:t>
      </w:r>
      <w:r w:rsidRPr="00086A37">
        <w:t xml:space="preserve"> (</w:t>
      </w:r>
      <w:r>
        <w:t>231</w:t>
      </w:r>
      <w:r w:rsidRPr="00086A37">
        <w:t xml:space="preserve">), arvo annetaan luokituksesta </w:t>
      </w:r>
      <w:proofErr w:type="spellStart"/>
      <w:r w:rsidR="00B27901">
        <w:t>Fimea</w:t>
      </w:r>
      <w:proofErr w:type="spellEnd"/>
      <w:r w:rsidRPr="00086A37">
        <w:t xml:space="preserve"> - </w:t>
      </w:r>
      <w:r w:rsidR="00B27901">
        <w:t>A</w:t>
      </w:r>
      <w:r w:rsidRPr="00086A37">
        <w:t>ntoreitti (</w:t>
      </w:r>
      <w:proofErr w:type="spellStart"/>
      <w:r w:rsidRPr="00086A37">
        <w:t>codeSystem</w:t>
      </w:r>
      <w:proofErr w:type="spellEnd"/>
      <w:r w:rsidRPr="00086A37">
        <w:t xml:space="preserve">: </w:t>
      </w:r>
      <w:r w:rsidR="00D402F1">
        <w:rPr>
          <w:color w:val="1F497D"/>
        </w:rPr>
        <w:t>1.2.246.537.6.1403.202001</w:t>
      </w:r>
      <w:r w:rsidRPr="00086A37">
        <w:t>) C</w:t>
      </w:r>
      <w:r>
        <w:t>E</w:t>
      </w:r>
      <w:r w:rsidRPr="00086A37">
        <w:t>-tietotyypillä</w:t>
      </w:r>
    </w:p>
    <w:p w14:paraId="27619F64" w14:textId="77777777" w:rsidR="005948B0" w:rsidRDefault="005948B0" w:rsidP="005948B0">
      <w:pPr>
        <w:pStyle w:val="Snt1"/>
      </w:pPr>
    </w:p>
    <w:p w14:paraId="672C9917" w14:textId="77777777" w:rsidR="005948B0" w:rsidRPr="00AC3C96" w:rsidRDefault="005948B0" w:rsidP="005948B0">
      <w:pPr>
        <w:pStyle w:val="Snt1"/>
      </w:pPr>
      <w:r>
        <w:t>3</w:t>
      </w:r>
      <w:r w:rsidRPr="00AC3C96">
        <w:t>. PAKOLLINEN yksi [</w:t>
      </w:r>
      <w:proofErr w:type="gramStart"/>
      <w:r w:rsidRPr="00AC3C96">
        <w:t>1..</w:t>
      </w:r>
      <w:proofErr w:type="gramEnd"/>
      <w:r w:rsidRPr="00AC3C96">
        <w:t xml:space="preserve">1] </w:t>
      </w:r>
      <w:proofErr w:type="spellStart"/>
      <w:r>
        <w:t>consumable</w:t>
      </w:r>
      <w:proofErr w:type="spellEnd"/>
    </w:p>
    <w:p w14:paraId="34F9F86C" w14:textId="77777777" w:rsidR="005948B0" w:rsidRDefault="005948B0" w:rsidP="005948B0">
      <w:pPr>
        <w:pStyle w:val="Snt2"/>
      </w:pPr>
      <w:r>
        <w:t>a. PAKOLLINEN yksi [</w:t>
      </w:r>
      <w:proofErr w:type="gramStart"/>
      <w:r>
        <w:t>1..</w:t>
      </w:r>
      <w:proofErr w:type="gramEnd"/>
      <w:r>
        <w:t xml:space="preserve">1] </w:t>
      </w:r>
      <w:proofErr w:type="spellStart"/>
      <w:r w:rsidRPr="00DD0B04">
        <w:t>manufacturedProduct</w:t>
      </w:r>
      <w:proofErr w:type="spellEnd"/>
    </w:p>
    <w:p w14:paraId="74BC24BE" w14:textId="77777777" w:rsidR="005948B0" w:rsidRDefault="005948B0" w:rsidP="005948B0">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70DA813C" w14:textId="77777777" w:rsidR="005948B0" w:rsidRDefault="005948B0" w:rsidP="005948B0">
      <w:pPr>
        <w:autoSpaceDE w:val="0"/>
        <w:autoSpaceDN w:val="0"/>
        <w:adjustRightInd w:val="0"/>
      </w:pPr>
    </w:p>
    <w:p w14:paraId="099CD083" w14:textId="77777777" w:rsidR="005948B0" w:rsidRDefault="005948B0" w:rsidP="005948B0">
      <w:pPr>
        <w:pStyle w:val="Snt1"/>
      </w:pPr>
      <w:r w:rsidRPr="4D047E72">
        <w:rPr>
          <w:b/>
          <w:bCs/>
        </w:rPr>
        <w:t xml:space="preserve">Toteutusohje: </w:t>
      </w:r>
      <w:r>
        <w:t xml:space="preserve">Skeemapakollisuuden takia mukana tässä rakenteessa, annosteltavan lääkkeen tiedot on dokumentoitu lääkevalmisteen rakenteissa (kts. luku 4.3). </w:t>
      </w:r>
    </w:p>
    <w:p w14:paraId="5FF7F2DA" w14:textId="77777777" w:rsidR="005948B0" w:rsidRDefault="005948B0" w:rsidP="005948B0">
      <w:pPr>
        <w:pStyle w:val="Snt1"/>
      </w:pPr>
    </w:p>
    <w:p w14:paraId="462C770D" w14:textId="77777777" w:rsidR="005948B0" w:rsidRPr="00893219" w:rsidRDefault="005948B0" w:rsidP="005948B0">
      <w:pPr>
        <w:pStyle w:val="Snt1"/>
      </w:pPr>
      <w:r>
        <w:t>4</w:t>
      </w:r>
      <w:r w:rsidRPr="00893219">
        <w:t xml:space="preserve">. </w:t>
      </w:r>
      <w:r>
        <w:t>VAPAAEHTOINEN yksi [</w:t>
      </w:r>
      <w:proofErr w:type="gramStart"/>
      <w:r>
        <w:t>0</w:t>
      </w:r>
      <w:r w:rsidRPr="00893219">
        <w:t>..</w:t>
      </w:r>
      <w:proofErr w:type="gramEnd"/>
      <w:r w:rsidRPr="00893219">
        <w:t xml:space="preserve">1] </w:t>
      </w:r>
      <w:proofErr w:type="spellStart"/>
      <w:r>
        <w:t>entryRelationship</w:t>
      </w:r>
      <w:proofErr w:type="spellEnd"/>
    </w:p>
    <w:p w14:paraId="32E0101B" w14:textId="77777777" w:rsidR="005948B0" w:rsidRDefault="005948B0" w:rsidP="005948B0">
      <w:pPr>
        <w:pStyle w:val="Snt2"/>
      </w:pPr>
      <w:r>
        <w:t>a. PAKOLLINEN yksi [</w:t>
      </w:r>
      <w:proofErr w:type="gramStart"/>
      <w:r>
        <w:t>1..</w:t>
      </w:r>
      <w:proofErr w:type="gramEnd"/>
      <w:r>
        <w:t>1] @typeCode=”COMP”</w:t>
      </w:r>
    </w:p>
    <w:p w14:paraId="58D6A23D" w14:textId="77777777" w:rsidR="005948B0" w:rsidRDefault="005948B0" w:rsidP="4D047E72">
      <w:pPr>
        <w:pStyle w:val="Snt2"/>
        <w:rPr>
          <w:b/>
          <w:bCs/>
        </w:rPr>
      </w:pPr>
      <w:r>
        <w:t>b</w:t>
      </w:r>
      <w:r w:rsidRPr="00893219">
        <w:t>. PAKOLLINEN yksi [</w:t>
      </w:r>
      <w:proofErr w:type="gramStart"/>
      <w:r w:rsidRPr="00893219">
        <w:t>1..</w:t>
      </w:r>
      <w:proofErr w:type="gramEnd"/>
      <w:r w:rsidRPr="00893219">
        <w:t xml:space="preserve">1] </w:t>
      </w:r>
      <w:r>
        <w:t>käyttöohjeen lisätieto</w:t>
      </w:r>
      <w:r w:rsidRPr="00893219">
        <w:t xml:space="preserve"> (</w:t>
      </w:r>
      <w:r>
        <w:t>234</w:t>
      </w:r>
      <w:r w:rsidRPr="00893219">
        <w:t xml:space="preserve">) </w:t>
      </w:r>
      <w:proofErr w:type="spellStart"/>
      <w:r w:rsidRPr="00893219">
        <w:t>observation</w:t>
      </w:r>
      <w:proofErr w:type="spellEnd"/>
    </w:p>
    <w:p w14:paraId="3D1AF479" w14:textId="77777777" w:rsidR="005948B0" w:rsidRPr="001E4119" w:rsidRDefault="005948B0" w:rsidP="005948B0">
      <w:pPr>
        <w:pStyle w:val="Otsikko5"/>
      </w:pPr>
      <w:bookmarkStart w:id="99" w:name="_Toc127959994"/>
      <w:r w:rsidRPr="00570858">
        <w:t>käyttöohjeen lisätieto</w:t>
      </w:r>
      <w:r w:rsidRPr="001E4119">
        <w:t xml:space="preserve"> – </w:t>
      </w:r>
      <w:proofErr w:type="spellStart"/>
      <w:r w:rsidRPr="001E4119">
        <w:t>observation</w:t>
      </w:r>
      <w:bookmarkEnd w:id="99"/>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5948B0" w:rsidRPr="005A5499" w14:paraId="79E5535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E219887" w14:textId="77777777" w:rsidR="005948B0" w:rsidRPr="004C3F3B" w:rsidRDefault="005948B0"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6DBA80A6" w14:textId="77777777" w:rsidR="005948B0" w:rsidRPr="00AE4F89" w:rsidRDefault="005948B0" w:rsidP="005948B0">
      <w:pPr>
        <w:rPr>
          <w:lang w:val="en-US"/>
        </w:rPr>
      </w:pPr>
    </w:p>
    <w:p w14:paraId="26E656EB" w14:textId="77777777" w:rsidR="005948B0" w:rsidRPr="00C72E18" w:rsidRDefault="005948B0" w:rsidP="005948B0">
      <w:pPr>
        <w:pStyle w:val="Snt1"/>
      </w:pPr>
      <w:r w:rsidRPr="00C72E18">
        <w:t>1. PAKOLLINEN yksi [</w:t>
      </w:r>
      <w:proofErr w:type="gramStart"/>
      <w:r w:rsidRPr="00C72E18">
        <w:t>1..</w:t>
      </w:r>
      <w:proofErr w:type="gramEnd"/>
      <w:r w:rsidRPr="00C72E18">
        <w:t>1] @classCode="</w:t>
      </w:r>
      <w:r>
        <w:t>OBS</w:t>
      </w:r>
      <w:r w:rsidRPr="00C72E18">
        <w:t>" ja yksi [1..1] @moodCode="EVN"</w:t>
      </w:r>
    </w:p>
    <w:p w14:paraId="6DA13D86" w14:textId="77777777" w:rsidR="005948B0" w:rsidRDefault="005948B0" w:rsidP="005948B0">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234” käyttöohjeen lisätieto</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5DC23ACF" w14:textId="77777777" w:rsidR="005948B0" w:rsidRDefault="005948B0" w:rsidP="005948B0">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käyttöohjeen lisätieto</w:t>
      </w:r>
      <w:r w:rsidRPr="00AC3C96">
        <w:t xml:space="preserve"> (</w:t>
      </w:r>
      <w:r>
        <w:t>234</w:t>
      </w:r>
      <w:r w:rsidRPr="00AC3C96">
        <w:t xml:space="preserve">), arvo annetaan </w:t>
      </w:r>
      <w:r>
        <w:t>ST</w:t>
      </w:r>
      <w:r w:rsidRPr="00AC3C96">
        <w:t xml:space="preserve">-tietotyypillä </w:t>
      </w:r>
    </w:p>
    <w:p w14:paraId="7F56FE39" w14:textId="77777777" w:rsidR="005948B0" w:rsidRDefault="005948B0" w:rsidP="005948B0">
      <w:pPr>
        <w:pStyle w:val="Snt1"/>
      </w:pPr>
    </w:p>
    <w:p w14:paraId="4763C78B" w14:textId="77777777" w:rsidR="005948B0" w:rsidRPr="002564DB" w:rsidRDefault="005948B0" w:rsidP="005948B0">
      <w:pPr>
        <w:pStyle w:val="Snt1"/>
        <w:rPr>
          <w:b/>
          <w:bCs/>
          <w:lang w:val="en-US"/>
        </w:rPr>
      </w:pPr>
      <w:proofErr w:type="spellStart"/>
      <w:r w:rsidRPr="002564DB">
        <w:rPr>
          <w:b/>
          <w:bCs/>
          <w:lang w:val="en-US"/>
        </w:rPr>
        <w:t>Esimerkki</w:t>
      </w:r>
      <w:proofErr w:type="spellEnd"/>
      <w:r w:rsidRPr="002564DB">
        <w:rPr>
          <w:b/>
          <w:bCs/>
          <w:lang w:val="en-US"/>
        </w:rPr>
        <w:t>:</w:t>
      </w:r>
    </w:p>
    <w:p w14:paraId="59EAFCA1"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r>
        <w:rPr>
          <w:rFonts w:ascii="Arial" w:hAnsi="Arial" w:cs="Arial"/>
          <w:color w:val="0000FF"/>
          <w:sz w:val="20"/>
          <w:szCs w:val="20"/>
          <w:highlight w:val="white"/>
          <w:lang w:val="en-US"/>
        </w:rPr>
        <w:t xml:space="preserve"> </w:t>
      </w:r>
    </w:p>
    <w:p w14:paraId="26EAA43A" w14:textId="77777777" w:rsidR="005948B0" w:rsidRPr="00944B5A"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proofErr w:type="spellStart"/>
      <w:r w:rsidRPr="00944B5A">
        <w:rPr>
          <w:rFonts w:ascii="Arial" w:hAnsi="Arial" w:cs="Arial"/>
          <w:color w:val="800000"/>
          <w:sz w:val="20"/>
          <w:szCs w:val="20"/>
          <w:highlight w:val="white"/>
          <w:lang w:val="en-US"/>
        </w:rPr>
        <w:t>substanceAdministration</w:t>
      </w:r>
      <w:proofErr w:type="spellEnd"/>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classCode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SBADM</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moodCode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12AB0297" w14:textId="77777777" w:rsidR="005948B0"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FF"/>
          <w:sz w:val="20"/>
          <w:szCs w:val="20"/>
          <w:highlight w:val="white"/>
          <w:lang w:val="en-US"/>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rakenteen tunnistava </w:t>
      </w:r>
      <w:proofErr w:type="spellStart"/>
      <w:r>
        <w:rPr>
          <w:rFonts w:ascii="Arial" w:hAnsi="Arial" w:cs="Arial"/>
          <w:color w:val="808080"/>
          <w:sz w:val="20"/>
          <w:szCs w:val="20"/>
          <w:highlight w:val="white"/>
        </w:rPr>
        <w:t>code</w:t>
      </w:r>
      <w:proofErr w:type="spellEnd"/>
      <w:r>
        <w:rPr>
          <w:rFonts w:ascii="Arial" w:hAnsi="Arial" w:cs="Arial"/>
          <w:color w:val="808080"/>
          <w:sz w:val="20"/>
          <w:szCs w:val="20"/>
          <w:highlight w:val="white"/>
        </w:rPr>
        <w:t xml:space="preserve"> lisätty, uusi</w:t>
      </w:r>
      <w:r>
        <w:rPr>
          <w:rFonts w:ascii="Arial" w:hAnsi="Arial" w:cs="Arial"/>
          <w:color w:val="0000FF"/>
          <w:sz w:val="20"/>
          <w:szCs w:val="20"/>
          <w:highlight w:val="white"/>
        </w:rPr>
        <w:t>--&gt;</w:t>
      </w:r>
    </w:p>
    <w:p w14:paraId="458F1334" w14:textId="266DA90D"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r>
        <w:rPr>
          <w:rFonts w:ascii="Arial" w:hAnsi="Arial" w:cs="Arial"/>
          <w:color w:val="0000FF"/>
          <w:sz w:val="20"/>
          <w:szCs w:val="20"/>
          <w:highlight w:val="white"/>
        </w:rPr>
        <w:t>&lt;</w:t>
      </w:r>
      <w:proofErr w:type="spellStart"/>
      <w:r>
        <w:rPr>
          <w:rFonts w:ascii="Arial" w:hAnsi="Arial" w:cs="Arial"/>
          <w:color w:val="800000"/>
          <w:sz w:val="20"/>
          <w:szCs w:val="20"/>
          <w:highlight w:val="white"/>
        </w:rPr>
        <w:t>code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code</w:t>
      </w:r>
      <w:proofErr w:type="spellEnd"/>
      <w:r>
        <w:rPr>
          <w:rFonts w:ascii="Arial" w:hAnsi="Arial" w:cs="Arial"/>
          <w:color w:val="0000FF"/>
          <w:sz w:val="20"/>
          <w:szCs w:val="20"/>
          <w:highlight w:val="white"/>
        </w:rPr>
        <w:t>="</w:t>
      </w:r>
      <w:r w:rsidR="00BF4E21">
        <w:rPr>
          <w:rFonts w:ascii="Arial" w:hAnsi="Arial" w:cs="Arial"/>
          <w:color w:val="0000FF"/>
          <w:sz w:val="20"/>
          <w:szCs w:val="20"/>
          <w:highlight w:val="white"/>
        </w:rPr>
        <w:t>250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codeSystem</w:t>
      </w:r>
      <w:proofErr w:type="spellEnd"/>
      <w:r>
        <w:rPr>
          <w:rFonts w:ascii="Arial" w:hAnsi="Arial" w:cs="Arial"/>
          <w:color w:val="0000FF"/>
          <w:sz w:val="20"/>
          <w:szCs w:val="20"/>
          <w:highlight w:val="white"/>
        </w:rPr>
        <w:t>="</w:t>
      </w:r>
      <w:r>
        <w:rPr>
          <w:rFonts w:ascii="Arial" w:hAnsi="Arial" w:cs="Arial"/>
          <w:color w:val="000000"/>
          <w:sz w:val="20"/>
          <w:szCs w:val="20"/>
          <w:highlight w:val="white"/>
        </w:rPr>
        <w:t>1.2.246.537.6.12.2002.126</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codeSystemName</w:t>
      </w:r>
      <w:proofErr w:type="spellEnd"/>
      <w:r>
        <w:rPr>
          <w:rFonts w:ascii="Arial" w:hAnsi="Arial" w:cs="Arial"/>
          <w:color w:val="0000FF"/>
          <w:sz w:val="20"/>
          <w:szCs w:val="20"/>
          <w:highlight w:val="white"/>
        </w:rPr>
        <w:t>="</w:t>
      </w:r>
      <w:r>
        <w:rPr>
          <w:rFonts w:ascii="Arial" w:hAnsi="Arial" w:cs="Arial"/>
          <w:color w:val="000000"/>
          <w:sz w:val="20"/>
          <w:szCs w:val="20"/>
          <w:highlight w:val="white"/>
        </w:rPr>
        <w:t>Lääkityslista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displayName</w:t>
      </w:r>
      <w:proofErr w:type="spellEnd"/>
      <w:r>
        <w:rPr>
          <w:rFonts w:ascii="Arial" w:hAnsi="Arial" w:cs="Arial"/>
          <w:color w:val="0000FF"/>
          <w:sz w:val="20"/>
          <w:szCs w:val="20"/>
          <w:highlight w:val="white"/>
        </w:rPr>
        <w:t>="</w:t>
      </w:r>
      <w:r w:rsidR="00BF4E21">
        <w:rPr>
          <w:rFonts w:ascii="Arial" w:hAnsi="Arial" w:cs="Arial"/>
          <w:color w:val="0000FF"/>
          <w:sz w:val="20"/>
          <w:szCs w:val="20"/>
          <w:highlight w:val="white"/>
        </w:rPr>
        <w:t>annostuksen lisätiedot</w:t>
      </w:r>
      <w:r>
        <w:rPr>
          <w:rFonts w:ascii="Arial" w:hAnsi="Arial" w:cs="Arial"/>
          <w:color w:val="0000FF"/>
          <w:sz w:val="20"/>
          <w:szCs w:val="20"/>
          <w:highlight w:val="white"/>
        </w:rPr>
        <w:t>"/&gt;</w:t>
      </w:r>
    </w:p>
    <w:p w14:paraId="1CE07C26" w14:textId="77777777" w:rsidR="005948B0" w:rsidRDefault="005948B0" w:rsidP="005948B0">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 xml:space="preserve">          </w:t>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Lääkkeenantoreitti ja -tapa, uusi </w:t>
      </w:r>
      <w:r>
        <w:rPr>
          <w:rFonts w:ascii="Arial" w:hAnsi="Arial" w:cs="Arial"/>
          <w:color w:val="0000FF"/>
          <w:sz w:val="20"/>
          <w:szCs w:val="20"/>
          <w:highlight w:val="white"/>
        </w:rPr>
        <w:t>--&gt;</w:t>
      </w:r>
    </w:p>
    <w:p w14:paraId="6B077181" w14:textId="2A5FE59D" w:rsidR="005948B0" w:rsidRPr="002742C1" w:rsidRDefault="005948B0" w:rsidP="005948B0">
      <w:pPr>
        <w:autoSpaceDE w:val="0"/>
        <w:autoSpaceDN w:val="0"/>
        <w:adjustRightInd w:val="0"/>
        <w:rPr>
          <w:rFonts w:ascii="Arial" w:hAnsi="Arial" w:cs="Arial"/>
          <w:color w:val="000000"/>
          <w:sz w:val="20"/>
          <w:szCs w:val="20"/>
          <w:highlight w:val="white"/>
        </w:rPr>
      </w:pPr>
      <w:r w:rsidRPr="00873373">
        <w:rPr>
          <w:rFonts w:ascii="Arial" w:hAnsi="Arial" w:cs="Arial"/>
          <w:color w:val="000000"/>
          <w:sz w:val="20"/>
          <w:szCs w:val="20"/>
          <w:highlight w:val="white"/>
        </w:rPr>
        <w:t xml:space="preserve">          </w:t>
      </w:r>
      <w:r w:rsidRPr="002742C1">
        <w:rPr>
          <w:rFonts w:ascii="Arial" w:hAnsi="Arial" w:cs="Arial"/>
          <w:color w:val="0000FF"/>
          <w:sz w:val="20"/>
          <w:szCs w:val="20"/>
          <w:highlight w:val="white"/>
        </w:rPr>
        <w:t>&lt;</w:t>
      </w:r>
      <w:proofErr w:type="spellStart"/>
      <w:r w:rsidRPr="002742C1">
        <w:rPr>
          <w:rFonts w:ascii="Arial" w:hAnsi="Arial" w:cs="Arial"/>
          <w:color w:val="800000"/>
          <w:sz w:val="20"/>
          <w:szCs w:val="20"/>
          <w:highlight w:val="white"/>
        </w:rPr>
        <w:t>routeCode</w:t>
      </w:r>
      <w:proofErr w:type="spellEnd"/>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code</w:t>
      </w:r>
      <w:proofErr w:type="spellEnd"/>
      <w:r w:rsidRPr="002742C1">
        <w:rPr>
          <w:rFonts w:ascii="Arial" w:hAnsi="Arial" w:cs="Arial"/>
          <w:color w:val="0000FF"/>
          <w:sz w:val="20"/>
          <w:szCs w:val="20"/>
          <w:highlight w:val="white"/>
        </w:rPr>
        <w:t>="</w:t>
      </w:r>
      <w:r w:rsidR="00190617" w:rsidRPr="002742C1">
        <w:rPr>
          <w:rFonts w:ascii="Arial" w:hAnsi="Arial" w:cs="Arial"/>
          <w:color w:val="000000"/>
          <w:sz w:val="20"/>
          <w:szCs w:val="20"/>
          <w:highlight w:val="white"/>
        </w:rPr>
        <w:t>1055</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codeSystem</w:t>
      </w:r>
      <w:proofErr w:type="spellEnd"/>
      <w:r w:rsidRPr="002742C1">
        <w:rPr>
          <w:rFonts w:ascii="Arial" w:hAnsi="Arial" w:cs="Arial"/>
          <w:color w:val="0000FF"/>
          <w:sz w:val="20"/>
          <w:szCs w:val="20"/>
          <w:highlight w:val="white"/>
        </w:rPr>
        <w:t>="</w:t>
      </w:r>
      <w:r w:rsidR="005647AE" w:rsidRPr="002742C1">
        <w:rPr>
          <w:rFonts w:ascii="Arial" w:hAnsi="Arial" w:cs="Arial"/>
          <w:color w:val="1F497D"/>
          <w:sz w:val="20"/>
          <w:szCs w:val="20"/>
        </w:rPr>
        <w:t xml:space="preserve">1.2.246.537.6.1403.202001 </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codeSystemName</w:t>
      </w:r>
      <w:proofErr w:type="spellEnd"/>
      <w:r w:rsidRPr="002742C1">
        <w:rPr>
          <w:rFonts w:ascii="Arial" w:hAnsi="Arial" w:cs="Arial"/>
          <w:color w:val="0000FF"/>
          <w:sz w:val="20"/>
          <w:szCs w:val="20"/>
          <w:highlight w:val="white"/>
        </w:rPr>
        <w:t>="</w:t>
      </w:r>
      <w:proofErr w:type="spellStart"/>
      <w:r w:rsidR="00EE1AF5" w:rsidRPr="002742C1">
        <w:rPr>
          <w:rFonts w:ascii="Arial" w:hAnsi="Arial" w:cs="Arial"/>
          <w:color w:val="000000"/>
          <w:sz w:val="20"/>
          <w:szCs w:val="20"/>
          <w:highlight w:val="white"/>
        </w:rPr>
        <w:t>Fimea</w:t>
      </w:r>
      <w:proofErr w:type="spellEnd"/>
      <w:r w:rsidR="00EE1AF5" w:rsidRPr="002742C1">
        <w:rPr>
          <w:rFonts w:ascii="Arial" w:hAnsi="Arial" w:cs="Arial"/>
          <w:color w:val="000000"/>
          <w:sz w:val="20"/>
          <w:szCs w:val="20"/>
          <w:highlight w:val="white"/>
        </w:rPr>
        <w:t xml:space="preserve"> - A</w:t>
      </w:r>
      <w:r w:rsidRPr="002742C1">
        <w:rPr>
          <w:rFonts w:ascii="Arial" w:hAnsi="Arial" w:cs="Arial"/>
          <w:color w:val="000000"/>
          <w:sz w:val="20"/>
          <w:szCs w:val="20"/>
          <w:highlight w:val="white"/>
        </w:rPr>
        <w:t>ntoreitti</w:t>
      </w:r>
      <w:r w:rsidRPr="002742C1">
        <w:rPr>
          <w:rFonts w:ascii="Arial" w:hAnsi="Arial" w:cs="Arial"/>
          <w:color w:val="0000FF"/>
          <w:sz w:val="20"/>
          <w:szCs w:val="20"/>
          <w:highlight w:val="white"/>
        </w:rPr>
        <w:t>"</w:t>
      </w:r>
      <w:r w:rsidRPr="002742C1">
        <w:rPr>
          <w:rFonts w:ascii="Arial" w:hAnsi="Arial" w:cs="Arial"/>
          <w:color w:val="FF0000"/>
          <w:sz w:val="20"/>
          <w:szCs w:val="20"/>
          <w:highlight w:val="white"/>
        </w:rPr>
        <w:t xml:space="preserve"> </w:t>
      </w:r>
      <w:proofErr w:type="spellStart"/>
      <w:r w:rsidRPr="002742C1">
        <w:rPr>
          <w:rFonts w:ascii="Arial" w:hAnsi="Arial" w:cs="Arial"/>
          <w:color w:val="FF0000"/>
          <w:sz w:val="20"/>
          <w:szCs w:val="20"/>
          <w:highlight w:val="white"/>
        </w:rPr>
        <w:t>displayName</w:t>
      </w:r>
      <w:proofErr w:type="spellEnd"/>
      <w:r w:rsidRPr="002742C1">
        <w:rPr>
          <w:rFonts w:ascii="Arial" w:hAnsi="Arial" w:cs="Arial"/>
          <w:color w:val="0000FF"/>
          <w:sz w:val="20"/>
          <w:szCs w:val="20"/>
          <w:highlight w:val="white"/>
        </w:rPr>
        <w:t>="</w:t>
      </w:r>
      <w:r w:rsidRPr="002742C1">
        <w:rPr>
          <w:rFonts w:ascii="Arial" w:hAnsi="Arial" w:cs="Arial"/>
          <w:color w:val="000000"/>
          <w:sz w:val="20"/>
          <w:szCs w:val="20"/>
          <w:highlight w:val="white"/>
        </w:rPr>
        <w:t>suun kautta</w:t>
      </w:r>
      <w:r w:rsidRPr="002742C1">
        <w:rPr>
          <w:rFonts w:ascii="Arial" w:hAnsi="Arial" w:cs="Arial"/>
          <w:color w:val="0000FF"/>
          <w:sz w:val="20"/>
          <w:szCs w:val="20"/>
          <w:highlight w:val="white"/>
        </w:rPr>
        <w:t>"/&gt;</w:t>
      </w:r>
    </w:p>
    <w:p w14:paraId="179A4871" w14:textId="77777777" w:rsidR="005948B0" w:rsidRPr="00921DF0" w:rsidRDefault="005948B0" w:rsidP="005948B0">
      <w:pPr>
        <w:autoSpaceDE w:val="0"/>
        <w:autoSpaceDN w:val="0"/>
        <w:adjustRightInd w:val="0"/>
        <w:rPr>
          <w:rFonts w:ascii="Arial" w:hAnsi="Arial" w:cs="Arial"/>
          <w:color w:val="FF0000"/>
          <w:sz w:val="20"/>
          <w:szCs w:val="20"/>
          <w:highlight w:val="white"/>
          <w:lang w:val="en-US"/>
        </w:rPr>
      </w:pPr>
      <w:r w:rsidRPr="002742C1">
        <w:rPr>
          <w:rFonts w:ascii="Arial" w:hAnsi="Arial" w:cs="Arial"/>
          <w:color w:val="FF0000"/>
          <w:sz w:val="20"/>
          <w:szCs w:val="20"/>
          <w:highlight w:val="white"/>
        </w:rPr>
        <w:t xml:space="preserve">          </w:t>
      </w:r>
      <w:r w:rsidRPr="00921DF0">
        <w:rPr>
          <w:rFonts w:ascii="Arial" w:hAnsi="Arial" w:cs="Arial"/>
          <w:color w:val="FF0000"/>
          <w:sz w:val="20"/>
          <w:szCs w:val="20"/>
          <w:highlight w:val="white"/>
          <w:lang w:val="en-US"/>
        </w:rPr>
        <w:t>&lt;consumable&gt;</w:t>
      </w:r>
    </w:p>
    <w:p w14:paraId="14D9E428"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0612827D"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0F24B27B"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0DDFCD96" w14:textId="77777777" w:rsidR="005948B0" w:rsidRPr="002564DB" w:rsidRDefault="005948B0" w:rsidP="005948B0">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5DDEB01C" w14:textId="77777777" w:rsidR="005948B0" w:rsidRPr="002564DB" w:rsidRDefault="005948B0" w:rsidP="005948B0">
      <w:pPr>
        <w:autoSpaceDE w:val="0"/>
        <w:autoSpaceDN w:val="0"/>
        <w:adjustRightInd w:val="0"/>
        <w:rPr>
          <w:rFonts w:ascii="Arial" w:hAnsi="Arial" w:cs="Arial"/>
          <w:color w:val="000000"/>
          <w:sz w:val="20"/>
          <w:szCs w:val="20"/>
          <w:highlight w:val="white"/>
          <w:lang w:val="en-US"/>
        </w:rPr>
      </w:pPr>
      <w:r w:rsidRPr="002564DB">
        <w:rPr>
          <w:rFonts w:ascii="Arial" w:hAnsi="Arial" w:cs="Arial"/>
          <w:color w:val="0000FF"/>
          <w:sz w:val="20"/>
          <w:szCs w:val="20"/>
          <w:highlight w:val="white"/>
          <w:lang w:val="en-US"/>
        </w:rPr>
        <w:t xml:space="preserve">          </w:t>
      </w:r>
      <w:proofErr w:type="gramStart"/>
      <w:r w:rsidRPr="002564DB">
        <w:rPr>
          <w:rFonts w:ascii="Arial" w:hAnsi="Arial" w:cs="Arial"/>
          <w:color w:val="0000FF"/>
          <w:sz w:val="20"/>
          <w:szCs w:val="20"/>
          <w:highlight w:val="white"/>
          <w:lang w:val="en-US"/>
        </w:rPr>
        <w:t>&lt;!--</w:t>
      </w:r>
      <w:proofErr w:type="gramEnd"/>
      <w:r w:rsidRPr="002564DB">
        <w:rPr>
          <w:rFonts w:ascii="Arial" w:hAnsi="Arial" w:cs="Arial"/>
          <w:color w:val="808080"/>
          <w:sz w:val="20"/>
          <w:szCs w:val="20"/>
          <w:highlight w:val="white"/>
          <w:lang w:val="en-US"/>
        </w:rPr>
        <w:t xml:space="preserve"> </w:t>
      </w:r>
      <w:proofErr w:type="spellStart"/>
      <w:r w:rsidRPr="002564DB">
        <w:rPr>
          <w:rFonts w:ascii="Arial" w:hAnsi="Arial" w:cs="Arial"/>
          <w:color w:val="808080"/>
          <w:sz w:val="20"/>
          <w:szCs w:val="20"/>
          <w:highlight w:val="white"/>
          <w:lang w:val="en-US"/>
        </w:rPr>
        <w:t>käyttöohjeen</w:t>
      </w:r>
      <w:proofErr w:type="spellEnd"/>
      <w:r w:rsidRPr="002564DB">
        <w:rPr>
          <w:rFonts w:ascii="Arial" w:hAnsi="Arial" w:cs="Arial"/>
          <w:color w:val="808080"/>
          <w:sz w:val="20"/>
          <w:szCs w:val="20"/>
          <w:highlight w:val="white"/>
          <w:lang w:val="en-US"/>
        </w:rPr>
        <w:t xml:space="preserve"> </w:t>
      </w:r>
      <w:proofErr w:type="spellStart"/>
      <w:r w:rsidRPr="002564DB">
        <w:rPr>
          <w:rFonts w:ascii="Arial" w:hAnsi="Arial" w:cs="Arial"/>
          <w:color w:val="808080"/>
          <w:sz w:val="20"/>
          <w:szCs w:val="20"/>
          <w:highlight w:val="white"/>
          <w:lang w:val="en-US"/>
        </w:rPr>
        <w:t>lisätieto</w:t>
      </w:r>
      <w:proofErr w:type="spellEnd"/>
      <w:r w:rsidRPr="002564DB">
        <w:rPr>
          <w:rFonts w:ascii="Arial" w:hAnsi="Arial" w:cs="Arial"/>
          <w:color w:val="808080"/>
          <w:sz w:val="20"/>
          <w:szCs w:val="20"/>
          <w:highlight w:val="white"/>
          <w:lang w:val="en-US"/>
        </w:rPr>
        <w:t xml:space="preserve">, </w:t>
      </w:r>
      <w:proofErr w:type="spellStart"/>
      <w:r w:rsidRPr="002564DB">
        <w:rPr>
          <w:rFonts w:ascii="Arial" w:hAnsi="Arial" w:cs="Arial"/>
          <w:color w:val="808080"/>
          <w:sz w:val="20"/>
          <w:szCs w:val="20"/>
          <w:highlight w:val="white"/>
          <w:lang w:val="en-US"/>
        </w:rPr>
        <w:t>uusi</w:t>
      </w:r>
      <w:proofErr w:type="spellEnd"/>
      <w:r w:rsidRPr="002564DB">
        <w:rPr>
          <w:rFonts w:ascii="Arial" w:hAnsi="Arial" w:cs="Arial"/>
          <w:color w:val="0000FF"/>
          <w:sz w:val="20"/>
          <w:szCs w:val="20"/>
          <w:highlight w:val="white"/>
          <w:lang w:val="en-US"/>
        </w:rPr>
        <w:t>--&gt;</w:t>
      </w:r>
    </w:p>
    <w:p w14:paraId="4316F9FD" w14:textId="77777777" w:rsidR="005948B0" w:rsidRPr="002564DB"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00"/>
          <w:sz w:val="20"/>
          <w:szCs w:val="20"/>
          <w:highlight w:val="white"/>
          <w:lang w:val="en-US"/>
        </w:rPr>
        <w:t xml:space="preserve">          </w:t>
      </w:r>
      <w:r w:rsidRPr="002564DB">
        <w:rPr>
          <w:rFonts w:ascii="Arial" w:hAnsi="Arial" w:cs="Arial"/>
          <w:color w:val="0000FF"/>
          <w:sz w:val="20"/>
          <w:szCs w:val="20"/>
          <w:highlight w:val="white"/>
          <w:lang w:val="en-US"/>
        </w:rPr>
        <w:t>&lt;</w:t>
      </w:r>
      <w:proofErr w:type="spellStart"/>
      <w:r w:rsidRPr="002564DB">
        <w:rPr>
          <w:rFonts w:ascii="Arial" w:hAnsi="Arial" w:cs="Arial"/>
          <w:color w:val="800000"/>
          <w:sz w:val="20"/>
          <w:szCs w:val="20"/>
          <w:highlight w:val="white"/>
          <w:lang w:val="en-US"/>
        </w:rPr>
        <w:t>entryRelationship</w:t>
      </w:r>
      <w:proofErr w:type="spellEnd"/>
      <w:r w:rsidRPr="002564DB">
        <w:rPr>
          <w:rFonts w:ascii="Arial" w:hAnsi="Arial" w:cs="Arial"/>
          <w:color w:val="FF0000"/>
          <w:sz w:val="20"/>
          <w:szCs w:val="20"/>
          <w:highlight w:val="white"/>
          <w:lang w:val="en-US"/>
        </w:rPr>
        <w:t xml:space="preserve"> </w:t>
      </w:r>
      <w:proofErr w:type="spellStart"/>
      <w:r w:rsidRPr="002564DB">
        <w:rPr>
          <w:rFonts w:ascii="Arial" w:hAnsi="Arial" w:cs="Arial"/>
          <w:color w:val="FF0000"/>
          <w:sz w:val="20"/>
          <w:szCs w:val="20"/>
          <w:highlight w:val="white"/>
          <w:lang w:val="en-US"/>
        </w:rPr>
        <w:t>typeCode</w:t>
      </w:r>
      <w:proofErr w:type="spellEnd"/>
      <w:r w:rsidRPr="002564DB">
        <w:rPr>
          <w:rFonts w:ascii="Arial" w:hAnsi="Arial" w:cs="Arial"/>
          <w:color w:val="0000FF"/>
          <w:sz w:val="20"/>
          <w:szCs w:val="20"/>
          <w:highlight w:val="white"/>
          <w:lang w:val="en-US"/>
        </w:rPr>
        <w:t>="</w:t>
      </w:r>
      <w:r w:rsidRPr="002564DB">
        <w:rPr>
          <w:rFonts w:ascii="Arial" w:hAnsi="Arial" w:cs="Arial"/>
          <w:color w:val="000000"/>
          <w:sz w:val="20"/>
          <w:szCs w:val="20"/>
          <w:highlight w:val="white"/>
          <w:lang w:val="en-US"/>
        </w:rPr>
        <w:t>COMP</w:t>
      </w:r>
      <w:r w:rsidRPr="002564DB">
        <w:rPr>
          <w:rFonts w:ascii="Arial" w:hAnsi="Arial" w:cs="Arial"/>
          <w:color w:val="0000FF"/>
          <w:sz w:val="20"/>
          <w:szCs w:val="20"/>
          <w:highlight w:val="white"/>
          <w:lang w:val="en-US"/>
        </w:rPr>
        <w:t>"&gt;</w:t>
      </w:r>
    </w:p>
    <w:p w14:paraId="63813440" w14:textId="77777777" w:rsidR="005948B0" w:rsidRDefault="005948B0" w:rsidP="005948B0">
      <w:pPr>
        <w:autoSpaceDE w:val="0"/>
        <w:autoSpaceDN w:val="0"/>
        <w:adjustRightInd w:val="0"/>
        <w:rPr>
          <w:rFonts w:ascii="Arial" w:hAnsi="Arial" w:cs="Arial"/>
          <w:color w:val="0000FF"/>
          <w:sz w:val="20"/>
          <w:szCs w:val="20"/>
          <w:highlight w:val="white"/>
          <w:lang w:val="en-US"/>
        </w:rPr>
      </w:pPr>
      <w:r w:rsidRPr="002564DB">
        <w:rPr>
          <w:rFonts w:ascii="Arial" w:hAnsi="Arial" w:cs="Arial"/>
          <w:color w:val="0000FF"/>
          <w:sz w:val="20"/>
          <w:szCs w:val="20"/>
          <w:highlight w:val="white"/>
          <w:lang w:val="en-US"/>
        </w:rPr>
        <w:t xml:space="preserve">               </w:t>
      </w:r>
      <w:r w:rsidRPr="00944B5A">
        <w:rPr>
          <w:rFonts w:ascii="Arial" w:hAnsi="Arial" w:cs="Arial"/>
          <w:color w:val="0000FF"/>
          <w:sz w:val="20"/>
          <w:szCs w:val="20"/>
          <w:highlight w:val="white"/>
          <w:lang w:val="en-US"/>
        </w:rPr>
        <w:t>&lt;</w:t>
      </w:r>
      <w:r w:rsidRPr="00944B5A">
        <w:rPr>
          <w:rFonts w:ascii="Arial" w:hAnsi="Arial" w:cs="Arial"/>
          <w:color w:val="800000"/>
          <w:sz w:val="20"/>
          <w:szCs w:val="20"/>
          <w:highlight w:val="white"/>
          <w:lang w:val="en-US"/>
        </w:rPr>
        <w:t>observation</w:t>
      </w:r>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classCode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OBS</w:t>
      </w:r>
      <w:r w:rsidRPr="00944B5A">
        <w:rPr>
          <w:rFonts w:ascii="Arial" w:hAnsi="Arial" w:cs="Arial"/>
          <w:color w:val="0000FF"/>
          <w:sz w:val="20"/>
          <w:szCs w:val="20"/>
          <w:highlight w:val="white"/>
          <w:lang w:val="en-US"/>
        </w:rPr>
        <w:t>"</w:t>
      </w:r>
      <w:r w:rsidRPr="00944B5A">
        <w:rPr>
          <w:rFonts w:ascii="Arial" w:hAnsi="Arial" w:cs="Arial"/>
          <w:color w:val="FF0000"/>
          <w:sz w:val="20"/>
          <w:szCs w:val="20"/>
          <w:highlight w:val="white"/>
          <w:lang w:val="en-US"/>
        </w:rPr>
        <w:t xml:space="preserve"> </w:t>
      </w:r>
      <w:proofErr w:type="spellStart"/>
      <w:r w:rsidRPr="00944B5A">
        <w:rPr>
          <w:rFonts w:ascii="Arial" w:hAnsi="Arial" w:cs="Arial"/>
          <w:color w:val="FF0000"/>
          <w:sz w:val="20"/>
          <w:szCs w:val="20"/>
          <w:highlight w:val="white"/>
          <w:lang w:val="en-US"/>
        </w:rPr>
        <w:t>moodCode</w:t>
      </w:r>
      <w:proofErr w:type="spellEnd"/>
      <w:r w:rsidRPr="00944B5A">
        <w:rPr>
          <w:rFonts w:ascii="Arial" w:hAnsi="Arial" w:cs="Arial"/>
          <w:color w:val="0000FF"/>
          <w:sz w:val="20"/>
          <w:szCs w:val="20"/>
          <w:highlight w:val="white"/>
          <w:lang w:val="en-US"/>
        </w:rPr>
        <w:t>="</w:t>
      </w:r>
      <w:r w:rsidRPr="00944B5A">
        <w:rPr>
          <w:rFonts w:ascii="Arial" w:hAnsi="Arial" w:cs="Arial"/>
          <w:color w:val="000000"/>
          <w:sz w:val="20"/>
          <w:szCs w:val="20"/>
          <w:highlight w:val="white"/>
          <w:lang w:val="en-US"/>
        </w:rPr>
        <w:t>EVN</w:t>
      </w:r>
      <w:r w:rsidRPr="00944B5A">
        <w:rPr>
          <w:rFonts w:ascii="Arial" w:hAnsi="Arial" w:cs="Arial"/>
          <w:color w:val="0000FF"/>
          <w:sz w:val="20"/>
          <w:szCs w:val="20"/>
          <w:highlight w:val="white"/>
          <w:lang w:val="en-US"/>
        </w:rPr>
        <w:t>"&gt;</w:t>
      </w:r>
    </w:p>
    <w:p w14:paraId="6EBE77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code</w:t>
      </w:r>
      <w:r w:rsidRPr="009C12D3">
        <w:rPr>
          <w:rFonts w:ascii="Arial" w:hAnsi="Arial" w:cs="Arial"/>
          <w:color w:val="FF0000"/>
          <w:sz w:val="20"/>
          <w:szCs w:val="20"/>
          <w:highlight w:val="white"/>
          <w:lang w:val="en-US"/>
        </w:rPr>
        <w:t xml:space="preserve"> code</w:t>
      </w:r>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234</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w:t>
      </w:r>
      <w:proofErr w:type="spellStart"/>
      <w:r w:rsidRPr="009C12D3">
        <w:rPr>
          <w:rFonts w:ascii="Arial" w:hAnsi="Arial" w:cs="Arial"/>
          <w:color w:val="FF0000"/>
          <w:sz w:val="20"/>
          <w:szCs w:val="20"/>
          <w:highlight w:val="white"/>
          <w:lang w:val="en-US"/>
        </w:rPr>
        <w:t>codeSystem</w:t>
      </w:r>
      <w:proofErr w:type="spellEnd"/>
      <w:r w:rsidRPr="009C12D3">
        <w:rPr>
          <w:rFonts w:ascii="Arial" w:hAnsi="Arial" w:cs="Arial"/>
          <w:color w:val="0000FF"/>
          <w:sz w:val="20"/>
          <w:szCs w:val="20"/>
          <w:highlight w:val="white"/>
          <w:lang w:val="en-US"/>
        </w:rPr>
        <w:t>="</w:t>
      </w:r>
      <w:r w:rsidRPr="009C12D3">
        <w:rPr>
          <w:rFonts w:ascii="Arial" w:hAnsi="Arial" w:cs="Arial"/>
          <w:color w:val="000000"/>
          <w:sz w:val="20"/>
          <w:szCs w:val="20"/>
          <w:highlight w:val="white"/>
          <w:lang w:val="en-US"/>
        </w:rPr>
        <w:t>1.2.246.537.6.12.2002.126</w:t>
      </w:r>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w:t>
      </w:r>
      <w:proofErr w:type="spellStart"/>
      <w:r w:rsidRPr="009C12D3">
        <w:rPr>
          <w:rFonts w:ascii="Arial" w:hAnsi="Arial" w:cs="Arial"/>
          <w:color w:val="FF0000"/>
          <w:sz w:val="20"/>
          <w:szCs w:val="20"/>
          <w:highlight w:val="white"/>
          <w:lang w:val="en-US"/>
        </w:rPr>
        <w:t>codeSystemName</w:t>
      </w:r>
      <w:proofErr w:type="spellEnd"/>
      <w:r w:rsidRPr="009C12D3">
        <w:rPr>
          <w:rFonts w:ascii="Arial" w:hAnsi="Arial" w:cs="Arial"/>
          <w:color w:val="0000FF"/>
          <w:sz w:val="20"/>
          <w:szCs w:val="20"/>
          <w:highlight w:val="white"/>
          <w:lang w:val="en-US"/>
        </w:rPr>
        <w:t>="</w:t>
      </w:r>
      <w:proofErr w:type="spellStart"/>
      <w:r w:rsidRPr="009C12D3">
        <w:rPr>
          <w:rFonts w:ascii="Arial" w:hAnsi="Arial" w:cs="Arial"/>
          <w:color w:val="000000"/>
          <w:sz w:val="20"/>
          <w:szCs w:val="20"/>
          <w:highlight w:val="white"/>
          <w:lang w:val="en-US"/>
        </w:rPr>
        <w:t>Lääkityslista</w:t>
      </w:r>
      <w:proofErr w:type="spellEnd"/>
      <w:r w:rsidRPr="009C12D3">
        <w:rPr>
          <w:rFonts w:ascii="Arial" w:hAnsi="Arial" w:cs="Arial"/>
          <w:color w:val="0000FF"/>
          <w:sz w:val="20"/>
          <w:szCs w:val="20"/>
          <w:highlight w:val="white"/>
          <w:lang w:val="en-US"/>
        </w:rPr>
        <w:t>"</w:t>
      </w:r>
      <w:r w:rsidRPr="009C12D3">
        <w:rPr>
          <w:rFonts w:ascii="Arial" w:hAnsi="Arial" w:cs="Arial"/>
          <w:color w:val="FF0000"/>
          <w:sz w:val="20"/>
          <w:szCs w:val="20"/>
          <w:highlight w:val="white"/>
          <w:lang w:val="en-US"/>
        </w:rPr>
        <w:t xml:space="preserve"> </w:t>
      </w:r>
      <w:proofErr w:type="spellStart"/>
      <w:r w:rsidRPr="009C12D3">
        <w:rPr>
          <w:rFonts w:ascii="Arial" w:hAnsi="Arial" w:cs="Arial"/>
          <w:color w:val="FF0000"/>
          <w:sz w:val="20"/>
          <w:szCs w:val="20"/>
          <w:highlight w:val="white"/>
          <w:lang w:val="en-US"/>
        </w:rPr>
        <w:t>displayName</w:t>
      </w:r>
      <w:proofErr w:type="spellEnd"/>
      <w:r w:rsidRPr="009C12D3">
        <w:rPr>
          <w:rFonts w:ascii="Arial" w:hAnsi="Arial" w:cs="Arial"/>
          <w:color w:val="0000FF"/>
          <w:sz w:val="20"/>
          <w:szCs w:val="20"/>
          <w:highlight w:val="white"/>
          <w:lang w:val="en-US"/>
        </w:rPr>
        <w:t>="</w:t>
      </w:r>
      <w:proofErr w:type="spellStart"/>
      <w:r w:rsidRPr="009C12D3">
        <w:rPr>
          <w:rFonts w:ascii="Arial" w:hAnsi="Arial" w:cs="Arial"/>
          <w:color w:val="000000"/>
          <w:sz w:val="20"/>
          <w:szCs w:val="20"/>
          <w:highlight w:val="white"/>
          <w:lang w:val="en-US"/>
        </w:rPr>
        <w:t>käyttöohjeen</w:t>
      </w:r>
      <w:proofErr w:type="spellEnd"/>
      <w:r w:rsidRPr="009C12D3">
        <w:rPr>
          <w:rFonts w:ascii="Arial" w:hAnsi="Arial" w:cs="Arial"/>
          <w:color w:val="000000"/>
          <w:sz w:val="20"/>
          <w:szCs w:val="20"/>
          <w:highlight w:val="white"/>
          <w:lang w:val="en-US"/>
        </w:rPr>
        <w:t xml:space="preserve"> </w:t>
      </w:r>
      <w:proofErr w:type="spellStart"/>
      <w:r w:rsidRPr="009C12D3">
        <w:rPr>
          <w:rFonts w:ascii="Arial" w:hAnsi="Arial" w:cs="Arial"/>
          <w:color w:val="000000"/>
          <w:sz w:val="20"/>
          <w:szCs w:val="20"/>
          <w:highlight w:val="white"/>
          <w:lang w:val="en-US"/>
        </w:rPr>
        <w:t>lisätieto</w:t>
      </w:r>
      <w:proofErr w:type="spellEnd"/>
      <w:r w:rsidRPr="009C12D3">
        <w:rPr>
          <w:rFonts w:ascii="Arial" w:hAnsi="Arial" w:cs="Arial"/>
          <w:color w:val="0000FF"/>
          <w:sz w:val="20"/>
          <w:szCs w:val="20"/>
          <w:highlight w:val="white"/>
          <w:lang w:val="en-US"/>
        </w:rPr>
        <w:t>"/&gt;</w:t>
      </w:r>
    </w:p>
    <w:p w14:paraId="1BEF0A30" w14:textId="77777777" w:rsidR="005948B0" w:rsidRPr="009C12D3" w:rsidRDefault="005948B0" w:rsidP="005948B0">
      <w:pPr>
        <w:autoSpaceDE w:val="0"/>
        <w:autoSpaceDN w:val="0"/>
        <w:adjustRightInd w:val="0"/>
        <w:rPr>
          <w:rFonts w:ascii="Arial" w:hAnsi="Arial" w:cs="Arial"/>
          <w:color w:val="000000"/>
          <w:sz w:val="20"/>
          <w:szCs w:val="20"/>
          <w:highlight w:val="white"/>
        </w:rPr>
      </w:pPr>
      <w:r w:rsidRPr="009C12D3">
        <w:rPr>
          <w:rFonts w:ascii="Arial" w:hAnsi="Arial" w:cs="Arial"/>
          <w:color w:val="000000"/>
          <w:sz w:val="20"/>
          <w:szCs w:val="20"/>
          <w:highlight w:val="white"/>
          <w:lang w:val="en-US"/>
        </w:rPr>
        <w:t xml:space="preserve">                    </w:t>
      </w:r>
      <w:r w:rsidRPr="009C12D3">
        <w:rPr>
          <w:rFonts w:ascii="Arial" w:hAnsi="Arial" w:cs="Arial"/>
          <w:color w:val="0000FF"/>
          <w:sz w:val="20"/>
          <w:szCs w:val="20"/>
          <w:highlight w:val="white"/>
        </w:rPr>
        <w:t>&lt;</w:t>
      </w:r>
      <w:proofErr w:type="spellStart"/>
      <w:r w:rsidRPr="009C12D3">
        <w:rPr>
          <w:rFonts w:ascii="Arial" w:hAnsi="Arial" w:cs="Arial"/>
          <w:color w:val="800000"/>
          <w:sz w:val="20"/>
          <w:szCs w:val="20"/>
          <w:highlight w:val="white"/>
        </w:rPr>
        <w:t>value</w:t>
      </w:r>
      <w:proofErr w:type="spellEnd"/>
      <w:r w:rsidRPr="009C12D3">
        <w:rPr>
          <w:rFonts w:ascii="Arial" w:hAnsi="Arial" w:cs="Arial"/>
          <w:color w:val="FF0000"/>
          <w:sz w:val="20"/>
          <w:szCs w:val="20"/>
          <w:highlight w:val="white"/>
        </w:rPr>
        <w:t xml:space="preserve"> </w:t>
      </w:r>
      <w:proofErr w:type="spellStart"/>
      <w:proofErr w:type="gramStart"/>
      <w:r w:rsidRPr="009C12D3">
        <w:rPr>
          <w:rFonts w:ascii="Arial" w:hAnsi="Arial" w:cs="Arial"/>
          <w:color w:val="FF0000"/>
          <w:sz w:val="20"/>
          <w:szCs w:val="20"/>
          <w:highlight w:val="white"/>
        </w:rPr>
        <w:t>xsi:type</w:t>
      </w:r>
      <w:proofErr w:type="spellEnd"/>
      <w:proofErr w:type="gramEnd"/>
      <w:r w:rsidRPr="009C12D3">
        <w:rPr>
          <w:rFonts w:ascii="Arial" w:hAnsi="Arial" w:cs="Arial"/>
          <w:color w:val="0000FF"/>
          <w:sz w:val="20"/>
          <w:szCs w:val="20"/>
          <w:highlight w:val="white"/>
        </w:rPr>
        <w:t>="</w:t>
      </w:r>
      <w:r w:rsidRPr="009C12D3">
        <w:rPr>
          <w:rFonts w:ascii="Arial" w:hAnsi="Arial" w:cs="Arial"/>
          <w:color w:val="000000"/>
          <w:sz w:val="20"/>
          <w:szCs w:val="20"/>
          <w:highlight w:val="white"/>
        </w:rPr>
        <w:t>ST</w:t>
      </w:r>
      <w:r w:rsidRPr="009C12D3">
        <w:rPr>
          <w:rFonts w:ascii="Arial" w:hAnsi="Arial" w:cs="Arial"/>
          <w:color w:val="0000FF"/>
          <w:sz w:val="20"/>
          <w:szCs w:val="20"/>
          <w:highlight w:val="white"/>
        </w:rPr>
        <w:t>"&gt;</w:t>
      </w:r>
      <w:r w:rsidRPr="009C12D3">
        <w:rPr>
          <w:rFonts w:ascii="Arial" w:hAnsi="Arial" w:cs="Arial"/>
          <w:color w:val="000000"/>
          <w:sz w:val="20"/>
          <w:szCs w:val="20"/>
          <w:highlight w:val="white"/>
        </w:rPr>
        <w:t>käyttöohjeen lisätieto tähän</w:t>
      </w:r>
      <w:r w:rsidRPr="009C12D3">
        <w:rPr>
          <w:rFonts w:ascii="Arial" w:hAnsi="Arial" w:cs="Arial"/>
          <w:color w:val="0000FF"/>
          <w:sz w:val="20"/>
          <w:szCs w:val="20"/>
          <w:highlight w:val="white"/>
        </w:rPr>
        <w:t>&lt;/</w:t>
      </w:r>
      <w:proofErr w:type="spellStart"/>
      <w:r w:rsidRPr="009C12D3">
        <w:rPr>
          <w:rFonts w:ascii="Arial" w:hAnsi="Arial" w:cs="Arial"/>
          <w:color w:val="800000"/>
          <w:sz w:val="20"/>
          <w:szCs w:val="20"/>
          <w:highlight w:val="white"/>
        </w:rPr>
        <w:t>value</w:t>
      </w:r>
      <w:proofErr w:type="spellEnd"/>
      <w:r w:rsidRPr="009C12D3">
        <w:rPr>
          <w:rFonts w:ascii="Arial" w:hAnsi="Arial" w:cs="Arial"/>
          <w:color w:val="0000FF"/>
          <w:sz w:val="20"/>
          <w:szCs w:val="20"/>
          <w:highlight w:val="white"/>
        </w:rPr>
        <w:t>&gt;</w:t>
      </w:r>
    </w:p>
    <w:p w14:paraId="3C668B42"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 xml:space="preserve">               </w:t>
      </w: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observation</w:t>
      </w:r>
      <w:r w:rsidRPr="009C12D3">
        <w:rPr>
          <w:rFonts w:ascii="Arial" w:hAnsi="Arial" w:cs="Arial"/>
          <w:color w:val="0000FF"/>
          <w:sz w:val="20"/>
          <w:szCs w:val="20"/>
          <w:highlight w:val="white"/>
          <w:lang w:val="en-US"/>
        </w:rPr>
        <w:t>&gt;</w:t>
      </w:r>
    </w:p>
    <w:p w14:paraId="44F9492E"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proofErr w:type="spellStart"/>
      <w:r w:rsidRPr="009C12D3">
        <w:rPr>
          <w:rFonts w:ascii="Arial" w:hAnsi="Arial" w:cs="Arial"/>
          <w:color w:val="800000"/>
          <w:sz w:val="20"/>
          <w:szCs w:val="20"/>
          <w:highlight w:val="white"/>
          <w:lang w:val="en-US"/>
        </w:rPr>
        <w:t>entryRelationship</w:t>
      </w:r>
      <w:proofErr w:type="spellEnd"/>
      <w:r w:rsidRPr="009C12D3">
        <w:rPr>
          <w:rFonts w:ascii="Arial" w:hAnsi="Arial" w:cs="Arial"/>
          <w:color w:val="0000FF"/>
          <w:sz w:val="20"/>
          <w:szCs w:val="20"/>
          <w:highlight w:val="white"/>
          <w:lang w:val="en-US"/>
        </w:rPr>
        <w:t>&gt;</w:t>
      </w:r>
    </w:p>
    <w:p w14:paraId="2A793A43" w14:textId="77777777" w:rsidR="005948B0" w:rsidRPr="009C12D3" w:rsidRDefault="005948B0" w:rsidP="005948B0">
      <w:pPr>
        <w:autoSpaceDE w:val="0"/>
        <w:autoSpaceDN w:val="0"/>
        <w:adjustRightInd w:val="0"/>
        <w:rPr>
          <w:rFonts w:ascii="Arial" w:hAnsi="Arial" w:cs="Arial"/>
          <w:color w:val="000000"/>
          <w:sz w:val="20"/>
          <w:szCs w:val="20"/>
          <w:highlight w:val="white"/>
          <w:lang w:val="en-US"/>
        </w:rPr>
      </w:pPr>
      <w:r>
        <w:rPr>
          <w:rFonts w:ascii="Arial" w:hAnsi="Arial" w:cs="Arial"/>
          <w:color w:val="0000FF"/>
          <w:sz w:val="20"/>
          <w:szCs w:val="20"/>
          <w:highlight w:val="white"/>
          <w:lang w:val="en-US"/>
        </w:rPr>
        <w:t xml:space="preserve">     </w:t>
      </w:r>
      <w:r w:rsidRPr="009C12D3">
        <w:rPr>
          <w:rFonts w:ascii="Arial" w:hAnsi="Arial" w:cs="Arial"/>
          <w:color w:val="0000FF"/>
          <w:sz w:val="20"/>
          <w:szCs w:val="20"/>
          <w:highlight w:val="white"/>
          <w:lang w:val="en-US"/>
        </w:rPr>
        <w:t>&lt;/</w:t>
      </w:r>
      <w:proofErr w:type="spellStart"/>
      <w:r w:rsidRPr="009C12D3">
        <w:rPr>
          <w:rFonts w:ascii="Arial" w:hAnsi="Arial" w:cs="Arial"/>
          <w:color w:val="800000"/>
          <w:sz w:val="20"/>
          <w:szCs w:val="20"/>
          <w:highlight w:val="white"/>
          <w:lang w:val="en-US"/>
        </w:rPr>
        <w:t>substanceAdministration</w:t>
      </w:r>
      <w:proofErr w:type="spellEnd"/>
      <w:r w:rsidRPr="009C12D3">
        <w:rPr>
          <w:rFonts w:ascii="Arial" w:hAnsi="Arial" w:cs="Arial"/>
          <w:color w:val="0000FF"/>
          <w:sz w:val="20"/>
          <w:szCs w:val="20"/>
          <w:highlight w:val="white"/>
          <w:lang w:val="en-US"/>
        </w:rPr>
        <w:t>&gt;</w:t>
      </w:r>
    </w:p>
    <w:p w14:paraId="07BCD9EF" w14:textId="77777777" w:rsidR="005948B0" w:rsidRPr="009C12D3" w:rsidRDefault="005948B0" w:rsidP="005948B0">
      <w:pPr>
        <w:autoSpaceDE w:val="0"/>
        <w:autoSpaceDN w:val="0"/>
        <w:adjustRightInd w:val="0"/>
        <w:rPr>
          <w:lang w:val="en-US"/>
        </w:rPr>
      </w:pPr>
      <w:r w:rsidRPr="009C12D3">
        <w:rPr>
          <w:rFonts w:ascii="Arial" w:hAnsi="Arial" w:cs="Arial"/>
          <w:color w:val="0000FF"/>
          <w:sz w:val="20"/>
          <w:szCs w:val="20"/>
          <w:highlight w:val="white"/>
          <w:lang w:val="en-US"/>
        </w:rPr>
        <w:t>&lt;/</w:t>
      </w:r>
      <w:r w:rsidRPr="009C12D3">
        <w:rPr>
          <w:rFonts w:ascii="Arial" w:hAnsi="Arial" w:cs="Arial"/>
          <w:color w:val="800000"/>
          <w:sz w:val="20"/>
          <w:szCs w:val="20"/>
          <w:highlight w:val="white"/>
          <w:lang w:val="en-US"/>
        </w:rPr>
        <w:t>component</w:t>
      </w:r>
      <w:r w:rsidRPr="009C12D3">
        <w:rPr>
          <w:rFonts w:ascii="Arial" w:hAnsi="Arial" w:cs="Arial"/>
          <w:color w:val="0000FF"/>
          <w:sz w:val="20"/>
          <w:szCs w:val="20"/>
          <w:highlight w:val="white"/>
          <w:lang w:val="en-US"/>
        </w:rPr>
        <w:t>&gt;</w:t>
      </w:r>
    </w:p>
    <w:p w14:paraId="49CFDED2" w14:textId="77777777" w:rsidR="00974A8E" w:rsidRPr="005948B0" w:rsidRDefault="00974A8E" w:rsidP="00FE2048">
      <w:pPr>
        <w:autoSpaceDE w:val="0"/>
        <w:autoSpaceDN w:val="0"/>
        <w:adjustRightInd w:val="0"/>
      </w:pPr>
    </w:p>
    <w:bookmarkStart w:id="100" w:name="_annostelukausi_-_substanceAdministr"/>
    <w:bookmarkEnd w:id="100"/>
    <w:p w14:paraId="3C4DD239" w14:textId="77777777" w:rsidR="00FF54A2" w:rsidRDefault="00061731" w:rsidP="00FF54A2">
      <w:pPr>
        <w:pStyle w:val="Otsikko4"/>
      </w:pPr>
      <w:r>
        <w:fldChar w:fldCharType="begin"/>
      </w:r>
      <w:r>
        <w:instrText xml:space="preserve"> HYPERLINK  \l "_Annososio_ja_jatko-osiot" </w:instrText>
      </w:r>
      <w:r>
        <w:fldChar w:fldCharType="separate"/>
      </w:r>
      <w:bookmarkStart w:id="101" w:name="_Toc127959995"/>
      <w:r w:rsidR="00FF54A2" w:rsidRPr="00061731">
        <w:rPr>
          <w:rStyle w:val="Hyperlinkki"/>
        </w:rPr>
        <w:t>annostelukausi</w:t>
      </w:r>
      <w:r>
        <w:fldChar w:fldCharType="end"/>
      </w:r>
      <w:r w:rsidR="00FF54A2">
        <w:t xml:space="preserve"> - </w:t>
      </w:r>
      <w:proofErr w:type="spellStart"/>
      <w:r w:rsidR="00FF54A2">
        <w:t>substanceAdministration</w:t>
      </w:r>
      <w:bookmarkEnd w:id="101"/>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FF54A2" w:rsidRPr="005A5499" w14:paraId="1BF9D70B"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4126730D" w14:textId="77777777" w:rsidR="00FF54A2" w:rsidRPr="004C3F3B" w:rsidRDefault="00FF54A2" w:rsidP="4D047E72">
            <w:pPr>
              <w:rPr>
                <w:sz w:val="18"/>
                <w:szCs w:val="18"/>
                <w:lang w:val="en-US"/>
              </w:rPr>
            </w:pPr>
            <w:r w:rsidRPr="4D047E72">
              <w:rPr>
                <w:sz w:val="18"/>
                <w:szCs w:val="18"/>
                <w:lang w:val="en-US"/>
              </w:rPr>
              <w:t>/structuredBody/component/section/component/section/component/section/entry/organizer/component/substanceAdministration</w:t>
            </w:r>
          </w:p>
        </w:tc>
      </w:tr>
    </w:tbl>
    <w:p w14:paraId="238F3963" w14:textId="77777777" w:rsidR="00FF54A2" w:rsidRPr="00AE4F89" w:rsidRDefault="00FF54A2" w:rsidP="00FF54A2">
      <w:pPr>
        <w:rPr>
          <w:lang w:val="en-US"/>
        </w:rPr>
      </w:pPr>
    </w:p>
    <w:p w14:paraId="071972FB" w14:textId="77777777" w:rsidR="00FF54A2" w:rsidRPr="00C72E18" w:rsidRDefault="00FF54A2" w:rsidP="00FF54A2">
      <w:pPr>
        <w:pStyle w:val="Snt1"/>
      </w:pPr>
      <w:r w:rsidRPr="00C72E18">
        <w:t>1. PAKOLLINEN yksi [</w:t>
      </w:r>
      <w:proofErr w:type="gramStart"/>
      <w:r w:rsidRPr="00C72E18">
        <w:t>1..</w:t>
      </w:r>
      <w:proofErr w:type="gramEnd"/>
      <w:r w:rsidRPr="00C72E18">
        <w:t>1] @classCode="</w:t>
      </w:r>
      <w:r>
        <w:t>SBADM</w:t>
      </w:r>
      <w:r w:rsidRPr="00C72E18">
        <w:t>" ja yksi [1..1] @moodCode="EVN"</w:t>
      </w:r>
    </w:p>
    <w:p w14:paraId="43C3FD87" w14:textId="77777777" w:rsidR="00FF54A2" w:rsidRDefault="00FF54A2" w:rsidP="00FF54A2">
      <w:pPr>
        <w:pStyle w:val="Snt1"/>
      </w:pPr>
      <w:r w:rsidRPr="00C72E18">
        <w:t>2. PAKOLLINEN yksi [</w:t>
      </w:r>
      <w:proofErr w:type="gramStart"/>
      <w:r w:rsidRPr="00C72E18">
        <w:t>1..</w:t>
      </w:r>
      <w:proofErr w:type="gramEnd"/>
      <w:r w:rsidRPr="00C72E18">
        <w:t xml:space="preserve">1] </w:t>
      </w:r>
      <w:r>
        <w:t>id</w:t>
      </w:r>
      <w:r w:rsidR="00F1576D">
        <w:t>/@root</w:t>
      </w:r>
    </w:p>
    <w:p w14:paraId="5EE558F9" w14:textId="77777777" w:rsidR="00ED040E" w:rsidRDefault="00ED040E" w:rsidP="00FF54A2">
      <w:pPr>
        <w:pStyle w:val="Snt1"/>
      </w:pPr>
    </w:p>
    <w:p w14:paraId="442C5F13" w14:textId="77777777" w:rsidR="00ED040E" w:rsidRPr="00B21098" w:rsidRDefault="00ED040E" w:rsidP="00FF54A2">
      <w:pPr>
        <w:pStyle w:val="Snt1"/>
      </w:pPr>
      <w:r w:rsidRPr="4D047E72">
        <w:rPr>
          <w:b/>
          <w:bCs/>
        </w:rPr>
        <w:t xml:space="preserve">Toteutusohje: </w:t>
      </w:r>
      <w:r w:rsidR="00B21098">
        <w:t xml:space="preserve">annostelukauden </w:t>
      </w:r>
      <w:proofErr w:type="spellStart"/>
      <w:r w:rsidR="00B21098">
        <w:t>substanceAdministration</w:t>
      </w:r>
      <w:proofErr w:type="spellEnd"/>
      <w:r w:rsidR="00B21098">
        <w:t xml:space="preserve"> -rakenteen tekninen tunnus tulevia mahdollisia viittaustarpeita varten. </w:t>
      </w:r>
    </w:p>
    <w:p w14:paraId="1E036FE5" w14:textId="77777777" w:rsidR="00ED040E" w:rsidRDefault="00ED040E" w:rsidP="00FF54A2">
      <w:pPr>
        <w:pStyle w:val="Snt1"/>
      </w:pPr>
    </w:p>
    <w:p w14:paraId="3EBB0EA9" w14:textId="77777777" w:rsidR="00F1576D" w:rsidRDefault="00F1576D" w:rsidP="00F1576D">
      <w:pPr>
        <w:pStyle w:val="Snt1"/>
      </w:pPr>
      <w:r>
        <w:t>3</w:t>
      </w:r>
      <w:r w:rsidRPr="00C72E18">
        <w:t>. PAKOLLINEN yksi [</w:t>
      </w:r>
      <w:proofErr w:type="gramStart"/>
      <w:r w:rsidRPr="00C72E18">
        <w:t>1..</w:t>
      </w:r>
      <w:proofErr w:type="gramEnd"/>
      <w:r w:rsidRPr="00C72E18">
        <w:t xml:space="preserve">1] </w:t>
      </w:r>
      <w:proofErr w:type="spellStart"/>
      <w:r w:rsidRPr="00C72E18">
        <w:t>code</w:t>
      </w:r>
      <w:proofErr w:type="spellEnd"/>
      <w:r w:rsidRPr="00C72E18">
        <w:t>/@code="</w:t>
      </w:r>
      <w:r w:rsidR="00F8441D">
        <w:t>230</w:t>
      </w:r>
      <w:r>
        <w:t>” annostelukausi</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37D9417B" w14:textId="4360C461" w:rsidR="00F1576D" w:rsidRDefault="00515A7A" w:rsidP="00FF54A2">
      <w:pPr>
        <w:pStyle w:val="Snt1"/>
      </w:pPr>
      <w:r>
        <w:t>4</w:t>
      </w:r>
      <w:r w:rsidR="00F1576D">
        <w:t xml:space="preserve">. </w:t>
      </w:r>
      <w:r w:rsidR="00086A37">
        <w:t>VAPAAEHTOINEN nolla tai yksi [</w:t>
      </w:r>
      <w:proofErr w:type="gramStart"/>
      <w:r w:rsidR="00086A37">
        <w:t>0..</w:t>
      </w:r>
      <w:proofErr w:type="gramEnd"/>
      <w:r w:rsidR="00086A37">
        <w:t xml:space="preserve">1] </w:t>
      </w:r>
      <w:r w:rsidR="00F1576D">
        <w:t xml:space="preserve"> </w:t>
      </w:r>
      <w:proofErr w:type="spellStart"/>
      <w:r w:rsidR="00F1576D">
        <w:t>effectiveTime</w:t>
      </w:r>
      <w:proofErr w:type="spellEnd"/>
      <w:r>
        <w:t>, arvo annetaan</w:t>
      </w:r>
      <w:r w:rsidRPr="001C7F58">
        <w:t xml:space="preserve"> </w:t>
      </w:r>
      <w:r>
        <w:t>IVL_TS-tietotyypillä</w:t>
      </w:r>
    </w:p>
    <w:p w14:paraId="6750B103" w14:textId="55F2E06B" w:rsidR="00086A37" w:rsidRDefault="00086A37" w:rsidP="00086A37">
      <w:pPr>
        <w:pStyle w:val="Snt2"/>
      </w:pPr>
      <w:r>
        <w:t>a.</w:t>
      </w:r>
      <w:r w:rsidR="00044EC1">
        <w:t xml:space="preserve"> </w:t>
      </w:r>
      <w:r w:rsidR="00051480">
        <w:t>VAPAAEHTOINEN nolla tai yksi [</w:t>
      </w:r>
      <w:proofErr w:type="gramStart"/>
      <w:r w:rsidR="00051480">
        <w:t>0..</w:t>
      </w:r>
      <w:proofErr w:type="gramEnd"/>
      <w:r w:rsidR="00051480">
        <w:t>1</w:t>
      </w:r>
      <w:r w:rsidR="00753B22">
        <w:t>]</w:t>
      </w:r>
      <w:r w:rsidR="00044EC1">
        <w:t xml:space="preserve"> </w:t>
      </w:r>
      <w:proofErr w:type="spellStart"/>
      <w:r w:rsidR="00044EC1">
        <w:t>low</w:t>
      </w:r>
      <w:proofErr w:type="spellEnd"/>
      <w:r w:rsidR="00044EC1">
        <w:t>/@value annostelukauden alkuaika (</w:t>
      </w:r>
      <w:r w:rsidR="00F8441D">
        <w:t>232</w:t>
      </w:r>
      <w:r w:rsidR="00044EC1">
        <w:t>),</w:t>
      </w:r>
      <w:r w:rsidR="00044EC1" w:rsidRPr="00044EC1">
        <w:t xml:space="preserve"> </w:t>
      </w:r>
      <w:r w:rsidR="00044EC1">
        <w:t>arvo annetaan</w:t>
      </w:r>
      <w:r w:rsidR="00044EC1" w:rsidRPr="001C7F58">
        <w:t xml:space="preserve"> </w:t>
      </w:r>
      <w:r w:rsidR="00044EC1">
        <w:t>TS-tietotyypillä</w:t>
      </w:r>
    </w:p>
    <w:p w14:paraId="7F00EC53" w14:textId="77777777" w:rsidR="00086A37" w:rsidRDefault="00086A37" w:rsidP="00086A37">
      <w:pPr>
        <w:pStyle w:val="Snt2"/>
      </w:pPr>
      <w:r>
        <w:t>b.</w:t>
      </w:r>
      <w:r w:rsidR="00044EC1">
        <w:t xml:space="preserve"> VAPAAEHTOINEN nolla tai yksi [</w:t>
      </w:r>
      <w:proofErr w:type="gramStart"/>
      <w:r w:rsidR="00044EC1">
        <w:t>0..</w:t>
      </w:r>
      <w:proofErr w:type="gramEnd"/>
      <w:r w:rsidR="00044EC1">
        <w:t xml:space="preserve">1] </w:t>
      </w:r>
      <w:proofErr w:type="spellStart"/>
      <w:r w:rsidR="00044EC1">
        <w:t>high</w:t>
      </w:r>
      <w:proofErr w:type="spellEnd"/>
      <w:r w:rsidR="00044EC1" w:rsidRPr="001C7F58">
        <w:t xml:space="preserve">/@value </w:t>
      </w:r>
      <w:r w:rsidR="00044EC1">
        <w:t>annostelukauden päättymisaika (</w:t>
      </w:r>
      <w:r w:rsidR="00F8441D">
        <w:t>233</w:t>
      </w:r>
      <w:r w:rsidR="00044EC1">
        <w:t>),</w:t>
      </w:r>
      <w:r w:rsidR="00044EC1" w:rsidRPr="00044EC1">
        <w:t xml:space="preserve"> </w:t>
      </w:r>
      <w:r w:rsidR="00044EC1">
        <w:t>arvo annetaan</w:t>
      </w:r>
      <w:r w:rsidR="00044EC1" w:rsidRPr="001C7F58">
        <w:t xml:space="preserve"> </w:t>
      </w:r>
      <w:r w:rsidR="00044EC1">
        <w:t>TS-tietotyypillä</w:t>
      </w:r>
    </w:p>
    <w:p w14:paraId="2D228FF6" w14:textId="77777777" w:rsidR="00086A37" w:rsidRDefault="00086A37" w:rsidP="00FF54A2">
      <w:pPr>
        <w:pStyle w:val="Snt1"/>
      </w:pPr>
    </w:p>
    <w:p w14:paraId="4AFB0559" w14:textId="7239BD77" w:rsidR="0065069F" w:rsidRDefault="00086A37" w:rsidP="0065069F">
      <w:pPr>
        <w:pStyle w:val="Snt2"/>
      </w:pPr>
      <w:r w:rsidRPr="4D047E72">
        <w:rPr>
          <w:b/>
          <w:bCs/>
        </w:rPr>
        <w:t>Toteutusohje:</w:t>
      </w:r>
      <w:r w:rsidR="00044EC1">
        <w:t xml:space="preserve"> </w:t>
      </w:r>
      <w:r w:rsidR="009C10A0">
        <w:t>A</w:t>
      </w:r>
      <w:r w:rsidR="002579FA">
        <w:t xml:space="preserve">nnostelukauden </w:t>
      </w:r>
      <w:r w:rsidR="00034CAD">
        <w:t>päättymisaikaa</w:t>
      </w:r>
      <w:r w:rsidR="00044EC1">
        <w:t xml:space="preserve"> ei saa antaa samanaikaisesti </w:t>
      </w:r>
      <w:hyperlink w:anchor="_annostelukauden_kesto_–" w:history="1">
        <w:r w:rsidR="00044EC1" w:rsidRPr="00044EC1">
          <w:rPr>
            <w:rStyle w:val="Hyperlinkki"/>
          </w:rPr>
          <w:t>annostelukauden kesto</w:t>
        </w:r>
      </w:hyperlink>
      <w:r w:rsidR="00044EC1">
        <w:t xml:space="preserve"> tiedon kanssa. Tieto tarkoista päivämääristä voi </w:t>
      </w:r>
      <w:r w:rsidR="00034CAD">
        <w:t xml:space="preserve">myös </w:t>
      </w:r>
      <w:r w:rsidR="00044EC1">
        <w:t>puuttua koko</w:t>
      </w:r>
      <w:r w:rsidR="00ED040E">
        <w:t>n</w:t>
      </w:r>
      <w:r w:rsidR="00044EC1">
        <w:t>aan, jolloin annetaan pelkästään kesto</w:t>
      </w:r>
      <w:r w:rsidR="007F490A">
        <w:t>.</w:t>
      </w:r>
      <w:r w:rsidR="00044EC1">
        <w:t xml:space="preserve"> </w:t>
      </w:r>
      <w:r w:rsidR="0065069F">
        <w:t>Tiedon voi antaa seuraavilla vaihtoehtoisilla sisällöillä:</w:t>
      </w:r>
    </w:p>
    <w:p w14:paraId="1B09158E" w14:textId="2D7BBE15" w:rsidR="0065069F" w:rsidRDefault="0065069F" w:rsidP="00AF6059">
      <w:pPr>
        <w:pStyle w:val="Snt2"/>
        <w:numPr>
          <w:ilvl w:val="1"/>
          <w:numId w:val="12"/>
        </w:numPr>
      </w:pPr>
      <w:r>
        <w:t xml:space="preserve">pelkkä alkuaika </w:t>
      </w:r>
    </w:p>
    <w:p w14:paraId="468CA37B" w14:textId="7F37F521" w:rsidR="0065069F" w:rsidRDefault="0065069F" w:rsidP="00AF6059">
      <w:pPr>
        <w:pStyle w:val="Snt2"/>
        <w:numPr>
          <w:ilvl w:val="1"/>
          <w:numId w:val="12"/>
        </w:numPr>
      </w:pPr>
      <w:r>
        <w:t>pelkkä päättymisaika</w:t>
      </w:r>
    </w:p>
    <w:p w14:paraId="1C6876AF" w14:textId="20C3FA76" w:rsidR="0065069F" w:rsidRDefault="0065069F" w:rsidP="00AF6059">
      <w:pPr>
        <w:pStyle w:val="Snt2"/>
        <w:numPr>
          <w:ilvl w:val="1"/>
          <w:numId w:val="12"/>
        </w:numPr>
      </w:pPr>
      <w:r>
        <w:t>alkuaika ja päättymisaika</w:t>
      </w:r>
    </w:p>
    <w:p w14:paraId="6E9DD89C" w14:textId="196C43EE" w:rsidR="0065069F" w:rsidRDefault="0065069F" w:rsidP="00AF6059">
      <w:pPr>
        <w:pStyle w:val="Snt2"/>
        <w:numPr>
          <w:ilvl w:val="1"/>
          <w:numId w:val="12"/>
        </w:numPr>
      </w:pPr>
      <w:r>
        <w:t>alkuaika ja kesto</w:t>
      </w:r>
    </w:p>
    <w:p w14:paraId="1777B53C" w14:textId="6976CABD" w:rsidR="00086A37" w:rsidRDefault="0065069F" w:rsidP="00AF6059">
      <w:pPr>
        <w:pStyle w:val="Snt2"/>
        <w:numPr>
          <w:ilvl w:val="1"/>
          <w:numId w:val="12"/>
        </w:numPr>
      </w:pPr>
      <w:r>
        <w:t>pelkkä kesto</w:t>
      </w:r>
    </w:p>
    <w:p w14:paraId="6D86242E" w14:textId="77777777" w:rsidR="00044EC1" w:rsidRDefault="00044EC1" w:rsidP="00FF54A2">
      <w:pPr>
        <w:pStyle w:val="Snt1"/>
      </w:pPr>
    </w:p>
    <w:p w14:paraId="213556C6" w14:textId="4917C284" w:rsidR="005E7CB2" w:rsidRPr="00AC3C96" w:rsidRDefault="00234C74" w:rsidP="005E7CB2">
      <w:pPr>
        <w:pStyle w:val="Snt1"/>
      </w:pPr>
      <w:r>
        <w:t>5</w:t>
      </w:r>
      <w:r w:rsidR="005E7CB2" w:rsidRPr="00AC3C96">
        <w:t>. PAKOLLINEN yksi [</w:t>
      </w:r>
      <w:proofErr w:type="gramStart"/>
      <w:r w:rsidR="005E7CB2" w:rsidRPr="00AC3C96">
        <w:t>1..</w:t>
      </w:r>
      <w:proofErr w:type="gramEnd"/>
      <w:r w:rsidR="005E7CB2" w:rsidRPr="00AC3C96">
        <w:t xml:space="preserve">1] </w:t>
      </w:r>
      <w:proofErr w:type="spellStart"/>
      <w:r w:rsidR="005E7CB2">
        <w:t>consumable</w:t>
      </w:r>
      <w:proofErr w:type="spellEnd"/>
    </w:p>
    <w:p w14:paraId="164EA427" w14:textId="77777777" w:rsidR="005E7CB2" w:rsidRDefault="005E7CB2" w:rsidP="005E7CB2">
      <w:pPr>
        <w:pStyle w:val="Snt2"/>
      </w:pPr>
      <w:r>
        <w:t>a. PAKOLLINEN yksi [</w:t>
      </w:r>
      <w:proofErr w:type="gramStart"/>
      <w:r>
        <w:t>1..</w:t>
      </w:r>
      <w:proofErr w:type="gramEnd"/>
      <w:r>
        <w:t xml:space="preserve">1] </w:t>
      </w:r>
      <w:proofErr w:type="spellStart"/>
      <w:r w:rsidRPr="00DD0B04">
        <w:t>manufacturedProduct</w:t>
      </w:r>
      <w:proofErr w:type="spellEnd"/>
    </w:p>
    <w:p w14:paraId="61FC24D0" w14:textId="77777777" w:rsidR="005E7CB2" w:rsidRDefault="005E7CB2" w:rsidP="005E7CB2">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55BD4BC5" w14:textId="77777777" w:rsidR="00FF54A2" w:rsidRDefault="00FF54A2" w:rsidP="00FF54A2">
      <w:pPr>
        <w:autoSpaceDE w:val="0"/>
        <w:autoSpaceDN w:val="0"/>
        <w:adjustRightInd w:val="0"/>
      </w:pPr>
    </w:p>
    <w:p w14:paraId="564B6890" w14:textId="77777777" w:rsidR="00FF54A2" w:rsidRDefault="00FF54A2" w:rsidP="00044EC1">
      <w:pPr>
        <w:pStyle w:val="Snt2"/>
      </w:pPr>
      <w:r w:rsidRPr="4D047E72">
        <w:rPr>
          <w:b/>
          <w:bCs/>
        </w:rPr>
        <w:t xml:space="preserve">Toteutusohje: </w:t>
      </w:r>
      <w:r>
        <w:t xml:space="preserve">Skeemapakollisuuden takia mukana tässä rakenteessa, annosteltavan lääkkeen tiedot on dokumentoitu lääkevalmisteen rakenteissa (kts. luku 4.3). </w:t>
      </w:r>
    </w:p>
    <w:p w14:paraId="56C0F135" w14:textId="1A1CB97E" w:rsidR="00FF54A2" w:rsidRDefault="00FF54A2" w:rsidP="00FF54A2">
      <w:pPr>
        <w:pStyle w:val="Snt1"/>
      </w:pPr>
    </w:p>
    <w:p w14:paraId="5B04D856" w14:textId="6D9F564E" w:rsidR="00927CD0" w:rsidRPr="007D072F" w:rsidRDefault="00927CD0" w:rsidP="00FF54A2">
      <w:pPr>
        <w:pStyle w:val="Snt1"/>
        <w:rPr>
          <w:b/>
          <w:bCs/>
          <w:lang w:val="en-US"/>
        </w:rPr>
      </w:pPr>
      <w:proofErr w:type="spellStart"/>
      <w:r w:rsidRPr="007D072F">
        <w:rPr>
          <w:b/>
          <w:bCs/>
          <w:lang w:val="en-US"/>
        </w:rPr>
        <w:t>Esimerkki</w:t>
      </w:r>
      <w:proofErr w:type="spellEnd"/>
      <w:r w:rsidRPr="007D072F">
        <w:rPr>
          <w:b/>
          <w:bCs/>
          <w:lang w:val="en-US"/>
        </w:rPr>
        <w:t>:</w:t>
      </w:r>
    </w:p>
    <w:p w14:paraId="4842DE58" w14:textId="201EACDB" w:rsidR="00A74989" w:rsidRPr="007D07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proofErr w:type="gramStart"/>
      <w:r w:rsidRPr="007D072F">
        <w:rPr>
          <w:rFonts w:ascii="Arial" w:hAnsi="Arial" w:cs="Arial"/>
          <w:sz w:val="20"/>
          <w:szCs w:val="20"/>
          <w:lang w:val="en-US"/>
        </w:rPr>
        <w:t>&lt;!--</w:t>
      </w:r>
      <w:proofErr w:type="gramEnd"/>
      <w:r w:rsidRPr="007D072F">
        <w:rPr>
          <w:rFonts w:ascii="Arial" w:hAnsi="Arial" w:cs="Arial"/>
          <w:sz w:val="20"/>
          <w:szCs w:val="20"/>
          <w:lang w:val="en-US"/>
        </w:rPr>
        <w:t xml:space="preserve"> </w:t>
      </w:r>
      <w:proofErr w:type="spellStart"/>
      <w:r w:rsidRPr="007D072F">
        <w:rPr>
          <w:rFonts w:ascii="Arial" w:hAnsi="Arial" w:cs="Arial"/>
          <w:color w:val="808080"/>
          <w:sz w:val="20"/>
          <w:szCs w:val="20"/>
          <w:highlight w:val="white"/>
          <w:lang w:val="en-US"/>
        </w:rPr>
        <w:t>Annostelukausi</w:t>
      </w:r>
      <w:proofErr w:type="spellEnd"/>
      <w:r w:rsidR="00637EBC" w:rsidRPr="007D072F" w:rsidDel="00637EBC">
        <w:rPr>
          <w:rFonts w:ascii="Arial" w:hAnsi="Arial" w:cs="Arial"/>
          <w:color w:val="808080"/>
          <w:sz w:val="20"/>
          <w:szCs w:val="20"/>
          <w:highlight w:val="white"/>
          <w:lang w:val="en-US"/>
        </w:rPr>
        <w:t xml:space="preserve"> </w:t>
      </w:r>
      <w:r w:rsidRPr="007D072F">
        <w:rPr>
          <w:rFonts w:ascii="Arial" w:hAnsi="Arial" w:cs="Arial"/>
          <w:sz w:val="20"/>
          <w:szCs w:val="20"/>
          <w:lang w:val="en-US"/>
        </w:rPr>
        <w:t>--&gt;</w:t>
      </w:r>
    </w:p>
    <w:p w14:paraId="4858B2E1" w14:textId="77777777" w:rsidR="00A74989" w:rsidRPr="00744A6D"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&lt;</w:t>
      </w:r>
      <w:r w:rsidRPr="4716D89F">
        <w:rPr>
          <w:rStyle w:val="XMLDarkRed"/>
          <w:sz w:val="20"/>
          <w:szCs w:val="20"/>
          <w:highlight w:val="white"/>
          <w:lang w:val="en-US"/>
        </w:rPr>
        <w:t>component</w:t>
      </w:r>
      <w:r w:rsidRPr="00744A6D">
        <w:rPr>
          <w:rFonts w:ascii="Arial" w:hAnsi="Arial" w:cs="Arial"/>
          <w:sz w:val="20"/>
          <w:szCs w:val="20"/>
          <w:lang w:val="en-US"/>
        </w:rPr>
        <w:t>&gt;</w:t>
      </w:r>
    </w:p>
    <w:p w14:paraId="0DD34492" w14:textId="77777777" w:rsidR="00A74989" w:rsidRPr="00744A6D" w:rsidRDefault="00A74989" w:rsidP="00EF38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744A6D">
        <w:rPr>
          <w:rFonts w:ascii="Arial" w:hAnsi="Arial" w:cs="Arial"/>
          <w:sz w:val="20"/>
          <w:szCs w:val="20"/>
          <w:lang w:val="en-US"/>
        </w:rPr>
        <w:tab/>
        <w:t>&lt;</w:t>
      </w:r>
      <w:proofErr w:type="spellStart"/>
      <w:r w:rsidRPr="4716D89F">
        <w:rPr>
          <w:rStyle w:val="XMLDarkRed"/>
          <w:sz w:val="20"/>
          <w:szCs w:val="20"/>
          <w:highlight w:val="white"/>
          <w:lang w:val="en-US"/>
        </w:rPr>
        <w:t>substanceAdministration</w:t>
      </w:r>
      <w:proofErr w:type="spellEnd"/>
      <w:r w:rsidRPr="00744A6D">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744A6D">
        <w:rPr>
          <w:rFonts w:ascii="Arial" w:hAnsi="Arial" w:cs="Arial"/>
          <w:sz w:val="20"/>
          <w:szCs w:val="20"/>
          <w:lang w:val="en-US"/>
        </w:rPr>
        <w:t xml:space="preserve">="SBADM" </w:t>
      </w:r>
      <w:proofErr w:type="spellStart"/>
      <w:r w:rsidRPr="4716D89F">
        <w:rPr>
          <w:rStyle w:val="XMLRed"/>
          <w:sz w:val="20"/>
          <w:szCs w:val="20"/>
          <w:highlight w:val="white"/>
          <w:lang w:val="de-DE"/>
        </w:rPr>
        <w:t>moodCode</w:t>
      </w:r>
      <w:proofErr w:type="spellEnd"/>
      <w:r w:rsidRPr="00744A6D">
        <w:rPr>
          <w:rFonts w:ascii="Arial" w:hAnsi="Arial" w:cs="Arial"/>
          <w:sz w:val="20"/>
          <w:szCs w:val="20"/>
          <w:lang w:val="en-US"/>
        </w:rPr>
        <w:t>="EVN"&gt;</w:t>
      </w:r>
    </w:p>
    <w:p w14:paraId="7CFA5EEA"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744A6D">
        <w:rPr>
          <w:rFonts w:ascii="Arial" w:hAnsi="Arial" w:cs="Arial"/>
          <w:sz w:val="20"/>
          <w:szCs w:val="20"/>
          <w:lang w:val="en-US"/>
        </w:rPr>
        <w:tab/>
      </w:r>
      <w:r w:rsidRPr="00744A6D">
        <w:rPr>
          <w:rFonts w:ascii="Arial" w:hAnsi="Arial" w:cs="Arial"/>
          <w:sz w:val="20"/>
          <w:szCs w:val="20"/>
          <w:lang w:val="en-US"/>
        </w:rPr>
        <w:tab/>
      </w:r>
      <w:proofErr w:type="gramStart"/>
      <w:r w:rsidRPr="0040232F">
        <w:rPr>
          <w:rFonts w:ascii="Arial" w:hAnsi="Arial" w:cs="Arial"/>
          <w:sz w:val="20"/>
          <w:szCs w:val="20"/>
        </w:rPr>
        <w:t>&lt;!--</w:t>
      </w:r>
      <w:proofErr w:type="gramEnd"/>
      <w:r w:rsidRPr="0040232F">
        <w:rPr>
          <w:rFonts w:ascii="Arial" w:hAnsi="Arial" w:cs="Arial"/>
          <w:sz w:val="20"/>
          <w:szCs w:val="20"/>
        </w:rPr>
        <w:t xml:space="preserve"> </w:t>
      </w:r>
      <w:r w:rsidRPr="0040232F">
        <w:rPr>
          <w:rFonts w:ascii="Arial" w:hAnsi="Arial" w:cs="Arial"/>
          <w:color w:val="808080"/>
          <w:sz w:val="20"/>
          <w:szCs w:val="20"/>
          <w:highlight w:val="white"/>
        </w:rPr>
        <w:t>tekninen tunniste annostelukaudelle</w:t>
      </w:r>
      <w:r w:rsidRPr="0040232F">
        <w:rPr>
          <w:rFonts w:ascii="Arial" w:hAnsi="Arial" w:cs="Arial"/>
          <w:sz w:val="20"/>
          <w:szCs w:val="20"/>
        </w:rPr>
        <w:t xml:space="preserve"> --&gt;</w:t>
      </w:r>
    </w:p>
    <w:p w14:paraId="2C183AF5" w14:textId="77777777" w:rsidR="00A74989" w:rsidRPr="0040232F"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r w:rsidRPr="4716D89F">
        <w:rPr>
          <w:rStyle w:val="XMLDarkRed"/>
          <w:sz w:val="20"/>
          <w:szCs w:val="20"/>
          <w:highlight w:val="white"/>
        </w:rPr>
        <w:t>id</w:t>
      </w:r>
      <w:r w:rsidRPr="0040232F">
        <w:rPr>
          <w:rFonts w:ascii="Arial" w:hAnsi="Arial" w:cs="Arial"/>
          <w:sz w:val="20"/>
          <w:szCs w:val="20"/>
        </w:rPr>
        <w:t xml:space="preserve"> </w:t>
      </w:r>
      <w:r w:rsidRPr="4716D89F">
        <w:rPr>
          <w:rStyle w:val="XMLRed"/>
          <w:sz w:val="20"/>
          <w:szCs w:val="20"/>
          <w:highlight w:val="white"/>
          <w:lang w:val="de-DE"/>
        </w:rPr>
        <w:t>root</w:t>
      </w:r>
      <w:r w:rsidRPr="0040232F">
        <w:rPr>
          <w:rFonts w:ascii="Arial" w:hAnsi="Arial" w:cs="Arial"/>
          <w:sz w:val="20"/>
          <w:szCs w:val="20"/>
        </w:rPr>
        <w:t>="1.2.246.10.1602257.14.2019.860.1.1"/&gt;</w:t>
      </w:r>
    </w:p>
    <w:p w14:paraId="389A9DE6" w14:textId="3F892ED0" w:rsidR="00A74989" w:rsidRPr="0040232F" w:rsidRDefault="00A74989" w:rsidP="004C1DF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40232F">
        <w:rPr>
          <w:rFonts w:ascii="Arial" w:hAnsi="Arial" w:cs="Arial"/>
          <w:sz w:val="20"/>
          <w:szCs w:val="20"/>
        </w:rPr>
        <w:tab/>
      </w:r>
      <w:r w:rsidRPr="0040232F">
        <w:rPr>
          <w:rFonts w:ascii="Arial" w:hAnsi="Arial" w:cs="Arial"/>
          <w:sz w:val="20"/>
          <w:szCs w:val="20"/>
        </w:rPr>
        <w:tab/>
        <w:t>&lt;</w:t>
      </w:r>
      <w:proofErr w:type="spellStart"/>
      <w:r w:rsidRPr="4716D89F">
        <w:rPr>
          <w:rStyle w:val="XMLDarkRed"/>
          <w:sz w:val="20"/>
          <w:szCs w:val="20"/>
          <w:highlight w:val="white"/>
        </w:rPr>
        <w:t>code</w:t>
      </w:r>
      <w:proofErr w:type="spellEnd"/>
      <w:r w:rsidRPr="0040232F">
        <w:rPr>
          <w:rFonts w:ascii="Arial" w:hAnsi="Arial" w:cs="Arial"/>
          <w:sz w:val="20"/>
          <w:szCs w:val="20"/>
        </w:rPr>
        <w:t xml:space="preserve"> </w:t>
      </w:r>
      <w:r w:rsidRPr="4716D89F">
        <w:rPr>
          <w:rStyle w:val="XMLRed"/>
          <w:sz w:val="20"/>
          <w:szCs w:val="20"/>
          <w:highlight w:val="white"/>
          <w:lang w:val="de-DE"/>
        </w:rPr>
        <w:t>code</w:t>
      </w:r>
      <w:r w:rsidRPr="0040232F">
        <w:rPr>
          <w:rFonts w:ascii="Arial" w:hAnsi="Arial" w:cs="Arial"/>
          <w:sz w:val="20"/>
          <w:szCs w:val="20"/>
        </w:rPr>
        <w:t xml:space="preserve">="230" </w:t>
      </w:r>
      <w:proofErr w:type="spellStart"/>
      <w:r w:rsidRPr="4716D89F">
        <w:rPr>
          <w:rStyle w:val="XMLRed"/>
          <w:sz w:val="20"/>
          <w:szCs w:val="20"/>
          <w:highlight w:val="white"/>
          <w:lang w:val="de-DE"/>
        </w:rPr>
        <w:t>codeSystem</w:t>
      </w:r>
      <w:proofErr w:type="spellEnd"/>
      <w:r w:rsidRPr="0040232F">
        <w:rPr>
          <w:rFonts w:ascii="Arial" w:hAnsi="Arial" w:cs="Arial"/>
          <w:sz w:val="20"/>
          <w:szCs w:val="20"/>
        </w:rPr>
        <w:t xml:space="preserve">="1.2.246.537.6.12.2002.126" </w:t>
      </w:r>
      <w:proofErr w:type="spellStart"/>
      <w:r w:rsidRPr="4716D89F">
        <w:rPr>
          <w:rStyle w:val="XMLRed"/>
          <w:sz w:val="20"/>
          <w:szCs w:val="20"/>
          <w:highlight w:val="white"/>
          <w:lang w:val="de-DE"/>
        </w:rPr>
        <w:t>codeSystemName</w:t>
      </w:r>
      <w:proofErr w:type="spellEnd"/>
      <w:r w:rsidRPr="0040232F">
        <w:rPr>
          <w:rFonts w:ascii="Arial" w:hAnsi="Arial" w:cs="Arial"/>
          <w:sz w:val="20"/>
          <w:szCs w:val="20"/>
        </w:rPr>
        <w:t xml:space="preserve">="Lääkityslista" </w:t>
      </w:r>
      <w:proofErr w:type="spellStart"/>
      <w:r w:rsidRPr="4716D89F">
        <w:rPr>
          <w:rStyle w:val="XMLRed"/>
          <w:sz w:val="20"/>
          <w:szCs w:val="20"/>
          <w:highlight w:val="white"/>
          <w:lang w:val="de-DE"/>
        </w:rPr>
        <w:t>displayName</w:t>
      </w:r>
      <w:proofErr w:type="spellEnd"/>
      <w:r w:rsidRPr="0040232F">
        <w:rPr>
          <w:rFonts w:ascii="Arial" w:hAnsi="Arial" w:cs="Arial"/>
          <w:sz w:val="20"/>
          <w:szCs w:val="20"/>
        </w:rPr>
        <w:t>="annostelukausi"/&gt;</w:t>
      </w:r>
    </w:p>
    <w:p w14:paraId="1EA852AE" w14:textId="77777777" w:rsidR="00A74989" w:rsidRPr="002742C1"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40232F">
        <w:rPr>
          <w:rFonts w:ascii="Arial" w:hAnsi="Arial" w:cs="Arial"/>
          <w:sz w:val="20"/>
          <w:szCs w:val="20"/>
        </w:rPr>
        <w:tab/>
      </w:r>
      <w:r w:rsidRPr="0040232F">
        <w:rPr>
          <w:rFonts w:ascii="Arial" w:hAnsi="Arial" w:cs="Arial"/>
          <w:sz w:val="20"/>
          <w:szCs w:val="20"/>
        </w:rPr>
        <w:tab/>
      </w:r>
      <w:r w:rsidRPr="002742C1">
        <w:rPr>
          <w:rFonts w:ascii="Arial" w:hAnsi="Arial" w:cs="Arial"/>
          <w:sz w:val="20"/>
          <w:szCs w:val="20"/>
          <w:lang w:val="en-US"/>
        </w:rPr>
        <w:t>&lt;</w:t>
      </w:r>
      <w:proofErr w:type="spellStart"/>
      <w:r w:rsidRPr="002742C1">
        <w:rPr>
          <w:rStyle w:val="XMLDarkRed"/>
          <w:sz w:val="20"/>
          <w:szCs w:val="20"/>
          <w:highlight w:val="white"/>
          <w:lang w:val="en-US"/>
        </w:rPr>
        <w:t>effectiveTime</w:t>
      </w:r>
      <w:proofErr w:type="spellEnd"/>
      <w:r w:rsidRPr="002742C1">
        <w:rPr>
          <w:rFonts w:ascii="Arial" w:hAnsi="Arial" w:cs="Arial"/>
          <w:sz w:val="20"/>
          <w:szCs w:val="20"/>
          <w:lang w:val="en-US"/>
        </w:rPr>
        <w:t xml:space="preserve"> </w:t>
      </w:r>
      <w:proofErr w:type="spellStart"/>
      <w:proofErr w:type="gramStart"/>
      <w:r w:rsidRPr="4716D89F">
        <w:rPr>
          <w:rStyle w:val="XMLRed"/>
          <w:sz w:val="20"/>
          <w:szCs w:val="20"/>
          <w:highlight w:val="white"/>
          <w:lang w:val="de-DE"/>
        </w:rPr>
        <w:t>xsi:type</w:t>
      </w:r>
      <w:proofErr w:type="spellEnd"/>
      <w:proofErr w:type="gramEnd"/>
      <w:r w:rsidRPr="002742C1">
        <w:rPr>
          <w:rFonts w:ascii="Arial" w:hAnsi="Arial" w:cs="Arial"/>
          <w:sz w:val="20"/>
          <w:szCs w:val="20"/>
          <w:lang w:val="en-US"/>
        </w:rPr>
        <w:t>="IVL_TS"&gt;</w:t>
      </w:r>
    </w:p>
    <w:p w14:paraId="3A7893AF" w14:textId="7B8D4FC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lang w:val="en-US"/>
        </w:rPr>
        <w:tab/>
      </w:r>
      <w:r w:rsidRPr="002742C1">
        <w:rPr>
          <w:rFonts w:ascii="Arial" w:hAnsi="Arial" w:cs="Arial"/>
          <w:sz w:val="20"/>
          <w:szCs w:val="20"/>
          <w:lang w:val="en-US"/>
        </w:rPr>
        <w:tab/>
      </w:r>
      <w:r w:rsidRPr="002742C1">
        <w:rPr>
          <w:rFonts w:ascii="Arial" w:hAnsi="Arial" w:cs="Arial"/>
          <w:sz w:val="20"/>
          <w:szCs w:val="20"/>
          <w:lang w:val="en-US"/>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alkuaika --&gt;</w:t>
      </w:r>
    </w:p>
    <w:p w14:paraId="3EC67C70" w14:textId="77777777"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t>&lt;</w:t>
      </w:r>
      <w:proofErr w:type="spellStart"/>
      <w:r w:rsidRPr="4716D89F">
        <w:rPr>
          <w:rStyle w:val="XMLDarkRed"/>
          <w:sz w:val="20"/>
          <w:szCs w:val="20"/>
          <w:highlight w:val="white"/>
        </w:rPr>
        <w:t>low</w:t>
      </w:r>
      <w:proofErr w:type="spellEnd"/>
      <w:r w:rsidRPr="006461E7">
        <w:rPr>
          <w:rFonts w:ascii="Arial" w:hAnsi="Arial" w:cs="Arial"/>
          <w:sz w:val="20"/>
          <w:szCs w:val="20"/>
        </w:rPr>
        <w:t xml:space="preserve"> </w:t>
      </w:r>
      <w:proofErr w:type="spellStart"/>
      <w:r w:rsidRPr="4716D89F">
        <w:rPr>
          <w:rStyle w:val="XMLRed"/>
          <w:sz w:val="20"/>
          <w:szCs w:val="20"/>
          <w:highlight w:val="white"/>
          <w:lang w:val="de-DE"/>
        </w:rPr>
        <w:t>value</w:t>
      </w:r>
      <w:proofErr w:type="spellEnd"/>
      <w:r w:rsidRPr="006461E7">
        <w:rPr>
          <w:rFonts w:ascii="Arial" w:hAnsi="Arial" w:cs="Arial"/>
          <w:sz w:val="20"/>
          <w:szCs w:val="20"/>
        </w:rPr>
        <w:t>="20191031"/&gt;</w:t>
      </w:r>
    </w:p>
    <w:p w14:paraId="5FA0A2B0" w14:textId="773ACE79" w:rsidR="00A74989" w:rsidRPr="006461E7"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proofErr w:type="gramStart"/>
      <w:r w:rsidRPr="006461E7">
        <w:rPr>
          <w:rFonts w:ascii="Arial" w:hAnsi="Arial" w:cs="Arial"/>
          <w:sz w:val="20"/>
          <w:szCs w:val="20"/>
        </w:rPr>
        <w:t>&lt;!--</w:t>
      </w:r>
      <w:proofErr w:type="gramEnd"/>
      <w:r w:rsidRPr="006461E7">
        <w:rPr>
          <w:rFonts w:ascii="Arial" w:hAnsi="Arial" w:cs="Arial"/>
          <w:sz w:val="20"/>
          <w:szCs w:val="20"/>
        </w:rPr>
        <w:t xml:space="preserve"> annostelukauden päättymisaika --&gt;</w:t>
      </w:r>
    </w:p>
    <w:p w14:paraId="308E1726"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6461E7">
        <w:rPr>
          <w:rFonts w:ascii="Arial" w:hAnsi="Arial" w:cs="Arial"/>
          <w:sz w:val="20"/>
          <w:szCs w:val="20"/>
        </w:rPr>
        <w:tab/>
      </w:r>
      <w:r w:rsidRPr="006461E7">
        <w:rPr>
          <w:rFonts w:ascii="Arial" w:hAnsi="Arial" w:cs="Arial"/>
          <w:sz w:val="20"/>
          <w:szCs w:val="20"/>
        </w:rPr>
        <w:tab/>
      </w:r>
      <w:r w:rsidRPr="006461E7">
        <w:rPr>
          <w:rFonts w:ascii="Arial" w:hAnsi="Arial" w:cs="Arial"/>
          <w:sz w:val="20"/>
          <w:szCs w:val="20"/>
        </w:rPr>
        <w:tab/>
      </w:r>
      <w:r w:rsidRPr="00921DF0">
        <w:rPr>
          <w:rFonts w:ascii="Arial" w:hAnsi="Arial" w:cs="Arial"/>
          <w:sz w:val="20"/>
          <w:szCs w:val="20"/>
          <w:lang w:val="en-US"/>
        </w:rPr>
        <w:t>&lt;</w:t>
      </w:r>
      <w:r w:rsidRPr="4716D89F">
        <w:rPr>
          <w:rStyle w:val="XMLDarkRed"/>
          <w:sz w:val="20"/>
          <w:szCs w:val="20"/>
          <w:highlight w:val="white"/>
          <w:lang w:val="en-US"/>
        </w:rPr>
        <w:t>high</w:t>
      </w:r>
      <w:r w:rsidRPr="00921DF0">
        <w:rPr>
          <w:rFonts w:ascii="Arial" w:hAnsi="Arial" w:cs="Arial"/>
          <w:sz w:val="20"/>
          <w:szCs w:val="20"/>
          <w:lang w:val="en-US"/>
        </w:rPr>
        <w:t xml:space="preserve"> </w:t>
      </w:r>
      <w:proofErr w:type="spellStart"/>
      <w:r w:rsidRPr="4716D89F">
        <w:rPr>
          <w:rStyle w:val="XMLRed"/>
          <w:sz w:val="20"/>
          <w:szCs w:val="20"/>
          <w:highlight w:val="white"/>
          <w:lang w:val="de-DE"/>
        </w:rPr>
        <w:t>value</w:t>
      </w:r>
      <w:proofErr w:type="spellEnd"/>
      <w:r w:rsidRPr="00921DF0">
        <w:rPr>
          <w:rFonts w:ascii="Arial" w:hAnsi="Arial" w:cs="Arial"/>
          <w:sz w:val="20"/>
          <w:szCs w:val="20"/>
          <w:lang w:val="en-US"/>
        </w:rPr>
        <w:t>="20191130"/&gt;</w:t>
      </w:r>
    </w:p>
    <w:p w14:paraId="561AE525" w14:textId="77777777" w:rsidR="00A74989" w:rsidRPr="00921DF0" w:rsidRDefault="00A74989" w:rsidP="00A7498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t>&lt;/</w:t>
      </w:r>
      <w:proofErr w:type="spellStart"/>
      <w:r w:rsidRPr="4716D89F">
        <w:rPr>
          <w:rStyle w:val="XMLDarkRed"/>
          <w:sz w:val="20"/>
          <w:szCs w:val="20"/>
          <w:highlight w:val="white"/>
          <w:lang w:val="en-US"/>
        </w:rPr>
        <w:t>effectiveTime</w:t>
      </w:r>
      <w:proofErr w:type="spellEnd"/>
      <w:r w:rsidRPr="00921DF0">
        <w:rPr>
          <w:rFonts w:ascii="Arial" w:hAnsi="Arial" w:cs="Arial"/>
          <w:sz w:val="20"/>
          <w:szCs w:val="20"/>
          <w:lang w:val="en-US"/>
        </w:rPr>
        <w:t>&gt;</w:t>
      </w:r>
    </w:p>
    <w:p w14:paraId="40EDB986" w14:textId="77777777" w:rsidR="00115F49" w:rsidRPr="00744A6D" w:rsidRDefault="00A74989" w:rsidP="00115F49">
      <w:pPr>
        <w:autoSpaceDE w:val="0"/>
        <w:autoSpaceDN w:val="0"/>
        <w:adjustRightInd w:val="0"/>
        <w:rPr>
          <w:rFonts w:ascii="Arial" w:hAnsi="Arial" w:cs="Arial"/>
          <w:color w:val="FF0000"/>
          <w:sz w:val="20"/>
          <w:szCs w:val="20"/>
          <w:lang w:val="en-US"/>
        </w:rPr>
      </w:pPr>
      <w:r w:rsidRPr="00921DF0">
        <w:rPr>
          <w:rFonts w:ascii="Arial" w:hAnsi="Arial" w:cs="Arial"/>
          <w:sz w:val="20"/>
          <w:szCs w:val="20"/>
          <w:lang w:val="en-US"/>
        </w:rPr>
        <w:tab/>
      </w:r>
      <w:r w:rsidRPr="00921DF0">
        <w:rPr>
          <w:rFonts w:ascii="Arial" w:hAnsi="Arial" w:cs="Arial"/>
          <w:sz w:val="20"/>
          <w:szCs w:val="20"/>
          <w:lang w:val="en-US"/>
        </w:rPr>
        <w:tab/>
      </w:r>
    </w:p>
    <w:p w14:paraId="3D6C86CA" w14:textId="77777777" w:rsidR="00115F49" w:rsidRPr="00921DF0" w:rsidRDefault="00115F49" w:rsidP="00115F49">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77BD7A4"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350C6367"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374E426E"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505751E6" w14:textId="77777777" w:rsidR="00115F49" w:rsidRPr="002564DB" w:rsidRDefault="00115F49" w:rsidP="00115F49">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775E5C91" w14:textId="77777777" w:rsidR="00927CD0" w:rsidRPr="00744A6D" w:rsidRDefault="00927CD0" w:rsidP="00FF54A2">
      <w:pPr>
        <w:pStyle w:val="Snt1"/>
        <w:rPr>
          <w:lang w:val="en-US"/>
        </w:rPr>
      </w:pPr>
    </w:p>
    <w:p w14:paraId="500F18CC" w14:textId="16F1CFCA" w:rsidR="003250D6" w:rsidRPr="00893219" w:rsidRDefault="00234C74" w:rsidP="003250D6">
      <w:pPr>
        <w:pStyle w:val="Snt1"/>
      </w:pPr>
      <w:r>
        <w:t>6</w:t>
      </w:r>
      <w:r w:rsidR="003250D6" w:rsidRPr="00893219">
        <w:t xml:space="preserve">. </w:t>
      </w:r>
      <w:r w:rsidR="003250D6">
        <w:t>VAPAAEHTOINEN nolla tai yksi [</w:t>
      </w:r>
      <w:proofErr w:type="gramStart"/>
      <w:r w:rsidR="003250D6">
        <w:t>0..</w:t>
      </w:r>
      <w:proofErr w:type="gramEnd"/>
      <w:r w:rsidR="003250D6">
        <w:t xml:space="preserve">1] </w:t>
      </w:r>
      <w:proofErr w:type="spellStart"/>
      <w:r w:rsidR="003250D6">
        <w:t>entryRelationship</w:t>
      </w:r>
      <w:proofErr w:type="spellEnd"/>
    </w:p>
    <w:p w14:paraId="517CDBC3" w14:textId="77777777" w:rsidR="003250D6" w:rsidRDefault="003250D6" w:rsidP="003250D6">
      <w:pPr>
        <w:pStyle w:val="Snt2"/>
      </w:pPr>
      <w:r>
        <w:t>a. PAKOLLINEN yksi [</w:t>
      </w:r>
      <w:proofErr w:type="gramStart"/>
      <w:r>
        <w:t>1..</w:t>
      </w:r>
      <w:proofErr w:type="gramEnd"/>
      <w:r>
        <w:t>1] @typeCode=”COMP”</w:t>
      </w:r>
    </w:p>
    <w:p w14:paraId="5DA64151"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telukauden_kesto_–" w:history="1">
        <w:r w:rsidRPr="00061731">
          <w:rPr>
            <w:rStyle w:val="Hyperlinkki"/>
          </w:rPr>
          <w:t>annostelukauden kesto</w:t>
        </w:r>
      </w:hyperlink>
      <w:r w:rsidRPr="00893219">
        <w:t xml:space="preserve"> (</w:t>
      </w:r>
      <w:r w:rsidR="00F8441D">
        <w:t>235</w:t>
      </w:r>
      <w:r w:rsidRPr="00893219">
        <w:t xml:space="preserve">) </w:t>
      </w:r>
      <w:proofErr w:type="spellStart"/>
      <w:r w:rsidRPr="00893219">
        <w:t>observation</w:t>
      </w:r>
      <w:proofErr w:type="spellEnd"/>
    </w:p>
    <w:p w14:paraId="056D1B6A" w14:textId="4C901717" w:rsidR="003250D6" w:rsidRPr="00893219" w:rsidRDefault="00234C74" w:rsidP="003250D6">
      <w:pPr>
        <w:pStyle w:val="Snt1"/>
      </w:pPr>
      <w:r>
        <w:t>7</w:t>
      </w:r>
      <w:r w:rsidR="003250D6" w:rsidRPr="00893219">
        <w:t xml:space="preserve">. </w:t>
      </w:r>
      <w:r w:rsidR="003250D6">
        <w:t>VAPAAEHTOINEN nolla tai yksi [</w:t>
      </w:r>
      <w:proofErr w:type="gramStart"/>
      <w:r w:rsidR="003250D6">
        <w:t>0..</w:t>
      </w:r>
      <w:proofErr w:type="gramEnd"/>
      <w:r w:rsidR="003250D6">
        <w:t xml:space="preserve">1] </w:t>
      </w:r>
      <w:proofErr w:type="spellStart"/>
      <w:r w:rsidR="003250D6">
        <w:t>entryRelationship</w:t>
      </w:r>
      <w:proofErr w:type="spellEnd"/>
    </w:p>
    <w:p w14:paraId="37397047" w14:textId="77777777" w:rsidR="003250D6" w:rsidRDefault="003250D6" w:rsidP="003250D6">
      <w:pPr>
        <w:pStyle w:val="Snt2"/>
      </w:pPr>
      <w:r>
        <w:t>a. PAKOLLINEN yksi [</w:t>
      </w:r>
      <w:proofErr w:type="gramStart"/>
      <w:r>
        <w:t>1..</w:t>
      </w:r>
      <w:proofErr w:type="gramEnd"/>
      <w:r>
        <w:t>1] @typeCode=”COMP”</w:t>
      </w:r>
    </w:p>
    <w:p w14:paraId="59D88BBA"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lääke_tauolla_–" w:history="1">
        <w:r w:rsidRPr="00061731">
          <w:rPr>
            <w:rStyle w:val="Hyperlinkki"/>
          </w:rPr>
          <w:t>lääke tauolla</w:t>
        </w:r>
      </w:hyperlink>
      <w:r w:rsidRPr="00893219">
        <w:t xml:space="preserve"> (</w:t>
      </w:r>
      <w:r w:rsidR="00F8441D">
        <w:t>236</w:t>
      </w:r>
      <w:r w:rsidRPr="00893219">
        <w:t xml:space="preserve">) </w:t>
      </w:r>
      <w:proofErr w:type="spellStart"/>
      <w:r w:rsidRPr="00893219">
        <w:t>observation</w:t>
      </w:r>
      <w:proofErr w:type="spellEnd"/>
    </w:p>
    <w:p w14:paraId="1998B3F3" w14:textId="04AB199C" w:rsidR="003250D6" w:rsidRPr="00893219" w:rsidRDefault="00234C74" w:rsidP="003250D6">
      <w:pPr>
        <w:pStyle w:val="Snt1"/>
      </w:pPr>
      <w:r>
        <w:t>8</w:t>
      </w:r>
      <w:r w:rsidR="003250D6" w:rsidRPr="00893219">
        <w:t xml:space="preserve">. </w:t>
      </w:r>
      <w:r w:rsidR="003250D6">
        <w:t>PAKOLLINEN yksi [</w:t>
      </w:r>
      <w:proofErr w:type="gramStart"/>
      <w:r w:rsidR="003250D6">
        <w:t>1..</w:t>
      </w:r>
      <w:proofErr w:type="gramEnd"/>
      <w:r w:rsidR="003250D6">
        <w:t xml:space="preserve">1] </w:t>
      </w:r>
      <w:proofErr w:type="spellStart"/>
      <w:r w:rsidR="003250D6">
        <w:t>entryRelationship</w:t>
      </w:r>
      <w:proofErr w:type="spellEnd"/>
    </w:p>
    <w:p w14:paraId="4EA88218" w14:textId="77777777" w:rsidR="003250D6" w:rsidRDefault="003250D6" w:rsidP="003250D6">
      <w:pPr>
        <w:pStyle w:val="Snt2"/>
      </w:pPr>
      <w:r>
        <w:t>a. PAKOLLINEN yksi [</w:t>
      </w:r>
      <w:proofErr w:type="gramStart"/>
      <w:r>
        <w:t>1..</w:t>
      </w:r>
      <w:proofErr w:type="gramEnd"/>
      <w:r>
        <w:t>1] @typeCode=”COMP”</w:t>
      </w:r>
    </w:p>
    <w:p w14:paraId="65518E0B"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tus_tarvittaessa_–" w:history="1">
        <w:r w:rsidRPr="00061731">
          <w:rPr>
            <w:rStyle w:val="Hyperlinkki"/>
          </w:rPr>
          <w:t>annostus tarvittaessa</w:t>
        </w:r>
      </w:hyperlink>
      <w:r w:rsidRPr="00893219">
        <w:t xml:space="preserve"> (</w:t>
      </w:r>
      <w:r w:rsidR="00B91A61">
        <w:t>237</w:t>
      </w:r>
      <w:r w:rsidRPr="00893219">
        <w:t xml:space="preserve">) </w:t>
      </w:r>
      <w:proofErr w:type="spellStart"/>
      <w:r w:rsidRPr="00893219">
        <w:t>observation</w:t>
      </w:r>
      <w:proofErr w:type="spellEnd"/>
    </w:p>
    <w:p w14:paraId="3E418D53" w14:textId="38745685" w:rsidR="003250D6" w:rsidRPr="00893219" w:rsidRDefault="00234C74" w:rsidP="003250D6">
      <w:pPr>
        <w:pStyle w:val="Snt1"/>
      </w:pPr>
      <w:r>
        <w:t>9</w:t>
      </w:r>
      <w:r w:rsidR="003250D6" w:rsidRPr="00893219">
        <w:t xml:space="preserve">. </w:t>
      </w:r>
      <w:r w:rsidR="003250D6">
        <w:t>PAKOLLINEN yksi [</w:t>
      </w:r>
      <w:proofErr w:type="gramStart"/>
      <w:r w:rsidR="003250D6">
        <w:t>1..</w:t>
      </w:r>
      <w:proofErr w:type="gramEnd"/>
      <w:r w:rsidR="003250D6">
        <w:t xml:space="preserve">1] </w:t>
      </w:r>
      <w:proofErr w:type="spellStart"/>
      <w:r w:rsidR="003250D6">
        <w:t>entryRelationship</w:t>
      </w:r>
      <w:proofErr w:type="spellEnd"/>
    </w:p>
    <w:p w14:paraId="6BFCB668" w14:textId="77777777" w:rsidR="003250D6" w:rsidRDefault="003250D6" w:rsidP="003250D6">
      <w:pPr>
        <w:pStyle w:val="Snt2"/>
      </w:pPr>
      <w:r>
        <w:t>a. PAKOLLINEN yksi [</w:t>
      </w:r>
      <w:proofErr w:type="gramStart"/>
      <w:r>
        <w:t>1..</w:t>
      </w:r>
      <w:proofErr w:type="gramEnd"/>
      <w:r>
        <w:t>1] @typeCode=”COMP”</w:t>
      </w:r>
    </w:p>
    <w:p w14:paraId="21E583F9"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sjakson_pituus_–" w:history="1">
        <w:r w:rsidRPr="00061731">
          <w:rPr>
            <w:rStyle w:val="Hyperlinkki"/>
          </w:rPr>
          <w:t>annosjakson pituus</w:t>
        </w:r>
      </w:hyperlink>
      <w:r w:rsidRPr="00893219">
        <w:t xml:space="preserve"> (</w:t>
      </w:r>
      <w:r w:rsidR="00B91A61">
        <w:t>238</w:t>
      </w:r>
      <w:r w:rsidRPr="00893219">
        <w:t xml:space="preserve">) </w:t>
      </w:r>
      <w:proofErr w:type="spellStart"/>
      <w:r w:rsidRPr="00893219">
        <w:t>observation</w:t>
      </w:r>
      <w:proofErr w:type="spellEnd"/>
    </w:p>
    <w:p w14:paraId="06B1EADB" w14:textId="1170CFC6" w:rsidR="003250D6" w:rsidRPr="00893219" w:rsidRDefault="003250D6" w:rsidP="003250D6">
      <w:pPr>
        <w:pStyle w:val="Snt1"/>
      </w:pPr>
      <w:r>
        <w:t>1</w:t>
      </w:r>
      <w:r w:rsidR="00234C74">
        <w:t>0</w:t>
      </w:r>
      <w:r w:rsidRPr="00893219">
        <w:t xml:space="preserve">. </w:t>
      </w:r>
      <w:r>
        <w:t>PAKOLLINEN yksi</w:t>
      </w:r>
      <w:r w:rsidR="001E4119">
        <w:t xml:space="preserve"> tai useampi</w:t>
      </w:r>
      <w:r>
        <w:t xml:space="preserve"> [</w:t>
      </w:r>
      <w:proofErr w:type="gramStart"/>
      <w:r>
        <w:t>1..</w:t>
      </w:r>
      <w:proofErr w:type="gramEnd"/>
      <w:r w:rsidR="001E4119">
        <w:t>*</w:t>
      </w:r>
      <w:r>
        <w:t xml:space="preserve">] </w:t>
      </w:r>
      <w:proofErr w:type="spellStart"/>
      <w:r>
        <w:t>entryRelationship</w:t>
      </w:r>
      <w:proofErr w:type="spellEnd"/>
    </w:p>
    <w:p w14:paraId="7AC32558" w14:textId="77777777" w:rsidR="003250D6" w:rsidRDefault="003250D6" w:rsidP="003250D6">
      <w:pPr>
        <w:pStyle w:val="Snt2"/>
      </w:pPr>
      <w:r>
        <w:t>a. PAKOLLINEN yksi [</w:t>
      </w:r>
      <w:proofErr w:type="gramStart"/>
      <w:r>
        <w:t>1..</w:t>
      </w:r>
      <w:proofErr w:type="gramEnd"/>
      <w:r>
        <w:t>1] @typeCode=”COMP”</w:t>
      </w:r>
    </w:p>
    <w:p w14:paraId="723BD197" w14:textId="77777777" w:rsidR="003250D6" w:rsidRDefault="003250D6" w:rsidP="003250D6">
      <w:pPr>
        <w:pStyle w:val="Snt2"/>
      </w:pPr>
      <w:r>
        <w:t>b</w:t>
      </w:r>
      <w:r w:rsidRPr="00893219">
        <w:t>. PAKOLLINEN yksi [</w:t>
      </w:r>
      <w:proofErr w:type="gramStart"/>
      <w:r w:rsidRPr="00893219">
        <w:t>1..</w:t>
      </w:r>
      <w:proofErr w:type="gramEnd"/>
      <w:r w:rsidRPr="00893219">
        <w:t xml:space="preserve">1] </w:t>
      </w:r>
      <w:hyperlink w:anchor="_annokset_substanceAdministration" w:history="1">
        <w:r w:rsidRPr="00061731">
          <w:rPr>
            <w:rStyle w:val="Hyperlinkki"/>
          </w:rPr>
          <w:t>ann</w:t>
        </w:r>
        <w:r w:rsidR="001E4119" w:rsidRPr="00061731">
          <w:rPr>
            <w:rStyle w:val="Hyperlinkki"/>
          </w:rPr>
          <w:t>okset</w:t>
        </w:r>
      </w:hyperlink>
      <w:r w:rsidRPr="00893219">
        <w:t xml:space="preserve"> (</w:t>
      </w:r>
      <w:r w:rsidR="00B91A61">
        <w:t>239</w:t>
      </w:r>
      <w:r w:rsidRPr="00893219">
        <w:t xml:space="preserve">) </w:t>
      </w:r>
      <w:proofErr w:type="spellStart"/>
      <w:r w:rsidR="001E4119">
        <w:t>substanceAdministration</w:t>
      </w:r>
      <w:proofErr w:type="spellEnd"/>
    </w:p>
    <w:p w14:paraId="5810A2A8" w14:textId="26DC5794" w:rsidR="00FF54A2" w:rsidRDefault="00FF54A2" w:rsidP="001E4119">
      <w:pPr>
        <w:pStyle w:val="Snt1"/>
      </w:pPr>
    </w:p>
    <w:p w14:paraId="6E18842E" w14:textId="227F1411" w:rsidR="00BD2004" w:rsidRPr="005F641A" w:rsidRDefault="00BD2004" w:rsidP="001E4119">
      <w:pPr>
        <w:pStyle w:val="Snt1"/>
      </w:pPr>
      <w:r w:rsidRPr="00BD2004">
        <w:rPr>
          <w:b/>
          <w:bCs/>
        </w:rPr>
        <w:t xml:space="preserve">Toteutusohje: </w:t>
      </w:r>
      <w:r w:rsidR="00AB5036">
        <w:t>Annoksien tietokokonaisuuden toistuma</w:t>
      </w:r>
      <w:r w:rsidR="002866BA">
        <w:t xml:space="preserve"> </w:t>
      </w:r>
      <w:r w:rsidR="00000C9E">
        <w:t xml:space="preserve">toteutetaan toistamalla tätä </w:t>
      </w:r>
      <w:proofErr w:type="spellStart"/>
      <w:proofErr w:type="gramStart"/>
      <w:r w:rsidR="00000C9E">
        <w:t>eR.substanceAdministration</w:t>
      </w:r>
      <w:proofErr w:type="spellEnd"/>
      <w:proofErr w:type="gramEnd"/>
      <w:r w:rsidR="00860FDC">
        <w:t xml:space="preserve"> -kokonaisuutta tarvittava määrä</w:t>
      </w:r>
    </w:p>
    <w:p w14:paraId="3A61848C" w14:textId="1DE8C61E"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bookmarkStart w:id="102" w:name="_käyttöohjeen_lisätieto_–"/>
      <w:bookmarkEnd w:id="102"/>
    </w:p>
    <w:p w14:paraId="06052BEB" w14:textId="77777777" w:rsidR="0040232F" w:rsidRPr="00744A6D" w:rsidRDefault="0040232F" w:rsidP="00787C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
    <w:bookmarkStart w:id="103" w:name="_annostelukauden_kesto_–"/>
    <w:bookmarkEnd w:id="103"/>
    <w:p w14:paraId="0EC6AC62"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04" w:name="_Toc127959996"/>
      <w:r w:rsidR="001E4119" w:rsidRPr="00061731">
        <w:rPr>
          <w:rStyle w:val="Hyperlinkki"/>
        </w:rPr>
        <w:t>annostelukauden kesto</w:t>
      </w:r>
      <w:r>
        <w:fldChar w:fldCharType="end"/>
      </w:r>
      <w:r w:rsidR="001E4119">
        <w:t xml:space="preserve"> – </w:t>
      </w:r>
      <w:proofErr w:type="spellStart"/>
      <w:r w:rsidR="001E4119">
        <w:t>observation</w:t>
      </w:r>
      <w:bookmarkEnd w:id="104"/>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119DAA89"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0EB2EB8"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2D2342FF" w14:textId="77777777" w:rsidR="001E4119" w:rsidRPr="00AE4F89" w:rsidRDefault="001E4119" w:rsidP="001E4119">
      <w:pPr>
        <w:rPr>
          <w:lang w:val="en-US"/>
        </w:rPr>
      </w:pPr>
    </w:p>
    <w:p w14:paraId="56F49003" w14:textId="77777777" w:rsidR="00044EC1" w:rsidRPr="00C72E18" w:rsidRDefault="00044EC1" w:rsidP="00044EC1">
      <w:pPr>
        <w:pStyle w:val="Snt1"/>
      </w:pPr>
      <w:r w:rsidRPr="00C72E18">
        <w:t>1. PAKOLLINEN yksi [</w:t>
      </w:r>
      <w:proofErr w:type="gramStart"/>
      <w:r w:rsidRPr="00C72E18">
        <w:t>1..</w:t>
      </w:r>
      <w:proofErr w:type="gramEnd"/>
      <w:r w:rsidRPr="00C72E18">
        <w:t>1] @classCode="</w:t>
      </w:r>
      <w:r>
        <w:t>OBS</w:t>
      </w:r>
      <w:r w:rsidRPr="00C72E18">
        <w:t>" ja yksi [1..1] @moodCode="EVN"</w:t>
      </w:r>
    </w:p>
    <w:p w14:paraId="731962A0" w14:textId="77777777" w:rsidR="00044EC1" w:rsidRDefault="00044EC1" w:rsidP="00044EC1">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235</w:t>
      </w:r>
      <w:r>
        <w:t>” annostelukauden kesto</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6D85AE0D" w14:textId="77777777" w:rsidR="00044EC1" w:rsidRDefault="00044EC1" w:rsidP="00044EC1">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annostelukauden kesto</w:t>
      </w:r>
      <w:r w:rsidRPr="00AC3C96">
        <w:t xml:space="preserve"> (</w:t>
      </w:r>
      <w:r w:rsidR="00C841D4">
        <w:t>235</w:t>
      </w:r>
      <w:r w:rsidRPr="00AC3C96">
        <w:t xml:space="preserve">), arvo annetaan </w:t>
      </w:r>
      <w:r w:rsidR="00F40F9F">
        <w:t>IVL_</w:t>
      </w:r>
      <w:r>
        <w:t>PQ</w:t>
      </w:r>
      <w:r w:rsidRPr="00AC3C96">
        <w:t xml:space="preserve">-tietotyypillä </w:t>
      </w:r>
    </w:p>
    <w:p w14:paraId="658CE103" w14:textId="77777777" w:rsidR="00F40F9F" w:rsidRDefault="00044EC1" w:rsidP="00044EC1">
      <w:pPr>
        <w:pStyle w:val="Snt2"/>
      </w:pPr>
      <w:r>
        <w:t xml:space="preserve">a. </w:t>
      </w:r>
      <w:r w:rsidR="00F40F9F">
        <w:t>VAIHTOEHTOISESTI PAKOLLINEN nolla tai yksi [</w:t>
      </w:r>
      <w:proofErr w:type="gramStart"/>
      <w:r w:rsidR="00F40F9F">
        <w:t>0..</w:t>
      </w:r>
      <w:proofErr w:type="gramEnd"/>
      <w:r w:rsidR="00F40F9F">
        <w:t xml:space="preserve">1] </w:t>
      </w:r>
    </w:p>
    <w:p w14:paraId="6832FB40" w14:textId="5440978E" w:rsidR="00044EC1" w:rsidRPr="00AC3C96" w:rsidRDefault="00F40F9F" w:rsidP="00F40F9F">
      <w:pPr>
        <w:pStyle w:val="Snt3"/>
      </w:pPr>
      <w:r>
        <w:t>a. PAKOLLINEN yksi [</w:t>
      </w:r>
      <w:proofErr w:type="gramStart"/>
      <w:r>
        <w:t>1..</w:t>
      </w:r>
      <w:proofErr w:type="gramEnd"/>
      <w:r w:rsidR="00E3343F">
        <w:t>1</w:t>
      </w:r>
      <w:r>
        <w:t xml:space="preserve">] </w:t>
      </w:r>
      <w:proofErr w:type="spellStart"/>
      <w:r>
        <w:t>low@value</w:t>
      </w:r>
      <w:proofErr w:type="spellEnd"/>
      <w:r>
        <w:t xml:space="preserve"> ja </w:t>
      </w:r>
      <w:proofErr w:type="spellStart"/>
      <w:r>
        <w:t>low</w:t>
      </w:r>
      <w:proofErr w:type="spellEnd"/>
      <w:r>
        <w:t xml:space="preserve">/@unit, arvo annetaan PQ-tietotyypillä </w:t>
      </w:r>
    </w:p>
    <w:p w14:paraId="44FCBECC" w14:textId="77777777" w:rsidR="001E4119" w:rsidRDefault="00F40F9F" w:rsidP="00F40F9F">
      <w:pPr>
        <w:pStyle w:val="Snt3"/>
      </w:pPr>
      <w:r>
        <w:t>b. PAKOLLINEN yksi [</w:t>
      </w:r>
      <w:proofErr w:type="gramStart"/>
      <w:r>
        <w:t>1..</w:t>
      </w:r>
      <w:proofErr w:type="gramEnd"/>
      <w:r>
        <w:t xml:space="preserve">] </w:t>
      </w:r>
      <w:proofErr w:type="spellStart"/>
      <w:r>
        <w:t>high@value</w:t>
      </w:r>
      <w:proofErr w:type="spellEnd"/>
      <w:r>
        <w:t xml:space="preserve"> ja </w:t>
      </w:r>
      <w:proofErr w:type="spellStart"/>
      <w:r>
        <w:t>high</w:t>
      </w:r>
      <w:proofErr w:type="spellEnd"/>
      <w:r>
        <w:t>/@unit, arvo annetaan PQ-tietotyypillä</w:t>
      </w:r>
    </w:p>
    <w:p w14:paraId="284C7662" w14:textId="77777777" w:rsidR="00F40F9F" w:rsidRDefault="00F40F9F" w:rsidP="00F40F9F">
      <w:pPr>
        <w:pStyle w:val="Snt2"/>
      </w:pPr>
      <w:r>
        <w:t>a. VAIHTOEHTOISESTI PAKOLLINEN nolla tai yksi [</w:t>
      </w:r>
      <w:proofErr w:type="gramStart"/>
      <w:r>
        <w:t>0..</w:t>
      </w:r>
      <w:proofErr w:type="gramEnd"/>
      <w:r>
        <w:t xml:space="preserve">1] </w:t>
      </w:r>
    </w:p>
    <w:p w14:paraId="370A5A2E" w14:textId="77777777" w:rsidR="00F40F9F" w:rsidRPr="00AC3C96" w:rsidRDefault="00F40F9F" w:rsidP="00F40F9F">
      <w:pPr>
        <w:pStyle w:val="Snt3"/>
      </w:pPr>
      <w:r>
        <w:t>a. PAKOLLINEN yksi [</w:t>
      </w:r>
      <w:proofErr w:type="gramStart"/>
      <w:r>
        <w:t>1..</w:t>
      </w:r>
      <w:proofErr w:type="gramEnd"/>
      <w:r>
        <w:t xml:space="preserve">] </w:t>
      </w:r>
      <w:proofErr w:type="spellStart"/>
      <w:r>
        <w:t>width@value</w:t>
      </w:r>
      <w:proofErr w:type="spellEnd"/>
      <w:r>
        <w:t xml:space="preserve"> ja </w:t>
      </w:r>
      <w:proofErr w:type="spellStart"/>
      <w:r>
        <w:t>width</w:t>
      </w:r>
      <w:proofErr w:type="spellEnd"/>
      <w:r>
        <w:t xml:space="preserve">/@unit, arvo annetaan PQ-tietotyypillä </w:t>
      </w:r>
    </w:p>
    <w:p w14:paraId="724721C3" w14:textId="77777777" w:rsidR="00F40F9F" w:rsidRDefault="00F40F9F" w:rsidP="00F40F9F">
      <w:pPr>
        <w:pStyle w:val="Snt3"/>
      </w:pPr>
    </w:p>
    <w:p w14:paraId="013F17A8" w14:textId="1BAF4227" w:rsidR="00F40F9F" w:rsidRDefault="00F40F9F" w:rsidP="00F40F9F">
      <w:pPr>
        <w:pStyle w:val="Snt2"/>
      </w:pPr>
      <w:r w:rsidRPr="4D047E72">
        <w:rPr>
          <w:b/>
          <w:bCs/>
        </w:rPr>
        <w:t xml:space="preserve">Toteutusohje: </w:t>
      </w:r>
      <w:r>
        <w:t xml:space="preserve">Kestoa ei saa tallentaa samanaikaisesti </w:t>
      </w:r>
      <w:hyperlink w:anchor="_annostelukausi_-_substanceAdministr" w:history="1">
        <w:r w:rsidR="00D224F0">
          <w:rPr>
            <w:rStyle w:val="Hyperlinkki"/>
          </w:rPr>
          <w:t>annostelukauden päättymisaika</w:t>
        </w:r>
      </w:hyperlink>
      <w:r>
        <w:t>-tie</w:t>
      </w:r>
      <w:r w:rsidR="00E6212E">
        <w:t>don</w:t>
      </w:r>
      <w:r>
        <w:t xml:space="preserve"> kanssa mahdollisten ristiriitaisuuksien välttämiseksi. </w:t>
      </w:r>
      <w:r w:rsidR="005F0875">
        <w:t xml:space="preserve">Annostelukauden alkuaika ja kesto </w:t>
      </w:r>
      <w:r w:rsidR="00A92B35">
        <w:t xml:space="preserve">sekä pelkästään kesto ovat kombinaatioina tuettuja. </w:t>
      </w:r>
      <w:r>
        <w:t xml:space="preserve">Kesto annetaan joko </w:t>
      </w:r>
      <w:r w:rsidR="00D6644C">
        <w:t xml:space="preserve">tarkkana kestona </w:t>
      </w:r>
      <w:proofErr w:type="spellStart"/>
      <w:r w:rsidR="00D6644C">
        <w:t>width</w:t>
      </w:r>
      <w:proofErr w:type="spellEnd"/>
      <w:r w:rsidR="00D6644C">
        <w:t xml:space="preserve"> elementissä tai välinä </w:t>
      </w:r>
      <w:proofErr w:type="spellStart"/>
      <w:r w:rsidR="00D6644C">
        <w:t>low</w:t>
      </w:r>
      <w:proofErr w:type="spellEnd"/>
      <w:r w:rsidR="00D6644C">
        <w:t>/</w:t>
      </w:r>
      <w:proofErr w:type="spellStart"/>
      <w:r w:rsidR="00D6644C">
        <w:t>high</w:t>
      </w:r>
      <w:proofErr w:type="spellEnd"/>
      <w:r w:rsidR="00D6644C">
        <w:t xml:space="preserve"> rakenteella.</w:t>
      </w:r>
      <w:r w:rsidR="00D87F8B">
        <w:t xml:space="preserve"> Kesto </w:t>
      </w:r>
      <w:r w:rsidR="00D87F8B" w:rsidRPr="00D87F8B">
        <w:t xml:space="preserve">voidaan antaa </w:t>
      </w:r>
      <w:r w:rsidR="00D87F8B">
        <w:t>UCUM</w:t>
      </w:r>
      <w:r w:rsidR="006E6DE1">
        <w:t xml:space="preserve"> mukaisilla yksiköillä </w:t>
      </w:r>
      <w:r w:rsidR="00D87F8B" w:rsidRPr="00D87F8B">
        <w:t>päivinä, viikkoina, kuukausina tai vuosin</w:t>
      </w:r>
      <w:r w:rsidR="006E6DE1">
        <w:t>a.</w:t>
      </w:r>
    </w:p>
    <w:p w14:paraId="6263F3E8" w14:textId="77777777" w:rsidR="005D4945" w:rsidRDefault="005D4945" w:rsidP="005D4945">
      <w:pPr>
        <w:pStyle w:val="Snt1"/>
        <w:rPr>
          <w:b/>
          <w:bCs/>
        </w:rPr>
      </w:pPr>
    </w:p>
    <w:p w14:paraId="2D899FF2" w14:textId="5AD96E29" w:rsidR="005D4945" w:rsidRPr="005D4945" w:rsidRDefault="005D4945" w:rsidP="005D4945">
      <w:pPr>
        <w:pStyle w:val="Snt1"/>
        <w:rPr>
          <w:b/>
          <w:bCs/>
        </w:rPr>
      </w:pPr>
      <w:r w:rsidRPr="005D4945">
        <w:rPr>
          <w:b/>
          <w:bCs/>
        </w:rPr>
        <w:t>Esimerkki:</w:t>
      </w:r>
    </w:p>
    <w:p w14:paraId="72622DAF" w14:textId="1E18A198"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annostelukauden kestossa on vaihteluväli</w:t>
      </w:r>
      <w:r w:rsidRPr="4716D89F">
        <w:rPr>
          <w:rStyle w:val="XMLRed"/>
          <w:color w:val="auto"/>
          <w:sz w:val="20"/>
          <w:szCs w:val="20"/>
          <w:highlight w:val="white"/>
          <w:lang w:val="de-DE"/>
        </w:rPr>
        <w:t>--&gt;</w:t>
      </w:r>
    </w:p>
    <w:p w14:paraId="3B7F861D" w14:textId="31FBF719"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proofErr w:type="gramStart"/>
      <w:r w:rsidRPr="4716D89F">
        <w:rPr>
          <w:rStyle w:val="XMLRed"/>
          <w:sz w:val="20"/>
          <w:szCs w:val="20"/>
          <w:highlight w:val="white"/>
          <w:lang w:val="de-DE"/>
        </w:rPr>
        <w:t>xsi:type</w:t>
      </w:r>
      <w:proofErr w:type="spellEnd"/>
      <w:proofErr w:type="gramEnd"/>
      <w:r w:rsidRPr="4716D89F">
        <w:rPr>
          <w:rStyle w:val="XMLRed"/>
          <w:color w:val="auto"/>
          <w:sz w:val="20"/>
          <w:szCs w:val="20"/>
          <w:highlight w:val="white"/>
          <w:lang w:val="de-DE"/>
        </w:rPr>
        <w:t>="IVL_PQ"&gt;</w:t>
      </w:r>
    </w:p>
    <w:p w14:paraId="2648E3F9" w14:textId="2A433A5F"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="25"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555E8E57" w14:textId="70232281"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="30"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27877301" w14:textId="2FE5ADD3" w:rsidR="008A0CF0"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rPr>
        <w:t>value</w:t>
      </w:r>
      <w:proofErr w:type="spellEnd"/>
      <w:r w:rsidRPr="4716D89F">
        <w:rPr>
          <w:rStyle w:val="XMLRed"/>
          <w:color w:val="auto"/>
          <w:sz w:val="20"/>
          <w:szCs w:val="20"/>
          <w:highlight w:val="white"/>
          <w:lang w:val="de-DE"/>
        </w:rPr>
        <w:t>&gt;</w:t>
      </w:r>
    </w:p>
    <w:p w14:paraId="194A4D00" w14:textId="77777777" w:rsidR="00176205" w:rsidRPr="004A55C4" w:rsidRDefault="00176205"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6BC1EF28" w14:textId="2028489D" w:rsidR="00D005C7" w:rsidRDefault="00D005C7" w:rsidP="008A0CF0">
      <w:pPr>
        <w:pStyle w:val="Snt1"/>
      </w:pPr>
      <w:r w:rsidRPr="005D4945">
        <w:rPr>
          <w:b/>
          <w:bCs/>
        </w:rPr>
        <w:t>Esimerkki:</w:t>
      </w:r>
    </w:p>
    <w:p w14:paraId="1253A736" w14:textId="19EB6A12"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annostelukauden kesto on vakio</w:t>
      </w:r>
      <w:r w:rsidRPr="4716D89F">
        <w:rPr>
          <w:rStyle w:val="XMLRed"/>
          <w:color w:val="auto"/>
          <w:sz w:val="20"/>
          <w:szCs w:val="20"/>
          <w:highlight w:val="white"/>
          <w:lang w:val="de-DE"/>
        </w:rPr>
        <w:t xml:space="preserve"> --&gt;</w:t>
      </w:r>
    </w:p>
    <w:p w14:paraId="2E427EC9" w14:textId="71C07E57"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gramStart"/>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xsi</w:t>
      </w:r>
      <w:proofErr w:type="gramEnd"/>
      <w:r w:rsidRPr="4716D89F">
        <w:rPr>
          <w:rStyle w:val="XMLRed"/>
          <w:sz w:val="20"/>
          <w:szCs w:val="20"/>
          <w:highlight w:val="white"/>
          <w:lang w:val="de-DE"/>
        </w:rPr>
        <w:t>:type</w:t>
      </w:r>
      <w:proofErr w:type="spellEnd"/>
      <w:r w:rsidRPr="4716D89F">
        <w:rPr>
          <w:rStyle w:val="XMLRed"/>
          <w:color w:val="auto"/>
          <w:sz w:val="20"/>
          <w:szCs w:val="20"/>
          <w:highlight w:val="white"/>
          <w:lang w:val="de-DE"/>
        </w:rPr>
        <w:t>="IVL_PQ"&gt;</w:t>
      </w:r>
    </w:p>
    <w:p w14:paraId="4806B963" w14:textId="7582D764" w:rsidR="008A0CF0"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4A55C4">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="30"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12F4F7F7" w14:textId="378E05B3" w:rsidR="005D4945" w:rsidRPr="004A55C4" w:rsidRDefault="008A0CF0" w:rsidP="00D005C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105" w:name="_lääke_tauolla_–"/>
    <w:bookmarkEnd w:id="105"/>
    <w:p w14:paraId="3EBF43A9" w14:textId="77777777" w:rsidR="001E4119" w:rsidRDefault="00061731" w:rsidP="001E4119">
      <w:pPr>
        <w:pStyle w:val="Otsikko5"/>
      </w:pPr>
      <w:r>
        <w:fldChar w:fldCharType="begin"/>
      </w:r>
      <w:r>
        <w:instrText xml:space="preserve"> HYPERLINK  \l "_lääke_tauolla_–" </w:instrText>
      </w:r>
      <w:r>
        <w:fldChar w:fldCharType="separate"/>
      </w:r>
      <w:bookmarkStart w:id="106" w:name="_Toc127959997"/>
      <w:r w:rsidR="001E4119" w:rsidRPr="00061731">
        <w:rPr>
          <w:rStyle w:val="Hyperlinkki"/>
        </w:rPr>
        <w:t>lääke tauolla</w:t>
      </w:r>
      <w:r>
        <w:fldChar w:fldCharType="end"/>
      </w:r>
      <w:r w:rsidR="001E4119">
        <w:t xml:space="preserve"> – </w:t>
      </w:r>
      <w:proofErr w:type="spellStart"/>
      <w:r w:rsidR="001E4119">
        <w:t>observation</w:t>
      </w:r>
      <w:bookmarkEnd w:id="106"/>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66C9FF9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64E282EE"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36649EEF" w14:textId="77777777" w:rsidR="001E4119" w:rsidRPr="00AE4F89" w:rsidRDefault="001E4119" w:rsidP="001E4119">
      <w:pPr>
        <w:rPr>
          <w:lang w:val="en-US"/>
        </w:rPr>
      </w:pPr>
    </w:p>
    <w:p w14:paraId="6930BF62"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01FF22F8" w14:textId="77777777" w:rsidR="00502FAE" w:rsidRDefault="00502FAE" w:rsidP="00502FAE">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236</w:t>
      </w:r>
      <w:r>
        <w:t>” lääke tauolla</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40BF5F00" w14:textId="77777777" w:rsidR="00072046" w:rsidRDefault="00502FAE" w:rsidP="00072046">
      <w:pPr>
        <w:pStyle w:val="Snt1"/>
      </w:pPr>
      <w:r>
        <w:t>3</w:t>
      </w:r>
      <w:r w:rsidR="00072046" w:rsidRPr="001C7F58">
        <w:t xml:space="preserve">. </w:t>
      </w:r>
      <w:r w:rsidR="00072046">
        <w:t xml:space="preserve">PAKOLLINEN </w:t>
      </w:r>
      <w:r w:rsidR="00072046" w:rsidRPr="001C7F58">
        <w:t>yksi [</w:t>
      </w:r>
      <w:proofErr w:type="gramStart"/>
      <w:r>
        <w:t>1</w:t>
      </w:r>
      <w:r w:rsidR="00072046" w:rsidRPr="001C7F58">
        <w:t>..</w:t>
      </w:r>
      <w:proofErr w:type="gramEnd"/>
      <w:r w:rsidR="00072046" w:rsidRPr="001C7F58">
        <w:t xml:space="preserve">1] </w:t>
      </w:r>
      <w:proofErr w:type="spellStart"/>
      <w:r w:rsidR="00072046" w:rsidRPr="001C7F58">
        <w:t>effectiveTime</w:t>
      </w:r>
      <w:proofErr w:type="spellEnd"/>
    </w:p>
    <w:p w14:paraId="4125D98D" w14:textId="77777777" w:rsidR="00502FAE" w:rsidRDefault="00072046" w:rsidP="00072046">
      <w:pPr>
        <w:pStyle w:val="Snt2"/>
      </w:pPr>
      <w:r>
        <w:t>a. PAKOLLINEN yksi [</w:t>
      </w:r>
      <w:proofErr w:type="gramStart"/>
      <w:r>
        <w:t>1..</w:t>
      </w:r>
      <w:proofErr w:type="gramEnd"/>
      <w:r>
        <w:t xml:space="preserve">1] </w:t>
      </w:r>
      <w:proofErr w:type="spellStart"/>
      <w:r>
        <w:t>low</w:t>
      </w:r>
      <w:proofErr w:type="spellEnd"/>
      <w:r w:rsidRPr="001C7F58">
        <w:t>/@value</w:t>
      </w:r>
      <w:r w:rsidR="00502FAE">
        <w:t xml:space="preserve"> lääke tauolla alkupäivämäärä</w:t>
      </w:r>
      <w:r>
        <w:t>, arvo annetaan</w:t>
      </w:r>
      <w:r w:rsidRPr="001C7F58">
        <w:t xml:space="preserve"> </w:t>
      </w:r>
      <w:r>
        <w:t>TS-tietotyypillä</w:t>
      </w:r>
    </w:p>
    <w:p w14:paraId="75923142" w14:textId="77777777" w:rsidR="00072046" w:rsidRDefault="00072046" w:rsidP="00072046">
      <w:pPr>
        <w:pStyle w:val="Snt2"/>
      </w:pPr>
      <w:r>
        <w:t xml:space="preserve">b. </w:t>
      </w:r>
      <w:r w:rsidR="00502FAE">
        <w:t>VAPAAEHTOINEN nolla tai</w:t>
      </w:r>
      <w:r>
        <w:t xml:space="preserve"> yksi [</w:t>
      </w:r>
      <w:proofErr w:type="gramStart"/>
      <w:r w:rsidR="00502FAE">
        <w:t>0</w:t>
      </w:r>
      <w:r>
        <w:t>..</w:t>
      </w:r>
      <w:proofErr w:type="gramEnd"/>
      <w:r>
        <w:t xml:space="preserve">1] </w:t>
      </w:r>
      <w:proofErr w:type="spellStart"/>
      <w:r>
        <w:t>high</w:t>
      </w:r>
      <w:proofErr w:type="spellEnd"/>
      <w:r w:rsidRPr="001C7F58">
        <w:t>/@value</w:t>
      </w:r>
      <w:r w:rsidR="00502FAE">
        <w:t xml:space="preserve"> lääke tauolla loppupäivämäärä</w:t>
      </w:r>
      <w:r>
        <w:t>, arvo annetaan</w:t>
      </w:r>
      <w:r w:rsidRPr="001C7F58">
        <w:t xml:space="preserve"> </w:t>
      </w:r>
      <w:r>
        <w:t>TS-tietotyypillä</w:t>
      </w:r>
    </w:p>
    <w:p w14:paraId="66D43953" w14:textId="77777777" w:rsidR="00502FAE" w:rsidRDefault="00502FAE" w:rsidP="00072046">
      <w:pPr>
        <w:pStyle w:val="Snt2"/>
      </w:pPr>
    </w:p>
    <w:p w14:paraId="30556C6E" w14:textId="2F0919FA" w:rsidR="00502FAE" w:rsidRDefault="00502FAE" w:rsidP="00072046">
      <w:pPr>
        <w:pStyle w:val="Snt2"/>
      </w:pPr>
      <w:r w:rsidRPr="4D047E72">
        <w:rPr>
          <w:b/>
          <w:bCs/>
        </w:rPr>
        <w:t>Toteutusohje:</w:t>
      </w:r>
      <w:r>
        <w:t xml:space="preserve"> </w:t>
      </w:r>
      <w:proofErr w:type="spellStart"/>
      <w:r>
        <w:t>High</w:t>
      </w:r>
      <w:proofErr w:type="spellEnd"/>
      <w:r>
        <w:t xml:space="preserve"> elementti jätetään kokonaan pois asetettaessa lääke </w:t>
      </w:r>
      <w:proofErr w:type="spellStart"/>
      <w:r>
        <w:t>taolle</w:t>
      </w:r>
      <w:proofErr w:type="spellEnd"/>
      <w:r>
        <w:t xml:space="preserve"> toistaiseksi</w:t>
      </w:r>
    </w:p>
    <w:p w14:paraId="2E8FC74A" w14:textId="77777777" w:rsidR="00B52010" w:rsidRDefault="00B52010" w:rsidP="00B52010">
      <w:pPr>
        <w:pStyle w:val="Snt1"/>
      </w:pPr>
    </w:p>
    <w:p w14:paraId="0B3646DE" w14:textId="0C7639B0" w:rsidR="00B52010" w:rsidRPr="0040232F" w:rsidRDefault="00B52010" w:rsidP="00B52010">
      <w:pPr>
        <w:pStyle w:val="Snt1"/>
        <w:rPr>
          <w:b/>
          <w:bCs/>
          <w:lang w:val="en-US"/>
        </w:rPr>
      </w:pPr>
      <w:proofErr w:type="spellStart"/>
      <w:r w:rsidRPr="0040232F">
        <w:rPr>
          <w:b/>
          <w:bCs/>
          <w:lang w:val="en-US"/>
        </w:rPr>
        <w:t>Esimerkki</w:t>
      </w:r>
      <w:proofErr w:type="spellEnd"/>
      <w:r w:rsidRPr="0040232F">
        <w:rPr>
          <w:b/>
          <w:bCs/>
          <w:lang w:val="en-US"/>
        </w:rPr>
        <w:t>:</w:t>
      </w:r>
    </w:p>
    <w:p w14:paraId="228DB30F"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proofErr w:type="spellStart"/>
      <w:r w:rsidRPr="00254A6E">
        <w:rPr>
          <w:rFonts w:ascii="Arial" w:hAnsi="Arial" w:cs="Arial"/>
          <w:color w:val="808080"/>
          <w:sz w:val="20"/>
          <w:szCs w:val="20"/>
          <w:highlight w:val="white"/>
          <w:lang w:val="en-US"/>
        </w:rPr>
        <w:t>lääke</w:t>
      </w:r>
      <w:proofErr w:type="spellEnd"/>
      <w:r w:rsidRPr="00254A6E">
        <w:rPr>
          <w:rFonts w:ascii="Arial" w:hAnsi="Arial" w:cs="Arial"/>
          <w:color w:val="808080"/>
          <w:sz w:val="20"/>
          <w:szCs w:val="20"/>
          <w:highlight w:val="white"/>
          <w:lang w:val="en-US"/>
        </w:rPr>
        <w:t xml:space="preserve"> </w:t>
      </w:r>
      <w:proofErr w:type="spellStart"/>
      <w:r w:rsidRPr="00254A6E">
        <w:rPr>
          <w:rFonts w:ascii="Arial" w:hAnsi="Arial" w:cs="Arial"/>
          <w:color w:val="808080"/>
          <w:sz w:val="20"/>
          <w:szCs w:val="20"/>
          <w:highlight w:val="white"/>
          <w:lang w:val="en-US"/>
        </w:rPr>
        <w:t>tauolla</w:t>
      </w:r>
      <w:proofErr w:type="spellEnd"/>
      <w:r w:rsidRPr="4716D89F">
        <w:rPr>
          <w:rStyle w:val="XMLRed"/>
          <w:color w:val="auto"/>
          <w:sz w:val="20"/>
          <w:szCs w:val="20"/>
          <w:highlight w:val="white"/>
          <w:lang w:val="de-DE"/>
        </w:rPr>
        <w:t>--&gt;</w:t>
      </w:r>
    </w:p>
    <w:p w14:paraId="311B13A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lang w:val="en-GB"/>
        </w:rPr>
        <w:t>entryRelationship</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typeCode</w:t>
      </w:r>
      <w:proofErr w:type="spellEnd"/>
      <w:r w:rsidRPr="4716D89F">
        <w:rPr>
          <w:rStyle w:val="XMLRed"/>
          <w:color w:val="auto"/>
          <w:sz w:val="20"/>
          <w:szCs w:val="20"/>
          <w:highlight w:val="white"/>
          <w:lang w:val="de-DE"/>
        </w:rPr>
        <w:t>="COMP"&gt;</w:t>
      </w:r>
    </w:p>
    <w:p w14:paraId="76CCBE68"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classCode</w:t>
      </w:r>
      <w:proofErr w:type="spellEnd"/>
      <w:r w:rsidRPr="4716D89F">
        <w:rPr>
          <w:rStyle w:val="XMLRed"/>
          <w:color w:val="auto"/>
          <w:sz w:val="20"/>
          <w:szCs w:val="20"/>
          <w:highlight w:val="white"/>
          <w:lang w:val="de-DE"/>
        </w:rPr>
        <w:t xml:space="preserve">="OBS" </w:t>
      </w:r>
      <w:proofErr w:type="spellStart"/>
      <w:r w:rsidRPr="4716D89F">
        <w:rPr>
          <w:rStyle w:val="XMLRed"/>
          <w:sz w:val="20"/>
          <w:szCs w:val="20"/>
          <w:highlight w:val="white"/>
          <w:lang w:val="de-DE"/>
        </w:rPr>
        <w:t>moodCode</w:t>
      </w:r>
      <w:proofErr w:type="spellEnd"/>
      <w:r w:rsidRPr="4716D89F">
        <w:rPr>
          <w:rStyle w:val="XMLRed"/>
          <w:color w:val="auto"/>
          <w:sz w:val="20"/>
          <w:szCs w:val="20"/>
          <w:highlight w:val="white"/>
          <w:lang w:val="de-DE"/>
        </w:rPr>
        <w:t>="EVN"&gt;</w:t>
      </w:r>
    </w:p>
    <w:p w14:paraId="27B1A175"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de-DE"/>
        </w:rPr>
        <w:t>code</w:t>
      </w:r>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="236" </w:t>
      </w:r>
      <w:proofErr w:type="spellStart"/>
      <w:r w:rsidRPr="4716D89F">
        <w:rPr>
          <w:rStyle w:val="XMLRed"/>
          <w:sz w:val="20"/>
          <w:szCs w:val="20"/>
          <w:highlight w:val="white"/>
          <w:lang w:val="de-DE"/>
        </w:rPr>
        <w:t>codeSystem</w:t>
      </w:r>
      <w:proofErr w:type="spellEnd"/>
      <w:r w:rsidRPr="4716D89F">
        <w:rPr>
          <w:rStyle w:val="XMLRed"/>
          <w:color w:val="auto"/>
          <w:sz w:val="20"/>
          <w:szCs w:val="20"/>
          <w:highlight w:val="white"/>
          <w:lang w:val="de-DE"/>
        </w:rPr>
        <w:t xml:space="preserve">="1.2.246.537.6.12.2002.126" </w:t>
      </w:r>
      <w:proofErr w:type="spellStart"/>
      <w:r w:rsidRPr="4716D89F">
        <w:rPr>
          <w:rStyle w:val="XMLRed"/>
          <w:sz w:val="20"/>
          <w:szCs w:val="20"/>
          <w:highlight w:val="white"/>
          <w:lang w:val="de-DE"/>
        </w:rPr>
        <w:t>codeSystemName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Lääkityslista</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displayName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lääke</w:t>
      </w:r>
      <w:proofErr w:type="spellEnd"/>
      <w:r w:rsidRPr="4716D89F">
        <w:rPr>
          <w:rStyle w:val="XMLRed"/>
          <w:color w:val="auto"/>
          <w:sz w:val="20"/>
          <w:szCs w:val="20"/>
          <w:highlight w:val="white"/>
          <w:lang w:val="de-DE"/>
        </w:rPr>
        <w:t xml:space="preserve"> </w:t>
      </w:r>
      <w:proofErr w:type="spellStart"/>
      <w:r w:rsidRPr="4716D89F">
        <w:rPr>
          <w:rStyle w:val="XMLRed"/>
          <w:color w:val="auto"/>
          <w:sz w:val="20"/>
          <w:szCs w:val="20"/>
          <w:highlight w:val="white"/>
          <w:lang w:val="de-DE"/>
        </w:rPr>
        <w:t>tauolla</w:t>
      </w:r>
      <w:proofErr w:type="spellEnd"/>
      <w:r w:rsidRPr="4716D89F">
        <w:rPr>
          <w:rStyle w:val="XMLRed"/>
          <w:color w:val="auto"/>
          <w:sz w:val="20"/>
          <w:szCs w:val="20"/>
          <w:highlight w:val="white"/>
          <w:lang w:val="de-DE"/>
        </w:rPr>
        <w:t>"/&gt;</w:t>
      </w:r>
    </w:p>
    <w:p w14:paraId="648BBAC7"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rPr>
        <w:t>effectiveTime</w:t>
      </w:r>
      <w:proofErr w:type="spellEnd"/>
      <w:r w:rsidRPr="4716D89F">
        <w:rPr>
          <w:rStyle w:val="XMLRed"/>
          <w:color w:val="auto"/>
          <w:sz w:val="20"/>
          <w:szCs w:val="20"/>
          <w:highlight w:val="white"/>
          <w:lang w:val="de-DE"/>
        </w:rPr>
        <w:t>&gt;</w:t>
      </w:r>
    </w:p>
    <w:p w14:paraId="5F8943C0"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rPr>
        <w:t>low</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="20191101"/&gt;</w:t>
      </w:r>
    </w:p>
    <w:p w14:paraId="2FF90653"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loppupäivämäärä jätetään avoimeksi (</w:t>
      </w:r>
      <w:proofErr w:type="spellStart"/>
      <w:r w:rsidRPr="006461E7">
        <w:rPr>
          <w:rFonts w:ascii="Arial" w:hAnsi="Arial" w:cs="Arial"/>
          <w:color w:val="808080"/>
          <w:sz w:val="20"/>
          <w:szCs w:val="20"/>
          <w:highlight w:val="white"/>
        </w:rPr>
        <w:t>high</w:t>
      </w:r>
      <w:proofErr w:type="spellEnd"/>
      <w:r w:rsidRPr="006461E7">
        <w:rPr>
          <w:rFonts w:ascii="Arial" w:hAnsi="Arial" w:cs="Arial"/>
          <w:color w:val="808080"/>
          <w:sz w:val="20"/>
          <w:szCs w:val="20"/>
          <w:highlight w:val="white"/>
        </w:rPr>
        <w:t>-elementti kokonaan pois), jos määrätty lääke laitetaan toistaiseksi tauolle</w:t>
      </w:r>
      <w:r w:rsidRPr="4716D89F">
        <w:rPr>
          <w:rStyle w:val="XMLRed"/>
          <w:color w:val="auto"/>
          <w:sz w:val="20"/>
          <w:szCs w:val="20"/>
          <w:highlight w:val="white"/>
          <w:lang w:val="de-DE"/>
        </w:rPr>
        <w:t xml:space="preserve"> --&gt;</w:t>
      </w:r>
    </w:p>
    <w:p w14:paraId="7F74755E"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="20191130"/&gt;</w:t>
      </w:r>
    </w:p>
    <w:p w14:paraId="31C78179"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00254A6E">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lang w:val="en-GB"/>
        </w:rPr>
        <w:t>effectiveTime</w:t>
      </w:r>
      <w:proofErr w:type="spellEnd"/>
      <w:r w:rsidRPr="4716D89F">
        <w:rPr>
          <w:rStyle w:val="XMLRed"/>
          <w:color w:val="auto"/>
          <w:sz w:val="20"/>
          <w:szCs w:val="20"/>
          <w:highlight w:val="white"/>
          <w:lang w:val="de-DE"/>
        </w:rPr>
        <w:t>&gt;</w:t>
      </w:r>
    </w:p>
    <w:p w14:paraId="4DBECF34" w14:textId="77777777" w:rsidR="00254A6E"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254A6E">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2FD4A978" w14:textId="2C1FEC56" w:rsidR="00B52010" w:rsidRPr="00254A6E" w:rsidRDefault="00254A6E" w:rsidP="00254A6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lang w:val="en-GB"/>
        </w:rPr>
        <w:t>entryRelationship</w:t>
      </w:r>
      <w:proofErr w:type="spellEnd"/>
      <w:r w:rsidRPr="4716D89F">
        <w:rPr>
          <w:rStyle w:val="XMLRed"/>
          <w:color w:val="auto"/>
          <w:sz w:val="20"/>
          <w:szCs w:val="20"/>
          <w:highlight w:val="white"/>
          <w:lang w:val="de-DE"/>
        </w:rPr>
        <w:t>&gt;</w:t>
      </w:r>
    </w:p>
    <w:bookmarkStart w:id="107" w:name="_annostus_tarvittaessa_–"/>
    <w:bookmarkEnd w:id="107"/>
    <w:p w14:paraId="5F70DA92" w14:textId="77777777" w:rsidR="001E4119" w:rsidRDefault="00061731" w:rsidP="001E4119">
      <w:pPr>
        <w:pStyle w:val="Otsikko5"/>
      </w:pPr>
      <w:r>
        <w:fldChar w:fldCharType="begin"/>
      </w:r>
      <w:r>
        <w:instrText>HYPERLINK  \l "_annostelukausi_-_substanceAdministr"</w:instrText>
      </w:r>
      <w:r>
        <w:fldChar w:fldCharType="separate"/>
      </w:r>
      <w:bookmarkStart w:id="108" w:name="_Toc127959998"/>
      <w:r w:rsidR="001E4119" w:rsidRPr="00061731">
        <w:rPr>
          <w:rStyle w:val="Hyperlinkki"/>
        </w:rPr>
        <w:t>annostus tarvittaessa</w:t>
      </w:r>
      <w:r>
        <w:fldChar w:fldCharType="end"/>
      </w:r>
      <w:r w:rsidR="001E4119">
        <w:t xml:space="preserve"> – </w:t>
      </w:r>
      <w:proofErr w:type="spellStart"/>
      <w:r w:rsidR="001E4119">
        <w:t>observation</w:t>
      </w:r>
      <w:bookmarkEnd w:id="108"/>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7DACA91C"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56EF913"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14ADFAFE" w14:textId="77777777" w:rsidR="001E4119" w:rsidRDefault="001E4119" w:rsidP="001E4119">
      <w:pPr>
        <w:rPr>
          <w:lang w:val="en-US"/>
        </w:rPr>
      </w:pPr>
    </w:p>
    <w:p w14:paraId="0FFF376E"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0ABB140" w14:textId="77777777" w:rsidR="00502FAE" w:rsidRDefault="00502FAE" w:rsidP="00502FAE">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237</w:t>
      </w:r>
      <w:r>
        <w:t xml:space="preserve">” annostus tarvittaessa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5C89D534" w14:textId="77777777" w:rsidR="00502FAE" w:rsidRPr="00AC3C96" w:rsidRDefault="00502FAE" w:rsidP="00502FAE">
      <w:pPr>
        <w:pStyle w:val="Snt1"/>
      </w:pPr>
      <w:r w:rsidRPr="00AC3C96">
        <w:t>3. PAKOLLINEN yksi [</w:t>
      </w:r>
      <w:proofErr w:type="gramStart"/>
      <w:r w:rsidRPr="00AC3C96">
        <w:t>1..</w:t>
      </w:r>
      <w:proofErr w:type="gramEnd"/>
      <w:r w:rsidRPr="00AC3C96">
        <w:t xml:space="preserve">1] </w:t>
      </w:r>
      <w:r>
        <w:t>annostus tarvittaessa</w:t>
      </w:r>
      <w:r w:rsidRPr="00AC3C96">
        <w:t xml:space="preserve"> (</w:t>
      </w:r>
      <w:r w:rsidR="00C841D4">
        <w:t>237</w:t>
      </w:r>
      <w:r w:rsidRPr="00AC3C96">
        <w:t xml:space="preserve">), arvo annetaan </w:t>
      </w:r>
      <w:r>
        <w:t>BL</w:t>
      </w:r>
      <w:r w:rsidRPr="00AC3C96">
        <w:t xml:space="preserve">-tietotyypillä </w:t>
      </w:r>
    </w:p>
    <w:p w14:paraId="391358F7" w14:textId="77777777" w:rsidR="00502FAE" w:rsidRPr="002C60BB" w:rsidRDefault="00502FAE" w:rsidP="001E4119"/>
    <w:p w14:paraId="6D5E86C4" w14:textId="7CC22709" w:rsidR="001E4119" w:rsidRDefault="00502FAE" w:rsidP="00893219">
      <w:pPr>
        <w:pStyle w:val="Snt1"/>
      </w:pPr>
      <w:r w:rsidRPr="4D047E72">
        <w:rPr>
          <w:b/>
          <w:bCs/>
        </w:rPr>
        <w:t>Toteutusohje:</w:t>
      </w:r>
      <w:r>
        <w:t xml:space="preserve"> Oletusarvo on </w:t>
      </w:r>
      <w:proofErr w:type="spellStart"/>
      <w:r>
        <w:t>false</w:t>
      </w:r>
      <w:proofErr w:type="spellEnd"/>
      <w:r>
        <w:t>, tieto on pakollinen</w:t>
      </w:r>
    </w:p>
    <w:p w14:paraId="3F607197" w14:textId="71F2884B" w:rsidR="00150B95" w:rsidRDefault="00150B95" w:rsidP="00893219">
      <w:pPr>
        <w:pStyle w:val="Snt1"/>
      </w:pPr>
    </w:p>
    <w:p w14:paraId="0063884E" w14:textId="2EB92B35" w:rsidR="00150B95" w:rsidRPr="00150B95" w:rsidRDefault="00150B95" w:rsidP="00893219">
      <w:pPr>
        <w:pStyle w:val="Snt1"/>
        <w:rPr>
          <w:b/>
          <w:bCs/>
        </w:rPr>
      </w:pPr>
      <w:r w:rsidRPr="00150B95">
        <w:rPr>
          <w:b/>
          <w:bCs/>
        </w:rPr>
        <w:t>Esimerkki:</w:t>
      </w:r>
    </w:p>
    <w:p w14:paraId="4360AF11"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40232F">
        <w:rPr>
          <w:rFonts w:ascii="Arial" w:hAnsi="Arial" w:cs="Arial"/>
          <w:color w:val="808080"/>
          <w:sz w:val="20"/>
          <w:szCs w:val="20"/>
          <w:highlight w:val="white"/>
        </w:rPr>
        <w:t>annostus tarvittaessa</w:t>
      </w:r>
      <w:r w:rsidRPr="4716D89F">
        <w:rPr>
          <w:rFonts w:cs="Arial"/>
          <w:color w:val="808080"/>
          <w:highlight w:val="white"/>
        </w:rPr>
        <w:t>--&gt;</w:t>
      </w:r>
    </w:p>
    <w:p w14:paraId="6F2907C6"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002742C1">
        <w:rPr>
          <w:rStyle w:val="XMLDarkRed"/>
          <w:sz w:val="20"/>
          <w:szCs w:val="20"/>
          <w:highlight w:val="white"/>
        </w:rPr>
        <w:t>entryRelationship</w:t>
      </w:r>
      <w:proofErr w:type="spellEnd"/>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typeCode</w:t>
      </w:r>
      <w:proofErr w:type="spellEnd"/>
      <w:r w:rsidRPr="4716D89F">
        <w:rPr>
          <w:rStyle w:val="XMLRed"/>
          <w:color w:val="auto"/>
          <w:sz w:val="20"/>
          <w:szCs w:val="20"/>
          <w:highlight w:val="white"/>
          <w:lang w:val="de-DE"/>
        </w:rPr>
        <w:t>="COMP"&gt;</w:t>
      </w:r>
    </w:p>
    <w:p w14:paraId="141C26A7"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classCode</w:t>
      </w:r>
      <w:proofErr w:type="spellEnd"/>
      <w:r w:rsidRPr="4716D89F">
        <w:rPr>
          <w:rStyle w:val="XMLRed"/>
          <w:color w:val="auto"/>
          <w:sz w:val="20"/>
          <w:szCs w:val="20"/>
          <w:highlight w:val="white"/>
          <w:lang w:val="de-DE"/>
        </w:rPr>
        <w:t xml:space="preserve">="OBS" </w:t>
      </w:r>
      <w:proofErr w:type="spellStart"/>
      <w:r w:rsidRPr="4716D89F">
        <w:rPr>
          <w:rStyle w:val="XMLRed"/>
          <w:sz w:val="20"/>
          <w:szCs w:val="20"/>
          <w:highlight w:val="white"/>
          <w:lang w:val="de-DE"/>
        </w:rPr>
        <w:t>moodCode</w:t>
      </w:r>
      <w:proofErr w:type="spellEnd"/>
      <w:r w:rsidRPr="4716D89F">
        <w:rPr>
          <w:rStyle w:val="XMLRed"/>
          <w:color w:val="auto"/>
          <w:sz w:val="20"/>
          <w:szCs w:val="20"/>
          <w:highlight w:val="white"/>
          <w:lang w:val="de-DE"/>
        </w:rPr>
        <w:t>="EVN"&gt;</w:t>
      </w:r>
    </w:p>
    <w:p w14:paraId="1703818E" w14:textId="77777777" w:rsidR="009D3569" w:rsidRPr="009D3569" w:rsidRDefault="009D3569" w:rsidP="00BC42C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proofErr w:type="spellStart"/>
      <w:r w:rsidRPr="4716D89F">
        <w:rPr>
          <w:rStyle w:val="XMLDarkRed"/>
          <w:sz w:val="20"/>
          <w:szCs w:val="20"/>
          <w:highlight w:val="white"/>
        </w:rPr>
        <w:t>code</w:t>
      </w:r>
      <w:proofErr w:type="spellEnd"/>
      <w:r w:rsidRPr="4716D89F">
        <w:rPr>
          <w:rStyle w:val="XMLRed"/>
          <w:color w:val="auto"/>
          <w:sz w:val="20"/>
          <w:szCs w:val="20"/>
          <w:highlight w:val="white"/>
          <w:lang w:val="de-DE"/>
        </w:rPr>
        <w:t xml:space="preserve"> </w:t>
      </w:r>
      <w:r w:rsidRPr="4716D89F">
        <w:rPr>
          <w:rStyle w:val="XMLRed"/>
          <w:sz w:val="20"/>
          <w:szCs w:val="20"/>
          <w:highlight w:val="white"/>
          <w:lang w:val="de-DE"/>
        </w:rPr>
        <w:t>code</w:t>
      </w:r>
      <w:r w:rsidRPr="4716D89F">
        <w:rPr>
          <w:rStyle w:val="XMLRed"/>
          <w:color w:val="auto"/>
          <w:sz w:val="20"/>
          <w:szCs w:val="20"/>
          <w:highlight w:val="white"/>
          <w:lang w:val="de-DE"/>
        </w:rPr>
        <w:t xml:space="preserve">="237" </w:t>
      </w:r>
      <w:proofErr w:type="spellStart"/>
      <w:r w:rsidRPr="4716D89F">
        <w:rPr>
          <w:rStyle w:val="XMLRed"/>
          <w:sz w:val="20"/>
          <w:szCs w:val="20"/>
          <w:highlight w:val="white"/>
          <w:lang w:val="de-DE"/>
        </w:rPr>
        <w:t>codeSystem</w:t>
      </w:r>
      <w:proofErr w:type="spellEnd"/>
      <w:r w:rsidRPr="4716D89F">
        <w:rPr>
          <w:rStyle w:val="XMLRed"/>
          <w:color w:val="auto"/>
          <w:sz w:val="20"/>
          <w:szCs w:val="20"/>
          <w:highlight w:val="white"/>
          <w:lang w:val="de-DE"/>
        </w:rPr>
        <w:t xml:space="preserve">="1.2.246.537.6.12.2002.126" </w:t>
      </w:r>
      <w:proofErr w:type="spellStart"/>
      <w:r w:rsidRPr="4716D89F">
        <w:rPr>
          <w:rStyle w:val="XMLRed"/>
          <w:sz w:val="20"/>
          <w:szCs w:val="20"/>
          <w:highlight w:val="white"/>
          <w:lang w:val="de-DE"/>
        </w:rPr>
        <w:t>codeSystemName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Lääkityslista</w:t>
      </w:r>
      <w:proofErr w:type="spellEnd"/>
      <w:r w:rsidRPr="4716D89F">
        <w:rPr>
          <w:rStyle w:val="XMLRed"/>
          <w:color w:val="auto"/>
          <w:sz w:val="20"/>
          <w:szCs w:val="20"/>
          <w:highlight w:val="white"/>
          <w:lang w:val="de-DE"/>
        </w:rPr>
        <w:t xml:space="preserve">" </w:t>
      </w:r>
      <w:proofErr w:type="spellStart"/>
      <w:r w:rsidRPr="4716D89F">
        <w:rPr>
          <w:rStyle w:val="XMLRed"/>
          <w:color w:val="auto"/>
          <w:sz w:val="20"/>
          <w:szCs w:val="20"/>
          <w:highlight w:val="white"/>
          <w:lang w:val="de-DE"/>
        </w:rPr>
        <w:t>displayName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annostus</w:t>
      </w:r>
      <w:proofErr w:type="spellEnd"/>
      <w:r w:rsidRPr="4716D89F">
        <w:rPr>
          <w:rStyle w:val="XMLRed"/>
          <w:color w:val="auto"/>
          <w:sz w:val="20"/>
          <w:szCs w:val="20"/>
          <w:highlight w:val="white"/>
          <w:lang w:val="de-DE"/>
        </w:rPr>
        <w:t xml:space="preserve"> </w:t>
      </w:r>
      <w:proofErr w:type="spellStart"/>
      <w:r w:rsidRPr="4716D89F">
        <w:rPr>
          <w:rStyle w:val="XMLRed"/>
          <w:color w:val="auto"/>
          <w:sz w:val="20"/>
          <w:szCs w:val="20"/>
          <w:highlight w:val="white"/>
          <w:lang w:val="de-DE"/>
        </w:rPr>
        <w:t>tarvittaessa</w:t>
      </w:r>
      <w:proofErr w:type="spellEnd"/>
      <w:r w:rsidRPr="4716D89F">
        <w:rPr>
          <w:rStyle w:val="XMLRed"/>
          <w:color w:val="auto"/>
          <w:sz w:val="20"/>
          <w:szCs w:val="20"/>
          <w:highlight w:val="white"/>
          <w:lang w:val="de-DE"/>
        </w:rPr>
        <w:t>"/&gt;</w:t>
      </w:r>
    </w:p>
    <w:p w14:paraId="7C8DD07E"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w:t>
      </w:r>
      <w:proofErr w:type="spellStart"/>
      <w:r w:rsidRPr="4716D89F">
        <w:rPr>
          <w:rStyle w:val="XMLRed"/>
          <w:color w:val="auto"/>
          <w:sz w:val="20"/>
          <w:szCs w:val="20"/>
          <w:highlight w:val="white"/>
          <w:lang w:val="de-DE"/>
        </w:rPr>
        <w:t>false</w:t>
      </w:r>
      <w:proofErr w:type="spellEnd"/>
      <w:r w:rsidRPr="4716D89F">
        <w:rPr>
          <w:rStyle w:val="XMLRed"/>
          <w:color w:val="auto"/>
          <w:sz w:val="20"/>
          <w:szCs w:val="20"/>
          <w:highlight w:val="white"/>
          <w:lang w:val="de-DE"/>
        </w:rPr>
        <w:t xml:space="preserve">" </w:t>
      </w:r>
      <w:proofErr w:type="spellStart"/>
      <w:proofErr w:type="gramStart"/>
      <w:r w:rsidRPr="4716D89F">
        <w:rPr>
          <w:rStyle w:val="XMLRed"/>
          <w:sz w:val="20"/>
          <w:szCs w:val="20"/>
          <w:highlight w:val="white"/>
          <w:lang w:val="de-DE"/>
        </w:rPr>
        <w:t>xsi:type</w:t>
      </w:r>
      <w:proofErr w:type="spellEnd"/>
      <w:proofErr w:type="gramEnd"/>
      <w:r w:rsidRPr="4716D89F">
        <w:rPr>
          <w:rStyle w:val="XMLRed"/>
          <w:color w:val="auto"/>
          <w:sz w:val="20"/>
          <w:szCs w:val="20"/>
          <w:highlight w:val="white"/>
          <w:lang w:val="de-DE"/>
        </w:rPr>
        <w:t>="BL"/&gt;</w:t>
      </w:r>
    </w:p>
    <w:p w14:paraId="67845C8B" w14:textId="77777777" w:rsidR="009D3569"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9D3569">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observation</w:t>
      </w:r>
      <w:r w:rsidRPr="4716D89F">
        <w:rPr>
          <w:rStyle w:val="XMLRed"/>
          <w:color w:val="auto"/>
          <w:sz w:val="20"/>
          <w:szCs w:val="20"/>
          <w:highlight w:val="white"/>
          <w:lang w:val="de-DE"/>
        </w:rPr>
        <w:t>&gt;</w:t>
      </w:r>
    </w:p>
    <w:p w14:paraId="10BB6BBF" w14:textId="5BDF3A8E" w:rsidR="00150B95" w:rsidRPr="009D3569" w:rsidRDefault="009D3569" w:rsidP="009D356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4716D89F">
        <w:rPr>
          <w:rStyle w:val="XMLDarkRed"/>
          <w:sz w:val="20"/>
          <w:szCs w:val="20"/>
          <w:highlight w:val="white"/>
          <w:lang w:val="en-GB"/>
        </w:rPr>
        <w:t>entryRelationship</w:t>
      </w:r>
      <w:proofErr w:type="spellEnd"/>
      <w:r w:rsidRPr="4716D89F">
        <w:rPr>
          <w:rStyle w:val="XMLRed"/>
          <w:color w:val="auto"/>
          <w:sz w:val="20"/>
          <w:szCs w:val="20"/>
          <w:highlight w:val="white"/>
          <w:lang w:val="de-DE"/>
        </w:rPr>
        <w:t>&gt;</w:t>
      </w:r>
    </w:p>
    <w:bookmarkStart w:id="109" w:name="_annosjakson_pituus_–"/>
    <w:bookmarkEnd w:id="109"/>
    <w:p w14:paraId="4EDF94EF"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10" w:name="_Toc127959999"/>
      <w:r w:rsidR="001E4119" w:rsidRPr="00061731">
        <w:rPr>
          <w:rStyle w:val="Hyperlinkki"/>
        </w:rPr>
        <w:t>annosjakson pituus</w:t>
      </w:r>
      <w:r>
        <w:fldChar w:fldCharType="end"/>
      </w:r>
      <w:r w:rsidR="001E4119">
        <w:t xml:space="preserve"> – </w:t>
      </w:r>
      <w:proofErr w:type="spellStart"/>
      <w:r w:rsidR="001E4119">
        <w:t>observation</w:t>
      </w:r>
      <w:bookmarkEnd w:id="110"/>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73CF70E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4E418F" w14:textId="77777777" w:rsidR="001E4119" w:rsidRPr="004C3F3B" w:rsidRDefault="001E4119" w:rsidP="4D047E72">
            <w:pPr>
              <w:rPr>
                <w:sz w:val="18"/>
                <w:szCs w:val="18"/>
                <w:lang w:val="en-US"/>
              </w:rPr>
            </w:pPr>
            <w:r w:rsidRPr="4D047E72">
              <w:rPr>
                <w:sz w:val="18"/>
                <w:szCs w:val="18"/>
                <w:lang w:val="en-US"/>
              </w:rPr>
              <w:t xml:space="preserve">/structuredBody/component/section/component/section/component/section/entry/organizer/component/ </w:t>
            </w:r>
            <w:proofErr w:type="spellStart"/>
            <w:r w:rsidRPr="4D047E72">
              <w:rPr>
                <w:sz w:val="18"/>
                <w:szCs w:val="18"/>
                <w:lang w:val="en-US"/>
              </w:rPr>
              <w:t>substanceAdministration</w:t>
            </w:r>
            <w:proofErr w:type="spellEnd"/>
            <w:r w:rsidRPr="4D047E72">
              <w:rPr>
                <w:sz w:val="18"/>
                <w:szCs w:val="18"/>
                <w:lang w:val="en-US"/>
              </w:rPr>
              <w:t>/</w:t>
            </w:r>
            <w:proofErr w:type="spellStart"/>
            <w:r w:rsidRPr="4D047E72">
              <w:rPr>
                <w:sz w:val="18"/>
                <w:szCs w:val="18"/>
                <w:lang w:val="en-US"/>
              </w:rPr>
              <w:t>entryRelationship</w:t>
            </w:r>
            <w:proofErr w:type="spellEnd"/>
            <w:r w:rsidRPr="4D047E72">
              <w:rPr>
                <w:sz w:val="18"/>
                <w:szCs w:val="18"/>
                <w:lang w:val="en-US"/>
              </w:rPr>
              <w:t>/observation</w:t>
            </w:r>
          </w:p>
        </w:tc>
      </w:tr>
    </w:tbl>
    <w:p w14:paraId="2CB548BB" w14:textId="77777777" w:rsidR="001E4119" w:rsidRPr="00AE4F89" w:rsidRDefault="001E4119" w:rsidP="001E4119">
      <w:pPr>
        <w:rPr>
          <w:lang w:val="en-US"/>
        </w:rPr>
      </w:pPr>
    </w:p>
    <w:p w14:paraId="42A423EF" w14:textId="77777777" w:rsidR="00502FAE" w:rsidRPr="00C72E18" w:rsidRDefault="00502FAE" w:rsidP="00502FAE">
      <w:pPr>
        <w:pStyle w:val="Snt1"/>
      </w:pPr>
      <w:r w:rsidRPr="00C72E18">
        <w:t>1. PAKOLLINEN yksi [</w:t>
      </w:r>
      <w:proofErr w:type="gramStart"/>
      <w:r w:rsidRPr="00C72E18">
        <w:t>1..</w:t>
      </w:r>
      <w:proofErr w:type="gramEnd"/>
      <w:r w:rsidRPr="00C72E18">
        <w:t>1] @classCode="</w:t>
      </w:r>
      <w:r>
        <w:t>OBS</w:t>
      </w:r>
      <w:r w:rsidRPr="00C72E18">
        <w:t>" ja yksi [1..1] @moodCode="EVN"</w:t>
      </w:r>
    </w:p>
    <w:p w14:paraId="5B8F1F77" w14:textId="77777777" w:rsidR="00502FAE" w:rsidRDefault="00502FAE" w:rsidP="00502FAE">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238</w:t>
      </w:r>
      <w:r>
        <w:t>” annosjakson pituus</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7CBDFFD" w14:textId="77777777" w:rsidR="00502FAE" w:rsidRDefault="00502FAE" w:rsidP="00502FAE">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rsidR="009C5CF7">
        <w:t>annosjakson pituus</w:t>
      </w:r>
      <w:r w:rsidRPr="00AC3C96">
        <w:t xml:space="preserve"> (</w:t>
      </w:r>
      <w:r w:rsidR="00C841D4">
        <w:t>238</w:t>
      </w:r>
      <w:r w:rsidRPr="00AC3C96">
        <w:t xml:space="preserve">), arvo annetaan </w:t>
      </w:r>
      <w:r>
        <w:t>IVL_PQ</w:t>
      </w:r>
      <w:r w:rsidRPr="00AC3C96">
        <w:t xml:space="preserve">-tietotyypillä </w:t>
      </w:r>
    </w:p>
    <w:p w14:paraId="58B4AC4F" w14:textId="77777777" w:rsidR="00502FAE" w:rsidRDefault="00502FAE" w:rsidP="00502FAE">
      <w:pPr>
        <w:pStyle w:val="Snt2"/>
      </w:pPr>
      <w:r>
        <w:t>a. VAIHTOEHTOISESTI PAKOLLINEN nolla tai yksi [</w:t>
      </w:r>
      <w:proofErr w:type="gramStart"/>
      <w:r>
        <w:t>0..</w:t>
      </w:r>
      <w:proofErr w:type="gramEnd"/>
      <w:r>
        <w:t xml:space="preserve">1] </w:t>
      </w:r>
    </w:p>
    <w:p w14:paraId="03C9BB28" w14:textId="77777777" w:rsidR="00502FAE" w:rsidRPr="00AC3C96" w:rsidRDefault="00502FAE" w:rsidP="00502FAE">
      <w:pPr>
        <w:pStyle w:val="Snt3"/>
      </w:pPr>
      <w:r>
        <w:t>a. PAKOLLINEN yksi [</w:t>
      </w:r>
      <w:proofErr w:type="gramStart"/>
      <w:r>
        <w:t>1..</w:t>
      </w:r>
      <w:proofErr w:type="gramEnd"/>
      <w:r w:rsidR="00D203F2">
        <w:t>1</w:t>
      </w:r>
      <w:r>
        <w:t xml:space="preserve">] </w:t>
      </w:r>
      <w:proofErr w:type="spellStart"/>
      <w:r>
        <w:t>low@value</w:t>
      </w:r>
      <w:proofErr w:type="spellEnd"/>
      <w:r>
        <w:t xml:space="preserve"> ja </w:t>
      </w:r>
      <w:proofErr w:type="spellStart"/>
      <w:r>
        <w:t>low</w:t>
      </w:r>
      <w:proofErr w:type="spellEnd"/>
      <w:r>
        <w:t xml:space="preserve">/@unit, arvo annetaan PQ-tietotyypillä </w:t>
      </w:r>
    </w:p>
    <w:p w14:paraId="5CE8C52C" w14:textId="77777777" w:rsidR="00502FAE" w:rsidRDefault="00502FAE" w:rsidP="00502FAE">
      <w:pPr>
        <w:pStyle w:val="Snt3"/>
      </w:pPr>
      <w:r>
        <w:t>b. PAKOLLINEN yksi [</w:t>
      </w:r>
      <w:proofErr w:type="gramStart"/>
      <w:r>
        <w:t>1..</w:t>
      </w:r>
      <w:proofErr w:type="gramEnd"/>
      <w:r w:rsidR="00D203F2">
        <w:t>1</w:t>
      </w:r>
      <w:r>
        <w:t xml:space="preserve">] </w:t>
      </w:r>
      <w:proofErr w:type="spellStart"/>
      <w:r>
        <w:t>high@value</w:t>
      </w:r>
      <w:proofErr w:type="spellEnd"/>
      <w:r>
        <w:t xml:space="preserve"> ja </w:t>
      </w:r>
      <w:proofErr w:type="spellStart"/>
      <w:r>
        <w:t>high</w:t>
      </w:r>
      <w:proofErr w:type="spellEnd"/>
      <w:r>
        <w:t>/@unit, arvo annetaan PQ-tietotyypillä</w:t>
      </w:r>
    </w:p>
    <w:p w14:paraId="5E657478" w14:textId="77777777" w:rsidR="00502FAE" w:rsidRDefault="00502FAE" w:rsidP="00502FAE">
      <w:pPr>
        <w:pStyle w:val="Snt2"/>
      </w:pPr>
      <w:r>
        <w:t>a. VAIHTOEHTOISESTI PAKOLLINEN nolla tai yksi [</w:t>
      </w:r>
      <w:proofErr w:type="gramStart"/>
      <w:r>
        <w:t>0..</w:t>
      </w:r>
      <w:proofErr w:type="gramEnd"/>
      <w:r>
        <w:t xml:space="preserve">1] </w:t>
      </w:r>
    </w:p>
    <w:p w14:paraId="43B8CB2A" w14:textId="77777777" w:rsidR="00502FAE" w:rsidRPr="00AC3C96" w:rsidRDefault="00502FAE" w:rsidP="00502FAE">
      <w:pPr>
        <w:pStyle w:val="Snt3"/>
      </w:pPr>
      <w:r>
        <w:t>a. PAKOLLINEN yksi [</w:t>
      </w:r>
      <w:proofErr w:type="gramStart"/>
      <w:r>
        <w:t>1..</w:t>
      </w:r>
      <w:proofErr w:type="gramEnd"/>
      <w:r w:rsidR="00D203F2">
        <w:t>1</w:t>
      </w:r>
      <w:r>
        <w:t xml:space="preserve">] </w:t>
      </w:r>
      <w:proofErr w:type="spellStart"/>
      <w:r>
        <w:t>width@value</w:t>
      </w:r>
      <w:proofErr w:type="spellEnd"/>
      <w:r>
        <w:t xml:space="preserve"> ja </w:t>
      </w:r>
      <w:proofErr w:type="spellStart"/>
      <w:r>
        <w:t>width</w:t>
      </w:r>
      <w:proofErr w:type="spellEnd"/>
      <w:r>
        <w:t xml:space="preserve">/@unit, arvo annetaan PQ-tietotyypillä </w:t>
      </w:r>
    </w:p>
    <w:p w14:paraId="7FF4AFD3" w14:textId="77777777" w:rsidR="00502FAE" w:rsidRDefault="00502FAE" w:rsidP="00502FAE">
      <w:pPr>
        <w:pStyle w:val="Snt3"/>
      </w:pPr>
    </w:p>
    <w:p w14:paraId="56D18B00" w14:textId="7B562C8D" w:rsidR="00502FAE" w:rsidRPr="00F40F9F" w:rsidRDefault="00502FAE" w:rsidP="00502FAE">
      <w:pPr>
        <w:pStyle w:val="Snt2"/>
      </w:pPr>
      <w:r w:rsidRPr="4D047E72">
        <w:rPr>
          <w:b/>
          <w:bCs/>
        </w:rPr>
        <w:t xml:space="preserve">Toteutusohje: </w:t>
      </w:r>
      <w:r>
        <w:t xml:space="preserve">Annosjakson pituus annetaan joko tarkkana kestona </w:t>
      </w:r>
      <w:proofErr w:type="spellStart"/>
      <w:r>
        <w:t>width</w:t>
      </w:r>
      <w:proofErr w:type="spellEnd"/>
      <w:r>
        <w:t xml:space="preserve"> elementissä tai välinä </w:t>
      </w:r>
      <w:proofErr w:type="spellStart"/>
      <w:r>
        <w:t>low</w:t>
      </w:r>
      <w:proofErr w:type="spellEnd"/>
      <w:r>
        <w:t>/</w:t>
      </w:r>
      <w:proofErr w:type="spellStart"/>
      <w:r>
        <w:t>high</w:t>
      </w:r>
      <w:proofErr w:type="spellEnd"/>
      <w:r>
        <w:t xml:space="preserve"> rakenteella.</w:t>
      </w:r>
      <w:r w:rsidR="00526D6A">
        <w:t xml:space="preserve"> </w:t>
      </w:r>
      <w:r w:rsidR="007F01FF">
        <w:t>A</w:t>
      </w:r>
      <w:r w:rsidR="007F01FF" w:rsidRPr="007F01FF">
        <w:t xml:space="preserve">nnosjakson pituus </w:t>
      </w:r>
      <w:r w:rsidR="007F01FF">
        <w:t xml:space="preserve">annetaan </w:t>
      </w:r>
      <w:r w:rsidR="008C4659">
        <w:t xml:space="preserve">UCUM mukaisilla yksiköillä </w:t>
      </w:r>
      <w:r w:rsidR="007F01FF" w:rsidRPr="007F01FF">
        <w:t>vuorokausina tai tunteina</w:t>
      </w:r>
      <w:r w:rsidR="007F01FF">
        <w:t>.</w:t>
      </w:r>
    </w:p>
    <w:p w14:paraId="229E57DC" w14:textId="77777777" w:rsidR="00BC42C8" w:rsidRDefault="00BC42C8" w:rsidP="00BC42C8">
      <w:pPr>
        <w:pStyle w:val="Snt1"/>
        <w:rPr>
          <w:b/>
          <w:bCs/>
        </w:rPr>
      </w:pPr>
    </w:p>
    <w:p w14:paraId="4CB62ED3" w14:textId="042F38B0" w:rsidR="00BC42C8" w:rsidRPr="00150B95" w:rsidRDefault="00BC42C8" w:rsidP="00BC42C8">
      <w:pPr>
        <w:pStyle w:val="Snt1"/>
        <w:rPr>
          <w:b/>
          <w:bCs/>
        </w:rPr>
      </w:pPr>
      <w:r w:rsidRPr="00150B95">
        <w:rPr>
          <w:b/>
          <w:bCs/>
        </w:rPr>
        <w:t>Esimerkki:</w:t>
      </w:r>
    </w:p>
    <w:p w14:paraId="6E08B5AA" w14:textId="31B245FE"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40232F">
        <w:rPr>
          <w:rFonts w:ascii="Arial" w:hAnsi="Arial" w:cs="Arial"/>
          <w:color w:val="808080"/>
          <w:sz w:val="20"/>
          <w:szCs w:val="20"/>
          <w:highlight w:val="white"/>
        </w:rPr>
        <w:t>vaihteluväli</w:t>
      </w:r>
      <w:r w:rsidRPr="4716D89F">
        <w:rPr>
          <w:rStyle w:val="XMLRed"/>
          <w:color w:val="auto"/>
          <w:sz w:val="20"/>
          <w:szCs w:val="20"/>
          <w:highlight w:val="white"/>
          <w:lang w:val="de-DE"/>
        </w:rPr>
        <w:t xml:space="preserve"> --&gt;</w:t>
      </w:r>
    </w:p>
    <w:p w14:paraId="5F2E3A95" w14:textId="1F33FC04"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00076695">
        <w:rPr>
          <w:rStyle w:val="XMLDarkRed"/>
          <w:sz w:val="20"/>
          <w:szCs w:val="20"/>
          <w:highlight w:val="white"/>
          <w:lang w:val="en-US"/>
        </w:rPr>
        <w:t>value</w:t>
      </w:r>
      <w:r w:rsidRPr="4716D89F">
        <w:rPr>
          <w:rStyle w:val="XMLRed"/>
          <w:color w:val="auto"/>
          <w:sz w:val="20"/>
          <w:szCs w:val="20"/>
          <w:highlight w:val="white"/>
          <w:lang w:val="de-DE"/>
        </w:rPr>
        <w:t xml:space="preserve"> </w:t>
      </w:r>
      <w:proofErr w:type="spellStart"/>
      <w:proofErr w:type="gramStart"/>
      <w:r w:rsidRPr="4716D89F">
        <w:rPr>
          <w:rStyle w:val="XMLRed"/>
          <w:sz w:val="20"/>
          <w:szCs w:val="20"/>
          <w:highlight w:val="white"/>
          <w:lang w:val="de-DE"/>
        </w:rPr>
        <w:t>xsi:type</w:t>
      </w:r>
      <w:proofErr w:type="spellEnd"/>
      <w:proofErr w:type="gramEnd"/>
      <w:r w:rsidRPr="4716D89F">
        <w:rPr>
          <w:rStyle w:val="XMLRed"/>
          <w:color w:val="auto"/>
          <w:sz w:val="20"/>
          <w:szCs w:val="20"/>
          <w:highlight w:val="white"/>
          <w:lang w:val="de-DE"/>
        </w:rPr>
        <w:t>="IVL_PQ"&gt;</w:t>
      </w:r>
    </w:p>
    <w:p w14:paraId="0B8A61D7" w14:textId="2857D7A8"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low</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="3"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56D8244F" w14:textId="4CF9165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high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="4"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3CF5D52C" w14:textId="5278A834" w:rsid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spellStart"/>
      <w:r w:rsidRPr="002742C1">
        <w:rPr>
          <w:rStyle w:val="XMLDarkRed"/>
          <w:sz w:val="20"/>
          <w:szCs w:val="20"/>
          <w:highlight w:val="white"/>
        </w:rPr>
        <w:t>value</w:t>
      </w:r>
      <w:proofErr w:type="spellEnd"/>
      <w:r w:rsidRPr="4716D89F">
        <w:rPr>
          <w:rStyle w:val="XMLRed"/>
          <w:color w:val="auto"/>
          <w:sz w:val="20"/>
          <w:szCs w:val="20"/>
          <w:highlight w:val="white"/>
          <w:lang w:val="de-DE"/>
        </w:rPr>
        <w:t>&gt;</w:t>
      </w:r>
    </w:p>
    <w:p w14:paraId="79D9BD5C" w14:textId="77777777" w:rsidR="00176205" w:rsidRPr="0036438D" w:rsidRDefault="00176205"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
    <w:p w14:paraId="2AC64492" w14:textId="77777777" w:rsidR="0036438D" w:rsidRPr="00150B95" w:rsidRDefault="0036438D" w:rsidP="0036438D">
      <w:pPr>
        <w:pStyle w:val="Snt1"/>
        <w:rPr>
          <w:b/>
          <w:bCs/>
        </w:rPr>
      </w:pPr>
      <w:r w:rsidRPr="00150B95">
        <w:rPr>
          <w:b/>
          <w:bCs/>
        </w:rPr>
        <w:t>Esimerkki:</w:t>
      </w:r>
    </w:p>
    <w:p w14:paraId="3DFFD718" w14:textId="3833AB8B"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proofErr w:type="gramStart"/>
      <w:r w:rsidRPr="4716D89F">
        <w:rPr>
          <w:rStyle w:val="XMLRed"/>
          <w:color w:val="auto"/>
          <w:sz w:val="20"/>
          <w:szCs w:val="20"/>
          <w:highlight w:val="white"/>
          <w:lang w:val="de-DE"/>
        </w:rPr>
        <w:t>&lt;!--</w:t>
      </w:r>
      <w:proofErr w:type="gramEnd"/>
      <w:r w:rsidRPr="4716D89F">
        <w:rPr>
          <w:rStyle w:val="XMLRed"/>
          <w:color w:val="auto"/>
          <w:sz w:val="20"/>
          <w:szCs w:val="20"/>
          <w:highlight w:val="white"/>
          <w:lang w:val="de-DE"/>
        </w:rPr>
        <w:t xml:space="preserve">  </w:t>
      </w:r>
      <w:r w:rsidRPr="006461E7">
        <w:rPr>
          <w:rFonts w:ascii="Arial" w:hAnsi="Arial" w:cs="Arial"/>
          <w:color w:val="808080"/>
          <w:sz w:val="20"/>
          <w:szCs w:val="20"/>
          <w:highlight w:val="white"/>
        </w:rPr>
        <w:t>kesto, jos annosjakson pituus vakio</w:t>
      </w:r>
      <w:r w:rsidRPr="4716D89F">
        <w:rPr>
          <w:rStyle w:val="XMLRed"/>
          <w:color w:val="auto"/>
          <w:sz w:val="20"/>
          <w:szCs w:val="20"/>
          <w:highlight w:val="white"/>
          <w:lang w:val="de-DE"/>
        </w:rPr>
        <w:t xml:space="preserve"> --&gt;</w:t>
      </w:r>
    </w:p>
    <w:p w14:paraId="1AEB92F5" w14:textId="5C65DDBA"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proofErr w:type="gramStart"/>
      <w:r w:rsidRPr="4716D89F">
        <w:rPr>
          <w:rStyle w:val="XMLDarkRed"/>
          <w:sz w:val="20"/>
          <w:szCs w:val="20"/>
          <w:highlight w:val="white"/>
          <w:lang w:val="en-GB"/>
        </w:rPr>
        <w:t>value</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xsi</w:t>
      </w:r>
      <w:proofErr w:type="gramEnd"/>
      <w:r w:rsidRPr="4716D89F">
        <w:rPr>
          <w:rStyle w:val="XMLRed"/>
          <w:sz w:val="20"/>
          <w:szCs w:val="20"/>
          <w:highlight w:val="white"/>
          <w:lang w:val="de-DE"/>
        </w:rPr>
        <w:t>:type</w:t>
      </w:r>
      <w:proofErr w:type="spellEnd"/>
      <w:r w:rsidRPr="4716D89F">
        <w:rPr>
          <w:rStyle w:val="XMLRed"/>
          <w:color w:val="auto"/>
          <w:sz w:val="20"/>
          <w:szCs w:val="20"/>
          <w:highlight w:val="white"/>
          <w:lang w:val="de-DE"/>
        </w:rPr>
        <w:t>="IVL_PQ"&gt;</w:t>
      </w:r>
    </w:p>
    <w:p w14:paraId="5A716F4F" w14:textId="4AF82015" w:rsidR="0036438D"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0036438D">
        <w:rPr>
          <w:rStyle w:val="XMLRed"/>
          <w:color w:val="auto"/>
          <w:sz w:val="20"/>
          <w:highlight w:val="white"/>
          <w:lang w:val="de-DE"/>
        </w:rPr>
        <w:tab/>
      </w:r>
      <w:r w:rsidRPr="4716D89F">
        <w:rPr>
          <w:rStyle w:val="XMLRed"/>
          <w:color w:val="auto"/>
          <w:sz w:val="20"/>
          <w:szCs w:val="20"/>
          <w:highlight w:val="white"/>
          <w:lang w:val="de-DE"/>
        </w:rPr>
        <w:t>&lt;</w:t>
      </w:r>
      <w:r w:rsidRPr="4716D89F">
        <w:rPr>
          <w:rStyle w:val="XMLDarkRed"/>
          <w:sz w:val="20"/>
          <w:szCs w:val="20"/>
          <w:highlight w:val="white"/>
          <w:lang w:val="en-GB"/>
        </w:rPr>
        <w:t>width</w:t>
      </w:r>
      <w:r w:rsidRPr="4716D89F">
        <w:rPr>
          <w:rStyle w:val="XMLRed"/>
          <w:color w:val="auto"/>
          <w:sz w:val="20"/>
          <w:szCs w:val="20"/>
          <w:highlight w:val="white"/>
          <w:lang w:val="de-DE"/>
        </w:rPr>
        <w:t xml:space="preserve"> </w:t>
      </w:r>
      <w:proofErr w:type="spellStart"/>
      <w:r w:rsidRPr="4716D89F">
        <w:rPr>
          <w:rStyle w:val="XMLRed"/>
          <w:sz w:val="20"/>
          <w:szCs w:val="20"/>
          <w:highlight w:val="white"/>
          <w:lang w:val="de-DE"/>
        </w:rPr>
        <w:t>value</w:t>
      </w:r>
      <w:proofErr w:type="spellEnd"/>
      <w:r w:rsidRPr="4716D89F">
        <w:rPr>
          <w:rStyle w:val="XMLRed"/>
          <w:color w:val="auto"/>
          <w:sz w:val="20"/>
          <w:szCs w:val="20"/>
          <w:highlight w:val="white"/>
          <w:lang w:val="de-DE"/>
        </w:rPr>
        <w:t xml:space="preserve">="7" </w:t>
      </w:r>
      <w:proofErr w:type="spellStart"/>
      <w:r w:rsidRPr="4716D89F">
        <w:rPr>
          <w:rStyle w:val="XMLRed"/>
          <w:sz w:val="20"/>
          <w:szCs w:val="20"/>
          <w:highlight w:val="white"/>
          <w:lang w:val="de-DE"/>
        </w:rPr>
        <w:t>unit</w:t>
      </w:r>
      <w:proofErr w:type="spellEnd"/>
      <w:r w:rsidRPr="4716D89F">
        <w:rPr>
          <w:rStyle w:val="XMLRed"/>
          <w:color w:val="auto"/>
          <w:sz w:val="20"/>
          <w:szCs w:val="20"/>
          <w:highlight w:val="white"/>
          <w:lang w:val="de-DE"/>
        </w:rPr>
        <w:t>="d"/&gt;</w:t>
      </w:r>
    </w:p>
    <w:p w14:paraId="621D2BD3" w14:textId="2BF3949B" w:rsidR="001E4119" w:rsidRPr="0036438D" w:rsidRDefault="0036438D" w:rsidP="0036438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Red"/>
          <w:color w:val="auto"/>
          <w:sz w:val="20"/>
          <w:highlight w:val="white"/>
          <w:lang w:val="de-DE"/>
        </w:rPr>
      </w:pPr>
      <w:r w:rsidRPr="4716D89F">
        <w:rPr>
          <w:rStyle w:val="XMLRed"/>
          <w:color w:val="auto"/>
          <w:sz w:val="20"/>
          <w:szCs w:val="20"/>
          <w:highlight w:val="white"/>
          <w:lang w:val="de-DE"/>
        </w:rPr>
        <w:t>&lt;/</w:t>
      </w:r>
      <w:r w:rsidRPr="4716D89F">
        <w:rPr>
          <w:rStyle w:val="XMLDarkRed"/>
          <w:sz w:val="20"/>
          <w:szCs w:val="20"/>
          <w:highlight w:val="white"/>
          <w:lang w:val="en-GB"/>
        </w:rPr>
        <w:t>value</w:t>
      </w:r>
      <w:r w:rsidRPr="4716D89F">
        <w:rPr>
          <w:rStyle w:val="XMLRed"/>
          <w:color w:val="auto"/>
          <w:sz w:val="20"/>
          <w:szCs w:val="20"/>
          <w:highlight w:val="white"/>
          <w:lang w:val="de-DE"/>
        </w:rPr>
        <w:t>&gt;</w:t>
      </w:r>
    </w:p>
    <w:bookmarkStart w:id="111" w:name="_annokset_substanceAdministration"/>
    <w:bookmarkStart w:id="112" w:name="_annokset_-_substanceAdministration"/>
    <w:bookmarkEnd w:id="111"/>
    <w:bookmarkEnd w:id="112"/>
    <w:p w14:paraId="5B48F699" w14:textId="77777777" w:rsidR="001E4119" w:rsidRDefault="00061731" w:rsidP="001E4119">
      <w:pPr>
        <w:pStyle w:val="Otsikko5"/>
      </w:pPr>
      <w:r>
        <w:fldChar w:fldCharType="begin"/>
      </w:r>
      <w:r>
        <w:instrText xml:space="preserve"> HYPERLINK  \l "_annostelukausi_-_substanceAdministr" </w:instrText>
      </w:r>
      <w:r>
        <w:fldChar w:fldCharType="separate"/>
      </w:r>
      <w:bookmarkStart w:id="113" w:name="_Toc127960000"/>
      <w:r w:rsidR="001E4119" w:rsidRPr="00061731">
        <w:rPr>
          <w:rStyle w:val="Hyperlinkki"/>
        </w:rPr>
        <w:t>annokset</w:t>
      </w:r>
      <w:r>
        <w:fldChar w:fldCharType="end"/>
      </w:r>
      <w:r w:rsidR="001E4119">
        <w:t xml:space="preserve"> </w:t>
      </w:r>
      <w:r>
        <w:t xml:space="preserve">- </w:t>
      </w:r>
      <w:proofErr w:type="spellStart"/>
      <w:r w:rsidR="001E4119">
        <w:t>substanceAdministration</w:t>
      </w:r>
      <w:bookmarkEnd w:id="113"/>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1E4119" w:rsidRPr="005A5499" w14:paraId="3EE5216D"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5196410" w14:textId="77777777" w:rsidR="001E4119" w:rsidRPr="004C3F3B" w:rsidRDefault="001E4119"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w:t>
            </w:r>
          </w:p>
        </w:tc>
      </w:tr>
    </w:tbl>
    <w:p w14:paraId="35882E69" w14:textId="77777777" w:rsidR="001E4119" w:rsidRPr="00AE4F89" w:rsidRDefault="001E4119" w:rsidP="001E4119">
      <w:pPr>
        <w:rPr>
          <w:lang w:val="en-US"/>
        </w:rPr>
      </w:pPr>
    </w:p>
    <w:p w14:paraId="14FC9CDD" w14:textId="77777777" w:rsidR="00B21098" w:rsidRPr="00C72E18" w:rsidRDefault="00B21098" w:rsidP="00B21098">
      <w:pPr>
        <w:pStyle w:val="Snt1"/>
      </w:pPr>
      <w:r w:rsidRPr="00C72E18">
        <w:t>1. PAKOLLINEN yksi [</w:t>
      </w:r>
      <w:proofErr w:type="gramStart"/>
      <w:r w:rsidRPr="00C72E18">
        <w:t>1..</w:t>
      </w:r>
      <w:proofErr w:type="gramEnd"/>
      <w:r w:rsidRPr="00C72E18">
        <w:t>1] @classCode="</w:t>
      </w:r>
      <w:r>
        <w:t>SBADM</w:t>
      </w:r>
      <w:r w:rsidRPr="00C72E18">
        <w:t>" ja yksi [1..1] @moodCode="EVN"</w:t>
      </w:r>
    </w:p>
    <w:p w14:paraId="235EF5FE" w14:textId="77777777" w:rsidR="00B21098" w:rsidRDefault="00B21098" w:rsidP="00B21098">
      <w:pPr>
        <w:pStyle w:val="Snt1"/>
      </w:pPr>
      <w:r w:rsidRPr="00C72E18">
        <w:t>2. PAKOLLINEN yksi [</w:t>
      </w:r>
      <w:proofErr w:type="gramStart"/>
      <w:r w:rsidRPr="00C72E18">
        <w:t>1..</w:t>
      </w:r>
      <w:proofErr w:type="gramEnd"/>
      <w:r w:rsidRPr="00C72E18">
        <w:t xml:space="preserve">1] </w:t>
      </w:r>
      <w:r>
        <w:t>id/@root</w:t>
      </w:r>
    </w:p>
    <w:p w14:paraId="4DA0D2D4" w14:textId="77777777" w:rsidR="00B21098" w:rsidRDefault="00B21098" w:rsidP="00B21098">
      <w:pPr>
        <w:pStyle w:val="Snt1"/>
      </w:pPr>
    </w:p>
    <w:p w14:paraId="1C0B7946" w14:textId="77777777" w:rsidR="00B21098" w:rsidRPr="00B21098" w:rsidRDefault="00B21098" w:rsidP="00B21098">
      <w:pPr>
        <w:pStyle w:val="Snt1"/>
      </w:pPr>
      <w:r w:rsidRPr="4D047E72">
        <w:rPr>
          <w:b/>
          <w:bCs/>
        </w:rPr>
        <w:t xml:space="preserve">Toteutusohje: </w:t>
      </w:r>
      <w:r>
        <w:t xml:space="preserve">annoksen </w:t>
      </w:r>
      <w:proofErr w:type="spellStart"/>
      <w:r>
        <w:t>substanceAdministration</w:t>
      </w:r>
      <w:proofErr w:type="spellEnd"/>
      <w:r>
        <w:t xml:space="preserve"> -rakenteen tekninen tunnus tulevia mahdollisia viittaustarpeita varten. </w:t>
      </w:r>
    </w:p>
    <w:p w14:paraId="4A16F564" w14:textId="77777777" w:rsidR="00B21098" w:rsidRDefault="00B21098" w:rsidP="00B21098">
      <w:pPr>
        <w:pStyle w:val="Snt1"/>
      </w:pPr>
    </w:p>
    <w:p w14:paraId="7CCDD690" w14:textId="77777777" w:rsidR="00B21098" w:rsidRDefault="00B21098" w:rsidP="00B21098">
      <w:pPr>
        <w:pStyle w:val="Snt1"/>
      </w:pPr>
      <w:r>
        <w:t>3</w:t>
      </w:r>
      <w:r w:rsidRPr="00C72E18">
        <w:t>.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239</w:t>
      </w:r>
      <w:r>
        <w:t>” annokset</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56CB983" w14:textId="77777777" w:rsidR="00E5404D" w:rsidRDefault="00E5404D" w:rsidP="00E5404D">
      <w:pPr>
        <w:pStyle w:val="Snt1"/>
      </w:pPr>
    </w:p>
    <w:p w14:paraId="3816B4FA" w14:textId="567B8A92" w:rsidR="00D203F2" w:rsidRDefault="001135C9" w:rsidP="00D203F2">
      <w:pPr>
        <w:pStyle w:val="Snt1"/>
      </w:pPr>
      <w:r>
        <w:t>4</w:t>
      </w:r>
      <w:r w:rsidR="00D203F2">
        <w:t xml:space="preserve">. </w:t>
      </w:r>
      <w:r w:rsidR="00DE2514">
        <w:t xml:space="preserve">VAIHTOEHTOISESTI </w:t>
      </w:r>
      <w:r w:rsidR="00D203F2" w:rsidRPr="00AC3C96">
        <w:t xml:space="preserve">PAKOLLINEN </w:t>
      </w:r>
      <w:r w:rsidR="00DE2514">
        <w:t xml:space="preserve">nolla tai </w:t>
      </w:r>
      <w:r w:rsidR="00D203F2" w:rsidRPr="00AC3C96">
        <w:t>yksi [</w:t>
      </w:r>
      <w:proofErr w:type="gramStart"/>
      <w:r w:rsidR="00DE2514">
        <w:t>0</w:t>
      </w:r>
      <w:r w:rsidR="00D203F2" w:rsidRPr="00AC3C96">
        <w:t>..</w:t>
      </w:r>
      <w:proofErr w:type="gramEnd"/>
      <w:r w:rsidR="00D203F2" w:rsidRPr="00AC3C96">
        <w:t xml:space="preserve">1] </w:t>
      </w:r>
      <w:proofErr w:type="spellStart"/>
      <w:r w:rsidR="00D203F2">
        <w:t>doseQuantity</w:t>
      </w:r>
      <w:proofErr w:type="spellEnd"/>
      <w:r w:rsidR="00D203F2" w:rsidRPr="00AC3C96">
        <w:t xml:space="preserve"> </w:t>
      </w:r>
      <w:r w:rsidR="00D203F2">
        <w:t>annos ja annosyksikkö</w:t>
      </w:r>
      <w:r w:rsidR="00D203F2" w:rsidRPr="00AC3C96">
        <w:t xml:space="preserve"> (</w:t>
      </w:r>
      <w:r w:rsidR="00C841D4">
        <w:t>24</w:t>
      </w:r>
      <w:r w:rsidR="006764DD">
        <w:t>2</w:t>
      </w:r>
      <w:r w:rsidR="00D203F2" w:rsidRPr="00AC3C96">
        <w:t xml:space="preserve">), arvo annetaan </w:t>
      </w:r>
      <w:r w:rsidR="00D203F2">
        <w:t>IVL_PQ</w:t>
      </w:r>
      <w:r w:rsidR="00D203F2" w:rsidRPr="00AC3C96">
        <w:t xml:space="preserve">-tietotyypillä </w:t>
      </w:r>
      <w:r w:rsidR="006376DB">
        <w:br/>
      </w:r>
      <w:r w:rsidR="006376DB" w:rsidRPr="006376DB">
        <w:t>{JOS Annos (fysikaalinen) (241) on tyhjä}</w:t>
      </w:r>
    </w:p>
    <w:p w14:paraId="2376BB2B" w14:textId="1CF7167F" w:rsidR="00B93E8F" w:rsidRDefault="00B93E8F" w:rsidP="00D203F2">
      <w:pPr>
        <w:pStyle w:val="Snt1"/>
      </w:pPr>
    </w:p>
    <w:p w14:paraId="4E26D09D" w14:textId="3A4A6A3F" w:rsidR="00B93E8F" w:rsidRDefault="00B93E8F" w:rsidP="00D203F2">
      <w:pPr>
        <w:pStyle w:val="Snt1"/>
      </w:pPr>
      <w:r w:rsidRPr="00642508">
        <w:rPr>
          <w:b/>
          <w:bCs/>
        </w:rPr>
        <w:t>Toteutusohje:</w:t>
      </w:r>
      <w:r>
        <w:t xml:space="preserve"> Annos ja annosyksikkö ovat vaihtoehtoisia </w:t>
      </w:r>
      <w:r w:rsidR="00642508">
        <w:t>rakenteita annos (fysikaalinen) kanssa</w:t>
      </w:r>
    </w:p>
    <w:p w14:paraId="318E5F6C" w14:textId="77777777" w:rsidR="00B93E8F" w:rsidRDefault="00B93E8F" w:rsidP="00D203F2">
      <w:pPr>
        <w:pStyle w:val="Snt1"/>
      </w:pPr>
    </w:p>
    <w:p w14:paraId="50DEE605" w14:textId="77777777" w:rsidR="00D203F2" w:rsidRDefault="00D203F2" w:rsidP="00D203F2">
      <w:pPr>
        <w:pStyle w:val="Snt2"/>
      </w:pPr>
      <w:r>
        <w:t>a. VAIHTOEHTOISESTI PAKOLLINEN nolla tai yksi [</w:t>
      </w:r>
      <w:proofErr w:type="gramStart"/>
      <w:r>
        <w:t>0..</w:t>
      </w:r>
      <w:proofErr w:type="gramEnd"/>
      <w:r>
        <w:t xml:space="preserve">1] </w:t>
      </w:r>
    </w:p>
    <w:p w14:paraId="5833C3D2" w14:textId="77777777" w:rsidR="00F70C09" w:rsidRDefault="00D203F2" w:rsidP="00D203F2">
      <w:pPr>
        <w:pStyle w:val="Snt3"/>
      </w:pPr>
      <w:r>
        <w:t>a. PAKOLLINEN yksi [</w:t>
      </w:r>
      <w:proofErr w:type="gramStart"/>
      <w:r>
        <w:t>1..</w:t>
      </w:r>
      <w:proofErr w:type="gramEnd"/>
      <w:r>
        <w:t>1] center</w:t>
      </w:r>
    </w:p>
    <w:p w14:paraId="74510D8B" w14:textId="1D26D191" w:rsidR="00E22679" w:rsidRDefault="00F70C09" w:rsidP="00F70C09">
      <w:pPr>
        <w:pStyle w:val="Snt4"/>
      </w:pPr>
      <w:r>
        <w:t xml:space="preserve">a. </w:t>
      </w:r>
      <w:r w:rsidR="009D529A">
        <w:t>PAKOLLINEN</w:t>
      </w:r>
      <w:r>
        <w:t xml:space="preserve"> </w:t>
      </w:r>
      <w:r w:rsidR="009D529A">
        <w:t>yksi</w:t>
      </w:r>
      <w:r>
        <w:t xml:space="preserve"> [</w:t>
      </w:r>
      <w:proofErr w:type="gramStart"/>
      <w:r w:rsidR="002B3419">
        <w:t>1</w:t>
      </w:r>
      <w:r>
        <w:t>..</w:t>
      </w:r>
      <w:proofErr w:type="gramEnd"/>
      <w:r>
        <w:t>1] center/</w:t>
      </w:r>
      <w:r w:rsidR="00D203F2">
        <w:t>@value ja center/@unit</w:t>
      </w:r>
      <w:r w:rsidR="00651E6B">
        <w:t>=1</w:t>
      </w:r>
      <w:r w:rsidR="00D203F2">
        <w:t>, arvo annetaan PQ-tietotyypillä</w:t>
      </w:r>
    </w:p>
    <w:p w14:paraId="5293A618" w14:textId="77777777" w:rsidR="00681CBD" w:rsidRDefault="00681CBD" w:rsidP="00F70C09">
      <w:pPr>
        <w:pStyle w:val="Snt4"/>
        <w:rPr>
          <w:b/>
        </w:rPr>
      </w:pPr>
    </w:p>
    <w:p w14:paraId="1BF829D7" w14:textId="5FDC5680" w:rsidR="002B3419" w:rsidRDefault="002B3419" w:rsidP="4D047E72">
      <w:pPr>
        <w:pStyle w:val="Snt4"/>
        <w:rPr>
          <w:bCs/>
        </w:rPr>
      </w:pPr>
      <w:r w:rsidRPr="4D047E72">
        <w:rPr>
          <w:b/>
          <w:bCs/>
        </w:rPr>
        <w:t xml:space="preserve">Toteutusohje: </w:t>
      </w:r>
      <w:proofErr w:type="spellStart"/>
      <w:r w:rsidR="0083035D" w:rsidRPr="4D047E72">
        <w:t>value</w:t>
      </w:r>
      <w:proofErr w:type="spellEnd"/>
      <w:r w:rsidR="0083035D" w:rsidRPr="4D047E72">
        <w:t xml:space="preserve"> ja </w:t>
      </w:r>
      <w:proofErr w:type="spellStart"/>
      <w:r w:rsidR="0083035D" w:rsidRPr="4D047E72">
        <w:t>unit</w:t>
      </w:r>
      <w:proofErr w:type="spellEnd"/>
      <w:r w:rsidR="0083035D" w:rsidRPr="4D047E72">
        <w:t xml:space="preserve"> </w:t>
      </w:r>
      <w:r w:rsidR="005964D1" w:rsidRPr="4D047E72">
        <w:t xml:space="preserve">annosyksikkökoodiston mukaisella potilasystävällisellä arvolla, </w:t>
      </w:r>
      <w:r w:rsidR="001B6563" w:rsidRPr="4D047E72">
        <w:t xml:space="preserve">valuessa annetaan annettavan yksikön määrä ja </w:t>
      </w:r>
      <w:proofErr w:type="spellStart"/>
      <w:r w:rsidR="001B6563" w:rsidRPr="4D047E72">
        <w:t>unit:ssa</w:t>
      </w:r>
      <w:proofErr w:type="spellEnd"/>
      <w:r w:rsidR="001B6563" w:rsidRPr="4D047E72">
        <w:t xml:space="preserve"> arvo ”1”</w:t>
      </w:r>
      <w:r w:rsidR="009D2DC6" w:rsidRPr="4D047E72">
        <w:t>.</w:t>
      </w:r>
      <w:r w:rsidR="00883906" w:rsidRPr="4D047E72">
        <w:t xml:space="preserve"> </w:t>
      </w:r>
      <w:r w:rsidR="009D2DC6" w:rsidRPr="4D047E72">
        <w:t xml:space="preserve">Käytetty yksikkö tässä tapauksessa tarkennetaan </w:t>
      </w:r>
      <w:proofErr w:type="spellStart"/>
      <w:r w:rsidR="00FF0A54" w:rsidRPr="4D047E72">
        <w:t>administrationUnit</w:t>
      </w:r>
      <w:proofErr w:type="spellEnd"/>
      <w:r w:rsidR="00FF0A54" w:rsidRPr="4D047E72">
        <w:t>-</w:t>
      </w:r>
      <w:r w:rsidR="009D2DC6" w:rsidRPr="4D047E72">
        <w:t>rakenteell</w:t>
      </w:r>
      <w:r w:rsidR="00A0297F" w:rsidRPr="4D047E72">
        <w:t>a.</w:t>
      </w:r>
      <w:r w:rsidR="00283904" w:rsidRPr="4D047E72">
        <w:t xml:space="preserve"> </w:t>
      </w:r>
      <w:proofErr w:type="spellStart"/>
      <w:r w:rsidR="00283904" w:rsidRPr="4D047E72">
        <w:t>Huom</w:t>
      </w:r>
      <w:proofErr w:type="spellEnd"/>
      <w:r w:rsidR="00283904" w:rsidRPr="4D047E72">
        <w:t xml:space="preserve">! potilasystävällistä annosta annettaessa </w:t>
      </w:r>
      <w:proofErr w:type="spellStart"/>
      <w:r w:rsidR="00283904" w:rsidRPr="4D047E72">
        <w:t>unitin</w:t>
      </w:r>
      <w:proofErr w:type="spellEnd"/>
      <w:r w:rsidR="00283904" w:rsidRPr="4D047E72">
        <w:t xml:space="preserve"> arvo ”1” on pakollinen poiketen HL7 Finland V3 tietotyyppioppaan </w:t>
      </w:r>
      <w:proofErr w:type="spellStart"/>
      <w:r w:rsidR="00651E6B" w:rsidRPr="00651E6B">
        <w:t>defaul</w:t>
      </w:r>
      <w:proofErr w:type="spellEnd"/>
      <w:r w:rsidR="00651E6B" w:rsidRPr="00651E6B">
        <w:t>/</w:t>
      </w:r>
      <w:proofErr w:type="spellStart"/>
      <w:r w:rsidR="00651E6B" w:rsidRPr="00651E6B">
        <w:t>fixed</w:t>
      </w:r>
      <w:proofErr w:type="spellEnd"/>
      <w:r w:rsidR="00651E6B" w:rsidRPr="00651E6B">
        <w:t xml:space="preserve">-arvojen </w:t>
      </w:r>
      <w:r w:rsidR="00283904" w:rsidRPr="4D047E72">
        <w:t xml:space="preserve">ohjeistuksesta.  </w:t>
      </w:r>
    </w:p>
    <w:p w14:paraId="5FB93196" w14:textId="5C0188EF" w:rsidR="008A5B55" w:rsidRDefault="008A5B55" w:rsidP="008A5B55">
      <w:pPr>
        <w:pStyle w:val="Snt4"/>
        <w:rPr>
          <w:bCs/>
        </w:rPr>
      </w:pPr>
      <w:r w:rsidRPr="4716D89F">
        <w:rPr>
          <w:b/>
          <w:bCs/>
        </w:rPr>
        <w:t xml:space="preserve">Esimerkki: </w:t>
      </w:r>
      <w:r w:rsidR="00554D5E" w:rsidRPr="4716D89F">
        <w:t>&lt;</w:t>
      </w:r>
      <w:r w:rsidR="00554D5E" w:rsidRPr="4716D89F">
        <w:rPr>
          <w:rStyle w:val="XMLDarkRed"/>
          <w:rFonts w:ascii="Times New Roman" w:hAnsi="Times New Roman"/>
          <w:sz w:val="22"/>
          <w:highlight w:val="white"/>
        </w:rPr>
        <w:t>center</w:t>
      </w:r>
      <w:r w:rsidR="00554D5E" w:rsidRPr="4D047E72">
        <w:t xml:space="preserve"> </w:t>
      </w:r>
      <w:proofErr w:type="spellStart"/>
      <w:r w:rsidR="00554D5E" w:rsidRPr="4716D89F">
        <w:rPr>
          <w:rStyle w:val="XMLRed"/>
          <w:rFonts w:ascii="Times New Roman" w:hAnsi="Times New Roman"/>
          <w:sz w:val="22"/>
          <w:highlight w:val="white"/>
          <w:lang w:val="de-DE"/>
        </w:rPr>
        <w:t>value</w:t>
      </w:r>
      <w:proofErr w:type="spellEnd"/>
      <w:r w:rsidR="00554D5E" w:rsidRPr="4716D89F">
        <w:t xml:space="preserve">="1" </w:t>
      </w:r>
      <w:proofErr w:type="spellStart"/>
      <w:r w:rsidR="00554D5E" w:rsidRPr="4716D89F">
        <w:rPr>
          <w:rStyle w:val="XMLRed"/>
          <w:rFonts w:ascii="Times New Roman" w:hAnsi="Times New Roman"/>
          <w:sz w:val="22"/>
          <w:highlight w:val="white"/>
          <w:lang w:val="de-DE"/>
        </w:rPr>
        <w:t>unit</w:t>
      </w:r>
      <w:proofErr w:type="spellEnd"/>
      <w:r w:rsidR="00554D5E" w:rsidRPr="4716D89F">
        <w:t>="1"&gt;</w:t>
      </w:r>
    </w:p>
    <w:p w14:paraId="0A3342FA" w14:textId="77777777" w:rsidR="00D203F2" w:rsidRDefault="00D203F2" w:rsidP="00D203F2">
      <w:pPr>
        <w:pStyle w:val="Snt2"/>
      </w:pPr>
    </w:p>
    <w:p w14:paraId="680AB2B0" w14:textId="77777777" w:rsidR="00D203F2" w:rsidRDefault="00F70C09" w:rsidP="00D203F2">
      <w:pPr>
        <w:pStyle w:val="Snt2"/>
      </w:pPr>
      <w:r>
        <w:t>b</w:t>
      </w:r>
      <w:r w:rsidR="00D203F2">
        <w:t>. VAIHTOEHTOISESTI PAKOLLINEN nolla tai yksi [</w:t>
      </w:r>
      <w:proofErr w:type="gramStart"/>
      <w:r w:rsidR="00D203F2">
        <w:t>0..</w:t>
      </w:r>
      <w:proofErr w:type="gramEnd"/>
      <w:r w:rsidR="00D203F2">
        <w:t xml:space="preserve">1] </w:t>
      </w:r>
    </w:p>
    <w:p w14:paraId="3D5C1E65" w14:textId="77777777" w:rsidR="00846AC1" w:rsidRDefault="00D203F2" w:rsidP="00D203F2">
      <w:pPr>
        <w:pStyle w:val="Snt3"/>
      </w:pPr>
      <w:r>
        <w:t>a. PAKOLLINEN yksi [</w:t>
      </w:r>
      <w:proofErr w:type="gramStart"/>
      <w:r>
        <w:t>1..</w:t>
      </w:r>
      <w:proofErr w:type="gramEnd"/>
      <w:r>
        <w:t xml:space="preserve">1] </w:t>
      </w:r>
      <w:proofErr w:type="spellStart"/>
      <w:r>
        <w:t>low</w:t>
      </w:r>
      <w:proofErr w:type="spellEnd"/>
    </w:p>
    <w:p w14:paraId="18A96C16" w14:textId="59AB436E" w:rsidR="00D203F2" w:rsidRDefault="00846AC1" w:rsidP="00846AC1">
      <w:pPr>
        <w:pStyle w:val="Snt4"/>
      </w:pPr>
      <w:r>
        <w:t xml:space="preserve">a. </w:t>
      </w:r>
      <w:r w:rsidR="0037701D">
        <w:t>PAKOLLINEN yksi [</w:t>
      </w:r>
      <w:proofErr w:type="gramStart"/>
      <w:r w:rsidR="0037701D">
        <w:t>1..</w:t>
      </w:r>
      <w:proofErr w:type="gramEnd"/>
      <w:r w:rsidR="0037701D">
        <w:t xml:space="preserve">1] </w:t>
      </w:r>
      <w:proofErr w:type="spellStart"/>
      <w:r>
        <w:t>low</w:t>
      </w:r>
      <w:proofErr w:type="spellEnd"/>
      <w:r>
        <w:t>/</w:t>
      </w:r>
      <w:r w:rsidR="00D203F2">
        <w:t xml:space="preserve">@value ja </w:t>
      </w:r>
      <w:proofErr w:type="spellStart"/>
      <w:r w:rsidR="00D203F2">
        <w:t>low</w:t>
      </w:r>
      <w:proofErr w:type="spellEnd"/>
      <w:r w:rsidR="00D203F2">
        <w:t>/@unit</w:t>
      </w:r>
      <w:r w:rsidR="003C1070">
        <w:t>=1</w:t>
      </w:r>
      <w:r w:rsidR="00D203F2">
        <w:t xml:space="preserve">, arvo annetaan PQ-tietotyypillä </w:t>
      </w:r>
    </w:p>
    <w:p w14:paraId="6049349E" w14:textId="73746DB5" w:rsidR="00A3202E" w:rsidRDefault="00A3202E" w:rsidP="00846AC1">
      <w:pPr>
        <w:pStyle w:val="Snt4"/>
      </w:pPr>
    </w:p>
    <w:p w14:paraId="40A79391" w14:textId="0077EC08" w:rsidR="00A3202E" w:rsidRDefault="00A3202E"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w:t>
      </w:r>
      <w:proofErr w:type="gramStart"/>
      <w:r w:rsidRPr="4D047E72">
        <w:t xml:space="preserve">annetaan </w:t>
      </w:r>
      <w:proofErr w:type="spellStart"/>
      <w:r w:rsidRPr="4D047E72">
        <w:t>annetaan</w:t>
      </w:r>
      <w:proofErr w:type="spellEnd"/>
      <w:proofErr w:type="gramEnd"/>
      <w:r w:rsidRPr="4D047E72">
        <w:t xml:space="preserve"> annosyksikkökoodiston mukaisella potilasystävällisellä arvolla, valuessa annetaan annettavan yksikön määrä ja </w:t>
      </w:r>
      <w:proofErr w:type="spellStart"/>
      <w:r w:rsidRPr="4D047E72">
        <w:t>unit:ssa</w:t>
      </w:r>
      <w:proofErr w:type="spellEnd"/>
      <w:r w:rsidRPr="4D047E72">
        <w:t xml:space="preserve"> arvo ”1”. Käytetty yksikkö tässä tapauksessa tarkennetaan </w:t>
      </w:r>
      <w:proofErr w:type="spellStart"/>
      <w:r w:rsidR="00294602" w:rsidRPr="4D047E72">
        <w:t>administrationUnit</w:t>
      </w:r>
      <w:r w:rsidR="00BB7B95" w:rsidRPr="4D047E72">
        <w:t>Code</w:t>
      </w:r>
      <w:proofErr w:type="spellEnd"/>
      <w:r w:rsidR="00294602" w:rsidRPr="4D047E72">
        <w:t xml:space="preserve"> -</w:t>
      </w:r>
      <w:r w:rsidRPr="4D047E72">
        <w:t>rakenteella.</w:t>
      </w:r>
      <w:r w:rsidR="00283904" w:rsidRPr="4D047E72">
        <w:t xml:space="preserve"> </w:t>
      </w:r>
      <w:proofErr w:type="spellStart"/>
      <w:r w:rsidR="00283904" w:rsidRPr="4D047E72">
        <w:t>Huom</w:t>
      </w:r>
      <w:proofErr w:type="spellEnd"/>
      <w:r w:rsidR="00283904" w:rsidRPr="4D047E72">
        <w:t xml:space="preserve">! potilasystävällistä annosta annettaessa </w:t>
      </w:r>
      <w:proofErr w:type="spellStart"/>
      <w:r w:rsidR="00283904" w:rsidRPr="4D047E72">
        <w:t>unitin</w:t>
      </w:r>
      <w:proofErr w:type="spellEnd"/>
      <w:r w:rsidR="00283904" w:rsidRPr="4D047E72">
        <w:t xml:space="preserve"> arvo ”1” on pakollinen poiketen HL7 Finland V3 tietotyyppioppaan </w:t>
      </w:r>
      <w:proofErr w:type="spellStart"/>
      <w:r w:rsidR="003C1070" w:rsidRPr="00651E6B">
        <w:t>defaul</w:t>
      </w:r>
      <w:proofErr w:type="spellEnd"/>
      <w:r w:rsidR="003C1070" w:rsidRPr="00651E6B">
        <w:t>/</w:t>
      </w:r>
      <w:proofErr w:type="spellStart"/>
      <w:r w:rsidR="003C1070" w:rsidRPr="00651E6B">
        <w:t>fixed</w:t>
      </w:r>
      <w:proofErr w:type="spellEnd"/>
      <w:r w:rsidR="003C1070" w:rsidRPr="00651E6B">
        <w:t xml:space="preserve">-arvojen </w:t>
      </w:r>
      <w:r w:rsidR="00283904" w:rsidRPr="4D047E72">
        <w:t xml:space="preserve">ohjeistuksesta.  </w:t>
      </w:r>
    </w:p>
    <w:p w14:paraId="63B7E77E" w14:textId="12840AFE" w:rsidR="00155F11" w:rsidRDefault="00155F11" w:rsidP="00155F11">
      <w:pPr>
        <w:pStyle w:val="Snt4"/>
        <w:rPr>
          <w:bCs/>
        </w:rPr>
      </w:pPr>
      <w:r w:rsidRPr="4716D89F">
        <w:rPr>
          <w:b/>
          <w:bCs/>
        </w:rPr>
        <w:t xml:space="preserve">Esimerkki: </w:t>
      </w:r>
      <w:r w:rsidR="00D57249" w:rsidRPr="4716D89F">
        <w:t>&lt;</w:t>
      </w:r>
      <w:proofErr w:type="spellStart"/>
      <w:r w:rsidR="00D57249" w:rsidRPr="4716D89F">
        <w:rPr>
          <w:rStyle w:val="XMLDarkRed"/>
          <w:rFonts w:ascii="Times New Roman" w:hAnsi="Times New Roman"/>
          <w:sz w:val="22"/>
          <w:highlight w:val="white"/>
        </w:rPr>
        <w:t>low</w:t>
      </w:r>
      <w:proofErr w:type="spellEnd"/>
      <w:r w:rsidR="00D57249" w:rsidRPr="4D047E72">
        <w:t xml:space="preserve"> </w:t>
      </w:r>
      <w:proofErr w:type="spellStart"/>
      <w:r w:rsidR="00D57249" w:rsidRPr="4716D89F">
        <w:rPr>
          <w:rStyle w:val="XMLRed"/>
          <w:rFonts w:ascii="Times New Roman" w:hAnsi="Times New Roman"/>
          <w:sz w:val="22"/>
          <w:highlight w:val="white"/>
          <w:lang w:val="de-DE"/>
        </w:rPr>
        <w:t>value</w:t>
      </w:r>
      <w:proofErr w:type="spellEnd"/>
      <w:r w:rsidR="00D57249" w:rsidRPr="4716D89F">
        <w:t xml:space="preserve">="1" </w:t>
      </w:r>
      <w:proofErr w:type="spellStart"/>
      <w:r w:rsidR="00D57249" w:rsidRPr="4716D89F">
        <w:rPr>
          <w:rStyle w:val="XMLRed"/>
          <w:rFonts w:ascii="Times New Roman" w:hAnsi="Times New Roman"/>
          <w:sz w:val="22"/>
          <w:highlight w:val="white"/>
          <w:lang w:val="de-DE"/>
        </w:rPr>
        <w:t>unit</w:t>
      </w:r>
      <w:proofErr w:type="spellEnd"/>
      <w:r w:rsidR="00D57249" w:rsidRPr="4716D89F">
        <w:t>="1"&gt;</w:t>
      </w:r>
    </w:p>
    <w:p w14:paraId="235FD402" w14:textId="77777777" w:rsidR="00A74308" w:rsidRDefault="00A74308" w:rsidP="00D203F2">
      <w:pPr>
        <w:pStyle w:val="Snt3"/>
      </w:pPr>
    </w:p>
    <w:p w14:paraId="6C9CA143" w14:textId="38343829" w:rsidR="00846AC1" w:rsidRDefault="00D203F2" w:rsidP="00D203F2">
      <w:pPr>
        <w:pStyle w:val="Snt3"/>
      </w:pPr>
      <w:r>
        <w:t>b. PAKOLLINEN yksi [</w:t>
      </w:r>
      <w:proofErr w:type="gramStart"/>
      <w:r>
        <w:t>1..</w:t>
      </w:r>
      <w:proofErr w:type="gramEnd"/>
      <w:r>
        <w:t xml:space="preserve">1] </w:t>
      </w:r>
      <w:proofErr w:type="spellStart"/>
      <w:r>
        <w:t>high</w:t>
      </w:r>
      <w:proofErr w:type="spellEnd"/>
    </w:p>
    <w:p w14:paraId="5F7C2ABE" w14:textId="5A64138E" w:rsidR="00D203F2" w:rsidRDefault="00846AC1" w:rsidP="00846AC1">
      <w:pPr>
        <w:pStyle w:val="Snt4"/>
      </w:pPr>
      <w:r>
        <w:t xml:space="preserve">a. </w:t>
      </w:r>
      <w:r w:rsidR="00686614">
        <w:t>PAKOLLINEN yksi [</w:t>
      </w:r>
      <w:proofErr w:type="gramStart"/>
      <w:r w:rsidR="00686614">
        <w:t>1..</w:t>
      </w:r>
      <w:proofErr w:type="gramEnd"/>
      <w:r w:rsidR="00686614">
        <w:t xml:space="preserve">1] </w:t>
      </w:r>
      <w:proofErr w:type="spellStart"/>
      <w:r>
        <w:t>high</w:t>
      </w:r>
      <w:proofErr w:type="spellEnd"/>
      <w:r>
        <w:t>/</w:t>
      </w:r>
      <w:r w:rsidR="00D203F2">
        <w:t xml:space="preserve">@value ja </w:t>
      </w:r>
      <w:proofErr w:type="spellStart"/>
      <w:r w:rsidR="00D203F2">
        <w:t>high</w:t>
      </w:r>
      <w:proofErr w:type="spellEnd"/>
      <w:r w:rsidR="00D203F2">
        <w:t>/@unit</w:t>
      </w:r>
      <w:r w:rsidR="003435E1">
        <w:t>=1</w:t>
      </w:r>
      <w:r w:rsidR="00D203F2">
        <w:t>, arvo annetaan PQ-tietotyypillä</w:t>
      </w:r>
    </w:p>
    <w:p w14:paraId="3F28949D" w14:textId="12DA1A03" w:rsidR="00686614" w:rsidRDefault="00686614" w:rsidP="00846AC1">
      <w:pPr>
        <w:pStyle w:val="Snt4"/>
      </w:pPr>
    </w:p>
    <w:p w14:paraId="14288D12" w14:textId="665BCA08" w:rsidR="00686614" w:rsidRDefault="00686614"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annosyksikkökoodiston mukaisella potilasystävällisellä arvolla, valuessa annetaan annettavan yksikön määrä ja </w:t>
      </w:r>
      <w:proofErr w:type="spellStart"/>
      <w:r w:rsidRPr="4D047E72">
        <w:t>unit:ssa</w:t>
      </w:r>
      <w:proofErr w:type="spellEnd"/>
      <w:r w:rsidRPr="4D047E72">
        <w:t xml:space="preserve"> arvo ”1”. Käytetty yksikkö tässä tapauksessa tarkennetaan </w:t>
      </w:r>
      <w:proofErr w:type="spellStart"/>
      <w:r w:rsidR="005021E3" w:rsidRPr="4D047E72">
        <w:t>adminis</w:t>
      </w:r>
      <w:r w:rsidR="00B90126" w:rsidRPr="4D047E72">
        <w:t>trationUnit</w:t>
      </w:r>
      <w:r w:rsidR="00BB7B95" w:rsidRPr="4D047E72">
        <w:t>Code</w:t>
      </w:r>
      <w:proofErr w:type="spellEnd"/>
      <w:r w:rsidRPr="4D047E72">
        <w:t xml:space="preserve"> </w:t>
      </w:r>
      <w:r w:rsidR="00B90126" w:rsidRPr="4D047E72">
        <w:t>-</w:t>
      </w:r>
      <w:r w:rsidRPr="4D047E72">
        <w:t>rakenteella.</w:t>
      </w:r>
      <w:r w:rsidR="003435E1" w:rsidRPr="4D047E72">
        <w:t xml:space="preserve"> </w:t>
      </w:r>
      <w:proofErr w:type="spellStart"/>
      <w:r w:rsidR="003435E1" w:rsidRPr="4D047E72">
        <w:t>Huom</w:t>
      </w:r>
      <w:proofErr w:type="spellEnd"/>
      <w:r w:rsidR="003435E1" w:rsidRPr="4D047E72">
        <w:t xml:space="preserve">! potilasystävällistä annosta annettaessa </w:t>
      </w:r>
      <w:proofErr w:type="spellStart"/>
      <w:r w:rsidR="003435E1" w:rsidRPr="4D047E72">
        <w:t>unitin</w:t>
      </w:r>
      <w:proofErr w:type="spellEnd"/>
      <w:r w:rsidR="003435E1" w:rsidRPr="4D047E72">
        <w:t xml:space="preserve"> arvo ”1” on pakollinen poiketen HL7 Finland V3 tietotyyppioppaan </w:t>
      </w:r>
      <w:proofErr w:type="spellStart"/>
      <w:r w:rsidR="003435E1" w:rsidRPr="00651E6B">
        <w:t>defaul</w:t>
      </w:r>
      <w:proofErr w:type="spellEnd"/>
      <w:r w:rsidR="003435E1" w:rsidRPr="00651E6B">
        <w:t>/</w:t>
      </w:r>
      <w:proofErr w:type="spellStart"/>
      <w:r w:rsidR="003435E1" w:rsidRPr="00651E6B">
        <w:t>fixed</w:t>
      </w:r>
      <w:proofErr w:type="spellEnd"/>
      <w:r w:rsidR="003435E1" w:rsidRPr="00651E6B">
        <w:t xml:space="preserve">-arvojen </w:t>
      </w:r>
      <w:r w:rsidR="003435E1" w:rsidRPr="4D047E72">
        <w:t xml:space="preserve">ohjeistuksesta.  </w:t>
      </w:r>
    </w:p>
    <w:p w14:paraId="498697AA" w14:textId="1EDA5315" w:rsidR="00102DEC" w:rsidRPr="000D1B8A" w:rsidRDefault="00102DEC" w:rsidP="000D1B8A">
      <w:pPr>
        <w:pStyle w:val="Snt4"/>
        <w:rPr>
          <w:bCs/>
        </w:rPr>
      </w:pPr>
      <w:r w:rsidRPr="4716D89F">
        <w:rPr>
          <w:b/>
          <w:bCs/>
        </w:rPr>
        <w:t xml:space="preserve">Esimerkki: </w:t>
      </w:r>
      <w:r w:rsidRPr="4716D89F">
        <w:t>&lt;</w:t>
      </w:r>
      <w:proofErr w:type="spellStart"/>
      <w:r w:rsidRPr="4716D89F">
        <w:rPr>
          <w:rStyle w:val="XMLDarkRed"/>
          <w:rFonts w:ascii="Times New Roman" w:hAnsi="Times New Roman"/>
          <w:sz w:val="22"/>
          <w:highlight w:val="white"/>
        </w:rPr>
        <w:t>high</w:t>
      </w:r>
      <w:proofErr w:type="spellEnd"/>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 xml:space="preserve">="2" </w:t>
      </w:r>
      <w:proofErr w:type="spellStart"/>
      <w:r w:rsidRPr="4716D89F">
        <w:rPr>
          <w:rStyle w:val="XMLRed"/>
          <w:rFonts w:ascii="Times New Roman" w:hAnsi="Times New Roman"/>
          <w:sz w:val="22"/>
          <w:highlight w:val="white"/>
          <w:lang w:val="de-DE"/>
        </w:rPr>
        <w:t>unit</w:t>
      </w:r>
      <w:proofErr w:type="spellEnd"/>
      <w:r w:rsidRPr="4716D89F">
        <w:t>="1"&gt;</w:t>
      </w:r>
    </w:p>
    <w:p w14:paraId="5424A9CC" w14:textId="77777777" w:rsidR="00686614" w:rsidRDefault="00686614" w:rsidP="00846AC1">
      <w:pPr>
        <w:pStyle w:val="Snt4"/>
      </w:pPr>
    </w:p>
    <w:p w14:paraId="511A1600" w14:textId="6AF6425F" w:rsidR="00E5404D" w:rsidRDefault="00C579A7" w:rsidP="00C579A7">
      <w:pPr>
        <w:pStyle w:val="Snt1"/>
      </w:pPr>
      <w:r>
        <w:t xml:space="preserve">5. </w:t>
      </w:r>
      <w:r w:rsidR="00EC10F9">
        <w:t>VAIHTOEHTOISESTI PAKOLLINEN</w:t>
      </w:r>
      <w:r w:rsidR="00383FCE">
        <w:t xml:space="preserve"> nolla tai yksi [</w:t>
      </w:r>
      <w:proofErr w:type="gramStart"/>
      <w:r w:rsidR="00383FCE">
        <w:t>0..</w:t>
      </w:r>
      <w:proofErr w:type="gramEnd"/>
      <w:r w:rsidR="00383FCE">
        <w:t>1]</w:t>
      </w:r>
      <w:r w:rsidR="000D3DCB">
        <w:t xml:space="preserve"> </w:t>
      </w:r>
      <w:proofErr w:type="spellStart"/>
      <w:r w:rsidR="000D3DCB" w:rsidRPr="000D3DCB">
        <w:t>administrationUnitCode</w:t>
      </w:r>
      <w:proofErr w:type="spellEnd"/>
      <w:r w:rsidR="002D7193">
        <w:t xml:space="preserve"> annosyksikkö</w:t>
      </w:r>
      <w:r w:rsidR="004A44D8">
        <w:t xml:space="preserve"> (242)</w:t>
      </w:r>
      <w:r w:rsidR="00CE1FAC">
        <w:t>,</w:t>
      </w:r>
      <w:r w:rsidR="00CE1FAC" w:rsidRPr="00CE1FAC">
        <w:t xml:space="preserve"> arvo annetaan luokituksesta Sähköinen lääkemääräys - Annosyksikkö (</w:t>
      </w:r>
      <w:proofErr w:type="spellStart"/>
      <w:r w:rsidR="00CE1FAC" w:rsidRPr="00CE1FAC">
        <w:t>codeSystem</w:t>
      </w:r>
      <w:proofErr w:type="spellEnd"/>
      <w:r w:rsidR="00CE1FAC" w:rsidRPr="00CE1FAC">
        <w:t>: 1.2.246.537.6.138</w:t>
      </w:r>
      <w:r w:rsidR="00765D5C">
        <w:t>.</w:t>
      </w:r>
      <w:r w:rsidR="00F37ACA">
        <w:t>202001</w:t>
      </w:r>
      <w:r w:rsidR="00CE1FAC" w:rsidRPr="00CE1FAC">
        <w:t xml:space="preserve">) </w:t>
      </w:r>
      <w:r w:rsidR="00765D5C">
        <w:t>CE</w:t>
      </w:r>
      <w:r w:rsidR="00CE1FAC" w:rsidRPr="00CE1FAC">
        <w:t>-tietotyypillä</w:t>
      </w:r>
      <w:r w:rsidR="00D813D4">
        <w:br/>
      </w:r>
      <w:r w:rsidR="00D813D4" w:rsidRPr="00D813D4">
        <w:t xml:space="preserve">{JOS </w:t>
      </w:r>
      <w:r w:rsidR="00D813D4">
        <w:t>Annos (fysikaalinen)</w:t>
      </w:r>
      <w:r w:rsidR="00D813D4" w:rsidRPr="00D813D4">
        <w:t xml:space="preserve"> (24</w:t>
      </w:r>
      <w:r w:rsidR="00D813D4">
        <w:t>1</w:t>
      </w:r>
      <w:r w:rsidR="00D813D4" w:rsidRPr="00D813D4">
        <w:t>) on tyhjä}</w:t>
      </w:r>
      <w:r w:rsidR="00383FCE">
        <w:t xml:space="preserve"> </w:t>
      </w:r>
    </w:p>
    <w:p w14:paraId="3642408C" w14:textId="6B70D798" w:rsidR="004E6173" w:rsidRDefault="004E6173" w:rsidP="00E5404D">
      <w:pPr>
        <w:pStyle w:val="Snt1"/>
      </w:pPr>
    </w:p>
    <w:p w14:paraId="3A8F36F0" w14:textId="0CDBE4C6" w:rsidR="00D8644D" w:rsidRDefault="00D8644D" w:rsidP="00D8644D">
      <w:pPr>
        <w:pStyle w:val="Snt1"/>
      </w:pPr>
      <w:r w:rsidRPr="00BC0C17">
        <w:rPr>
          <w:b/>
          <w:bCs/>
        </w:rPr>
        <w:t xml:space="preserve">Toteutusohje: </w:t>
      </w:r>
      <w:r>
        <w:t>Annos</w:t>
      </w:r>
      <w:r w:rsidR="000A4030">
        <w:t xml:space="preserve">yksikön ja annoksen rakenne ovat vaihtoehtoisia </w:t>
      </w:r>
      <w:r w:rsidR="002C32EB">
        <w:t>Annos (fysikaalinen) rakenteelle</w:t>
      </w:r>
      <w:r>
        <w:t>.</w:t>
      </w:r>
    </w:p>
    <w:p w14:paraId="6AE4308E" w14:textId="7C1BF7B5" w:rsidR="00402D64" w:rsidRPr="00264733" w:rsidRDefault="00402D64" w:rsidP="00023214">
      <w:pPr>
        <w:pStyle w:val="Snt1"/>
        <w:rPr>
          <w:b/>
        </w:rPr>
      </w:pPr>
      <w:r w:rsidRPr="4716D89F">
        <w:rPr>
          <w:b/>
          <w:bCs/>
        </w:rPr>
        <w:t>Esimerkki:</w:t>
      </w:r>
      <w:r w:rsidRPr="4D047E72">
        <w:t xml:space="preserve"> </w:t>
      </w:r>
      <w:r w:rsidR="00C00ED4" w:rsidRPr="00264733">
        <w:t xml:space="preserve">&lt; </w:t>
      </w:r>
      <w:proofErr w:type="spellStart"/>
      <w:r w:rsidR="00C00ED4" w:rsidRPr="4716D89F">
        <w:rPr>
          <w:rStyle w:val="XMLDarkRed"/>
          <w:rFonts w:ascii="Times New Roman" w:hAnsi="Times New Roman"/>
          <w:sz w:val="22"/>
          <w:highlight w:val="white"/>
        </w:rPr>
        <w:t>administrationUnitCode</w:t>
      </w:r>
      <w:proofErr w:type="spellEnd"/>
      <w:r w:rsidR="00C00ED4" w:rsidRPr="4D047E72">
        <w:t xml:space="preserve"> </w:t>
      </w:r>
      <w:r w:rsidR="00C00ED4" w:rsidRPr="4716D89F">
        <w:rPr>
          <w:rStyle w:val="XMLRed"/>
          <w:rFonts w:ascii="Times New Roman" w:hAnsi="Times New Roman"/>
          <w:sz w:val="22"/>
          <w:highlight w:val="white"/>
          <w:lang w:val="de-DE"/>
        </w:rPr>
        <w:t>code</w:t>
      </w:r>
      <w:r w:rsidR="00C00ED4" w:rsidRPr="00264733">
        <w:t>="</w:t>
      </w:r>
      <w:r w:rsidR="00873373">
        <w:t>18</w:t>
      </w:r>
      <w:r w:rsidR="00C00ED4" w:rsidRPr="4D047E72">
        <w:t xml:space="preserve">" </w:t>
      </w:r>
      <w:proofErr w:type="spellStart"/>
      <w:r w:rsidR="00C00ED4" w:rsidRPr="4716D89F">
        <w:rPr>
          <w:rStyle w:val="XMLRed"/>
          <w:rFonts w:ascii="Times New Roman" w:hAnsi="Times New Roman"/>
          <w:sz w:val="22"/>
          <w:highlight w:val="white"/>
          <w:lang w:val="de-DE"/>
        </w:rPr>
        <w:t>codeSystem</w:t>
      </w:r>
      <w:proofErr w:type="spellEnd"/>
      <w:r w:rsidR="00C00ED4" w:rsidRPr="00264733">
        <w:t>="1.2.246.537.6.138</w:t>
      </w:r>
      <w:r w:rsidR="00584C4E" w:rsidRPr="4D047E72">
        <w:t>.</w:t>
      </w:r>
      <w:r w:rsidR="00F37ACA" w:rsidRPr="00264733">
        <w:t>202001</w:t>
      </w:r>
      <w:r w:rsidR="00C00ED4" w:rsidRPr="4D047E72">
        <w:t xml:space="preserve">" </w:t>
      </w:r>
      <w:proofErr w:type="spellStart"/>
      <w:r w:rsidR="00C00ED4" w:rsidRPr="4716D89F">
        <w:rPr>
          <w:rStyle w:val="XMLRed"/>
          <w:rFonts w:ascii="Times New Roman" w:hAnsi="Times New Roman"/>
          <w:sz w:val="22"/>
          <w:highlight w:val="white"/>
          <w:lang w:val="de-DE"/>
        </w:rPr>
        <w:t>codeSystemName</w:t>
      </w:r>
      <w:proofErr w:type="spellEnd"/>
      <w:r w:rsidR="00C00ED4" w:rsidRPr="00264733">
        <w:t xml:space="preserve">="Sähköinen lääkemääräys - Annosyksikkö" </w:t>
      </w:r>
      <w:proofErr w:type="spellStart"/>
      <w:r w:rsidR="00C00ED4" w:rsidRPr="4716D89F">
        <w:rPr>
          <w:rStyle w:val="XMLRed"/>
          <w:rFonts w:ascii="Times New Roman" w:hAnsi="Times New Roman"/>
          <w:sz w:val="22"/>
          <w:highlight w:val="white"/>
          <w:lang w:val="de-DE"/>
        </w:rPr>
        <w:t>displayName</w:t>
      </w:r>
      <w:proofErr w:type="spellEnd"/>
      <w:r w:rsidR="00C00ED4" w:rsidRPr="00264733">
        <w:t>="tabletti"/&gt;</w:t>
      </w:r>
    </w:p>
    <w:p w14:paraId="4A3A5301" w14:textId="77777777" w:rsidR="00D8644D" w:rsidRDefault="00D8644D" w:rsidP="00E5404D">
      <w:pPr>
        <w:pStyle w:val="Snt1"/>
      </w:pPr>
    </w:p>
    <w:p w14:paraId="5B924D2F" w14:textId="353B1285" w:rsidR="00E5404D" w:rsidRPr="00AC3C96" w:rsidRDefault="00C841D4" w:rsidP="00E5404D">
      <w:pPr>
        <w:pStyle w:val="Snt1"/>
      </w:pPr>
      <w:r>
        <w:t>6</w:t>
      </w:r>
      <w:r w:rsidR="00E5404D" w:rsidRPr="00AC3C96">
        <w:t>. PAKOLLINEN yksi [</w:t>
      </w:r>
      <w:proofErr w:type="gramStart"/>
      <w:r w:rsidR="00E5404D" w:rsidRPr="00AC3C96">
        <w:t>1..</w:t>
      </w:r>
      <w:proofErr w:type="gramEnd"/>
      <w:r w:rsidR="00E5404D" w:rsidRPr="00AC3C96">
        <w:t xml:space="preserve">1] </w:t>
      </w:r>
      <w:proofErr w:type="spellStart"/>
      <w:r w:rsidR="00E5404D">
        <w:t>consumable</w:t>
      </w:r>
      <w:proofErr w:type="spellEnd"/>
    </w:p>
    <w:p w14:paraId="2701A6CB" w14:textId="4D499314" w:rsidR="00E5404D" w:rsidRDefault="004F61EE" w:rsidP="00D4617F">
      <w:pPr>
        <w:pStyle w:val="Snt2"/>
      </w:pPr>
      <w:r>
        <w:t xml:space="preserve">a. </w:t>
      </w:r>
      <w:r w:rsidR="00AA1577">
        <w:t>PAKOLLINEN yksi [</w:t>
      </w:r>
      <w:proofErr w:type="gramStart"/>
      <w:r w:rsidR="00AA1577">
        <w:t>1..</w:t>
      </w:r>
      <w:proofErr w:type="gramEnd"/>
      <w:r w:rsidR="00AA1577">
        <w:t>1]</w:t>
      </w:r>
      <w:r w:rsidR="00DD0B04">
        <w:t xml:space="preserve"> </w:t>
      </w:r>
      <w:proofErr w:type="spellStart"/>
      <w:r w:rsidR="00DD0B04" w:rsidRPr="00DD0B04">
        <w:t>manufacturedProduct</w:t>
      </w:r>
      <w:proofErr w:type="spellEnd"/>
    </w:p>
    <w:p w14:paraId="1A9C5097" w14:textId="1F1EFEFA" w:rsidR="00DD0B04" w:rsidRDefault="00DD0B04" w:rsidP="00D4617F">
      <w:pPr>
        <w:pStyle w:val="Snt3"/>
      </w:pPr>
      <w:r>
        <w:t>a. PAKOLLINEN yksi [</w:t>
      </w:r>
      <w:proofErr w:type="gramStart"/>
      <w:r>
        <w:t>1..</w:t>
      </w:r>
      <w:proofErr w:type="gramEnd"/>
      <w:r>
        <w:t>1]</w:t>
      </w:r>
      <w:r w:rsidR="00FE5162">
        <w:t xml:space="preserve"> </w:t>
      </w:r>
      <w:proofErr w:type="spellStart"/>
      <w:r w:rsidR="00FE5162" w:rsidRPr="00FE5162">
        <w:t>manufacturedLabeledDrug</w:t>
      </w:r>
      <w:proofErr w:type="spellEnd"/>
      <w:r w:rsidR="00D4617F">
        <w:t>/@nullFlavor=”NI”</w:t>
      </w:r>
    </w:p>
    <w:p w14:paraId="03288834" w14:textId="77777777" w:rsidR="003B618C" w:rsidRDefault="003B618C" w:rsidP="00D4617F">
      <w:pPr>
        <w:pStyle w:val="Snt3"/>
      </w:pPr>
    </w:p>
    <w:p w14:paraId="2416BC1A" w14:textId="344E77D3" w:rsidR="005A4AE6" w:rsidRDefault="005A4AE6" w:rsidP="00E5404D">
      <w:pPr>
        <w:pStyle w:val="Snt2"/>
      </w:pPr>
    </w:p>
    <w:p w14:paraId="1B7E5FE2" w14:textId="2820213E" w:rsidR="0013709B" w:rsidRDefault="0013709B" w:rsidP="00903C36">
      <w:pPr>
        <w:pStyle w:val="Snt1"/>
      </w:pPr>
      <w:r>
        <w:rPr>
          <w:b/>
          <w:bCs/>
        </w:rPr>
        <w:t>Esimerkki:</w:t>
      </w:r>
    </w:p>
    <w:p w14:paraId="038C84F6" w14:textId="48CA7F31" w:rsidR="00903C36" w:rsidRPr="0013709B" w:rsidRDefault="00903C36" w:rsidP="00903C36">
      <w:pPr>
        <w:pStyle w:val="Snt1"/>
        <w:rPr>
          <w:rFonts w:ascii="Arial" w:hAnsi="Arial" w:cs="Arial"/>
          <w:sz w:val="20"/>
          <w:szCs w:val="20"/>
        </w:rPr>
      </w:pP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Annokset, toistuva</w:t>
      </w:r>
      <w:r w:rsidRPr="0013709B">
        <w:rPr>
          <w:rFonts w:ascii="Arial" w:hAnsi="Arial" w:cs="Arial"/>
          <w:sz w:val="20"/>
          <w:szCs w:val="20"/>
        </w:rPr>
        <w:t xml:space="preserve"> --&gt;</w:t>
      </w:r>
    </w:p>
    <w:p w14:paraId="40D570D6" w14:textId="77777777" w:rsidR="00903C36" w:rsidRPr="002742C1" w:rsidRDefault="00903C36" w:rsidP="0013709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2742C1">
        <w:rPr>
          <w:rFonts w:ascii="Arial" w:hAnsi="Arial" w:cs="Arial"/>
          <w:sz w:val="20"/>
          <w:szCs w:val="20"/>
        </w:rPr>
        <w:t>&lt;</w:t>
      </w:r>
      <w:proofErr w:type="spellStart"/>
      <w:r w:rsidRPr="002742C1">
        <w:rPr>
          <w:rStyle w:val="XMLDarkRed"/>
          <w:rFonts w:cs="Arial"/>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5756A6AB" w14:textId="77777777" w:rsidR="00903C36" w:rsidRPr="00D32773" w:rsidRDefault="00903C36"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proofErr w:type="spellStart"/>
      <w:r w:rsidRPr="0013709B">
        <w:rPr>
          <w:rStyle w:val="XMLDarkRed"/>
          <w:rFonts w:cs="Arial"/>
          <w:sz w:val="20"/>
          <w:szCs w:val="20"/>
          <w:highlight w:val="white"/>
          <w:lang w:val="en-GB"/>
        </w:rPr>
        <w:t>substanceAdministration</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="SBADM"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3244E1A9" w14:textId="600941F5" w:rsidR="00903C36" w:rsidRPr="0013709B" w:rsidRDefault="00903C36" w:rsidP="00903C36">
      <w:pPr>
        <w:pStyle w:val="Snt1"/>
        <w:rPr>
          <w:rFonts w:ascii="Arial" w:hAnsi="Arial" w:cs="Arial"/>
          <w:sz w:val="20"/>
          <w:szCs w:val="20"/>
        </w:rPr>
      </w:pPr>
      <w:r w:rsidRPr="00D32773">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40232F">
        <w:rPr>
          <w:rFonts w:ascii="Arial" w:eastAsia="Times New Roman" w:hAnsi="Arial" w:cs="Arial"/>
          <w:color w:val="808080"/>
          <w:sz w:val="20"/>
          <w:szCs w:val="20"/>
          <w:highlight w:val="white"/>
          <w:lang w:eastAsia="fi-FI"/>
        </w:rPr>
        <w:t>tekninen tunniste annokselle</w:t>
      </w:r>
      <w:r w:rsidRPr="0013709B">
        <w:rPr>
          <w:rFonts w:ascii="Arial" w:hAnsi="Arial" w:cs="Arial"/>
          <w:sz w:val="20"/>
          <w:szCs w:val="20"/>
        </w:rPr>
        <w:t xml:space="preserve"> --&gt;</w:t>
      </w:r>
    </w:p>
    <w:p w14:paraId="1791EDAF" w14:textId="77777777" w:rsidR="00903C36" w:rsidRPr="002742C1"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13709B">
        <w:rPr>
          <w:rFonts w:ascii="Arial" w:hAnsi="Arial" w:cs="Arial"/>
          <w:sz w:val="20"/>
          <w:szCs w:val="20"/>
        </w:rPr>
        <w:tab/>
      </w:r>
      <w:r w:rsidRPr="0013709B">
        <w:rPr>
          <w:rFonts w:ascii="Arial" w:hAnsi="Arial" w:cs="Arial"/>
          <w:sz w:val="20"/>
          <w:szCs w:val="20"/>
        </w:rPr>
        <w:tab/>
      </w:r>
      <w:r w:rsidRPr="002742C1">
        <w:rPr>
          <w:rFonts w:ascii="Arial" w:hAnsi="Arial" w:cs="Arial"/>
          <w:sz w:val="20"/>
          <w:szCs w:val="20"/>
        </w:rPr>
        <w:t>&lt;</w:t>
      </w:r>
      <w:r w:rsidRPr="002742C1">
        <w:rPr>
          <w:rStyle w:val="XMLDarkRed"/>
          <w:sz w:val="20"/>
          <w:szCs w:val="20"/>
          <w:highlight w:val="white"/>
        </w:rPr>
        <w:t>id</w:t>
      </w:r>
      <w:r w:rsidRPr="002742C1">
        <w:rPr>
          <w:rFonts w:ascii="Arial" w:hAnsi="Arial" w:cs="Arial"/>
          <w:sz w:val="20"/>
          <w:szCs w:val="20"/>
        </w:rPr>
        <w:t xml:space="preserve"> </w:t>
      </w:r>
      <w:r w:rsidRPr="4716D89F">
        <w:rPr>
          <w:rStyle w:val="XMLRed"/>
          <w:sz w:val="20"/>
          <w:szCs w:val="20"/>
          <w:highlight w:val="white"/>
          <w:lang w:val="de-DE"/>
        </w:rPr>
        <w:t>root</w:t>
      </w:r>
      <w:r w:rsidRPr="002742C1">
        <w:rPr>
          <w:rFonts w:ascii="Arial" w:hAnsi="Arial" w:cs="Arial"/>
          <w:sz w:val="20"/>
          <w:szCs w:val="20"/>
        </w:rPr>
        <w:t>="1.2.246.10.1602257.14.2019.860.1.1.1"/&gt;</w:t>
      </w:r>
    </w:p>
    <w:p w14:paraId="54580B85" w14:textId="77777777" w:rsidR="00903C36" w:rsidRPr="002564DB" w:rsidRDefault="00903C36" w:rsidP="00CF7D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2742C1">
        <w:rPr>
          <w:rFonts w:ascii="Arial" w:hAnsi="Arial" w:cs="Arial"/>
          <w:sz w:val="20"/>
          <w:szCs w:val="20"/>
        </w:rPr>
        <w:tab/>
      </w:r>
      <w:r w:rsidRPr="002564DB">
        <w:rPr>
          <w:rFonts w:ascii="Arial" w:hAnsi="Arial" w:cs="Arial"/>
          <w:sz w:val="20"/>
          <w:szCs w:val="20"/>
          <w:lang w:val="en-US"/>
        </w:rPr>
        <w:t>&lt;</w:t>
      </w:r>
      <w:r w:rsidRPr="4716D89F">
        <w:rPr>
          <w:rStyle w:val="XMLDarkRed"/>
          <w:sz w:val="20"/>
          <w:szCs w:val="20"/>
          <w:highlight w:val="white"/>
          <w:lang w:val="en-US"/>
        </w:rPr>
        <w:t>code</w:t>
      </w:r>
      <w:r w:rsidRPr="002564DB">
        <w:rPr>
          <w:rFonts w:ascii="Arial" w:hAnsi="Arial" w:cs="Arial"/>
          <w:sz w:val="20"/>
          <w:szCs w:val="20"/>
          <w:lang w:val="en-US"/>
        </w:rPr>
        <w:t xml:space="preserve"> </w:t>
      </w:r>
      <w:r w:rsidRPr="4716D89F">
        <w:rPr>
          <w:rStyle w:val="XMLRed"/>
          <w:sz w:val="20"/>
          <w:szCs w:val="20"/>
          <w:highlight w:val="white"/>
          <w:lang w:val="de-DE"/>
        </w:rPr>
        <w:t>code</w:t>
      </w:r>
      <w:r w:rsidRPr="002564DB">
        <w:rPr>
          <w:rFonts w:ascii="Arial" w:hAnsi="Arial" w:cs="Arial"/>
          <w:sz w:val="20"/>
          <w:szCs w:val="20"/>
          <w:lang w:val="en-US"/>
        </w:rPr>
        <w:t xml:space="preserve">="239" </w:t>
      </w:r>
      <w:proofErr w:type="spellStart"/>
      <w:r w:rsidRPr="4716D89F">
        <w:rPr>
          <w:rStyle w:val="XMLRed"/>
          <w:sz w:val="20"/>
          <w:szCs w:val="20"/>
          <w:highlight w:val="white"/>
          <w:lang w:val="de-DE"/>
        </w:rPr>
        <w:t>codeSystem</w:t>
      </w:r>
      <w:proofErr w:type="spellEnd"/>
      <w:r w:rsidRPr="002564DB">
        <w:rPr>
          <w:rFonts w:ascii="Arial" w:hAnsi="Arial" w:cs="Arial"/>
          <w:sz w:val="20"/>
          <w:szCs w:val="20"/>
          <w:lang w:val="en-US"/>
        </w:rPr>
        <w:t xml:space="preserve">="1.2.246.537.6.12.2002.126" </w:t>
      </w:r>
      <w:proofErr w:type="spellStart"/>
      <w:r w:rsidRPr="4716D89F">
        <w:rPr>
          <w:rStyle w:val="XMLRed"/>
          <w:sz w:val="20"/>
          <w:szCs w:val="20"/>
          <w:highlight w:val="white"/>
          <w:lang w:val="de-DE"/>
        </w:rPr>
        <w:t>codeSystemName</w:t>
      </w:r>
      <w:proofErr w:type="spellEnd"/>
      <w:r w:rsidRPr="002564DB">
        <w:rPr>
          <w:rFonts w:ascii="Arial" w:hAnsi="Arial" w:cs="Arial"/>
          <w:sz w:val="20"/>
          <w:szCs w:val="20"/>
          <w:lang w:val="en-US"/>
        </w:rPr>
        <w:t>="</w:t>
      </w:r>
      <w:proofErr w:type="spellStart"/>
      <w:r w:rsidRPr="002564DB">
        <w:rPr>
          <w:rFonts w:ascii="Arial" w:hAnsi="Arial" w:cs="Arial"/>
          <w:sz w:val="20"/>
          <w:szCs w:val="20"/>
          <w:lang w:val="en-US"/>
        </w:rPr>
        <w:t>Lääkityslista</w:t>
      </w:r>
      <w:proofErr w:type="spellEnd"/>
      <w:r w:rsidRPr="002564DB">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2564DB">
        <w:rPr>
          <w:rFonts w:ascii="Arial" w:hAnsi="Arial" w:cs="Arial"/>
          <w:sz w:val="20"/>
          <w:szCs w:val="20"/>
          <w:lang w:val="en-US"/>
        </w:rPr>
        <w:t>="</w:t>
      </w:r>
      <w:proofErr w:type="spellStart"/>
      <w:r w:rsidRPr="002564DB">
        <w:rPr>
          <w:rFonts w:ascii="Arial" w:hAnsi="Arial" w:cs="Arial"/>
          <w:sz w:val="20"/>
          <w:szCs w:val="20"/>
          <w:lang w:val="en-US"/>
        </w:rPr>
        <w:t>annokset</w:t>
      </w:r>
      <w:proofErr w:type="spellEnd"/>
      <w:r w:rsidRPr="002564DB">
        <w:rPr>
          <w:rFonts w:ascii="Arial" w:hAnsi="Arial" w:cs="Arial"/>
          <w:sz w:val="20"/>
          <w:szCs w:val="20"/>
          <w:lang w:val="en-US"/>
        </w:rPr>
        <w:t>"/&gt;</w:t>
      </w:r>
    </w:p>
    <w:p w14:paraId="50BEC8F4" w14:textId="4CC56600" w:rsidR="00903C36" w:rsidRPr="0013709B" w:rsidRDefault="00903C36" w:rsidP="00903C36">
      <w:pPr>
        <w:pStyle w:val="Snt1"/>
        <w:rPr>
          <w:rFonts w:ascii="Arial" w:hAnsi="Arial" w:cs="Arial"/>
          <w:sz w:val="20"/>
          <w:szCs w:val="20"/>
        </w:rPr>
      </w:pPr>
      <w:r w:rsidRPr="002564DB">
        <w:rPr>
          <w:rFonts w:ascii="Arial" w:hAnsi="Arial" w:cs="Arial"/>
          <w:sz w:val="20"/>
          <w:szCs w:val="20"/>
          <w:lang w:val="en-US"/>
        </w:rPr>
        <w:tab/>
      </w:r>
      <w:proofErr w:type="gramStart"/>
      <w:r w:rsidRPr="0013709B">
        <w:rPr>
          <w:rFonts w:ascii="Arial" w:hAnsi="Arial" w:cs="Arial"/>
          <w:sz w:val="20"/>
          <w:szCs w:val="20"/>
        </w:rPr>
        <w:t>&lt;!--</w:t>
      </w:r>
      <w:proofErr w:type="gramEnd"/>
      <w:r w:rsidRPr="0013709B">
        <w:rPr>
          <w:rFonts w:ascii="Arial" w:hAnsi="Arial" w:cs="Arial"/>
          <w:sz w:val="20"/>
          <w:szCs w:val="20"/>
        </w:rPr>
        <w:t xml:space="preserve"> </w:t>
      </w:r>
      <w:r w:rsidRPr="006461E7">
        <w:rPr>
          <w:rFonts w:ascii="Arial" w:eastAsia="Times New Roman" w:hAnsi="Arial" w:cs="Arial"/>
          <w:color w:val="808080"/>
          <w:sz w:val="20"/>
          <w:szCs w:val="20"/>
          <w:highlight w:val="white"/>
          <w:lang w:eastAsia="fi-FI"/>
        </w:rPr>
        <w:t>annos ja annosyksikkö</w:t>
      </w:r>
      <w:r w:rsidR="00CF7DD9" w:rsidRPr="006461E7">
        <w:rPr>
          <w:rFonts w:ascii="Arial" w:eastAsia="Times New Roman" w:hAnsi="Arial" w:cs="Arial"/>
          <w:color w:val="808080"/>
          <w:sz w:val="20"/>
          <w:szCs w:val="20"/>
          <w:highlight w:val="white"/>
          <w:lang w:eastAsia="fi-FI"/>
        </w:rPr>
        <w:t>,</w:t>
      </w:r>
      <w:r w:rsidRPr="006461E7">
        <w:rPr>
          <w:rFonts w:ascii="Arial" w:eastAsia="Times New Roman" w:hAnsi="Arial" w:cs="Arial"/>
          <w:color w:val="808080"/>
          <w:sz w:val="20"/>
          <w:szCs w:val="20"/>
          <w:highlight w:val="white"/>
          <w:lang w:eastAsia="fi-FI"/>
        </w:rPr>
        <w:t xml:space="preserve"> </w:t>
      </w:r>
      <w:proofErr w:type="spellStart"/>
      <w:r w:rsidRPr="006461E7">
        <w:rPr>
          <w:rFonts w:ascii="Arial" w:eastAsia="Times New Roman" w:hAnsi="Arial" w:cs="Arial"/>
          <w:color w:val="808080"/>
          <w:sz w:val="20"/>
          <w:szCs w:val="20"/>
          <w:highlight w:val="white"/>
          <w:lang w:eastAsia="fi-FI"/>
        </w:rPr>
        <w:t>unit</w:t>
      </w:r>
      <w:proofErr w:type="spellEnd"/>
      <w:r w:rsidRPr="006461E7">
        <w:rPr>
          <w:rFonts w:ascii="Arial" w:eastAsia="Times New Roman" w:hAnsi="Arial" w:cs="Arial"/>
          <w:color w:val="808080"/>
          <w:sz w:val="20"/>
          <w:szCs w:val="20"/>
          <w:highlight w:val="white"/>
          <w:lang w:eastAsia="fi-FI"/>
        </w:rPr>
        <w:t xml:space="preserve"> tulee tässä rakenteessa 1 ja varsinainen yksikkö annetaan </w:t>
      </w:r>
      <w:proofErr w:type="spellStart"/>
      <w:r w:rsidRPr="006461E7">
        <w:rPr>
          <w:rFonts w:ascii="Arial" w:eastAsia="Times New Roman" w:hAnsi="Arial" w:cs="Arial"/>
          <w:color w:val="808080"/>
          <w:sz w:val="20"/>
          <w:szCs w:val="20"/>
          <w:highlight w:val="white"/>
          <w:lang w:eastAsia="fi-FI"/>
        </w:rPr>
        <w:t>administrationUnitCode</w:t>
      </w:r>
      <w:proofErr w:type="spellEnd"/>
      <w:r w:rsidRPr="006461E7">
        <w:rPr>
          <w:rFonts w:ascii="Arial" w:eastAsia="Times New Roman" w:hAnsi="Arial" w:cs="Arial"/>
          <w:color w:val="808080"/>
          <w:sz w:val="20"/>
          <w:szCs w:val="20"/>
          <w:highlight w:val="white"/>
          <w:lang w:eastAsia="fi-FI"/>
        </w:rPr>
        <w:t>-elementissä</w:t>
      </w:r>
      <w:r w:rsidRPr="0013709B">
        <w:rPr>
          <w:rFonts w:ascii="Arial" w:hAnsi="Arial" w:cs="Arial"/>
          <w:sz w:val="20"/>
          <w:szCs w:val="20"/>
        </w:rPr>
        <w:t xml:space="preserve"> --&gt;</w:t>
      </w:r>
    </w:p>
    <w:p w14:paraId="42301819"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13709B">
        <w:rPr>
          <w:rFonts w:ascii="Arial" w:hAnsi="Arial" w:cs="Arial"/>
          <w:sz w:val="20"/>
          <w:szCs w:val="20"/>
        </w:rPr>
        <w:tab/>
      </w:r>
      <w:r w:rsidRPr="0013709B">
        <w:rPr>
          <w:rFonts w:ascii="Arial" w:hAnsi="Arial" w:cs="Arial"/>
          <w:sz w:val="20"/>
          <w:szCs w:val="20"/>
        </w:rPr>
        <w:tab/>
      </w:r>
      <w:r w:rsidRPr="00D32773">
        <w:rPr>
          <w:rFonts w:ascii="Arial" w:hAnsi="Arial" w:cs="Arial"/>
          <w:sz w:val="20"/>
          <w:szCs w:val="20"/>
          <w:lang w:val="en-US"/>
        </w:rPr>
        <w:t>&lt;</w:t>
      </w:r>
      <w:proofErr w:type="spellStart"/>
      <w:r w:rsidRPr="4716D89F">
        <w:rPr>
          <w:rStyle w:val="XMLDarkRed"/>
          <w:sz w:val="20"/>
          <w:szCs w:val="20"/>
          <w:highlight w:val="white"/>
          <w:lang w:val="en-GB"/>
        </w:rPr>
        <w:t>doseQuantity</w:t>
      </w:r>
      <w:proofErr w:type="spellEnd"/>
      <w:r w:rsidRPr="00D32773">
        <w:rPr>
          <w:rFonts w:ascii="Arial" w:hAnsi="Arial" w:cs="Arial"/>
          <w:sz w:val="20"/>
          <w:szCs w:val="20"/>
          <w:lang w:val="en-US"/>
        </w:rPr>
        <w:t>&gt;</w:t>
      </w:r>
    </w:p>
    <w:p w14:paraId="4A1960A8"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low</w:t>
      </w:r>
      <w:r w:rsidRPr="00D32773">
        <w:rPr>
          <w:rFonts w:ascii="Arial" w:hAnsi="Arial" w:cs="Arial"/>
          <w:sz w:val="20"/>
          <w:szCs w:val="20"/>
          <w:lang w:val="en-US"/>
        </w:rPr>
        <w:t xml:space="preserve"> </w:t>
      </w:r>
      <w:proofErr w:type="spellStart"/>
      <w:r w:rsidRPr="4716D89F">
        <w:rPr>
          <w:rStyle w:val="XMLRed"/>
          <w:sz w:val="20"/>
          <w:szCs w:val="20"/>
          <w:highlight w:val="white"/>
          <w:lang w:val="de-DE"/>
        </w:rPr>
        <w:t>value</w:t>
      </w:r>
      <w:proofErr w:type="spellEnd"/>
      <w:r w:rsidRPr="00D32773">
        <w:rPr>
          <w:rFonts w:ascii="Arial" w:hAnsi="Arial" w:cs="Arial"/>
          <w:sz w:val="20"/>
          <w:szCs w:val="20"/>
          <w:lang w:val="en-US"/>
        </w:rPr>
        <w:t xml:space="preserve">="1" </w:t>
      </w:r>
      <w:proofErr w:type="spellStart"/>
      <w:r w:rsidRPr="4716D89F">
        <w:rPr>
          <w:rStyle w:val="XMLRed"/>
          <w:sz w:val="20"/>
          <w:szCs w:val="20"/>
          <w:highlight w:val="white"/>
          <w:lang w:val="de-DE"/>
        </w:rPr>
        <w:t>unit</w:t>
      </w:r>
      <w:proofErr w:type="spellEnd"/>
      <w:r w:rsidRPr="00D32773">
        <w:rPr>
          <w:rFonts w:ascii="Arial" w:hAnsi="Arial" w:cs="Arial"/>
          <w:sz w:val="20"/>
          <w:szCs w:val="20"/>
          <w:lang w:val="en-US"/>
        </w:rPr>
        <w:t>="1"/&gt;</w:t>
      </w:r>
    </w:p>
    <w:p w14:paraId="4A9DE43F" w14:textId="77777777" w:rsidR="00903C36" w:rsidRPr="00D32773"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high</w:t>
      </w:r>
      <w:r w:rsidRPr="00D32773">
        <w:rPr>
          <w:rFonts w:ascii="Arial" w:hAnsi="Arial" w:cs="Arial"/>
          <w:sz w:val="20"/>
          <w:szCs w:val="20"/>
          <w:lang w:val="en-US"/>
        </w:rPr>
        <w:t xml:space="preserve"> </w:t>
      </w:r>
      <w:proofErr w:type="spellStart"/>
      <w:r w:rsidRPr="4716D89F">
        <w:rPr>
          <w:rStyle w:val="XMLRed"/>
          <w:sz w:val="20"/>
          <w:szCs w:val="20"/>
          <w:highlight w:val="white"/>
          <w:lang w:val="de-DE"/>
        </w:rPr>
        <w:t>value</w:t>
      </w:r>
      <w:proofErr w:type="spellEnd"/>
      <w:r w:rsidRPr="00D32773">
        <w:rPr>
          <w:rFonts w:ascii="Arial" w:hAnsi="Arial" w:cs="Arial"/>
          <w:sz w:val="20"/>
          <w:szCs w:val="20"/>
          <w:lang w:val="en-US"/>
        </w:rPr>
        <w:t xml:space="preserve">="2" </w:t>
      </w:r>
      <w:proofErr w:type="spellStart"/>
      <w:r w:rsidRPr="4716D89F">
        <w:rPr>
          <w:rStyle w:val="XMLRed"/>
          <w:sz w:val="20"/>
          <w:szCs w:val="20"/>
          <w:highlight w:val="white"/>
          <w:lang w:val="de-DE"/>
        </w:rPr>
        <w:t>unit</w:t>
      </w:r>
      <w:proofErr w:type="spellEnd"/>
      <w:r w:rsidRPr="00D32773">
        <w:rPr>
          <w:rFonts w:ascii="Arial" w:hAnsi="Arial" w:cs="Arial"/>
          <w:sz w:val="20"/>
          <w:szCs w:val="20"/>
          <w:lang w:val="en-US"/>
        </w:rPr>
        <w:t>="1"/&gt;</w:t>
      </w:r>
    </w:p>
    <w:p w14:paraId="264A2F36"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r>
      <w:r w:rsidRPr="0040232F">
        <w:rPr>
          <w:rFonts w:ascii="Arial" w:hAnsi="Arial" w:cs="Arial"/>
          <w:sz w:val="20"/>
          <w:szCs w:val="20"/>
          <w:lang w:val="en-US"/>
        </w:rPr>
        <w:t>&lt;/</w:t>
      </w:r>
      <w:proofErr w:type="spellStart"/>
      <w:r w:rsidRPr="4716D89F">
        <w:rPr>
          <w:rStyle w:val="XMLDarkRed"/>
          <w:sz w:val="20"/>
          <w:szCs w:val="20"/>
          <w:highlight w:val="white"/>
          <w:lang w:val="en-GB"/>
        </w:rPr>
        <w:t>doseQuantity</w:t>
      </w:r>
      <w:proofErr w:type="spellEnd"/>
      <w:r w:rsidRPr="0040232F">
        <w:rPr>
          <w:rFonts w:ascii="Arial" w:hAnsi="Arial" w:cs="Arial"/>
          <w:sz w:val="20"/>
          <w:szCs w:val="20"/>
          <w:lang w:val="en-US"/>
        </w:rPr>
        <w:t>&gt;</w:t>
      </w:r>
    </w:p>
    <w:p w14:paraId="12D87E9F" w14:textId="076C55C5" w:rsidR="00903C36" w:rsidRPr="0040232F" w:rsidRDefault="00903C36" w:rsidP="00903C36">
      <w:pPr>
        <w:pStyle w:val="Snt1"/>
        <w:rPr>
          <w:rFonts w:ascii="Arial" w:hAnsi="Arial" w:cs="Arial"/>
          <w:sz w:val="20"/>
          <w:szCs w:val="20"/>
          <w:lang w:val="en-US"/>
        </w:rPr>
      </w:pPr>
      <w:r w:rsidRPr="0040232F">
        <w:rPr>
          <w:rFonts w:ascii="Arial" w:hAnsi="Arial" w:cs="Arial"/>
          <w:sz w:val="20"/>
          <w:szCs w:val="20"/>
          <w:lang w:val="en-US"/>
        </w:rPr>
        <w:tab/>
      </w:r>
      <w:proofErr w:type="gramStart"/>
      <w:r w:rsidRPr="0040232F">
        <w:rPr>
          <w:rFonts w:ascii="Arial" w:hAnsi="Arial" w:cs="Arial"/>
          <w:sz w:val="20"/>
          <w:szCs w:val="20"/>
          <w:lang w:val="en-US"/>
        </w:rPr>
        <w:t>&lt;!--</w:t>
      </w:r>
      <w:proofErr w:type="gramEnd"/>
      <w:r w:rsidRPr="0040232F">
        <w:rPr>
          <w:rFonts w:ascii="Arial" w:hAnsi="Arial" w:cs="Arial"/>
          <w:sz w:val="20"/>
          <w:szCs w:val="20"/>
          <w:lang w:val="en-US"/>
        </w:rPr>
        <w:t xml:space="preserve"> </w:t>
      </w:r>
      <w:proofErr w:type="spellStart"/>
      <w:r w:rsidRPr="00CF7DD9">
        <w:rPr>
          <w:rFonts w:ascii="Arial" w:eastAsia="Times New Roman" w:hAnsi="Arial" w:cs="Arial"/>
          <w:color w:val="808080"/>
          <w:sz w:val="20"/>
          <w:szCs w:val="20"/>
          <w:highlight w:val="white"/>
          <w:lang w:val="en-US" w:eastAsia="fi-FI"/>
        </w:rPr>
        <w:t>annosyksikkö</w:t>
      </w:r>
      <w:proofErr w:type="spellEnd"/>
      <w:r w:rsidRPr="0040232F">
        <w:rPr>
          <w:rFonts w:ascii="Arial" w:hAnsi="Arial" w:cs="Arial"/>
          <w:sz w:val="20"/>
          <w:szCs w:val="20"/>
          <w:lang w:val="en-US"/>
        </w:rPr>
        <w:t xml:space="preserve"> --&gt;</w:t>
      </w:r>
    </w:p>
    <w:p w14:paraId="167E4A65" w14:textId="77777777" w:rsidR="00903C36" w:rsidRPr="0040232F" w:rsidRDefault="00903C36" w:rsidP="00771C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0232F">
        <w:rPr>
          <w:rFonts w:ascii="Arial" w:hAnsi="Arial" w:cs="Arial"/>
          <w:sz w:val="20"/>
          <w:szCs w:val="20"/>
          <w:lang w:val="en-US"/>
        </w:rPr>
        <w:tab/>
      </w:r>
      <w:r w:rsidRPr="0040232F">
        <w:rPr>
          <w:rFonts w:ascii="Arial" w:hAnsi="Arial" w:cs="Arial"/>
          <w:sz w:val="20"/>
          <w:szCs w:val="20"/>
          <w:lang w:val="en-US"/>
        </w:rPr>
        <w:tab/>
        <w:t>&lt;</w:t>
      </w:r>
      <w:proofErr w:type="spellStart"/>
      <w:r w:rsidRPr="4716D89F">
        <w:rPr>
          <w:rStyle w:val="XMLDarkRed"/>
          <w:sz w:val="20"/>
          <w:szCs w:val="20"/>
          <w:highlight w:val="white"/>
          <w:lang w:val="en-US"/>
        </w:rPr>
        <w:t>administrationUnitCode</w:t>
      </w:r>
      <w:proofErr w:type="spellEnd"/>
      <w:r w:rsidRPr="0040232F">
        <w:rPr>
          <w:rFonts w:ascii="Arial" w:hAnsi="Arial" w:cs="Arial"/>
          <w:sz w:val="20"/>
          <w:szCs w:val="20"/>
          <w:lang w:val="en-US"/>
        </w:rPr>
        <w:t xml:space="preserve"> </w:t>
      </w:r>
      <w:r w:rsidRPr="4716D89F">
        <w:rPr>
          <w:rStyle w:val="XMLRed"/>
          <w:sz w:val="20"/>
          <w:szCs w:val="20"/>
          <w:highlight w:val="white"/>
          <w:lang w:val="de-DE"/>
        </w:rPr>
        <w:t>code</w:t>
      </w:r>
      <w:r w:rsidRPr="0040232F">
        <w:rPr>
          <w:rFonts w:ascii="Arial" w:hAnsi="Arial" w:cs="Arial"/>
          <w:sz w:val="20"/>
          <w:szCs w:val="20"/>
          <w:lang w:val="en-US"/>
        </w:rPr>
        <w:t xml:space="preserve">="XX" </w:t>
      </w:r>
      <w:proofErr w:type="spellStart"/>
      <w:r w:rsidRPr="4716D89F">
        <w:rPr>
          <w:rStyle w:val="XMLRed"/>
          <w:sz w:val="20"/>
          <w:szCs w:val="20"/>
          <w:highlight w:val="white"/>
          <w:lang w:val="de-DE"/>
        </w:rPr>
        <w:t>codeSystem</w:t>
      </w:r>
      <w:proofErr w:type="spellEnd"/>
      <w:r w:rsidRPr="0040232F">
        <w:rPr>
          <w:rFonts w:ascii="Arial" w:hAnsi="Arial" w:cs="Arial"/>
          <w:sz w:val="20"/>
          <w:szCs w:val="20"/>
          <w:lang w:val="en-US"/>
        </w:rPr>
        <w:t xml:space="preserve">="1.2.246.537.6.138.202001" </w:t>
      </w:r>
      <w:proofErr w:type="spellStart"/>
      <w:r w:rsidRPr="4716D89F">
        <w:rPr>
          <w:rStyle w:val="XMLRed"/>
          <w:sz w:val="20"/>
          <w:szCs w:val="20"/>
          <w:highlight w:val="white"/>
          <w:lang w:val="de-DE"/>
        </w:rPr>
        <w:t>codeSystemName</w:t>
      </w:r>
      <w:proofErr w:type="spellEnd"/>
      <w:r w:rsidRPr="0040232F">
        <w:rPr>
          <w:rFonts w:ascii="Arial" w:hAnsi="Arial" w:cs="Arial"/>
          <w:sz w:val="20"/>
          <w:szCs w:val="20"/>
          <w:lang w:val="en-US"/>
        </w:rPr>
        <w:t>="</w:t>
      </w:r>
      <w:proofErr w:type="spellStart"/>
      <w:r w:rsidRPr="0040232F">
        <w:rPr>
          <w:rFonts w:ascii="Arial" w:hAnsi="Arial" w:cs="Arial"/>
          <w:sz w:val="20"/>
          <w:szCs w:val="20"/>
          <w:lang w:val="en-US"/>
        </w:rPr>
        <w:t>Sähköinen</w:t>
      </w:r>
      <w:proofErr w:type="spellEnd"/>
      <w:r w:rsidRPr="0040232F">
        <w:rPr>
          <w:rFonts w:ascii="Arial" w:hAnsi="Arial" w:cs="Arial"/>
          <w:sz w:val="20"/>
          <w:szCs w:val="20"/>
          <w:lang w:val="en-US"/>
        </w:rPr>
        <w:t xml:space="preserve"> </w:t>
      </w:r>
      <w:proofErr w:type="spellStart"/>
      <w:r w:rsidRPr="0040232F">
        <w:rPr>
          <w:rFonts w:ascii="Arial" w:hAnsi="Arial" w:cs="Arial"/>
          <w:sz w:val="20"/>
          <w:szCs w:val="20"/>
          <w:lang w:val="en-US"/>
        </w:rPr>
        <w:t>lääkemääräys</w:t>
      </w:r>
      <w:proofErr w:type="spellEnd"/>
      <w:r w:rsidRPr="0040232F">
        <w:rPr>
          <w:rFonts w:ascii="Arial" w:hAnsi="Arial" w:cs="Arial"/>
          <w:sz w:val="20"/>
          <w:szCs w:val="20"/>
          <w:lang w:val="en-US"/>
        </w:rPr>
        <w:t xml:space="preserve"> - </w:t>
      </w:r>
      <w:proofErr w:type="spellStart"/>
      <w:r w:rsidRPr="0040232F">
        <w:rPr>
          <w:rFonts w:ascii="Arial" w:hAnsi="Arial" w:cs="Arial"/>
          <w:sz w:val="20"/>
          <w:szCs w:val="20"/>
          <w:lang w:val="en-US"/>
        </w:rPr>
        <w:t>Annosyksikkö</w:t>
      </w:r>
      <w:proofErr w:type="spellEnd"/>
      <w:r w:rsidRPr="0040232F">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40232F">
        <w:rPr>
          <w:rFonts w:ascii="Arial" w:hAnsi="Arial" w:cs="Arial"/>
          <w:sz w:val="20"/>
          <w:szCs w:val="20"/>
          <w:lang w:val="en-US"/>
        </w:rPr>
        <w:t>="</w:t>
      </w:r>
      <w:proofErr w:type="spellStart"/>
      <w:r w:rsidRPr="0040232F">
        <w:rPr>
          <w:rFonts w:ascii="Arial" w:hAnsi="Arial" w:cs="Arial"/>
          <w:sz w:val="20"/>
          <w:szCs w:val="20"/>
          <w:lang w:val="en-US"/>
        </w:rPr>
        <w:t>tabletti</w:t>
      </w:r>
      <w:proofErr w:type="spellEnd"/>
      <w:r w:rsidRPr="0040232F">
        <w:rPr>
          <w:rFonts w:ascii="Arial" w:hAnsi="Arial" w:cs="Arial"/>
          <w:sz w:val="20"/>
          <w:szCs w:val="20"/>
          <w:lang w:val="en-US"/>
        </w:rPr>
        <w:t>"/&gt;</w:t>
      </w:r>
    </w:p>
    <w:p w14:paraId="4F46B878" w14:textId="77777777" w:rsidR="00611D1D" w:rsidRPr="00115F49" w:rsidRDefault="00903C36" w:rsidP="00611D1D">
      <w:pPr>
        <w:autoSpaceDE w:val="0"/>
        <w:autoSpaceDN w:val="0"/>
        <w:adjustRightInd w:val="0"/>
        <w:rPr>
          <w:rFonts w:ascii="Arial" w:hAnsi="Arial" w:cs="Arial"/>
          <w:color w:val="FF0000"/>
          <w:sz w:val="20"/>
          <w:szCs w:val="20"/>
          <w:lang w:val="en-US"/>
        </w:rPr>
      </w:pPr>
      <w:r w:rsidRPr="0040232F">
        <w:rPr>
          <w:rFonts w:ascii="Arial" w:hAnsi="Arial" w:cs="Arial"/>
          <w:sz w:val="20"/>
          <w:szCs w:val="20"/>
          <w:lang w:val="en-US"/>
        </w:rPr>
        <w:tab/>
      </w:r>
    </w:p>
    <w:p w14:paraId="6A673366" w14:textId="77777777" w:rsidR="00611D1D" w:rsidRPr="00921DF0" w:rsidRDefault="00611D1D" w:rsidP="00611D1D">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142BB403"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BA59667" w14:textId="77777777" w:rsidR="00611D1D" w:rsidRPr="002564DB" w:rsidRDefault="00611D1D" w:rsidP="00611D1D">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4A87D9EA"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2564DB">
        <w:rPr>
          <w:rFonts w:ascii="Arial" w:hAnsi="Arial" w:cs="Arial"/>
          <w:color w:val="FF0000"/>
          <w:sz w:val="20"/>
          <w:szCs w:val="20"/>
          <w:highlight w:val="white"/>
          <w:lang w:val="en-US"/>
        </w:rPr>
        <w:t xml:space="preserve">               </w:t>
      </w:r>
      <w:r w:rsidRPr="00744A6D">
        <w:rPr>
          <w:rFonts w:ascii="Arial" w:hAnsi="Arial" w:cs="Arial"/>
          <w:color w:val="FF0000"/>
          <w:sz w:val="20"/>
          <w:szCs w:val="20"/>
          <w:highlight w:val="white"/>
        </w:rPr>
        <w:t>&lt;/</w:t>
      </w:r>
      <w:proofErr w:type="spellStart"/>
      <w:r w:rsidRPr="00744A6D">
        <w:rPr>
          <w:rFonts w:ascii="Arial" w:hAnsi="Arial" w:cs="Arial"/>
          <w:color w:val="FF0000"/>
          <w:sz w:val="20"/>
          <w:szCs w:val="20"/>
          <w:highlight w:val="white"/>
        </w:rPr>
        <w:t>manufacturedProduct</w:t>
      </w:r>
      <w:proofErr w:type="spellEnd"/>
      <w:r w:rsidRPr="00744A6D">
        <w:rPr>
          <w:rFonts w:ascii="Arial" w:hAnsi="Arial" w:cs="Arial"/>
          <w:color w:val="FF0000"/>
          <w:sz w:val="20"/>
          <w:szCs w:val="20"/>
          <w:highlight w:val="white"/>
        </w:rPr>
        <w:t>&gt;</w:t>
      </w:r>
    </w:p>
    <w:p w14:paraId="58BFC072" w14:textId="77777777" w:rsidR="00611D1D" w:rsidRPr="00744A6D" w:rsidRDefault="00611D1D" w:rsidP="00611D1D">
      <w:pPr>
        <w:autoSpaceDE w:val="0"/>
        <w:autoSpaceDN w:val="0"/>
        <w:adjustRightInd w:val="0"/>
        <w:rPr>
          <w:rFonts w:ascii="Arial" w:hAnsi="Arial" w:cs="Arial"/>
          <w:color w:val="FF0000"/>
          <w:sz w:val="20"/>
          <w:szCs w:val="20"/>
          <w:highlight w:val="white"/>
        </w:rPr>
      </w:pPr>
      <w:r w:rsidRPr="00744A6D">
        <w:rPr>
          <w:rFonts w:ascii="Arial" w:hAnsi="Arial" w:cs="Arial"/>
          <w:color w:val="FF0000"/>
          <w:sz w:val="20"/>
          <w:szCs w:val="20"/>
          <w:highlight w:val="white"/>
        </w:rPr>
        <w:t xml:space="preserve">          &lt;/</w:t>
      </w:r>
      <w:proofErr w:type="spellStart"/>
      <w:r w:rsidRPr="00744A6D">
        <w:rPr>
          <w:rFonts w:ascii="Arial" w:hAnsi="Arial" w:cs="Arial"/>
          <w:color w:val="FF0000"/>
          <w:sz w:val="20"/>
          <w:szCs w:val="20"/>
          <w:highlight w:val="white"/>
        </w:rPr>
        <w:t>consumable</w:t>
      </w:r>
      <w:proofErr w:type="spellEnd"/>
      <w:r w:rsidRPr="00744A6D">
        <w:rPr>
          <w:rFonts w:ascii="Arial" w:hAnsi="Arial" w:cs="Arial"/>
          <w:color w:val="FF0000"/>
          <w:sz w:val="20"/>
          <w:szCs w:val="20"/>
          <w:highlight w:val="white"/>
        </w:rPr>
        <w:t>&gt;</w:t>
      </w:r>
    </w:p>
    <w:p w14:paraId="4E164C71" w14:textId="77777777" w:rsidR="00574910" w:rsidRPr="00744A6D" w:rsidRDefault="00574910" w:rsidP="00E5404D">
      <w:pPr>
        <w:pStyle w:val="Snt2"/>
      </w:pPr>
    </w:p>
    <w:p w14:paraId="1DE507FE" w14:textId="0EF0E24D" w:rsidR="008D27F2" w:rsidRDefault="008D27F2" w:rsidP="008D27F2">
      <w:pPr>
        <w:pStyle w:val="Snt1"/>
      </w:pPr>
      <w:r>
        <w:t>7</w:t>
      </w:r>
      <w:r w:rsidRPr="00893219">
        <w:t xml:space="preserve">. </w:t>
      </w:r>
      <w:r w:rsidR="005C5716">
        <w:t>VAIHTOEHTOISESTI</w:t>
      </w:r>
      <w:r>
        <w:t xml:space="preserve"> PAKOLLINEN nolla tai yksi [</w:t>
      </w:r>
      <w:proofErr w:type="gramStart"/>
      <w:r>
        <w:t>0..</w:t>
      </w:r>
      <w:proofErr w:type="gramEnd"/>
      <w:r>
        <w:t xml:space="preserve">1] </w:t>
      </w:r>
      <w:proofErr w:type="spellStart"/>
      <w:r>
        <w:t>entryRelationship</w:t>
      </w:r>
      <w:proofErr w:type="spellEnd"/>
      <w:r w:rsidR="009A6BF5">
        <w:br/>
      </w:r>
      <w:bookmarkStart w:id="114" w:name="_Hlk35361330"/>
      <w:r w:rsidR="009A6BF5">
        <w:t>{</w:t>
      </w:r>
      <w:r w:rsidR="00AA687E">
        <w:t xml:space="preserve">JOS </w:t>
      </w:r>
      <w:r w:rsidR="00E53796">
        <w:t>annos ja a</w:t>
      </w:r>
      <w:r w:rsidR="004007A3">
        <w:t>nnosyksikkö</w:t>
      </w:r>
      <w:r w:rsidR="00AA687E">
        <w:t xml:space="preserve"> </w:t>
      </w:r>
      <w:r w:rsidR="004A44D8">
        <w:t>(242) on tyhjä</w:t>
      </w:r>
      <w:r w:rsidR="009A6BF5">
        <w:t>}</w:t>
      </w:r>
    </w:p>
    <w:bookmarkEnd w:id="114"/>
    <w:p w14:paraId="3FDC52B2" w14:textId="77777777" w:rsidR="00997491" w:rsidRDefault="00997491" w:rsidP="00997491">
      <w:pPr>
        <w:pStyle w:val="Snt2"/>
      </w:pPr>
      <w:r>
        <w:t>a. PAKOLLINEN yksi [</w:t>
      </w:r>
      <w:proofErr w:type="gramStart"/>
      <w:r>
        <w:t>1..</w:t>
      </w:r>
      <w:proofErr w:type="gramEnd"/>
      <w:r>
        <w:t>1] @typeCode=”COMP”</w:t>
      </w:r>
    </w:p>
    <w:p w14:paraId="025D590D" w14:textId="5E7CDB0E" w:rsidR="00997491" w:rsidRDefault="00997491" w:rsidP="00997491">
      <w:pPr>
        <w:pStyle w:val="Snt2"/>
      </w:pPr>
      <w:r>
        <w:t>b</w:t>
      </w:r>
      <w:r w:rsidRPr="00893219">
        <w:t>. PAKOLLINEN yksi [</w:t>
      </w:r>
      <w:proofErr w:type="gramStart"/>
      <w:r w:rsidRPr="00893219">
        <w:t>1..</w:t>
      </w:r>
      <w:proofErr w:type="gramEnd"/>
      <w:r w:rsidRPr="00893219">
        <w:t xml:space="preserve">1] </w:t>
      </w:r>
      <w:hyperlink w:anchor="_annos_(fysikaalinen)_-" w:history="1">
        <w:r w:rsidR="00410465" w:rsidRPr="00410465">
          <w:rPr>
            <w:rStyle w:val="Hyperlinkki"/>
          </w:rPr>
          <w:t>anno</w:t>
        </w:r>
        <w:r w:rsidR="00A45533" w:rsidRPr="00410465">
          <w:rPr>
            <w:rStyle w:val="Hyperlinkki"/>
          </w:rPr>
          <w:t>s (fysikaalinen)</w:t>
        </w:r>
      </w:hyperlink>
      <w:r w:rsidRPr="00893219">
        <w:t xml:space="preserve"> (</w:t>
      </w:r>
      <w:r w:rsidR="00A45533">
        <w:t>241</w:t>
      </w:r>
      <w:r w:rsidRPr="00893219">
        <w:t xml:space="preserve">) </w:t>
      </w:r>
      <w:proofErr w:type="spellStart"/>
      <w:r>
        <w:t>substanceAdministration</w:t>
      </w:r>
      <w:proofErr w:type="spellEnd"/>
    </w:p>
    <w:p w14:paraId="64A2ED0B" w14:textId="2548E207" w:rsidR="00D3733A" w:rsidRDefault="00D3733A" w:rsidP="008D27F2">
      <w:pPr>
        <w:pStyle w:val="Snt1"/>
      </w:pPr>
    </w:p>
    <w:p w14:paraId="7813DF09" w14:textId="4194DA31" w:rsidR="008139A8" w:rsidRPr="00116F11" w:rsidRDefault="008139A8" w:rsidP="008D27F2">
      <w:pPr>
        <w:pStyle w:val="Snt1"/>
      </w:pPr>
      <w:r w:rsidRPr="00BC0C17">
        <w:rPr>
          <w:b/>
          <w:bCs/>
        </w:rPr>
        <w:t>Toteutusohje</w:t>
      </w:r>
      <w:r w:rsidR="00E1129F" w:rsidRPr="00BC0C17">
        <w:rPr>
          <w:b/>
          <w:bCs/>
        </w:rPr>
        <w:t xml:space="preserve">: </w:t>
      </w:r>
      <w:r w:rsidR="00116F11">
        <w:t>Annos (fysikaalinen)</w:t>
      </w:r>
      <w:r w:rsidR="001D32AF">
        <w:t xml:space="preserve"> annetaan vain, mikäli </w:t>
      </w:r>
      <w:r w:rsidR="00814B79">
        <w:t>annos-annosyksikkö</w:t>
      </w:r>
      <w:r w:rsidR="00EC5BCE">
        <w:t xml:space="preserve"> tietoja </w:t>
      </w:r>
      <w:r w:rsidR="002A0B1E">
        <w:t>ei ole annettu.</w:t>
      </w:r>
    </w:p>
    <w:p w14:paraId="356C7C30" w14:textId="77777777" w:rsidR="008D27F2" w:rsidRDefault="008D27F2" w:rsidP="00E5404D">
      <w:pPr>
        <w:pStyle w:val="Snt1"/>
      </w:pPr>
    </w:p>
    <w:p w14:paraId="49FF90C6" w14:textId="470AEF5D" w:rsidR="00E5404D" w:rsidRPr="00893219" w:rsidRDefault="009A7630" w:rsidP="00E5404D">
      <w:pPr>
        <w:pStyle w:val="Snt1"/>
      </w:pPr>
      <w:r>
        <w:t>8</w:t>
      </w:r>
      <w:r w:rsidR="00E5404D" w:rsidRPr="00893219">
        <w:t xml:space="preserve">. </w:t>
      </w:r>
      <w:r w:rsidR="005A4AE6">
        <w:t>PAKOLLINEN yksi [</w:t>
      </w:r>
      <w:proofErr w:type="gramStart"/>
      <w:r w:rsidR="005A4AE6">
        <w:t>1..</w:t>
      </w:r>
      <w:proofErr w:type="gramEnd"/>
      <w:r w:rsidR="005A4AE6">
        <w:t xml:space="preserve">1] </w:t>
      </w:r>
      <w:proofErr w:type="spellStart"/>
      <w:r w:rsidR="005A4AE6">
        <w:t>entryRelationship</w:t>
      </w:r>
      <w:proofErr w:type="spellEnd"/>
    </w:p>
    <w:p w14:paraId="013EC21B" w14:textId="77777777" w:rsidR="00E5404D" w:rsidRDefault="00E5404D" w:rsidP="00E5404D">
      <w:pPr>
        <w:pStyle w:val="Snt2"/>
      </w:pPr>
      <w:r>
        <w:t>a. PAKOLLINEN yksi [</w:t>
      </w:r>
      <w:proofErr w:type="gramStart"/>
      <w:r>
        <w:t>1..</w:t>
      </w:r>
      <w:proofErr w:type="gramEnd"/>
      <w:r>
        <w:t>1] @typeCode=”COMP”</w:t>
      </w:r>
    </w:p>
    <w:p w14:paraId="57C3F79A"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_tarvittaessa_–" w:history="1">
        <w:r w:rsidR="005A4AE6" w:rsidRPr="005A4AE6">
          <w:rPr>
            <w:rStyle w:val="Hyperlinkki"/>
          </w:rPr>
          <w:t>annos tarvittaessa</w:t>
        </w:r>
      </w:hyperlink>
      <w:r w:rsidRPr="00893219">
        <w:t xml:space="preserve"> (</w:t>
      </w:r>
      <w:r w:rsidR="00C841D4">
        <w:t>243</w:t>
      </w:r>
      <w:r w:rsidRPr="00893219">
        <w:t xml:space="preserve">) </w:t>
      </w:r>
      <w:proofErr w:type="spellStart"/>
      <w:r w:rsidRPr="00893219">
        <w:t>observation</w:t>
      </w:r>
      <w:proofErr w:type="spellEnd"/>
    </w:p>
    <w:p w14:paraId="3C374C2A" w14:textId="179C24DD" w:rsidR="00E5404D" w:rsidRPr="00893219" w:rsidRDefault="009A7630" w:rsidP="00E5404D">
      <w:pPr>
        <w:pStyle w:val="Snt1"/>
      </w:pPr>
      <w:r>
        <w:t>9</w:t>
      </w:r>
      <w:r w:rsidR="00E5404D" w:rsidRPr="00893219">
        <w:t xml:space="preserve">. </w:t>
      </w:r>
      <w:r w:rsidR="005A4AE6">
        <w:t>VAPAAEHTOINEN nolla tai yksi [</w:t>
      </w:r>
      <w:proofErr w:type="gramStart"/>
      <w:r w:rsidR="005A4AE6">
        <w:t>0..</w:t>
      </w:r>
      <w:proofErr w:type="gramEnd"/>
      <w:r w:rsidR="005A4AE6">
        <w:t xml:space="preserve">1] </w:t>
      </w:r>
      <w:proofErr w:type="spellStart"/>
      <w:r w:rsidR="00E5404D">
        <w:t>entryRelationship</w:t>
      </w:r>
      <w:proofErr w:type="spellEnd"/>
    </w:p>
    <w:p w14:paraId="2FE7722A" w14:textId="77777777" w:rsidR="00E5404D" w:rsidRDefault="00E5404D" w:rsidP="00E5404D">
      <w:pPr>
        <w:pStyle w:val="Snt2"/>
      </w:pPr>
      <w:r>
        <w:t>a. PAKOLLINEN yksi [</w:t>
      </w:r>
      <w:proofErr w:type="gramStart"/>
      <w:r>
        <w:t>1..</w:t>
      </w:r>
      <w:proofErr w:type="gramEnd"/>
      <w:r>
        <w:t>1] @typeCode=”COMP”</w:t>
      </w:r>
    </w:p>
    <w:p w14:paraId="4B206E7E"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ajankohta_–_observation" w:history="1">
        <w:r w:rsidRPr="005A4AE6">
          <w:rPr>
            <w:rStyle w:val="Hyperlinkki"/>
          </w:rPr>
          <w:t>anno</w:t>
        </w:r>
        <w:r w:rsidR="005A4AE6" w:rsidRPr="005A4AE6">
          <w:rPr>
            <w:rStyle w:val="Hyperlinkki"/>
          </w:rPr>
          <w:t>sajankohta</w:t>
        </w:r>
      </w:hyperlink>
      <w:r w:rsidRPr="00893219">
        <w:t xml:space="preserve"> (</w:t>
      </w:r>
      <w:r w:rsidR="00C841D4">
        <w:t>244</w:t>
      </w:r>
      <w:r w:rsidRPr="00893219">
        <w:t xml:space="preserve">) </w:t>
      </w:r>
      <w:proofErr w:type="spellStart"/>
      <w:r w:rsidRPr="00893219">
        <w:t>observation</w:t>
      </w:r>
      <w:proofErr w:type="spellEnd"/>
    </w:p>
    <w:p w14:paraId="2E4A4C65" w14:textId="2108AB5A" w:rsidR="00BA43E6" w:rsidRPr="00893219" w:rsidRDefault="00177C58" w:rsidP="00BA43E6">
      <w:pPr>
        <w:pStyle w:val="Snt1"/>
      </w:pPr>
      <w:r>
        <w:t>10</w:t>
      </w:r>
      <w:r w:rsidR="00BA43E6" w:rsidRPr="00893219">
        <w:t xml:space="preserve">. </w:t>
      </w:r>
      <w:r w:rsidR="00BA43E6">
        <w:t>VAPAAEHTOINEN nolla tai yksi [</w:t>
      </w:r>
      <w:proofErr w:type="gramStart"/>
      <w:r w:rsidR="00BA43E6">
        <w:t>0..</w:t>
      </w:r>
      <w:proofErr w:type="gramEnd"/>
      <w:r w:rsidR="00BA43E6">
        <w:t xml:space="preserve">1] </w:t>
      </w:r>
      <w:proofErr w:type="spellStart"/>
      <w:r w:rsidR="00BA43E6">
        <w:t>entryRelationship</w:t>
      </w:r>
      <w:proofErr w:type="spellEnd"/>
    </w:p>
    <w:p w14:paraId="73618EC9" w14:textId="77777777" w:rsidR="00BA43E6" w:rsidRDefault="00BA43E6" w:rsidP="00BA43E6">
      <w:pPr>
        <w:pStyle w:val="Snt2"/>
      </w:pPr>
      <w:r>
        <w:t>a. PAKOLLINEN yksi [</w:t>
      </w:r>
      <w:proofErr w:type="gramStart"/>
      <w:r>
        <w:t>1..</w:t>
      </w:r>
      <w:proofErr w:type="gramEnd"/>
      <w:r>
        <w:t>1] @typeCode=”COMP”</w:t>
      </w:r>
    </w:p>
    <w:p w14:paraId="4C10744B" w14:textId="5D59A0C4" w:rsidR="00BA43E6" w:rsidRDefault="00BA43E6" w:rsidP="00BA43E6">
      <w:pPr>
        <w:pStyle w:val="Snt2"/>
      </w:pPr>
      <w:r>
        <w:t>b</w:t>
      </w:r>
      <w:r w:rsidRPr="00893219">
        <w:t>. PAKOLLINEN yksi [</w:t>
      </w:r>
      <w:proofErr w:type="gramStart"/>
      <w:r w:rsidRPr="00893219">
        <w:t>1..</w:t>
      </w:r>
      <w:proofErr w:type="gramEnd"/>
      <w:r w:rsidRPr="00893219">
        <w:t xml:space="preserve">1] </w:t>
      </w:r>
      <w:hyperlink w:anchor="_annosaika_–_observation" w:history="1">
        <w:r w:rsidR="00CD4918" w:rsidRPr="006376DB">
          <w:rPr>
            <w:rStyle w:val="Hyperlinkki"/>
          </w:rPr>
          <w:t>annosaika</w:t>
        </w:r>
      </w:hyperlink>
      <w:r w:rsidRPr="00893219">
        <w:t xml:space="preserve"> (</w:t>
      </w:r>
      <w:r w:rsidR="00CD4918">
        <w:t>240</w:t>
      </w:r>
      <w:r w:rsidRPr="00893219">
        <w:t xml:space="preserve">) </w:t>
      </w:r>
      <w:proofErr w:type="spellStart"/>
      <w:r w:rsidRPr="00893219">
        <w:t>observation</w:t>
      </w:r>
      <w:proofErr w:type="spellEnd"/>
    </w:p>
    <w:p w14:paraId="662265F3" w14:textId="2AE2700A" w:rsidR="00E5404D" w:rsidRPr="00893219" w:rsidRDefault="00177C58" w:rsidP="00E5404D">
      <w:pPr>
        <w:pStyle w:val="Snt1"/>
      </w:pPr>
      <w:r>
        <w:t>11</w:t>
      </w:r>
      <w:r w:rsidR="00E5404D" w:rsidRPr="00893219">
        <w:t xml:space="preserve">. </w:t>
      </w:r>
      <w:r w:rsidR="005A4AE6">
        <w:t>VAPAAEHTOINEN nolla tai yksi [</w:t>
      </w:r>
      <w:proofErr w:type="gramStart"/>
      <w:r w:rsidR="005A4AE6">
        <w:t>0..</w:t>
      </w:r>
      <w:proofErr w:type="gramEnd"/>
      <w:r w:rsidR="005A4AE6">
        <w:t xml:space="preserve">1] </w:t>
      </w:r>
      <w:proofErr w:type="spellStart"/>
      <w:r w:rsidR="00E5404D">
        <w:t>entryRelationship</w:t>
      </w:r>
      <w:proofErr w:type="spellEnd"/>
    </w:p>
    <w:p w14:paraId="3FB52B03" w14:textId="77777777" w:rsidR="00E5404D" w:rsidRDefault="00E5404D" w:rsidP="00E5404D">
      <w:pPr>
        <w:pStyle w:val="Snt2"/>
      </w:pPr>
      <w:r>
        <w:t>a. PAKOLLINEN yksi [</w:t>
      </w:r>
      <w:proofErr w:type="gramStart"/>
      <w:r>
        <w:t>1..</w:t>
      </w:r>
      <w:proofErr w:type="gramEnd"/>
      <w:r>
        <w:t>1] @typeCode=”COMP”</w:t>
      </w:r>
    </w:p>
    <w:p w14:paraId="07D5C64A" w14:textId="77777777" w:rsidR="00E5404D" w:rsidRDefault="00E5404D" w:rsidP="00E5404D">
      <w:pPr>
        <w:pStyle w:val="Snt2"/>
      </w:pPr>
      <w:r>
        <w:t>b</w:t>
      </w:r>
      <w:r w:rsidRPr="00893219">
        <w:t>. PAKOLLINEN yksi [</w:t>
      </w:r>
      <w:proofErr w:type="gramStart"/>
      <w:r w:rsidRPr="00893219">
        <w:t>1..</w:t>
      </w:r>
      <w:proofErr w:type="gramEnd"/>
      <w:r w:rsidRPr="00893219">
        <w:t xml:space="preserve">1] </w:t>
      </w:r>
      <w:hyperlink w:anchor="_annosjakson_päivä_–" w:history="1">
        <w:r w:rsidRPr="005A4AE6">
          <w:rPr>
            <w:rStyle w:val="Hyperlinkki"/>
          </w:rPr>
          <w:t>annosjakson p</w:t>
        </w:r>
        <w:r w:rsidR="005A4AE6" w:rsidRPr="005A4AE6">
          <w:rPr>
            <w:rStyle w:val="Hyperlinkki"/>
          </w:rPr>
          <w:t>äivä</w:t>
        </w:r>
      </w:hyperlink>
      <w:r w:rsidRPr="00893219">
        <w:t xml:space="preserve"> (</w:t>
      </w:r>
      <w:r w:rsidR="00C841D4">
        <w:t>245</w:t>
      </w:r>
      <w:r w:rsidRPr="00893219">
        <w:t xml:space="preserve">) </w:t>
      </w:r>
      <w:proofErr w:type="spellStart"/>
      <w:r w:rsidRPr="00893219">
        <w:t>observation</w:t>
      </w:r>
      <w:proofErr w:type="spellEnd"/>
    </w:p>
    <w:p w14:paraId="2B95F755" w14:textId="77777777" w:rsidR="00E5404D" w:rsidRDefault="00E5404D" w:rsidP="00E5404D">
      <w:pPr>
        <w:pStyle w:val="Snt2"/>
      </w:pPr>
    </w:p>
    <w:bookmarkStart w:id="115" w:name="_annos_(fysikaalinen)_-"/>
    <w:bookmarkEnd w:id="115"/>
    <w:p w14:paraId="238848A8" w14:textId="4F6C2853" w:rsidR="0020126E" w:rsidRPr="00DC3FB4" w:rsidRDefault="00885968" w:rsidP="00DC3FB4">
      <w:pPr>
        <w:pStyle w:val="Otsikko6"/>
        <w:rPr>
          <w:rStyle w:val="Hyperlinkki"/>
          <w:b/>
          <w:sz w:val="24"/>
        </w:rPr>
      </w:pPr>
      <w:r>
        <w:rPr>
          <w:rStyle w:val="Hyperlinkki"/>
          <w:b/>
          <w:sz w:val="24"/>
        </w:rPr>
        <w:fldChar w:fldCharType="begin"/>
      </w:r>
      <w:r>
        <w:rPr>
          <w:rStyle w:val="Hyperlinkki"/>
          <w:b/>
          <w:sz w:val="24"/>
        </w:rPr>
        <w:instrText xml:space="preserve"> HYPERLINK  \l "_annokset_substanceAdministration" </w:instrText>
      </w:r>
      <w:r>
        <w:rPr>
          <w:rStyle w:val="Hyperlinkki"/>
          <w:b/>
          <w:sz w:val="24"/>
        </w:rPr>
        <w:fldChar w:fldCharType="separate"/>
      </w:r>
      <w:bookmarkStart w:id="116" w:name="_Toc127960001"/>
      <w:r w:rsidRPr="00885968">
        <w:rPr>
          <w:rStyle w:val="Hyperlinkki"/>
          <w:b/>
          <w:sz w:val="24"/>
        </w:rPr>
        <w:t>annos</w:t>
      </w:r>
      <w:r w:rsidR="00DC3FB4" w:rsidRPr="00885968">
        <w:rPr>
          <w:rStyle w:val="Hyperlinkki"/>
          <w:b/>
          <w:sz w:val="24"/>
        </w:rPr>
        <w:t xml:space="preserve"> (fysikaalinen)</w:t>
      </w:r>
      <w:r>
        <w:rPr>
          <w:rStyle w:val="Hyperlinkki"/>
          <w:b/>
          <w:sz w:val="24"/>
        </w:rPr>
        <w:fldChar w:fldCharType="end"/>
      </w:r>
      <w:r w:rsidR="0020126E" w:rsidRPr="00DC3FB4">
        <w:rPr>
          <w:rStyle w:val="Hyperlinkki"/>
          <w:b/>
          <w:sz w:val="24"/>
        </w:rPr>
        <w:t xml:space="preserve"> - </w:t>
      </w:r>
      <w:proofErr w:type="spellStart"/>
      <w:r w:rsidR="0020126E" w:rsidRPr="00DC3FB4">
        <w:rPr>
          <w:rStyle w:val="Hyperlinkki"/>
          <w:b/>
          <w:sz w:val="24"/>
        </w:rPr>
        <w:t>substanceAdministration</w:t>
      </w:r>
      <w:bookmarkEnd w:id="116"/>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20126E" w:rsidRPr="005A5499" w14:paraId="57391C20"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3E582967" w14:textId="1F74E139" w:rsidR="0020126E" w:rsidRPr="004C3F3B" w:rsidRDefault="0020126E" w:rsidP="4D047E72">
            <w:pPr>
              <w:rPr>
                <w:sz w:val="18"/>
                <w:szCs w:val="18"/>
                <w:lang w:val="en-US"/>
              </w:rPr>
            </w:pPr>
            <w:r w:rsidRPr="4D047E72">
              <w:rPr>
                <w:sz w:val="18"/>
                <w:szCs w:val="18"/>
                <w:lang w:val="en-US"/>
              </w:rPr>
              <w:t>/structuredBody/component/section/component/section/component/section/entry/organizer/component/substanceAdministration</w:t>
            </w:r>
            <w:r w:rsidR="00BC2D79" w:rsidRPr="4D047E72">
              <w:rPr>
                <w:sz w:val="18"/>
                <w:szCs w:val="18"/>
                <w:lang w:val="en-US"/>
              </w:rPr>
              <w:t>/entryRelationship/substanceAdministration</w:t>
            </w:r>
          </w:p>
        </w:tc>
      </w:tr>
    </w:tbl>
    <w:p w14:paraId="44F8CAF2" w14:textId="77777777" w:rsidR="0020126E" w:rsidRPr="00AE4F89" w:rsidRDefault="0020126E" w:rsidP="0020126E">
      <w:pPr>
        <w:rPr>
          <w:lang w:val="en-US"/>
        </w:rPr>
      </w:pPr>
    </w:p>
    <w:p w14:paraId="178E7F28" w14:textId="77777777" w:rsidR="0020126E" w:rsidRPr="00C72E18" w:rsidRDefault="0020126E" w:rsidP="0020126E">
      <w:pPr>
        <w:pStyle w:val="Snt1"/>
      </w:pPr>
      <w:r w:rsidRPr="00C72E18">
        <w:t>1. PAKOLLINEN yksi [</w:t>
      </w:r>
      <w:proofErr w:type="gramStart"/>
      <w:r w:rsidRPr="00C72E18">
        <w:t>1..</w:t>
      </w:r>
      <w:proofErr w:type="gramEnd"/>
      <w:r w:rsidRPr="00C72E18">
        <w:t>1] @classCode="</w:t>
      </w:r>
      <w:r>
        <w:t>SBADM</w:t>
      </w:r>
      <w:r w:rsidRPr="00C72E18">
        <w:t>" ja yksi [1..1] @moodCode="EVN"</w:t>
      </w:r>
    </w:p>
    <w:p w14:paraId="6515DF6D" w14:textId="511F2DB8" w:rsidR="0020126E" w:rsidRDefault="0066745E" w:rsidP="0020126E">
      <w:pPr>
        <w:pStyle w:val="Snt1"/>
      </w:pPr>
      <w:r>
        <w:t>2</w:t>
      </w:r>
      <w:r w:rsidR="0020126E" w:rsidRPr="00C72E18">
        <w:t>. PAKOLLINEN yksi [</w:t>
      </w:r>
      <w:proofErr w:type="gramStart"/>
      <w:r w:rsidR="0020126E" w:rsidRPr="00C72E18">
        <w:t>1..</w:t>
      </w:r>
      <w:proofErr w:type="gramEnd"/>
      <w:r w:rsidR="0020126E" w:rsidRPr="00C72E18">
        <w:t xml:space="preserve">1] </w:t>
      </w:r>
      <w:proofErr w:type="spellStart"/>
      <w:r w:rsidR="0020126E" w:rsidRPr="00C72E18">
        <w:t>code</w:t>
      </w:r>
      <w:proofErr w:type="spellEnd"/>
      <w:r w:rsidR="0020126E" w:rsidRPr="00C72E18">
        <w:t>/@code="</w:t>
      </w:r>
      <w:r w:rsidR="0020126E">
        <w:t>2</w:t>
      </w:r>
      <w:r>
        <w:t>41</w:t>
      </w:r>
      <w:r w:rsidR="0020126E">
        <w:t>” annos</w:t>
      </w:r>
      <w:r>
        <w:t xml:space="preserve"> (fysikaalinen) </w:t>
      </w:r>
      <w:r w:rsidR="0020126E" w:rsidRPr="00C72E18">
        <w:t>(</w:t>
      </w:r>
      <w:proofErr w:type="spellStart"/>
      <w:r w:rsidR="0020126E" w:rsidRPr="00C72E18">
        <w:t>codeSystem</w:t>
      </w:r>
      <w:proofErr w:type="spellEnd"/>
      <w:r w:rsidR="0020126E" w:rsidRPr="00C72E18">
        <w:t xml:space="preserve">: </w:t>
      </w:r>
      <w:r w:rsidR="0020126E" w:rsidRPr="001A4C0B">
        <w:t>1.2.246.537.6.12.2002.126</w:t>
      </w:r>
      <w:r w:rsidR="0020126E">
        <w:t xml:space="preserve"> Lääkityslista</w:t>
      </w:r>
      <w:r w:rsidR="0020126E" w:rsidRPr="00C72E18">
        <w:t>)</w:t>
      </w:r>
    </w:p>
    <w:p w14:paraId="38B693C7" w14:textId="35C248E3" w:rsidR="00016709" w:rsidRDefault="00B250D7" w:rsidP="00016709">
      <w:pPr>
        <w:pStyle w:val="Snt1"/>
      </w:pPr>
      <w:r>
        <w:t>3</w:t>
      </w:r>
      <w:r w:rsidR="00016709">
        <w:t xml:space="preserve">. </w:t>
      </w:r>
      <w:r w:rsidR="00016709" w:rsidRPr="00AC3C96">
        <w:t>PAKOLLINEN yksi [</w:t>
      </w:r>
      <w:proofErr w:type="gramStart"/>
      <w:r w:rsidR="00016709" w:rsidRPr="00AC3C96">
        <w:t>1..</w:t>
      </w:r>
      <w:proofErr w:type="gramEnd"/>
      <w:r w:rsidR="00016709" w:rsidRPr="00AC3C96">
        <w:t xml:space="preserve">1] </w:t>
      </w:r>
      <w:proofErr w:type="spellStart"/>
      <w:r w:rsidR="00016709">
        <w:t>doseQuantity</w:t>
      </w:r>
      <w:proofErr w:type="spellEnd"/>
      <w:r w:rsidR="00016709" w:rsidRPr="00AC3C96">
        <w:t xml:space="preserve"> </w:t>
      </w:r>
      <w:r w:rsidR="002B134D">
        <w:t>annos (fysikaalinen)</w:t>
      </w:r>
      <w:r w:rsidR="00016709" w:rsidRPr="00AC3C96">
        <w:t xml:space="preserve"> (</w:t>
      </w:r>
      <w:r w:rsidR="00016709">
        <w:t>241</w:t>
      </w:r>
      <w:r w:rsidR="00016709" w:rsidRPr="00AC3C96">
        <w:t xml:space="preserve">), arvo annetaan </w:t>
      </w:r>
      <w:r w:rsidR="00016709">
        <w:t>IVL_PQ</w:t>
      </w:r>
      <w:r w:rsidR="00016709" w:rsidRPr="00AC3C96">
        <w:t xml:space="preserve">-tietotyypillä </w:t>
      </w:r>
    </w:p>
    <w:p w14:paraId="4F50112F" w14:textId="77777777" w:rsidR="00016709" w:rsidRDefault="00016709" w:rsidP="00016709">
      <w:pPr>
        <w:pStyle w:val="Snt2"/>
      </w:pPr>
      <w:r>
        <w:t>a. VAIHTOEHTOISESTI PAKOLLINEN nolla tai yksi [</w:t>
      </w:r>
      <w:proofErr w:type="gramStart"/>
      <w:r>
        <w:t>0..</w:t>
      </w:r>
      <w:proofErr w:type="gramEnd"/>
      <w:r>
        <w:t xml:space="preserve">1] </w:t>
      </w:r>
    </w:p>
    <w:p w14:paraId="4DB01463" w14:textId="77777777" w:rsidR="00016709" w:rsidRDefault="00016709" w:rsidP="00016709">
      <w:pPr>
        <w:pStyle w:val="Snt3"/>
      </w:pPr>
      <w:r>
        <w:t>a. PAKOLLINEN yksi [</w:t>
      </w:r>
      <w:proofErr w:type="gramStart"/>
      <w:r>
        <w:t>1..</w:t>
      </w:r>
      <w:proofErr w:type="gramEnd"/>
      <w:r>
        <w:t>1] center</w:t>
      </w:r>
    </w:p>
    <w:p w14:paraId="770AEB69" w14:textId="77777777" w:rsidR="00016709" w:rsidRDefault="00016709" w:rsidP="00016709">
      <w:pPr>
        <w:pStyle w:val="Snt4"/>
      </w:pPr>
      <w:r>
        <w:t>a. PAKOLLINEN yksi [</w:t>
      </w:r>
      <w:proofErr w:type="gramStart"/>
      <w:r>
        <w:t>1..</w:t>
      </w:r>
      <w:proofErr w:type="gramEnd"/>
      <w:r>
        <w:t>1] center/@value ja center/@unit, arvo annetaan PQ-tietotyypillä</w:t>
      </w:r>
    </w:p>
    <w:p w14:paraId="78F605FD" w14:textId="77777777" w:rsidR="00016709" w:rsidRDefault="00016709" w:rsidP="00016709">
      <w:pPr>
        <w:pStyle w:val="Snt4"/>
        <w:rPr>
          <w:b/>
        </w:rPr>
      </w:pPr>
    </w:p>
    <w:p w14:paraId="1150BC04" w14:textId="035817DA" w:rsidR="00016709" w:rsidRDefault="00016709"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UCUM mukaisena fysikaalisena suureena </w:t>
      </w:r>
    </w:p>
    <w:p w14:paraId="614997BA" w14:textId="77777777" w:rsidR="00016709" w:rsidRDefault="00016709" w:rsidP="00016709">
      <w:pPr>
        <w:pStyle w:val="Snt4"/>
        <w:rPr>
          <w:bCs/>
        </w:rPr>
      </w:pPr>
      <w:r w:rsidRPr="4716D89F">
        <w:rPr>
          <w:b/>
          <w:bCs/>
        </w:rPr>
        <w:t xml:space="preserve">Esimerkki: </w:t>
      </w:r>
      <w:r w:rsidRPr="4716D89F">
        <w:t>&lt;</w:t>
      </w:r>
      <w:r w:rsidRPr="4716D89F">
        <w:rPr>
          <w:rStyle w:val="XMLDarkRed"/>
          <w:rFonts w:ascii="Times New Roman" w:hAnsi="Times New Roman"/>
          <w:sz w:val="22"/>
          <w:highlight w:val="white"/>
        </w:rPr>
        <w:t>center</w:t>
      </w:r>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 xml:space="preserve">="50" </w:t>
      </w:r>
      <w:proofErr w:type="spellStart"/>
      <w:r w:rsidRPr="4716D89F">
        <w:rPr>
          <w:rStyle w:val="XMLRed"/>
          <w:rFonts w:ascii="Times New Roman" w:hAnsi="Times New Roman"/>
          <w:sz w:val="22"/>
          <w:highlight w:val="white"/>
          <w:lang w:val="de-DE"/>
        </w:rPr>
        <w:t>unit</w:t>
      </w:r>
      <w:proofErr w:type="spellEnd"/>
      <w:r w:rsidRPr="4716D89F">
        <w:t>="mg"/&gt;</w:t>
      </w:r>
    </w:p>
    <w:p w14:paraId="69B0B77D" w14:textId="77777777" w:rsidR="00016709" w:rsidRDefault="00016709" w:rsidP="00016709">
      <w:pPr>
        <w:pStyle w:val="Snt4"/>
        <w:rPr>
          <w:bCs/>
        </w:rPr>
      </w:pPr>
    </w:p>
    <w:p w14:paraId="1D3E6C65" w14:textId="77777777" w:rsidR="00016709" w:rsidRDefault="00016709" w:rsidP="00016709">
      <w:pPr>
        <w:pStyle w:val="Snt2"/>
      </w:pPr>
      <w:r>
        <w:t>b. VAIHTOEHTOISESTI PAKOLLINEN nolla tai yksi [</w:t>
      </w:r>
      <w:proofErr w:type="gramStart"/>
      <w:r>
        <w:t>0..</w:t>
      </w:r>
      <w:proofErr w:type="gramEnd"/>
      <w:r>
        <w:t xml:space="preserve">1] </w:t>
      </w:r>
    </w:p>
    <w:p w14:paraId="7ED11084" w14:textId="77777777" w:rsidR="00016709" w:rsidRDefault="00016709" w:rsidP="00016709">
      <w:pPr>
        <w:pStyle w:val="Snt3"/>
      </w:pPr>
      <w:r>
        <w:t>a. PAKOLLINEN yksi [</w:t>
      </w:r>
      <w:proofErr w:type="gramStart"/>
      <w:r>
        <w:t>1..</w:t>
      </w:r>
      <w:proofErr w:type="gramEnd"/>
      <w:r>
        <w:t xml:space="preserve">1] </w:t>
      </w:r>
      <w:proofErr w:type="spellStart"/>
      <w:r>
        <w:t>low</w:t>
      </w:r>
      <w:proofErr w:type="spellEnd"/>
    </w:p>
    <w:p w14:paraId="35739024" w14:textId="77777777" w:rsidR="00016709" w:rsidRDefault="00016709" w:rsidP="00016709">
      <w:pPr>
        <w:pStyle w:val="Snt4"/>
      </w:pPr>
      <w:r>
        <w:t>a. PAKOLLINEN yksi [</w:t>
      </w:r>
      <w:proofErr w:type="gramStart"/>
      <w:r>
        <w:t>1..</w:t>
      </w:r>
      <w:proofErr w:type="gramEnd"/>
      <w:r>
        <w:t xml:space="preserve">1] </w:t>
      </w:r>
      <w:proofErr w:type="spellStart"/>
      <w:r>
        <w:t>low</w:t>
      </w:r>
      <w:proofErr w:type="spellEnd"/>
      <w:r>
        <w:t xml:space="preserve">/@value ja </w:t>
      </w:r>
      <w:proofErr w:type="spellStart"/>
      <w:r>
        <w:t>low</w:t>
      </w:r>
      <w:proofErr w:type="spellEnd"/>
      <w:r>
        <w:t xml:space="preserve">/@unit, arvo annetaan PQ-tietotyypillä </w:t>
      </w:r>
    </w:p>
    <w:p w14:paraId="2D6D760B" w14:textId="77777777" w:rsidR="00016709" w:rsidRDefault="00016709" w:rsidP="00016709">
      <w:pPr>
        <w:pStyle w:val="Snt4"/>
      </w:pPr>
    </w:p>
    <w:p w14:paraId="5B5649FA" w14:textId="0CA41422" w:rsidR="00016709" w:rsidRDefault="00016709"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UCUM mukaisena fysikaalisena suureena </w:t>
      </w:r>
    </w:p>
    <w:p w14:paraId="1860EEB0" w14:textId="77777777" w:rsidR="00016709" w:rsidRDefault="00016709" w:rsidP="00016709">
      <w:pPr>
        <w:pStyle w:val="Snt4"/>
        <w:rPr>
          <w:bCs/>
        </w:rPr>
      </w:pPr>
      <w:r w:rsidRPr="4716D89F">
        <w:rPr>
          <w:b/>
          <w:bCs/>
        </w:rPr>
        <w:t xml:space="preserve">Esimerkki: </w:t>
      </w:r>
      <w:r w:rsidRPr="4716D89F">
        <w:t>&lt;</w:t>
      </w:r>
      <w:proofErr w:type="spellStart"/>
      <w:r w:rsidRPr="4716D89F">
        <w:rPr>
          <w:rStyle w:val="XMLDarkRed"/>
          <w:rFonts w:ascii="Times New Roman" w:hAnsi="Times New Roman"/>
          <w:sz w:val="22"/>
          <w:highlight w:val="white"/>
        </w:rPr>
        <w:t>low</w:t>
      </w:r>
      <w:proofErr w:type="spellEnd"/>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 xml:space="preserve">="50" </w:t>
      </w:r>
      <w:proofErr w:type="spellStart"/>
      <w:r w:rsidRPr="4716D89F">
        <w:rPr>
          <w:rStyle w:val="XMLRed"/>
          <w:rFonts w:ascii="Times New Roman" w:hAnsi="Times New Roman"/>
          <w:sz w:val="22"/>
          <w:highlight w:val="white"/>
          <w:lang w:val="de-DE"/>
        </w:rPr>
        <w:t>unit</w:t>
      </w:r>
      <w:proofErr w:type="spellEnd"/>
      <w:r w:rsidRPr="4716D89F">
        <w:t>="mg"/&gt;</w:t>
      </w:r>
    </w:p>
    <w:p w14:paraId="4AD913A0" w14:textId="77777777" w:rsidR="00016709" w:rsidRDefault="00016709" w:rsidP="00016709">
      <w:pPr>
        <w:pStyle w:val="Snt4"/>
      </w:pPr>
    </w:p>
    <w:p w14:paraId="0FC47797" w14:textId="77777777" w:rsidR="00016709" w:rsidRDefault="00016709" w:rsidP="00016709">
      <w:pPr>
        <w:pStyle w:val="Snt3"/>
      </w:pPr>
      <w:r>
        <w:t>b. PAKOLLINEN yksi [</w:t>
      </w:r>
      <w:proofErr w:type="gramStart"/>
      <w:r>
        <w:t>1..</w:t>
      </w:r>
      <w:proofErr w:type="gramEnd"/>
      <w:r>
        <w:t xml:space="preserve">1] </w:t>
      </w:r>
      <w:proofErr w:type="spellStart"/>
      <w:r>
        <w:t>high</w:t>
      </w:r>
      <w:proofErr w:type="spellEnd"/>
    </w:p>
    <w:p w14:paraId="7F2C8C55" w14:textId="77777777" w:rsidR="00016709" w:rsidRDefault="00016709" w:rsidP="00016709">
      <w:pPr>
        <w:pStyle w:val="Snt4"/>
      </w:pPr>
      <w:r>
        <w:t>a. PAKOLLINEN yksi [</w:t>
      </w:r>
      <w:proofErr w:type="gramStart"/>
      <w:r>
        <w:t>1..</w:t>
      </w:r>
      <w:proofErr w:type="gramEnd"/>
      <w:r>
        <w:t xml:space="preserve">1] </w:t>
      </w:r>
      <w:proofErr w:type="spellStart"/>
      <w:r>
        <w:t>high</w:t>
      </w:r>
      <w:proofErr w:type="spellEnd"/>
      <w:r>
        <w:t xml:space="preserve">/@value ja </w:t>
      </w:r>
      <w:proofErr w:type="spellStart"/>
      <w:r>
        <w:t>high</w:t>
      </w:r>
      <w:proofErr w:type="spellEnd"/>
      <w:r>
        <w:t>/@unit, arvo annetaan PQ-tietotyypillä</w:t>
      </w:r>
    </w:p>
    <w:p w14:paraId="6B1086B9" w14:textId="77777777" w:rsidR="00016709" w:rsidRDefault="00016709" w:rsidP="00016709">
      <w:pPr>
        <w:pStyle w:val="Snt4"/>
      </w:pPr>
    </w:p>
    <w:p w14:paraId="740D4C22" w14:textId="050D564C" w:rsidR="00016709" w:rsidRDefault="00016709" w:rsidP="4D047E72">
      <w:pPr>
        <w:pStyle w:val="Snt4"/>
        <w:rPr>
          <w:bCs/>
        </w:rPr>
      </w:pPr>
      <w:r w:rsidRPr="4D047E72">
        <w:rPr>
          <w:b/>
          <w:bCs/>
        </w:rPr>
        <w:t xml:space="preserve">Toteutusohje: </w:t>
      </w:r>
      <w:proofErr w:type="spellStart"/>
      <w:r w:rsidRPr="4D047E72">
        <w:t>value</w:t>
      </w:r>
      <w:proofErr w:type="spellEnd"/>
      <w:r w:rsidRPr="4D047E72">
        <w:t xml:space="preserve"> ja </w:t>
      </w:r>
      <w:proofErr w:type="spellStart"/>
      <w:r w:rsidRPr="4D047E72">
        <w:t>unit</w:t>
      </w:r>
      <w:proofErr w:type="spellEnd"/>
      <w:r w:rsidRPr="4D047E72">
        <w:t xml:space="preserve"> annetaan UCUM mukaisena fysikaalisena suureena </w:t>
      </w:r>
    </w:p>
    <w:p w14:paraId="3D2EA7F7" w14:textId="77777777" w:rsidR="00016709" w:rsidRDefault="00016709" w:rsidP="00016709">
      <w:pPr>
        <w:pStyle w:val="Snt4"/>
        <w:rPr>
          <w:bCs/>
        </w:rPr>
      </w:pPr>
      <w:r w:rsidRPr="4716D89F">
        <w:rPr>
          <w:b/>
          <w:bCs/>
        </w:rPr>
        <w:t xml:space="preserve">Esimerkki: </w:t>
      </w:r>
      <w:r w:rsidRPr="4716D89F">
        <w:t>&lt;</w:t>
      </w:r>
      <w:proofErr w:type="spellStart"/>
      <w:r w:rsidRPr="4716D89F">
        <w:rPr>
          <w:rStyle w:val="XMLDarkRed"/>
          <w:rFonts w:ascii="Times New Roman" w:hAnsi="Times New Roman"/>
          <w:sz w:val="22"/>
          <w:highlight w:val="white"/>
        </w:rPr>
        <w:t>high</w:t>
      </w:r>
      <w:proofErr w:type="spellEnd"/>
      <w:r w:rsidRPr="4D047E72">
        <w:t xml:space="preserve"> </w:t>
      </w:r>
      <w:proofErr w:type="spellStart"/>
      <w:r w:rsidRPr="4716D89F">
        <w:rPr>
          <w:rStyle w:val="XMLRed"/>
          <w:rFonts w:ascii="Times New Roman" w:hAnsi="Times New Roman"/>
          <w:sz w:val="22"/>
          <w:highlight w:val="white"/>
          <w:lang w:val="de-DE"/>
        </w:rPr>
        <w:t>value</w:t>
      </w:r>
      <w:proofErr w:type="spellEnd"/>
      <w:r w:rsidRPr="4716D89F">
        <w:t>="100</w:t>
      </w:r>
      <w:r w:rsidRPr="4D047E72">
        <w:t xml:space="preserve">" </w:t>
      </w:r>
      <w:proofErr w:type="spellStart"/>
      <w:r w:rsidRPr="4716D89F">
        <w:rPr>
          <w:rStyle w:val="XMLRed"/>
          <w:rFonts w:ascii="Times New Roman" w:hAnsi="Times New Roman"/>
          <w:sz w:val="22"/>
          <w:highlight w:val="white"/>
          <w:lang w:val="de-DE"/>
        </w:rPr>
        <w:t>unit</w:t>
      </w:r>
      <w:proofErr w:type="spellEnd"/>
      <w:r w:rsidRPr="4716D89F">
        <w:t>="mg"/&gt;</w:t>
      </w:r>
    </w:p>
    <w:p w14:paraId="0B7C402C" w14:textId="77777777" w:rsidR="00016709" w:rsidRDefault="00016709" w:rsidP="0020126E">
      <w:pPr>
        <w:pStyle w:val="Snt1"/>
      </w:pPr>
    </w:p>
    <w:p w14:paraId="57D1747A" w14:textId="4AE5A59B" w:rsidR="0020126E" w:rsidRPr="00AC3C96" w:rsidRDefault="00B250D7" w:rsidP="0020126E">
      <w:pPr>
        <w:pStyle w:val="Snt1"/>
      </w:pPr>
      <w:r>
        <w:t>4</w:t>
      </w:r>
      <w:r w:rsidR="0020126E" w:rsidRPr="00AC3C96">
        <w:t>. PAKOLLINEN yksi [</w:t>
      </w:r>
      <w:proofErr w:type="gramStart"/>
      <w:r w:rsidR="0020126E" w:rsidRPr="00AC3C96">
        <w:t>1..</w:t>
      </w:r>
      <w:proofErr w:type="gramEnd"/>
      <w:r w:rsidR="0020126E" w:rsidRPr="00AC3C96">
        <w:t xml:space="preserve">1] </w:t>
      </w:r>
      <w:proofErr w:type="spellStart"/>
      <w:r w:rsidR="0020126E">
        <w:t>consumable</w:t>
      </w:r>
      <w:proofErr w:type="spellEnd"/>
    </w:p>
    <w:p w14:paraId="196E456A" w14:textId="77777777" w:rsidR="0020126E" w:rsidRDefault="0020126E" w:rsidP="0020126E">
      <w:pPr>
        <w:pStyle w:val="Snt2"/>
      </w:pPr>
      <w:r>
        <w:t>a. PAKOLLINEN yksi [</w:t>
      </w:r>
      <w:proofErr w:type="gramStart"/>
      <w:r>
        <w:t>1..</w:t>
      </w:r>
      <w:proofErr w:type="gramEnd"/>
      <w:r>
        <w:t xml:space="preserve">1] </w:t>
      </w:r>
      <w:proofErr w:type="spellStart"/>
      <w:r w:rsidRPr="00DD0B04">
        <w:t>manufacturedProduct</w:t>
      </w:r>
      <w:proofErr w:type="spellEnd"/>
    </w:p>
    <w:p w14:paraId="3669A5DC" w14:textId="77777777" w:rsidR="0020126E" w:rsidRDefault="0020126E" w:rsidP="0020126E">
      <w:pPr>
        <w:pStyle w:val="Snt3"/>
      </w:pPr>
      <w:r>
        <w:t>a. PAKOLLINEN yksi [</w:t>
      </w:r>
      <w:proofErr w:type="gramStart"/>
      <w:r>
        <w:t>1..</w:t>
      </w:r>
      <w:proofErr w:type="gramEnd"/>
      <w:r>
        <w:t xml:space="preserve">1] </w:t>
      </w:r>
      <w:proofErr w:type="spellStart"/>
      <w:r w:rsidRPr="00FE5162">
        <w:t>manufacturedLabeledDrug</w:t>
      </w:r>
      <w:proofErr w:type="spellEnd"/>
      <w:r>
        <w:t>/@nullFlavor=”NI”</w:t>
      </w:r>
    </w:p>
    <w:p w14:paraId="6897B7A0" w14:textId="45437167" w:rsidR="00061731" w:rsidRDefault="00061731" w:rsidP="00893219">
      <w:pPr>
        <w:pStyle w:val="Snt1"/>
      </w:pPr>
    </w:p>
    <w:p w14:paraId="47625CA0" w14:textId="3D90CEEA" w:rsidR="0020126E" w:rsidRPr="009174D4" w:rsidRDefault="009174D4" w:rsidP="00893219">
      <w:pPr>
        <w:pStyle w:val="Snt1"/>
        <w:rPr>
          <w:b/>
          <w:bCs/>
        </w:rPr>
      </w:pPr>
      <w:r w:rsidRPr="009174D4">
        <w:rPr>
          <w:b/>
          <w:bCs/>
        </w:rPr>
        <w:t>Esimerkki:</w:t>
      </w:r>
    </w:p>
    <w:p w14:paraId="526E31C1" w14:textId="77777777" w:rsidR="00A25F9A" w:rsidRPr="00F84B82"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proofErr w:type="gramStart"/>
      <w:r w:rsidRPr="00F84B82">
        <w:rPr>
          <w:rFonts w:ascii="Arial" w:hAnsi="Arial" w:cs="Arial"/>
          <w:sz w:val="20"/>
          <w:szCs w:val="20"/>
        </w:rPr>
        <w:t>&lt;!--</w:t>
      </w:r>
      <w:proofErr w:type="gramEnd"/>
      <w:r w:rsidRPr="00F84B82">
        <w:rPr>
          <w:rFonts w:ascii="Arial" w:hAnsi="Arial" w:cs="Arial"/>
          <w:sz w:val="20"/>
          <w:szCs w:val="20"/>
        </w:rPr>
        <w:t xml:space="preserve"> </w:t>
      </w:r>
      <w:r w:rsidRPr="0012737E">
        <w:rPr>
          <w:rFonts w:ascii="Arial" w:hAnsi="Arial" w:cs="Arial"/>
          <w:color w:val="808080" w:themeColor="background1" w:themeShade="80"/>
          <w:sz w:val="20"/>
          <w:szCs w:val="20"/>
        </w:rPr>
        <w:t xml:space="preserve">vaihtoehtoinen rakenne annoksen antamiselle fysikaalisena </w:t>
      </w:r>
      <w:proofErr w:type="spellStart"/>
      <w:r w:rsidRPr="0012737E">
        <w:rPr>
          <w:rFonts w:ascii="Arial" w:hAnsi="Arial" w:cs="Arial"/>
          <w:color w:val="808080" w:themeColor="background1" w:themeShade="80"/>
          <w:sz w:val="20"/>
          <w:szCs w:val="20"/>
        </w:rPr>
        <w:t>suureema</w:t>
      </w:r>
      <w:proofErr w:type="spellEnd"/>
      <w:r w:rsidRPr="0012737E">
        <w:rPr>
          <w:rFonts w:ascii="Arial" w:hAnsi="Arial" w:cs="Arial"/>
          <w:color w:val="808080" w:themeColor="background1" w:themeShade="80"/>
          <w:sz w:val="20"/>
          <w:szCs w:val="20"/>
        </w:rPr>
        <w:t xml:space="preserve"> </w:t>
      </w:r>
      <w:r w:rsidRPr="00F84B82">
        <w:rPr>
          <w:rFonts w:ascii="Arial" w:hAnsi="Arial" w:cs="Arial"/>
          <w:sz w:val="20"/>
          <w:szCs w:val="20"/>
        </w:rPr>
        <w:t>--&gt;</w:t>
      </w:r>
    </w:p>
    <w:p w14:paraId="4EDA45FA" w14:textId="5C21D25F" w:rsidR="00A25F9A" w:rsidRPr="00D32773" w:rsidRDefault="00A25F9A" w:rsidP="006E6C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lang w:val="en-US"/>
        </w:rPr>
      </w:pPr>
      <w:r w:rsidRPr="00D32773">
        <w:rPr>
          <w:rFonts w:ascii="Arial" w:hAnsi="Arial" w:cs="Arial"/>
          <w:sz w:val="20"/>
          <w:szCs w:val="20"/>
          <w:lang w:val="en-US"/>
        </w:rPr>
        <w:t>&lt;</w:t>
      </w:r>
      <w:proofErr w:type="spellStart"/>
      <w:r w:rsidRPr="00F84B82">
        <w:rPr>
          <w:rStyle w:val="XMLDarkRed"/>
          <w:rFonts w:cs="Arial"/>
          <w:sz w:val="20"/>
          <w:szCs w:val="20"/>
          <w:highlight w:val="white"/>
          <w:lang w:val="en-GB"/>
        </w:rPr>
        <w:t>substanceAdministration</w:t>
      </w:r>
      <w:proofErr w:type="spellEnd"/>
      <w:r w:rsidRPr="00D32773">
        <w:rPr>
          <w:rFonts w:ascii="Arial" w:hAnsi="Arial" w:cs="Arial"/>
          <w:sz w:val="20"/>
          <w:szCs w:val="20"/>
          <w:lang w:val="en-US"/>
        </w:rPr>
        <w:t xml:space="preserve"> </w:t>
      </w:r>
      <w:proofErr w:type="spellStart"/>
      <w:r w:rsidRPr="00D32773">
        <w:rPr>
          <w:rFonts w:ascii="Arial" w:hAnsi="Arial" w:cs="Arial"/>
          <w:sz w:val="20"/>
          <w:szCs w:val="20"/>
          <w:lang w:val="en-US"/>
        </w:rPr>
        <w:t>classCode</w:t>
      </w:r>
      <w:proofErr w:type="spellEnd"/>
      <w:r w:rsidRPr="00D32773">
        <w:rPr>
          <w:rFonts w:ascii="Arial" w:hAnsi="Arial" w:cs="Arial"/>
          <w:sz w:val="20"/>
          <w:szCs w:val="20"/>
          <w:lang w:val="en-US"/>
        </w:rPr>
        <w:t xml:space="preserve">="SBADM" </w:t>
      </w:r>
      <w:proofErr w:type="spellStart"/>
      <w:r w:rsidRPr="00D32773">
        <w:rPr>
          <w:rFonts w:ascii="Arial" w:hAnsi="Arial" w:cs="Arial"/>
          <w:sz w:val="20"/>
          <w:szCs w:val="20"/>
          <w:lang w:val="en-US"/>
        </w:rPr>
        <w:t>moodCode</w:t>
      </w:r>
      <w:proofErr w:type="spellEnd"/>
      <w:r w:rsidRPr="00D32773">
        <w:rPr>
          <w:rFonts w:ascii="Arial" w:hAnsi="Arial" w:cs="Arial"/>
          <w:sz w:val="20"/>
          <w:szCs w:val="20"/>
          <w:lang w:val="en-US"/>
        </w:rPr>
        <w:t>="EVN"&gt;</w:t>
      </w:r>
    </w:p>
    <w:p w14:paraId="26BB5719" w14:textId="189076D5" w:rsidR="00A25F9A" w:rsidRPr="006461E7" w:rsidRDefault="00A25F9A" w:rsidP="000D0D6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6461E7">
        <w:rPr>
          <w:rFonts w:ascii="Arial" w:hAnsi="Arial" w:cs="Arial"/>
          <w:sz w:val="20"/>
          <w:szCs w:val="20"/>
          <w:lang w:val="en-US"/>
        </w:rPr>
        <w:t>&lt;</w:t>
      </w:r>
      <w:r w:rsidRPr="00F84B82">
        <w:rPr>
          <w:rStyle w:val="XMLDarkRed"/>
          <w:rFonts w:cs="Arial"/>
          <w:sz w:val="20"/>
          <w:szCs w:val="20"/>
          <w:highlight w:val="white"/>
          <w:lang w:val="en-GB"/>
        </w:rPr>
        <w:t>code</w:t>
      </w:r>
      <w:r w:rsidRPr="006461E7">
        <w:rPr>
          <w:rFonts w:ascii="Arial" w:hAnsi="Arial" w:cs="Arial"/>
          <w:sz w:val="20"/>
          <w:szCs w:val="20"/>
          <w:lang w:val="en-US"/>
        </w:rPr>
        <w:t xml:space="preserve"> </w:t>
      </w:r>
      <w:r w:rsidRPr="00F84B82">
        <w:rPr>
          <w:rStyle w:val="XMLRed"/>
          <w:rFonts w:cs="Arial"/>
          <w:sz w:val="20"/>
          <w:szCs w:val="20"/>
          <w:highlight w:val="white"/>
          <w:lang w:val="de-DE"/>
        </w:rPr>
        <w:t>code</w:t>
      </w:r>
      <w:r w:rsidRPr="006461E7">
        <w:rPr>
          <w:rFonts w:ascii="Arial" w:hAnsi="Arial" w:cs="Arial"/>
          <w:sz w:val="20"/>
          <w:szCs w:val="20"/>
          <w:lang w:val="en-US"/>
        </w:rPr>
        <w:t xml:space="preserve">="241" </w:t>
      </w:r>
      <w:proofErr w:type="spellStart"/>
      <w:r w:rsidRPr="00F84B82">
        <w:rPr>
          <w:rStyle w:val="XMLRed"/>
          <w:rFonts w:cs="Arial"/>
          <w:sz w:val="20"/>
          <w:szCs w:val="20"/>
          <w:highlight w:val="white"/>
          <w:lang w:val="de-DE"/>
        </w:rPr>
        <w:t>codeSystem</w:t>
      </w:r>
      <w:proofErr w:type="spellEnd"/>
      <w:r w:rsidRPr="006461E7">
        <w:rPr>
          <w:rFonts w:ascii="Arial" w:hAnsi="Arial" w:cs="Arial"/>
          <w:sz w:val="20"/>
          <w:szCs w:val="20"/>
          <w:lang w:val="en-US"/>
        </w:rPr>
        <w:t xml:space="preserve">="1.2.246.537.6.12.2002.126" </w:t>
      </w:r>
      <w:proofErr w:type="spellStart"/>
      <w:r w:rsidRPr="00F84B82">
        <w:rPr>
          <w:rStyle w:val="XMLRed"/>
          <w:rFonts w:cs="Arial"/>
          <w:sz w:val="20"/>
          <w:szCs w:val="20"/>
          <w:highlight w:val="white"/>
          <w:lang w:val="de-DE"/>
        </w:rPr>
        <w:t>codeSystemName</w:t>
      </w:r>
      <w:proofErr w:type="spellEnd"/>
      <w:r w:rsidRPr="006461E7">
        <w:rPr>
          <w:rFonts w:ascii="Arial" w:hAnsi="Arial" w:cs="Arial"/>
          <w:sz w:val="20"/>
          <w:szCs w:val="20"/>
          <w:lang w:val="en-US"/>
        </w:rPr>
        <w:t>="</w:t>
      </w:r>
      <w:proofErr w:type="spellStart"/>
      <w:r w:rsidRPr="006461E7">
        <w:rPr>
          <w:rFonts w:ascii="Arial" w:hAnsi="Arial" w:cs="Arial"/>
          <w:sz w:val="20"/>
          <w:szCs w:val="20"/>
          <w:lang w:val="en-US"/>
        </w:rPr>
        <w:t>Lääkityslista</w:t>
      </w:r>
      <w:proofErr w:type="spellEnd"/>
      <w:r w:rsidRPr="006461E7">
        <w:rPr>
          <w:rFonts w:ascii="Arial" w:hAnsi="Arial" w:cs="Arial"/>
          <w:sz w:val="20"/>
          <w:szCs w:val="20"/>
          <w:lang w:val="en-US"/>
        </w:rPr>
        <w:t xml:space="preserve">" </w:t>
      </w:r>
      <w:proofErr w:type="spellStart"/>
      <w:r w:rsidRPr="00F84B82">
        <w:rPr>
          <w:rStyle w:val="XMLRed"/>
          <w:rFonts w:cs="Arial"/>
          <w:sz w:val="20"/>
          <w:szCs w:val="20"/>
          <w:highlight w:val="white"/>
          <w:lang w:val="de-DE"/>
        </w:rPr>
        <w:t>displayName</w:t>
      </w:r>
      <w:proofErr w:type="spellEnd"/>
      <w:r w:rsidRPr="006461E7">
        <w:rPr>
          <w:rFonts w:ascii="Arial" w:hAnsi="Arial" w:cs="Arial"/>
          <w:sz w:val="20"/>
          <w:szCs w:val="20"/>
          <w:lang w:val="en-US"/>
        </w:rPr>
        <w:t>="</w:t>
      </w:r>
      <w:proofErr w:type="spellStart"/>
      <w:r w:rsidRPr="006461E7">
        <w:rPr>
          <w:rFonts w:ascii="Arial" w:hAnsi="Arial" w:cs="Arial"/>
          <w:sz w:val="20"/>
          <w:szCs w:val="20"/>
          <w:lang w:val="en-US"/>
        </w:rPr>
        <w:t>annos</w:t>
      </w:r>
      <w:proofErr w:type="spellEnd"/>
      <w:r w:rsidRPr="006461E7">
        <w:rPr>
          <w:rFonts w:ascii="Arial" w:hAnsi="Arial" w:cs="Arial"/>
          <w:sz w:val="20"/>
          <w:szCs w:val="20"/>
          <w:lang w:val="en-US"/>
        </w:rPr>
        <w:t xml:space="preserve"> (</w:t>
      </w:r>
      <w:proofErr w:type="spellStart"/>
      <w:r w:rsidRPr="006461E7">
        <w:rPr>
          <w:rFonts w:ascii="Arial" w:hAnsi="Arial" w:cs="Arial"/>
          <w:sz w:val="20"/>
          <w:szCs w:val="20"/>
          <w:lang w:val="en-US"/>
        </w:rPr>
        <w:t>fysikaalinen</w:t>
      </w:r>
      <w:proofErr w:type="spellEnd"/>
      <w:r w:rsidRPr="006461E7">
        <w:rPr>
          <w:rFonts w:ascii="Arial" w:hAnsi="Arial" w:cs="Arial"/>
          <w:sz w:val="20"/>
          <w:szCs w:val="20"/>
          <w:lang w:val="en-US"/>
        </w:rPr>
        <w:t>)"/&gt;</w:t>
      </w:r>
    </w:p>
    <w:p w14:paraId="51D80BF8" w14:textId="099FBC50" w:rsidR="00A25F9A" w:rsidRPr="006461E7" w:rsidRDefault="0012737E" w:rsidP="00A25F9A">
      <w:pPr>
        <w:pStyle w:val="Snt1"/>
        <w:rPr>
          <w:rFonts w:ascii="Arial" w:hAnsi="Arial" w:cs="Arial"/>
          <w:sz w:val="20"/>
          <w:szCs w:val="20"/>
          <w:lang w:val="en-US"/>
        </w:rPr>
      </w:pPr>
      <w:r w:rsidRPr="006461E7">
        <w:rPr>
          <w:rFonts w:ascii="Arial" w:hAnsi="Arial" w:cs="Arial"/>
          <w:sz w:val="20"/>
          <w:szCs w:val="20"/>
          <w:lang w:val="en-US"/>
        </w:rPr>
        <w:tab/>
      </w:r>
      <w:proofErr w:type="gramStart"/>
      <w:r w:rsidR="00A25F9A" w:rsidRPr="006461E7">
        <w:rPr>
          <w:rFonts w:ascii="Arial" w:hAnsi="Arial" w:cs="Arial"/>
          <w:sz w:val="20"/>
          <w:szCs w:val="20"/>
          <w:lang w:val="en-US"/>
        </w:rPr>
        <w:t>&lt;!--</w:t>
      </w:r>
      <w:proofErr w:type="gramEnd"/>
      <w:r w:rsidR="00A25F9A" w:rsidRPr="006461E7">
        <w:rPr>
          <w:rFonts w:ascii="Arial" w:hAnsi="Arial" w:cs="Arial"/>
          <w:sz w:val="20"/>
          <w:szCs w:val="20"/>
          <w:lang w:val="en-US"/>
        </w:rPr>
        <w:t xml:space="preserve"> </w:t>
      </w:r>
      <w:proofErr w:type="spellStart"/>
      <w:r w:rsidR="00A25F9A" w:rsidRPr="006461E7">
        <w:rPr>
          <w:rFonts w:ascii="Arial" w:eastAsia="Times New Roman" w:hAnsi="Arial" w:cs="Arial"/>
          <w:color w:val="808080" w:themeColor="background1" w:themeShade="80"/>
          <w:sz w:val="20"/>
          <w:szCs w:val="20"/>
          <w:lang w:val="en-US" w:eastAsia="fi-FI"/>
        </w:rPr>
        <w:t>annos</w:t>
      </w:r>
      <w:proofErr w:type="spellEnd"/>
      <w:r w:rsidR="00A25F9A" w:rsidRPr="006461E7">
        <w:rPr>
          <w:rFonts w:ascii="Arial" w:eastAsia="Times New Roman" w:hAnsi="Arial" w:cs="Arial"/>
          <w:color w:val="808080" w:themeColor="background1" w:themeShade="80"/>
          <w:sz w:val="20"/>
          <w:szCs w:val="20"/>
          <w:lang w:val="en-US" w:eastAsia="fi-FI"/>
        </w:rPr>
        <w:t xml:space="preserve"> (</w:t>
      </w:r>
      <w:proofErr w:type="spellStart"/>
      <w:r w:rsidR="00A25F9A" w:rsidRPr="006461E7">
        <w:rPr>
          <w:rFonts w:ascii="Arial" w:eastAsia="Times New Roman" w:hAnsi="Arial" w:cs="Arial"/>
          <w:color w:val="808080" w:themeColor="background1" w:themeShade="80"/>
          <w:sz w:val="20"/>
          <w:szCs w:val="20"/>
          <w:lang w:val="en-US" w:eastAsia="fi-FI"/>
        </w:rPr>
        <w:t>fysikaalinen</w:t>
      </w:r>
      <w:proofErr w:type="spellEnd"/>
      <w:r w:rsidR="00A25F9A" w:rsidRPr="006461E7">
        <w:rPr>
          <w:rFonts w:ascii="Arial" w:eastAsia="Times New Roman" w:hAnsi="Arial" w:cs="Arial"/>
          <w:color w:val="808080" w:themeColor="background1" w:themeShade="80"/>
          <w:sz w:val="20"/>
          <w:szCs w:val="20"/>
          <w:lang w:val="en-US" w:eastAsia="fi-FI"/>
        </w:rPr>
        <w:t>)</w:t>
      </w:r>
      <w:r w:rsidR="00A25F9A" w:rsidRPr="006461E7">
        <w:rPr>
          <w:rFonts w:ascii="Arial" w:hAnsi="Arial" w:cs="Arial"/>
          <w:sz w:val="20"/>
          <w:szCs w:val="20"/>
          <w:lang w:val="en-US"/>
        </w:rPr>
        <w:t xml:space="preserve"> --&gt;</w:t>
      </w:r>
    </w:p>
    <w:p w14:paraId="6850191C" w14:textId="7F83571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6461E7">
        <w:rPr>
          <w:rFonts w:ascii="Arial" w:hAnsi="Arial" w:cs="Arial"/>
          <w:sz w:val="20"/>
          <w:szCs w:val="20"/>
          <w:lang w:val="en-US"/>
        </w:rPr>
        <w:tab/>
      </w:r>
      <w:r w:rsidRPr="00D32773">
        <w:rPr>
          <w:rFonts w:ascii="Arial" w:hAnsi="Arial" w:cs="Arial"/>
          <w:sz w:val="20"/>
          <w:szCs w:val="20"/>
          <w:lang w:val="en-US"/>
        </w:rPr>
        <w:t>&lt;</w:t>
      </w:r>
      <w:proofErr w:type="spellStart"/>
      <w:r w:rsidRPr="00F84B82">
        <w:rPr>
          <w:rStyle w:val="XMLDarkRed"/>
          <w:rFonts w:cs="Arial"/>
          <w:sz w:val="20"/>
          <w:szCs w:val="20"/>
          <w:highlight w:val="white"/>
          <w:lang w:val="en-GB"/>
        </w:rPr>
        <w:t>doseQuantity</w:t>
      </w:r>
      <w:proofErr w:type="spellEnd"/>
      <w:r w:rsidRPr="00D32773">
        <w:rPr>
          <w:rFonts w:ascii="Arial" w:hAnsi="Arial" w:cs="Arial"/>
          <w:sz w:val="20"/>
          <w:szCs w:val="20"/>
          <w:lang w:val="en-US"/>
        </w:rPr>
        <w:t>&gt;</w:t>
      </w:r>
    </w:p>
    <w:p w14:paraId="63E03637" w14:textId="6CB0DB47"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proofErr w:type="spellStart"/>
      <w:r w:rsidRPr="00F84B82">
        <w:rPr>
          <w:rStyle w:val="XMLDarkRed"/>
          <w:rFonts w:cs="Arial"/>
          <w:sz w:val="20"/>
          <w:szCs w:val="20"/>
          <w:highlight w:val="white"/>
          <w:lang w:val="en-GB"/>
        </w:rPr>
        <w:t>center</w:t>
      </w:r>
      <w:proofErr w:type="spellEnd"/>
      <w:r w:rsidRPr="00D32773">
        <w:rPr>
          <w:rFonts w:ascii="Arial" w:hAnsi="Arial" w:cs="Arial"/>
          <w:sz w:val="20"/>
          <w:szCs w:val="20"/>
          <w:lang w:val="en-US"/>
        </w:rPr>
        <w:t xml:space="preserve"> </w:t>
      </w:r>
      <w:proofErr w:type="spellStart"/>
      <w:r w:rsidRPr="00F84B82">
        <w:rPr>
          <w:rStyle w:val="XMLRed"/>
          <w:rFonts w:cs="Arial"/>
          <w:sz w:val="20"/>
          <w:szCs w:val="20"/>
          <w:highlight w:val="white"/>
          <w:lang w:val="de-DE"/>
        </w:rPr>
        <w:t>value</w:t>
      </w:r>
      <w:proofErr w:type="spellEnd"/>
      <w:r w:rsidRPr="00D32773">
        <w:rPr>
          <w:rFonts w:ascii="Arial" w:hAnsi="Arial" w:cs="Arial"/>
          <w:sz w:val="20"/>
          <w:szCs w:val="20"/>
          <w:lang w:val="en-US"/>
        </w:rPr>
        <w:t xml:space="preserve">="50" </w:t>
      </w:r>
      <w:proofErr w:type="spellStart"/>
      <w:r w:rsidRPr="00F84B82">
        <w:rPr>
          <w:rStyle w:val="XMLRed"/>
          <w:rFonts w:cs="Arial"/>
          <w:sz w:val="20"/>
          <w:szCs w:val="20"/>
          <w:highlight w:val="white"/>
          <w:lang w:val="de-DE"/>
        </w:rPr>
        <w:t>unit</w:t>
      </w:r>
      <w:proofErr w:type="spellEnd"/>
      <w:r w:rsidRPr="00D32773">
        <w:rPr>
          <w:rFonts w:ascii="Arial" w:hAnsi="Arial" w:cs="Arial"/>
          <w:sz w:val="20"/>
          <w:szCs w:val="20"/>
          <w:lang w:val="en-US"/>
        </w:rPr>
        <w:t>="mg"/&gt;</w:t>
      </w:r>
    </w:p>
    <w:p w14:paraId="2B8CBD2A" w14:textId="57D92F66" w:rsidR="00A25F9A" w:rsidRPr="00D32773" w:rsidRDefault="00A25F9A" w:rsidP="00F93A1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proofErr w:type="spellStart"/>
      <w:r w:rsidRPr="00F84B82">
        <w:rPr>
          <w:rStyle w:val="XMLDarkRed"/>
          <w:rFonts w:cs="Arial"/>
          <w:sz w:val="20"/>
          <w:szCs w:val="20"/>
          <w:highlight w:val="white"/>
          <w:lang w:val="en-GB"/>
        </w:rPr>
        <w:t>doseQuantity</w:t>
      </w:r>
      <w:proofErr w:type="spellEnd"/>
      <w:r w:rsidRPr="00D32773">
        <w:rPr>
          <w:rFonts w:ascii="Arial" w:hAnsi="Arial" w:cs="Arial"/>
          <w:sz w:val="20"/>
          <w:szCs w:val="20"/>
          <w:lang w:val="en-US"/>
        </w:rPr>
        <w:t>&gt;</w:t>
      </w:r>
    </w:p>
    <w:p w14:paraId="3539F499" w14:textId="77777777" w:rsidR="001137EB" w:rsidRPr="00921DF0" w:rsidRDefault="001137EB" w:rsidP="001137EB">
      <w:pPr>
        <w:autoSpaceDE w:val="0"/>
        <w:autoSpaceDN w:val="0"/>
        <w:adjustRightInd w:val="0"/>
        <w:rPr>
          <w:rFonts w:ascii="Arial" w:hAnsi="Arial" w:cs="Arial"/>
          <w:color w:val="FF0000"/>
          <w:sz w:val="20"/>
          <w:szCs w:val="20"/>
          <w:highlight w:val="white"/>
          <w:lang w:val="en-US"/>
        </w:rPr>
      </w:pPr>
      <w:r w:rsidRPr="00115F49">
        <w:rPr>
          <w:rFonts w:ascii="Arial" w:hAnsi="Arial" w:cs="Arial"/>
          <w:color w:val="FF0000"/>
          <w:sz w:val="20"/>
          <w:szCs w:val="20"/>
          <w:highlight w:val="white"/>
          <w:lang w:val="en-US"/>
        </w:rPr>
        <w:t xml:space="preserve">          </w:t>
      </w:r>
      <w:r w:rsidRPr="00921DF0">
        <w:rPr>
          <w:rFonts w:ascii="Arial" w:hAnsi="Arial" w:cs="Arial"/>
          <w:color w:val="FF0000"/>
          <w:sz w:val="20"/>
          <w:szCs w:val="20"/>
          <w:highlight w:val="white"/>
          <w:lang w:val="en-US"/>
        </w:rPr>
        <w:t>&lt;consumable&gt;</w:t>
      </w:r>
    </w:p>
    <w:p w14:paraId="0B6954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921DF0">
        <w:rPr>
          <w:rFonts w:ascii="Arial" w:hAnsi="Arial" w:cs="Arial"/>
          <w:color w:val="FF0000"/>
          <w:sz w:val="20"/>
          <w:szCs w:val="20"/>
          <w:highlight w:val="white"/>
          <w:lang w:val="en-US"/>
        </w:rPr>
        <w:t xml:space="preserve">               </w:t>
      </w:r>
      <w:r w:rsidRPr="002564DB">
        <w:rPr>
          <w:rFonts w:ascii="Arial" w:hAnsi="Arial" w:cs="Arial"/>
          <w:color w:val="FF0000"/>
          <w:sz w:val="20"/>
          <w:szCs w:val="20"/>
          <w:highlight w:val="white"/>
          <w:lang w:val="en-US"/>
        </w:rPr>
        <w:t>&lt;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62D587BD"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manufacturedLabeledDrug</w:t>
      </w:r>
      <w:proofErr w:type="spellEnd"/>
      <w:r w:rsidRPr="002564DB">
        <w:rPr>
          <w:rFonts w:ascii="Arial" w:hAnsi="Arial" w:cs="Arial"/>
          <w:color w:val="FF0000"/>
          <w:sz w:val="20"/>
          <w:szCs w:val="20"/>
          <w:highlight w:val="white"/>
          <w:lang w:val="en-US"/>
        </w:rPr>
        <w:t xml:space="preserve"> </w:t>
      </w:r>
      <w:proofErr w:type="spellStart"/>
      <w:r w:rsidRPr="00FB25EF">
        <w:rPr>
          <w:rFonts w:ascii="Arial" w:hAnsi="Arial" w:cs="Arial"/>
          <w:color w:val="FF0000"/>
          <w:sz w:val="20"/>
          <w:szCs w:val="20"/>
          <w:highlight w:val="white"/>
          <w:lang w:val="en-US"/>
        </w:rPr>
        <w:t>nullFlavor</w:t>
      </w:r>
      <w:proofErr w:type="spellEnd"/>
      <w:r w:rsidRPr="00FB25EF">
        <w:rPr>
          <w:rFonts w:ascii="Arial" w:hAnsi="Arial" w:cs="Arial"/>
          <w:color w:val="FF0000"/>
          <w:sz w:val="20"/>
          <w:szCs w:val="20"/>
          <w:highlight w:val="white"/>
          <w:lang w:val="en-US"/>
        </w:rPr>
        <w:t>="NI"</w:t>
      </w:r>
      <w:r w:rsidRPr="002564DB">
        <w:rPr>
          <w:rFonts w:ascii="Arial" w:hAnsi="Arial" w:cs="Arial"/>
          <w:color w:val="FF0000"/>
          <w:sz w:val="20"/>
          <w:szCs w:val="20"/>
          <w:highlight w:val="white"/>
          <w:lang w:val="en-US"/>
        </w:rPr>
        <w:t>/&gt;</w:t>
      </w:r>
    </w:p>
    <w:p w14:paraId="34C53A59"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w:t>
      </w:r>
      <w:proofErr w:type="spellStart"/>
      <w:r w:rsidRPr="002564DB">
        <w:rPr>
          <w:rFonts w:ascii="Arial" w:hAnsi="Arial" w:cs="Arial"/>
          <w:color w:val="FF0000"/>
          <w:sz w:val="20"/>
          <w:szCs w:val="20"/>
          <w:highlight w:val="white"/>
          <w:lang w:val="en-US"/>
        </w:rPr>
        <w:t>manufacturedProduct</w:t>
      </w:r>
      <w:proofErr w:type="spellEnd"/>
      <w:r w:rsidRPr="002564DB">
        <w:rPr>
          <w:rFonts w:ascii="Arial" w:hAnsi="Arial" w:cs="Arial"/>
          <w:color w:val="FF0000"/>
          <w:sz w:val="20"/>
          <w:szCs w:val="20"/>
          <w:highlight w:val="white"/>
          <w:lang w:val="en-US"/>
        </w:rPr>
        <w:t>&gt;</w:t>
      </w:r>
    </w:p>
    <w:p w14:paraId="0D5C3643" w14:textId="77777777" w:rsidR="001137EB" w:rsidRPr="002564DB" w:rsidRDefault="001137EB" w:rsidP="001137EB">
      <w:pPr>
        <w:autoSpaceDE w:val="0"/>
        <w:autoSpaceDN w:val="0"/>
        <w:adjustRightInd w:val="0"/>
        <w:rPr>
          <w:rFonts w:ascii="Arial" w:hAnsi="Arial" w:cs="Arial"/>
          <w:color w:val="FF0000"/>
          <w:sz w:val="20"/>
          <w:szCs w:val="20"/>
          <w:highlight w:val="white"/>
          <w:lang w:val="en-US"/>
        </w:rPr>
      </w:pPr>
      <w:r w:rsidRPr="002564DB">
        <w:rPr>
          <w:rFonts w:ascii="Arial" w:hAnsi="Arial" w:cs="Arial"/>
          <w:color w:val="FF0000"/>
          <w:sz w:val="20"/>
          <w:szCs w:val="20"/>
          <w:highlight w:val="white"/>
          <w:lang w:val="en-US"/>
        </w:rPr>
        <w:t xml:space="preserve">          &lt;/consumable&gt;</w:t>
      </w:r>
    </w:p>
    <w:p w14:paraId="2C56F8E4" w14:textId="20756EA5" w:rsidR="00A25F9A" w:rsidRPr="00F84B82" w:rsidRDefault="00A25F9A" w:rsidP="00A25F9A">
      <w:pPr>
        <w:pStyle w:val="Snt1"/>
        <w:rPr>
          <w:rFonts w:ascii="Arial" w:hAnsi="Arial" w:cs="Arial"/>
          <w:sz w:val="20"/>
          <w:szCs w:val="20"/>
        </w:rPr>
      </w:pPr>
      <w:r w:rsidRPr="00F84B82">
        <w:rPr>
          <w:rFonts w:ascii="Arial" w:hAnsi="Arial" w:cs="Arial"/>
          <w:sz w:val="20"/>
          <w:szCs w:val="20"/>
        </w:rPr>
        <w:t>&lt;/</w:t>
      </w:r>
      <w:proofErr w:type="spellStart"/>
      <w:r w:rsidRPr="00F84B82">
        <w:rPr>
          <w:rStyle w:val="XMLDarkRed"/>
          <w:rFonts w:eastAsia="Times New Roman" w:cs="Arial"/>
          <w:sz w:val="20"/>
          <w:szCs w:val="20"/>
          <w:highlight w:val="white"/>
          <w:lang w:val="en-GB" w:eastAsia="fi-FI"/>
        </w:rPr>
        <w:t>substanceAdministration</w:t>
      </w:r>
      <w:proofErr w:type="spellEnd"/>
      <w:r w:rsidRPr="00F84B82">
        <w:rPr>
          <w:rFonts w:ascii="Arial" w:hAnsi="Arial" w:cs="Arial"/>
          <w:sz w:val="20"/>
          <w:szCs w:val="20"/>
        </w:rPr>
        <w:t>&gt;</w:t>
      </w:r>
    </w:p>
    <w:p w14:paraId="277212CF" w14:textId="77777777" w:rsidR="00A25F9A" w:rsidRDefault="00A25F9A" w:rsidP="00A25F9A">
      <w:pPr>
        <w:pStyle w:val="Snt1"/>
      </w:pPr>
    </w:p>
    <w:bookmarkStart w:id="117" w:name="_annos_tarvittaessa_–"/>
    <w:bookmarkEnd w:id="117"/>
    <w:p w14:paraId="12A2D34B" w14:textId="77777777" w:rsidR="001E4119" w:rsidRPr="008A774F" w:rsidRDefault="00061731" w:rsidP="006C14F2">
      <w:pPr>
        <w:pStyle w:val="Otsikko6"/>
        <w:rPr>
          <w:b/>
          <w:sz w:val="24"/>
        </w:rPr>
      </w:pPr>
      <w:r w:rsidRPr="008A774F">
        <w:rPr>
          <w:b/>
          <w:sz w:val="24"/>
        </w:rPr>
        <w:fldChar w:fldCharType="begin"/>
      </w:r>
      <w:r w:rsidRPr="008A774F">
        <w:rPr>
          <w:b/>
          <w:sz w:val="24"/>
        </w:rPr>
        <w:instrText xml:space="preserve"> HYPERLINK  \l "_annokset_-_substanceAdministration" </w:instrText>
      </w:r>
      <w:r w:rsidRPr="008A774F">
        <w:rPr>
          <w:b/>
          <w:sz w:val="24"/>
        </w:rPr>
        <w:fldChar w:fldCharType="separate"/>
      </w:r>
      <w:bookmarkStart w:id="118" w:name="_Toc127960002"/>
      <w:r w:rsidR="006C14F2" w:rsidRPr="008A774F">
        <w:rPr>
          <w:rStyle w:val="Hyperlinkki"/>
          <w:b/>
          <w:sz w:val="24"/>
        </w:rPr>
        <w:t>annos tarvittaessa</w:t>
      </w:r>
      <w:r w:rsidRPr="008A774F">
        <w:rPr>
          <w:b/>
          <w:sz w:val="24"/>
        </w:rPr>
        <w:fldChar w:fldCharType="end"/>
      </w:r>
      <w:r w:rsidR="006C14F2" w:rsidRPr="008A774F">
        <w:rPr>
          <w:b/>
          <w:sz w:val="24"/>
        </w:rPr>
        <w:t xml:space="preserve"> – </w:t>
      </w:r>
      <w:proofErr w:type="spellStart"/>
      <w:r w:rsidR="006C14F2" w:rsidRPr="008A774F">
        <w:rPr>
          <w:b/>
          <w:sz w:val="24"/>
        </w:rPr>
        <w:t>observation</w:t>
      </w:r>
      <w:bookmarkEnd w:id="118"/>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A5499" w14:paraId="45C1C9F3"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7B0C14D4"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720848" w14:textId="77777777" w:rsidR="00061731" w:rsidRPr="00AE4F89" w:rsidRDefault="00061731" w:rsidP="00061731">
      <w:pPr>
        <w:rPr>
          <w:lang w:val="en-US"/>
        </w:rPr>
      </w:pPr>
    </w:p>
    <w:p w14:paraId="172D590B"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7ACD388A" w14:textId="77777777" w:rsidR="005A4AE6" w:rsidRDefault="005A4AE6" w:rsidP="005A4AE6">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243</w:t>
      </w:r>
      <w:r>
        <w:t xml:space="preserve">” annos tarvittaessa </w:t>
      </w:r>
      <w:r w:rsidRPr="00C72E18">
        <w:t>(</w:t>
      </w:r>
      <w:proofErr w:type="spellStart"/>
      <w:r w:rsidRPr="00C72E18">
        <w:t>codeSystem</w:t>
      </w:r>
      <w:proofErr w:type="spellEnd"/>
      <w:r w:rsidRPr="00C72E18">
        <w:t xml:space="preserve">: </w:t>
      </w:r>
      <w:r w:rsidRPr="001A4C0B">
        <w:t>1.2.246.537.6.12.2002.126</w:t>
      </w:r>
      <w:r>
        <w:t xml:space="preserve"> Lääkityslista</w:t>
      </w:r>
      <w:r w:rsidRPr="00C72E18">
        <w:t>)</w:t>
      </w:r>
    </w:p>
    <w:p w14:paraId="06B7E73A" w14:textId="77777777" w:rsidR="005A4AE6" w:rsidRPr="00AC3C96" w:rsidRDefault="005A4AE6" w:rsidP="005A4AE6">
      <w:pPr>
        <w:pStyle w:val="Snt1"/>
      </w:pPr>
      <w:r w:rsidRPr="00AC3C96">
        <w:t>3. PAKOLLINEN yksi [</w:t>
      </w:r>
      <w:proofErr w:type="gramStart"/>
      <w:r w:rsidRPr="00AC3C96">
        <w:t>1..</w:t>
      </w:r>
      <w:proofErr w:type="gramEnd"/>
      <w:r w:rsidRPr="00AC3C96">
        <w:t xml:space="preserve">1] </w:t>
      </w:r>
      <w:r>
        <w:t>annos tarvittaessa</w:t>
      </w:r>
      <w:r w:rsidRPr="00AC3C96">
        <w:t xml:space="preserve"> (</w:t>
      </w:r>
      <w:r w:rsidR="00C841D4">
        <w:t>243</w:t>
      </w:r>
      <w:r w:rsidRPr="00AC3C96">
        <w:t xml:space="preserve">), arvo annetaan </w:t>
      </w:r>
      <w:r>
        <w:t>BL</w:t>
      </w:r>
      <w:r w:rsidRPr="00AC3C96">
        <w:t xml:space="preserve">-tietotyypillä </w:t>
      </w:r>
    </w:p>
    <w:p w14:paraId="0158E911" w14:textId="77777777" w:rsidR="005A4AE6" w:rsidRPr="002C60BB" w:rsidRDefault="005A4AE6" w:rsidP="005A4AE6"/>
    <w:p w14:paraId="27E68E7E" w14:textId="77777777" w:rsidR="005A4AE6" w:rsidRDefault="005A4AE6" w:rsidP="005A4AE6">
      <w:pPr>
        <w:pStyle w:val="Snt1"/>
      </w:pPr>
      <w:r w:rsidRPr="4D047E72">
        <w:rPr>
          <w:b/>
          <w:bCs/>
        </w:rPr>
        <w:t>Toteutusohje:</w:t>
      </w:r>
      <w:r>
        <w:t xml:space="preserve"> Oletusarvo on </w:t>
      </w:r>
      <w:proofErr w:type="spellStart"/>
      <w:r>
        <w:t>false</w:t>
      </w:r>
      <w:proofErr w:type="spellEnd"/>
      <w:r>
        <w:t>, tieto on pakollinen</w:t>
      </w:r>
    </w:p>
    <w:p w14:paraId="0AC959E3" w14:textId="67918FDE" w:rsidR="006C14F2" w:rsidRDefault="006C14F2" w:rsidP="00893219">
      <w:pPr>
        <w:pStyle w:val="Snt1"/>
      </w:pPr>
    </w:p>
    <w:p w14:paraId="56492C16" w14:textId="64CF70DC" w:rsidR="007E5631" w:rsidRPr="007E5631" w:rsidRDefault="007E5631" w:rsidP="00893219">
      <w:pPr>
        <w:pStyle w:val="Snt1"/>
        <w:rPr>
          <w:b/>
          <w:bCs/>
        </w:rPr>
      </w:pPr>
      <w:r w:rsidRPr="007E5631">
        <w:rPr>
          <w:b/>
          <w:bCs/>
        </w:rPr>
        <w:t>Esimerkki:</w:t>
      </w:r>
    </w:p>
    <w:p w14:paraId="0660245A" w14:textId="02D78607" w:rsidR="007E5631" w:rsidRPr="004A78C1" w:rsidRDefault="007E5631" w:rsidP="007E5631">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w:t>
      </w:r>
      <w:r w:rsidRPr="004A78C1">
        <w:rPr>
          <w:rFonts w:ascii="Arial" w:hAnsi="Arial" w:cs="Arial"/>
          <w:color w:val="808080" w:themeColor="background1" w:themeShade="80"/>
          <w:sz w:val="20"/>
          <w:szCs w:val="20"/>
        </w:rPr>
        <w:t>annos tarvittaessa</w:t>
      </w:r>
      <w:r w:rsidR="00E408D1" w:rsidRPr="004A78C1">
        <w:rPr>
          <w:rFonts w:ascii="Arial" w:hAnsi="Arial" w:cs="Arial"/>
          <w:color w:val="808080" w:themeColor="background1" w:themeShade="80"/>
          <w:sz w:val="20"/>
          <w:szCs w:val="20"/>
        </w:rPr>
        <w:t xml:space="preserve"> </w:t>
      </w:r>
      <w:r w:rsidR="00E408D1" w:rsidRPr="004A78C1">
        <w:rPr>
          <w:rFonts w:ascii="Arial" w:hAnsi="Arial" w:cs="Arial"/>
          <w:sz w:val="20"/>
          <w:szCs w:val="20"/>
        </w:rPr>
        <w:t>-</w:t>
      </w:r>
      <w:r w:rsidRPr="004A78C1">
        <w:rPr>
          <w:rFonts w:ascii="Arial" w:hAnsi="Arial" w:cs="Arial"/>
          <w:sz w:val="20"/>
          <w:szCs w:val="20"/>
        </w:rPr>
        <w:t>-&gt;</w:t>
      </w:r>
    </w:p>
    <w:p w14:paraId="315F3D0E" w14:textId="77777777" w:rsidR="007E5631" w:rsidRPr="002742C1"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proofErr w:type="spellStart"/>
      <w:r w:rsidRPr="002742C1">
        <w:rPr>
          <w:rStyle w:val="XMLDarkRed"/>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2DB609F2" w14:textId="77777777" w:rsidR="007E5631" w:rsidRPr="00D32773" w:rsidRDefault="007E5631"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4A78C1">
        <w:rPr>
          <w:rStyle w:val="XMLDarkRed"/>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3BA843CF" w14:textId="75A61FE1" w:rsidR="007E5631" w:rsidRPr="004A78C1"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007E5631" w:rsidRPr="00D32773">
        <w:rPr>
          <w:rFonts w:ascii="Arial" w:hAnsi="Arial" w:cs="Arial"/>
          <w:sz w:val="20"/>
          <w:szCs w:val="20"/>
          <w:lang w:val="en-US"/>
        </w:rPr>
        <w:tab/>
      </w:r>
      <w:r w:rsidR="007E5631" w:rsidRPr="004A78C1">
        <w:rPr>
          <w:rFonts w:ascii="Arial" w:hAnsi="Arial" w:cs="Arial"/>
          <w:sz w:val="20"/>
          <w:szCs w:val="20"/>
        </w:rPr>
        <w:t>&lt;</w:t>
      </w:r>
      <w:proofErr w:type="spellStart"/>
      <w:r w:rsidR="007E5631" w:rsidRPr="00D32773">
        <w:rPr>
          <w:rStyle w:val="XMLDarkRed"/>
          <w:sz w:val="20"/>
          <w:szCs w:val="20"/>
          <w:highlight w:val="white"/>
        </w:rPr>
        <w:t>code</w:t>
      </w:r>
      <w:proofErr w:type="spellEnd"/>
      <w:r w:rsidR="007E5631" w:rsidRPr="004A78C1">
        <w:rPr>
          <w:rFonts w:ascii="Arial" w:hAnsi="Arial" w:cs="Arial"/>
          <w:sz w:val="20"/>
          <w:szCs w:val="20"/>
        </w:rPr>
        <w:t xml:space="preserve"> </w:t>
      </w:r>
      <w:r w:rsidR="007E5631" w:rsidRPr="4716D89F">
        <w:rPr>
          <w:rStyle w:val="XMLRed"/>
          <w:sz w:val="20"/>
          <w:szCs w:val="20"/>
          <w:highlight w:val="white"/>
          <w:lang w:val="de-DE"/>
        </w:rPr>
        <w:t>code</w:t>
      </w:r>
      <w:r w:rsidR="007E5631" w:rsidRPr="004A78C1">
        <w:rPr>
          <w:rFonts w:ascii="Arial" w:hAnsi="Arial" w:cs="Arial"/>
          <w:sz w:val="20"/>
          <w:szCs w:val="20"/>
        </w:rPr>
        <w:t xml:space="preserve">="243" </w:t>
      </w:r>
      <w:proofErr w:type="spellStart"/>
      <w:r w:rsidR="007E5631" w:rsidRPr="4716D89F">
        <w:rPr>
          <w:rStyle w:val="XMLRed"/>
          <w:sz w:val="20"/>
          <w:szCs w:val="20"/>
          <w:highlight w:val="white"/>
          <w:lang w:val="de-DE"/>
        </w:rPr>
        <w:t>codeSystem</w:t>
      </w:r>
      <w:proofErr w:type="spellEnd"/>
      <w:r w:rsidR="007E5631" w:rsidRPr="004A78C1">
        <w:rPr>
          <w:rFonts w:ascii="Arial" w:hAnsi="Arial" w:cs="Arial"/>
          <w:sz w:val="20"/>
          <w:szCs w:val="20"/>
        </w:rPr>
        <w:t xml:space="preserve">="1.2.246.537.6.12.2002.126" </w:t>
      </w:r>
      <w:proofErr w:type="spellStart"/>
      <w:r w:rsidR="007E5631" w:rsidRPr="4716D89F">
        <w:rPr>
          <w:rStyle w:val="XMLRed"/>
          <w:sz w:val="20"/>
          <w:szCs w:val="20"/>
          <w:highlight w:val="white"/>
          <w:lang w:val="de-DE"/>
        </w:rPr>
        <w:t>codeSystemName</w:t>
      </w:r>
      <w:proofErr w:type="spellEnd"/>
      <w:r w:rsidR="007E5631" w:rsidRPr="004A78C1">
        <w:rPr>
          <w:rFonts w:ascii="Arial" w:hAnsi="Arial" w:cs="Arial"/>
          <w:sz w:val="20"/>
          <w:szCs w:val="20"/>
        </w:rPr>
        <w:t xml:space="preserve">="Lääkityslista" </w:t>
      </w:r>
      <w:proofErr w:type="spellStart"/>
      <w:r w:rsidR="007E5631" w:rsidRPr="4716D89F">
        <w:rPr>
          <w:rStyle w:val="XMLRed"/>
          <w:sz w:val="20"/>
          <w:szCs w:val="20"/>
          <w:highlight w:val="white"/>
          <w:lang w:val="de-DE"/>
        </w:rPr>
        <w:t>displayName</w:t>
      </w:r>
      <w:proofErr w:type="spellEnd"/>
      <w:r w:rsidR="007E5631" w:rsidRPr="004A78C1">
        <w:rPr>
          <w:rFonts w:ascii="Arial" w:hAnsi="Arial" w:cs="Arial"/>
          <w:sz w:val="20"/>
          <w:szCs w:val="20"/>
        </w:rPr>
        <w:t>="annos tarvittaessa"/&gt;</w:t>
      </w:r>
    </w:p>
    <w:p w14:paraId="413E2D32" w14:textId="0121F480" w:rsidR="007E5631" w:rsidRPr="00D32773" w:rsidRDefault="00507F6A" w:rsidP="004A78C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4A78C1">
        <w:rPr>
          <w:rFonts w:ascii="Arial" w:hAnsi="Arial" w:cs="Arial"/>
          <w:sz w:val="20"/>
          <w:szCs w:val="20"/>
        </w:rPr>
        <w:tab/>
      </w:r>
      <w:r w:rsidR="007E5631" w:rsidRPr="004A78C1">
        <w:rPr>
          <w:rFonts w:ascii="Arial" w:hAnsi="Arial" w:cs="Arial"/>
          <w:sz w:val="20"/>
          <w:szCs w:val="20"/>
        </w:rPr>
        <w:tab/>
      </w:r>
      <w:r w:rsidR="007E5631" w:rsidRPr="00D32773">
        <w:rPr>
          <w:rFonts w:ascii="Arial" w:hAnsi="Arial" w:cs="Arial"/>
          <w:sz w:val="20"/>
          <w:szCs w:val="20"/>
          <w:lang w:val="en-US"/>
        </w:rPr>
        <w:t>&lt;</w:t>
      </w:r>
      <w:r w:rsidR="007E5631" w:rsidRPr="004A78C1">
        <w:rPr>
          <w:rStyle w:val="XMLDarkRed"/>
          <w:sz w:val="20"/>
          <w:szCs w:val="20"/>
          <w:highlight w:val="white"/>
          <w:lang w:val="en-GB"/>
        </w:rPr>
        <w:t>value</w:t>
      </w:r>
      <w:r w:rsidR="007E5631" w:rsidRPr="00D32773">
        <w:rPr>
          <w:rFonts w:ascii="Arial" w:hAnsi="Arial" w:cs="Arial"/>
          <w:sz w:val="20"/>
          <w:szCs w:val="20"/>
          <w:lang w:val="en-US"/>
        </w:rPr>
        <w:t xml:space="preserve"> </w:t>
      </w:r>
      <w:proofErr w:type="spellStart"/>
      <w:r w:rsidR="007E5631" w:rsidRPr="4716D89F">
        <w:rPr>
          <w:rStyle w:val="XMLRed"/>
          <w:sz w:val="20"/>
          <w:szCs w:val="20"/>
          <w:highlight w:val="white"/>
          <w:lang w:val="de-DE"/>
        </w:rPr>
        <w:t>value</w:t>
      </w:r>
      <w:proofErr w:type="spellEnd"/>
      <w:r w:rsidR="007E5631" w:rsidRPr="00D32773">
        <w:rPr>
          <w:rFonts w:ascii="Arial" w:hAnsi="Arial" w:cs="Arial"/>
          <w:sz w:val="20"/>
          <w:szCs w:val="20"/>
          <w:lang w:val="en-US"/>
        </w:rPr>
        <w:t xml:space="preserve">="true" </w:t>
      </w:r>
      <w:proofErr w:type="spellStart"/>
      <w:proofErr w:type="gramStart"/>
      <w:r w:rsidR="007E5631" w:rsidRPr="4716D89F">
        <w:rPr>
          <w:rStyle w:val="XMLRed"/>
          <w:sz w:val="20"/>
          <w:szCs w:val="20"/>
          <w:highlight w:val="white"/>
          <w:lang w:val="de-DE"/>
        </w:rPr>
        <w:t>xsi:type</w:t>
      </w:r>
      <w:proofErr w:type="spellEnd"/>
      <w:proofErr w:type="gramEnd"/>
      <w:r w:rsidR="007E5631" w:rsidRPr="00D32773">
        <w:rPr>
          <w:rFonts w:ascii="Arial" w:hAnsi="Arial" w:cs="Arial"/>
          <w:sz w:val="20"/>
          <w:szCs w:val="20"/>
          <w:lang w:val="en-US"/>
        </w:rPr>
        <w:t>="BL"/&gt;</w:t>
      </w:r>
    </w:p>
    <w:p w14:paraId="0958BE92" w14:textId="77777777" w:rsidR="007E5631" w:rsidRPr="004A78C1" w:rsidRDefault="007E5631" w:rsidP="007E5631">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0529A488" w14:textId="2C938DA1" w:rsidR="007E5631" w:rsidRPr="004A78C1" w:rsidRDefault="007E5631" w:rsidP="007E5631">
      <w:pPr>
        <w:pStyle w:val="Snt1"/>
        <w:rPr>
          <w:rFonts w:ascii="Arial" w:hAnsi="Arial" w:cs="Arial"/>
          <w:sz w:val="20"/>
          <w:szCs w:val="20"/>
        </w:rPr>
      </w:pPr>
      <w:r w:rsidRPr="004A78C1">
        <w:rPr>
          <w:rFonts w:ascii="Arial" w:hAnsi="Arial" w:cs="Arial"/>
          <w:sz w:val="20"/>
          <w:szCs w:val="20"/>
        </w:rPr>
        <w:t>&lt;/</w:t>
      </w:r>
      <w:proofErr w:type="spellStart"/>
      <w:r w:rsidRPr="4716D89F">
        <w:rPr>
          <w:rStyle w:val="XMLDarkRed"/>
          <w:rFonts w:eastAsia="Times New Roman"/>
          <w:sz w:val="20"/>
          <w:szCs w:val="20"/>
          <w:highlight w:val="white"/>
          <w:lang w:val="en-GB" w:eastAsia="fi-FI"/>
        </w:rPr>
        <w:t>entryRelationship</w:t>
      </w:r>
      <w:proofErr w:type="spellEnd"/>
      <w:r w:rsidRPr="004A78C1">
        <w:rPr>
          <w:rFonts w:ascii="Arial" w:hAnsi="Arial" w:cs="Arial"/>
          <w:sz w:val="20"/>
          <w:szCs w:val="20"/>
        </w:rPr>
        <w:t>&gt;</w:t>
      </w:r>
    </w:p>
    <w:p w14:paraId="2F374AAC" w14:textId="77777777" w:rsidR="007E5631" w:rsidRDefault="007E5631" w:rsidP="00893219">
      <w:pPr>
        <w:pStyle w:val="Snt1"/>
      </w:pPr>
    </w:p>
    <w:bookmarkStart w:id="119" w:name="_annosajankohta_–_observation"/>
    <w:bookmarkEnd w:id="119"/>
    <w:p w14:paraId="3B54434D"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"_annokset_substanceAdministration" </w:instrText>
      </w:r>
      <w:r w:rsidRPr="008A774F">
        <w:rPr>
          <w:b/>
          <w:sz w:val="24"/>
        </w:rPr>
        <w:fldChar w:fldCharType="separate"/>
      </w:r>
      <w:bookmarkStart w:id="120" w:name="_Toc127960003"/>
      <w:r w:rsidR="006C14F2" w:rsidRPr="008A774F">
        <w:rPr>
          <w:rStyle w:val="Hyperlinkki"/>
          <w:b/>
          <w:sz w:val="24"/>
        </w:rPr>
        <w:t>annosajankohta</w:t>
      </w:r>
      <w:r w:rsidRPr="008A774F">
        <w:rPr>
          <w:b/>
          <w:sz w:val="24"/>
        </w:rPr>
        <w:fldChar w:fldCharType="end"/>
      </w:r>
      <w:r w:rsidR="006C14F2" w:rsidRPr="008A774F">
        <w:rPr>
          <w:b/>
          <w:sz w:val="24"/>
        </w:rPr>
        <w:t xml:space="preserve"> – </w:t>
      </w:r>
      <w:proofErr w:type="spellStart"/>
      <w:r w:rsidR="006C14F2" w:rsidRPr="008A774F">
        <w:rPr>
          <w:b/>
          <w:sz w:val="24"/>
        </w:rPr>
        <w:t>observation</w:t>
      </w:r>
      <w:bookmarkEnd w:id="120"/>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A5499" w14:paraId="1044B46F"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3620D30"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41A83089" w14:textId="77777777" w:rsidR="00061731" w:rsidRPr="00AE4F89" w:rsidRDefault="00061731" w:rsidP="00061731">
      <w:pPr>
        <w:rPr>
          <w:lang w:val="en-US"/>
        </w:rPr>
      </w:pPr>
    </w:p>
    <w:p w14:paraId="1031354D"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18078AB2" w14:textId="77777777" w:rsidR="005A4AE6" w:rsidRDefault="005A4AE6" w:rsidP="005A4AE6">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244</w:t>
      </w:r>
      <w:r>
        <w:t>” annosajankohta</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4E919B67" w14:textId="000B66E9" w:rsidR="00061731" w:rsidRDefault="005A4AE6" w:rsidP="00893219">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annosajankohta</w:t>
      </w:r>
      <w:r w:rsidRPr="00AC3C96">
        <w:t xml:space="preserve"> (</w:t>
      </w:r>
      <w:r w:rsidR="00C841D4">
        <w:t>244</w:t>
      </w:r>
      <w:r w:rsidRPr="00AC3C96">
        <w:t xml:space="preserve">), </w:t>
      </w:r>
      <w:r w:rsidRPr="00086A37">
        <w:t xml:space="preserve">arvo annetaan luokituksesta </w:t>
      </w:r>
      <w:r w:rsidR="00784DB1" w:rsidRPr="00784DB1">
        <w:t xml:space="preserve">THL - Vuorokaudenaika </w:t>
      </w:r>
      <w:r w:rsidRPr="00086A37">
        <w:t>(</w:t>
      </w:r>
      <w:proofErr w:type="spellStart"/>
      <w:r w:rsidRPr="00086A37">
        <w:t>codeSystem</w:t>
      </w:r>
      <w:proofErr w:type="spellEnd"/>
      <w:r w:rsidRPr="00086A37">
        <w:t xml:space="preserve">: </w:t>
      </w:r>
      <w:r w:rsidR="00107A5B" w:rsidRPr="00107A5B">
        <w:t>1.2.246.537.6.137</w:t>
      </w:r>
      <w:r w:rsidR="00F37ACA">
        <w:t>.202001</w:t>
      </w:r>
      <w:r w:rsidRPr="00086A37">
        <w:t>) C</w:t>
      </w:r>
      <w:r>
        <w:t>E</w:t>
      </w:r>
      <w:r w:rsidRPr="00086A37">
        <w:t>-tietotyypillä</w:t>
      </w:r>
    </w:p>
    <w:p w14:paraId="5077B436" w14:textId="77777777" w:rsidR="003F403A" w:rsidRDefault="003F403A" w:rsidP="00893219">
      <w:pPr>
        <w:pStyle w:val="Snt1"/>
      </w:pPr>
    </w:p>
    <w:p w14:paraId="6E2AF9B9" w14:textId="295AEEAD" w:rsidR="00630E2D" w:rsidRDefault="003F403A" w:rsidP="00893219">
      <w:pPr>
        <w:pStyle w:val="Snt1"/>
        <w:rPr>
          <w:b/>
          <w:bCs/>
        </w:rPr>
      </w:pPr>
      <w:r w:rsidRPr="00493FBB">
        <w:rPr>
          <w:b/>
          <w:bCs/>
        </w:rPr>
        <w:t>Toteutusohje:</w:t>
      </w:r>
      <w:r>
        <w:rPr>
          <w:b/>
          <w:bCs/>
        </w:rPr>
        <w:t xml:space="preserve"> </w:t>
      </w:r>
      <w:r w:rsidRPr="4D047E72">
        <w:t>Annosajankohtaa ei saa antaa samanaikaisesti annosajan (240) kanssa. Yksittäiselle annokselle voi antaa vain toisen kerrallaan.</w:t>
      </w:r>
    </w:p>
    <w:p w14:paraId="748266B6" w14:textId="77777777" w:rsidR="003F403A" w:rsidRDefault="003F403A" w:rsidP="00893219">
      <w:pPr>
        <w:pStyle w:val="Snt1"/>
      </w:pPr>
    </w:p>
    <w:p w14:paraId="5C7B4FED" w14:textId="5CB18234" w:rsidR="001A76D6" w:rsidRDefault="001A76D6" w:rsidP="00893219">
      <w:pPr>
        <w:pStyle w:val="Snt1"/>
        <w:rPr>
          <w:b/>
          <w:bCs/>
        </w:rPr>
      </w:pPr>
      <w:r w:rsidRPr="001A76D6">
        <w:rPr>
          <w:b/>
          <w:bCs/>
        </w:rPr>
        <w:t>Esimerkki:</w:t>
      </w:r>
    </w:p>
    <w:p w14:paraId="162D631E" w14:textId="51097FB2" w:rsidR="004A2E4A" w:rsidRPr="004A78C1" w:rsidRDefault="004A2E4A" w:rsidP="004A2E4A">
      <w:pPr>
        <w:pStyle w:val="Snt1"/>
        <w:rPr>
          <w:rFonts w:ascii="Arial" w:hAnsi="Arial" w:cs="Arial"/>
          <w:sz w:val="20"/>
          <w:szCs w:val="20"/>
        </w:rPr>
      </w:pPr>
      <w:proofErr w:type="gramStart"/>
      <w:r w:rsidRPr="004A78C1">
        <w:rPr>
          <w:rFonts w:ascii="Arial" w:hAnsi="Arial" w:cs="Arial"/>
          <w:sz w:val="20"/>
          <w:szCs w:val="20"/>
        </w:rPr>
        <w:t>&lt;!--</w:t>
      </w:r>
      <w:proofErr w:type="gramEnd"/>
      <w:r w:rsidRPr="004A78C1">
        <w:rPr>
          <w:rFonts w:ascii="Arial" w:hAnsi="Arial" w:cs="Arial"/>
          <w:sz w:val="20"/>
          <w:szCs w:val="20"/>
        </w:rPr>
        <w:t xml:space="preserve"> annosajankohta--&gt;</w:t>
      </w:r>
    </w:p>
    <w:p w14:paraId="66403CB4" w14:textId="77777777" w:rsidR="004A2E4A" w:rsidRPr="002742C1"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proofErr w:type="spellStart"/>
      <w:r w:rsidRPr="002742C1">
        <w:rPr>
          <w:rStyle w:val="XMLDarkRed"/>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4965B82E" w14:textId="77777777" w:rsidR="004A2E4A" w:rsidRPr="00D32773" w:rsidRDefault="004A2E4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00507F6A">
        <w:rPr>
          <w:rStyle w:val="XMLDarkRed"/>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5E57A10A" w14:textId="4476408B"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code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="244" </w:t>
      </w:r>
      <w:proofErr w:type="spellStart"/>
      <w:r w:rsidR="004A2E4A" w:rsidRPr="4716D89F">
        <w:rPr>
          <w:rStyle w:val="XMLRed"/>
          <w:sz w:val="20"/>
          <w:szCs w:val="20"/>
          <w:highlight w:val="white"/>
          <w:lang w:val="de-DE"/>
        </w:rPr>
        <w:t>codeSystem</w:t>
      </w:r>
      <w:proofErr w:type="spellEnd"/>
      <w:r w:rsidR="004A2E4A" w:rsidRPr="00D32773">
        <w:rPr>
          <w:rFonts w:ascii="Arial" w:hAnsi="Arial" w:cs="Arial"/>
          <w:sz w:val="20"/>
          <w:szCs w:val="20"/>
          <w:lang w:val="en-US"/>
        </w:rPr>
        <w:t xml:space="preserve">="1.2.246.537.6.12.2002.126" </w:t>
      </w:r>
      <w:proofErr w:type="spellStart"/>
      <w:r w:rsidR="004A2E4A" w:rsidRPr="4716D89F">
        <w:rPr>
          <w:rStyle w:val="XMLRed"/>
          <w:sz w:val="20"/>
          <w:szCs w:val="20"/>
          <w:highlight w:val="white"/>
          <w:lang w:val="de-DE"/>
        </w:rPr>
        <w:t>codeSystemName</w:t>
      </w:r>
      <w:proofErr w:type="spellEnd"/>
      <w:r w:rsidR="004A2E4A" w:rsidRPr="00D32773">
        <w:rPr>
          <w:rFonts w:ascii="Arial" w:hAnsi="Arial" w:cs="Arial"/>
          <w:sz w:val="20"/>
          <w:szCs w:val="20"/>
          <w:lang w:val="en-US"/>
        </w:rPr>
        <w:t>="</w:t>
      </w:r>
      <w:proofErr w:type="spellStart"/>
      <w:r w:rsidR="004A2E4A" w:rsidRPr="00D32773">
        <w:rPr>
          <w:rFonts w:ascii="Arial" w:eastAsia="Calibri" w:hAnsi="Arial" w:cs="Arial"/>
          <w:sz w:val="20"/>
          <w:szCs w:val="20"/>
          <w:lang w:val="en-US" w:eastAsia="en-US"/>
        </w:rPr>
        <w:t>Lääkityslista</w:t>
      </w:r>
      <w:proofErr w:type="spellEnd"/>
      <w:r w:rsidR="004A2E4A" w:rsidRPr="00D32773">
        <w:rPr>
          <w:rFonts w:ascii="Arial" w:hAnsi="Arial" w:cs="Arial"/>
          <w:sz w:val="20"/>
          <w:szCs w:val="20"/>
          <w:lang w:val="en-US"/>
        </w:rPr>
        <w:t xml:space="preserve">" </w:t>
      </w:r>
      <w:proofErr w:type="spellStart"/>
      <w:r w:rsidR="004A2E4A" w:rsidRPr="4716D89F">
        <w:rPr>
          <w:rStyle w:val="XMLRed"/>
          <w:sz w:val="20"/>
          <w:szCs w:val="20"/>
          <w:highlight w:val="white"/>
          <w:lang w:val="de-DE"/>
        </w:rPr>
        <w:t>displayName</w:t>
      </w:r>
      <w:proofErr w:type="spellEnd"/>
      <w:r w:rsidR="004A2E4A" w:rsidRPr="00D32773">
        <w:rPr>
          <w:rFonts w:ascii="Arial" w:hAnsi="Arial" w:cs="Arial"/>
          <w:sz w:val="20"/>
          <w:szCs w:val="20"/>
          <w:lang w:val="en-US"/>
        </w:rPr>
        <w:t>="</w:t>
      </w:r>
      <w:proofErr w:type="spellStart"/>
      <w:r w:rsidR="004A2E4A" w:rsidRPr="00D32773">
        <w:rPr>
          <w:rFonts w:ascii="Arial" w:hAnsi="Arial" w:cs="Arial"/>
          <w:sz w:val="20"/>
          <w:szCs w:val="20"/>
          <w:lang w:val="en-US"/>
        </w:rPr>
        <w:t>annosajankohta</w:t>
      </w:r>
      <w:proofErr w:type="spellEnd"/>
      <w:r w:rsidR="004A2E4A" w:rsidRPr="00D32773">
        <w:rPr>
          <w:rFonts w:ascii="Arial" w:hAnsi="Arial" w:cs="Arial"/>
          <w:sz w:val="20"/>
          <w:szCs w:val="20"/>
          <w:lang w:val="en-US"/>
        </w:rPr>
        <w:t>"/&gt;</w:t>
      </w:r>
    </w:p>
    <w:p w14:paraId="62C9DEC9" w14:textId="0796E1AE" w:rsidR="004A2E4A" w:rsidRPr="00D32773" w:rsidRDefault="00507F6A" w:rsidP="00507F6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004A2E4A" w:rsidRPr="00D32773">
        <w:rPr>
          <w:rFonts w:ascii="Arial" w:hAnsi="Arial" w:cs="Arial"/>
          <w:sz w:val="20"/>
          <w:szCs w:val="20"/>
          <w:lang w:val="en-US"/>
        </w:rPr>
        <w:tab/>
        <w:t>&lt;</w:t>
      </w:r>
      <w:r w:rsidR="004A2E4A" w:rsidRPr="00507F6A">
        <w:rPr>
          <w:rStyle w:val="XMLDarkRed"/>
          <w:sz w:val="20"/>
          <w:szCs w:val="20"/>
          <w:highlight w:val="white"/>
          <w:lang w:val="en-GB"/>
        </w:rPr>
        <w:t>value</w:t>
      </w:r>
      <w:r w:rsidR="004A2E4A" w:rsidRPr="00D32773">
        <w:rPr>
          <w:rFonts w:ascii="Arial" w:hAnsi="Arial" w:cs="Arial"/>
          <w:sz w:val="20"/>
          <w:szCs w:val="20"/>
          <w:lang w:val="en-US"/>
        </w:rPr>
        <w:t xml:space="preserve"> </w:t>
      </w:r>
      <w:r w:rsidR="004A2E4A" w:rsidRPr="4716D89F">
        <w:rPr>
          <w:rStyle w:val="XMLRed"/>
          <w:sz w:val="20"/>
          <w:szCs w:val="20"/>
          <w:highlight w:val="white"/>
          <w:lang w:val="de-DE"/>
        </w:rPr>
        <w:t>code</w:t>
      </w:r>
      <w:r w:rsidR="004A2E4A" w:rsidRPr="00D32773">
        <w:rPr>
          <w:rFonts w:ascii="Arial" w:hAnsi="Arial" w:cs="Arial"/>
          <w:sz w:val="20"/>
          <w:szCs w:val="20"/>
          <w:lang w:val="en-US"/>
        </w:rPr>
        <w:t xml:space="preserve">="X" </w:t>
      </w:r>
      <w:proofErr w:type="spellStart"/>
      <w:r w:rsidR="004A2E4A" w:rsidRPr="4716D89F">
        <w:rPr>
          <w:rStyle w:val="XMLRed"/>
          <w:sz w:val="20"/>
          <w:szCs w:val="20"/>
          <w:highlight w:val="white"/>
          <w:lang w:val="de-DE"/>
        </w:rPr>
        <w:t>codeSystem</w:t>
      </w:r>
      <w:proofErr w:type="spellEnd"/>
      <w:r w:rsidR="004A2E4A" w:rsidRPr="00D32773">
        <w:rPr>
          <w:rFonts w:ascii="Arial" w:hAnsi="Arial" w:cs="Arial"/>
          <w:sz w:val="20"/>
          <w:szCs w:val="20"/>
          <w:lang w:val="en-US"/>
        </w:rPr>
        <w:t xml:space="preserve">="1.2.246.537.6.137.202001" </w:t>
      </w:r>
      <w:proofErr w:type="spellStart"/>
      <w:r w:rsidR="004A2E4A" w:rsidRPr="4716D89F">
        <w:rPr>
          <w:rStyle w:val="XMLRed"/>
          <w:sz w:val="20"/>
          <w:szCs w:val="20"/>
          <w:highlight w:val="white"/>
          <w:lang w:val="de-DE"/>
        </w:rPr>
        <w:t>codeSystemName</w:t>
      </w:r>
      <w:proofErr w:type="spellEnd"/>
      <w:r w:rsidR="004A2E4A" w:rsidRPr="00D32773">
        <w:rPr>
          <w:rFonts w:ascii="Arial" w:hAnsi="Arial" w:cs="Arial"/>
          <w:sz w:val="20"/>
          <w:szCs w:val="20"/>
          <w:lang w:val="en-US"/>
        </w:rPr>
        <w:t xml:space="preserve">="THL - </w:t>
      </w:r>
      <w:proofErr w:type="spellStart"/>
      <w:r w:rsidR="004A2E4A" w:rsidRPr="00D32773">
        <w:rPr>
          <w:rFonts w:ascii="Arial" w:hAnsi="Arial" w:cs="Arial"/>
          <w:sz w:val="20"/>
          <w:szCs w:val="20"/>
          <w:lang w:val="en-US"/>
        </w:rPr>
        <w:t>Vuorokaudenaika</w:t>
      </w:r>
      <w:proofErr w:type="spellEnd"/>
      <w:r w:rsidR="004A2E4A" w:rsidRPr="00D32773">
        <w:rPr>
          <w:rFonts w:ascii="Arial" w:hAnsi="Arial" w:cs="Arial"/>
          <w:sz w:val="20"/>
          <w:szCs w:val="20"/>
          <w:lang w:val="en-US"/>
        </w:rPr>
        <w:t xml:space="preserve">" </w:t>
      </w:r>
      <w:proofErr w:type="spellStart"/>
      <w:r w:rsidR="004A2E4A" w:rsidRPr="4716D89F">
        <w:rPr>
          <w:rStyle w:val="XMLRed"/>
          <w:sz w:val="20"/>
          <w:szCs w:val="20"/>
          <w:highlight w:val="white"/>
          <w:lang w:val="de-DE"/>
        </w:rPr>
        <w:t>displayName</w:t>
      </w:r>
      <w:proofErr w:type="spellEnd"/>
      <w:r w:rsidR="004A2E4A" w:rsidRPr="00D32773">
        <w:rPr>
          <w:rFonts w:ascii="Arial" w:hAnsi="Arial" w:cs="Arial"/>
          <w:sz w:val="20"/>
          <w:szCs w:val="20"/>
          <w:lang w:val="en-US"/>
        </w:rPr>
        <w:t>="</w:t>
      </w:r>
      <w:proofErr w:type="spellStart"/>
      <w:r w:rsidR="004A2E4A" w:rsidRPr="00D32773">
        <w:rPr>
          <w:rFonts w:ascii="Arial" w:hAnsi="Arial" w:cs="Arial"/>
          <w:sz w:val="20"/>
          <w:szCs w:val="20"/>
          <w:lang w:val="en-US"/>
        </w:rPr>
        <w:t>aamu</w:t>
      </w:r>
      <w:proofErr w:type="spellEnd"/>
      <w:r w:rsidR="004A2E4A" w:rsidRPr="00D32773">
        <w:rPr>
          <w:rFonts w:ascii="Arial" w:hAnsi="Arial" w:cs="Arial"/>
          <w:sz w:val="20"/>
          <w:szCs w:val="20"/>
          <w:lang w:val="en-US"/>
        </w:rPr>
        <w:t xml:space="preserve">" </w:t>
      </w:r>
      <w:proofErr w:type="spellStart"/>
      <w:proofErr w:type="gramStart"/>
      <w:r w:rsidR="004A2E4A" w:rsidRPr="4716D89F">
        <w:rPr>
          <w:rStyle w:val="XMLRed"/>
          <w:sz w:val="20"/>
          <w:szCs w:val="20"/>
          <w:highlight w:val="white"/>
          <w:lang w:val="de-DE"/>
        </w:rPr>
        <w:t>xsi:type</w:t>
      </w:r>
      <w:proofErr w:type="spellEnd"/>
      <w:proofErr w:type="gramEnd"/>
      <w:r w:rsidR="004A2E4A" w:rsidRPr="00D32773">
        <w:rPr>
          <w:rFonts w:ascii="Arial" w:hAnsi="Arial" w:cs="Arial"/>
          <w:sz w:val="20"/>
          <w:szCs w:val="20"/>
          <w:lang w:val="en-US"/>
        </w:rPr>
        <w:t>="CE"/&gt;</w:t>
      </w:r>
    </w:p>
    <w:p w14:paraId="7574C345" w14:textId="77777777" w:rsidR="004A2E4A" w:rsidRPr="004A78C1" w:rsidRDefault="004A2E4A" w:rsidP="004A2E4A">
      <w:pPr>
        <w:pStyle w:val="Snt1"/>
        <w:rPr>
          <w:rFonts w:ascii="Arial" w:hAnsi="Arial" w:cs="Arial"/>
          <w:sz w:val="20"/>
          <w:szCs w:val="20"/>
        </w:rPr>
      </w:pPr>
      <w:r w:rsidRPr="00D32773">
        <w:rPr>
          <w:rFonts w:ascii="Arial" w:hAnsi="Arial" w:cs="Arial"/>
          <w:sz w:val="20"/>
          <w:szCs w:val="20"/>
          <w:lang w:val="en-US"/>
        </w:rPr>
        <w:tab/>
      </w:r>
      <w:r w:rsidRPr="004A78C1">
        <w:rPr>
          <w:rFonts w:ascii="Arial" w:hAnsi="Arial" w:cs="Arial"/>
          <w:sz w:val="20"/>
          <w:szCs w:val="20"/>
        </w:rPr>
        <w:t>&lt;/</w:t>
      </w:r>
      <w:r w:rsidRPr="4716D89F">
        <w:rPr>
          <w:rStyle w:val="XMLDarkRed"/>
          <w:rFonts w:eastAsia="Times New Roman"/>
          <w:sz w:val="20"/>
          <w:szCs w:val="20"/>
          <w:highlight w:val="white"/>
          <w:lang w:val="en-GB" w:eastAsia="fi-FI"/>
        </w:rPr>
        <w:t>observation</w:t>
      </w:r>
      <w:r w:rsidRPr="004A78C1">
        <w:rPr>
          <w:rFonts w:ascii="Arial" w:hAnsi="Arial" w:cs="Arial"/>
          <w:sz w:val="20"/>
          <w:szCs w:val="20"/>
        </w:rPr>
        <w:t>&gt;</w:t>
      </w:r>
    </w:p>
    <w:p w14:paraId="1241EB57" w14:textId="1B7430BE" w:rsidR="001A76D6" w:rsidRPr="004A78C1" w:rsidRDefault="004A2E4A" w:rsidP="004A2E4A">
      <w:pPr>
        <w:pStyle w:val="Snt1"/>
        <w:rPr>
          <w:rFonts w:ascii="Arial" w:hAnsi="Arial" w:cs="Arial"/>
          <w:sz w:val="20"/>
          <w:szCs w:val="20"/>
        </w:rPr>
      </w:pPr>
      <w:r w:rsidRPr="004A78C1">
        <w:rPr>
          <w:rFonts w:ascii="Arial" w:hAnsi="Arial" w:cs="Arial"/>
          <w:sz w:val="20"/>
          <w:szCs w:val="20"/>
        </w:rPr>
        <w:t>&lt;/</w:t>
      </w:r>
      <w:proofErr w:type="spellStart"/>
      <w:r w:rsidRPr="4716D89F">
        <w:rPr>
          <w:rStyle w:val="XMLDarkRed"/>
          <w:rFonts w:eastAsia="Times New Roman"/>
          <w:sz w:val="20"/>
          <w:szCs w:val="20"/>
          <w:highlight w:val="white"/>
          <w:lang w:val="en-GB" w:eastAsia="fi-FI"/>
        </w:rPr>
        <w:t>entryRelationship</w:t>
      </w:r>
      <w:proofErr w:type="spellEnd"/>
      <w:r w:rsidRPr="004A78C1">
        <w:rPr>
          <w:rFonts w:ascii="Arial" w:hAnsi="Arial" w:cs="Arial"/>
          <w:sz w:val="20"/>
          <w:szCs w:val="20"/>
        </w:rPr>
        <w:t>&gt;</w:t>
      </w:r>
    </w:p>
    <w:p w14:paraId="4B28DE25" w14:textId="77777777" w:rsidR="0012143B" w:rsidRDefault="0012143B" w:rsidP="00893219">
      <w:pPr>
        <w:pStyle w:val="Snt1"/>
      </w:pPr>
    </w:p>
    <w:bookmarkStart w:id="121" w:name="_annosaika_–_observation"/>
    <w:bookmarkEnd w:id="121"/>
    <w:p w14:paraId="28F62961" w14:textId="1B3F981F" w:rsidR="00630E2D" w:rsidRPr="008A774F" w:rsidRDefault="005378FF" w:rsidP="00630E2D">
      <w:pPr>
        <w:pStyle w:val="Otsikko6"/>
        <w:rPr>
          <w:b/>
          <w:sz w:val="24"/>
        </w:rPr>
      </w:pPr>
      <w:r>
        <w:rPr>
          <w:b/>
          <w:sz w:val="24"/>
        </w:rPr>
        <w:fldChar w:fldCharType="begin"/>
      </w:r>
      <w:r>
        <w:rPr>
          <w:b/>
          <w:sz w:val="24"/>
        </w:rPr>
        <w:instrText xml:space="preserve"> HYPERLINK  \l "_annokset_substanceAdministration" </w:instrText>
      </w:r>
      <w:r>
        <w:rPr>
          <w:b/>
          <w:sz w:val="24"/>
        </w:rPr>
        <w:fldChar w:fldCharType="separate"/>
      </w:r>
      <w:bookmarkStart w:id="122" w:name="_Toc127960004"/>
      <w:r w:rsidRPr="005378FF">
        <w:rPr>
          <w:rStyle w:val="Hyperlinkki"/>
          <w:b/>
          <w:sz w:val="24"/>
        </w:rPr>
        <w:t>annosaika</w:t>
      </w:r>
      <w:r>
        <w:rPr>
          <w:b/>
          <w:sz w:val="24"/>
        </w:rPr>
        <w:fldChar w:fldCharType="end"/>
      </w:r>
      <w:r w:rsidR="00630E2D" w:rsidRPr="008A774F">
        <w:rPr>
          <w:b/>
          <w:sz w:val="24"/>
        </w:rPr>
        <w:t xml:space="preserve"> – </w:t>
      </w:r>
      <w:proofErr w:type="spellStart"/>
      <w:r w:rsidR="00630E2D" w:rsidRPr="008A774F">
        <w:rPr>
          <w:b/>
          <w:sz w:val="24"/>
        </w:rPr>
        <w:t>observation</w:t>
      </w:r>
      <w:bookmarkEnd w:id="122"/>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630E2D" w:rsidRPr="005A5499" w14:paraId="010F3225"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069E46CF" w14:textId="77777777" w:rsidR="00630E2D" w:rsidRPr="004C3F3B" w:rsidRDefault="00630E2D"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3F0358BC" w14:textId="77777777" w:rsidR="00630E2D" w:rsidRPr="00AE4F89" w:rsidRDefault="00630E2D" w:rsidP="00630E2D">
      <w:pPr>
        <w:rPr>
          <w:lang w:val="en-US"/>
        </w:rPr>
      </w:pPr>
    </w:p>
    <w:p w14:paraId="7E6FECFA" w14:textId="77777777" w:rsidR="00630E2D" w:rsidRPr="00C72E18" w:rsidRDefault="00630E2D" w:rsidP="00630E2D">
      <w:pPr>
        <w:pStyle w:val="Snt1"/>
      </w:pPr>
      <w:r w:rsidRPr="00C72E18">
        <w:t>1. PAKOLLINEN yksi [</w:t>
      </w:r>
      <w:proofErr w:type="gramStart"/>
      <w:r w:rsidRPr="00C72E18">
        <w:t>1..</w:t>
      </w:r>
      <w:proofErr w:type="gramEnd"/>
      <w:r w:rsidRPr="00C72E18">
        <w:t>1] @classCode="</w:t>
      </w:r>
      <w:r>
        <w:t>OBS</w:t>
      </w:r>
      <w:r w:rsidRPr="00C72E18">
        <w:t>" ja yksi [1..1] @moodCode="EVN"</w:t>
      </w:r>
    </w:p>
    <w:p w14:paraId="26E31F78" w14:textId="370EF582" w:rsidR="00630E2D" w:rsidRDefault="00630E2D" w:rsidP="00630E2D">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t>24</w:t>
      </w:r>
      <w:r w:rsidR="00FA05E0">
        <w:t>0</w:t>
      </w:r>
      <w:r>
        <w:t>” annosa</w:t>
      </w:r>
      <w:r w:rsidR="00FA05E0">
        <w:t>ika</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723B00C1" w14:textId="07EFF5FD" w:rsidR="00630E2D" w:rsidRDefault="00630E2D" w:rsidP="00630E2D">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annosa</w:t>
      </w:r>
      <w:r w:rsidR="00FA05E0">
        <w:t>ika</w:t>
      </w:r>
      <w:r w:rsidRPr="00AC3C96">
        <w:t xml:space="preserve"> (</w:t>
      </w:r>
      <w:r>
        <w:t>24</w:t>
      </w:r>
      <w:r w:rsidR="00FA05E0">
        <w:t>0</w:t>
      </w:r>
      <w:r w:rsidRPr="00AC3C96">
        <w:t xml:space="preserve">), </w:t>
      </w:r>
      <w:r w:rsidRPr="00086A37">
        <w:t xml:space="preserve">arvo annetaan </w:t>
      </w:r>
      <w:r w:rsidR="00FA05E0">
        <w:t>ST-tietotyypillä</w:t>
      </w:r>
    </w:p>
    <w:p w14:paraId="034FD6F5" w14:textId="3A787438" w:rsidR="00630E2D" w:rsidRDefault="00630E2D" w:rsidP="00893219">
      <w:pPr>
        <w:pStyle w:val="Snt1"/>
      </w:pPr>
    </w:p>
    <w:p w14:paraId="3FDB9AE9" w14:textId="363B17CC" w:rsidR="003F403A" w:rsidRDefault="00493FBB" w:rsidP="003F403A">
      <w:pPr>
        <w:pStyle w:val="Snt1"/>
        <w:rPr>
          <w:b/>
          <w:bCs/>
        </w:rPr>
      </w:pPr>
      <w:r w:rsidRPr="00493FBB">
        <w:rPr>
          <w:b/>
          <w:bCs/>
        </w:rPr>
        <w:t>Toteutusohje:</w:t>
      </w:r>
      <w:r>
        <w:t xml:space="preserve"> Annosaika tallennetaan muodossa </w:t>
      </w:r>
      <w:proofErr w:type="spellStart"/>
      <w:r w:rsidRPr="00493FBB">
        <w:t>hhmm</w:t>
      </w:r>
      <w:proofErr w:type="spellEnd"/>
      <w:r w:rsidRPr="00493FBB">
        <w:t xml:space="preserve"> </w:t>
      </w:r>
      <w:r w:rsidR="00FC7199">
        <w:t>neljällä merkillä, esimerkiksi 0800.</w:t>
      </w:r>
      <w:r w:rsidR="003F403A">
        <w:t xml:space="preserve"> </w:t>
      </w:r>
      <w:r w:rsidR="003F403A" w:rsidRPr="4D047E72">
        <w:t>Annosaikaa ei saa antaa samanaikaisesti annosajankohdan (244) kanssa. Yksittäiselle annokselle voi antaa vain toisen tiedon kerrallaan.</w:t>
      </w:r>
    </w:p>
    <w:p w14:paraId="3A0F658E" w14:textId="27A0D739" w:rsidR="00493FBB" w:rsidRDefault="00493FBB" w:rsidP="00893219">
      <w:pPr>
        <w:pStyle w:val="Snt1"/>
      </w:pPr>
    </w:p>
    <w:p w14:paraId="64C4E7BA" w14:textId="3DC45FC1" w:rsidR="005A4AE6" w:rsidRDefault="005A4AE6" w:rsidP="00893219">
      <w:pPr>
        <w:pStyle w:val="Snt1"/>
      </w:pPr>
    </w:p>
    <w:p w14:paraId="319A52B2" w14:textId="2BF405BC" w:rsidR="00700D0F" w:rsidRPr="0040232F" w:rsidRDefault="00700D0F" w:rsidP="00893219">
      <w:pPr>
        <w:pStyle w:val="Snt1"/>
        <w:rPr>
          <w:b/>
          <w:bCs/>
          <w:lang w:val="en-US"/>
        </w:rPr>
      </w:pPr>
      <w:proofErr w:type="spellStart"/>
      <w:r w:rsidRPr="0040232F">
        <w:rPr>
          <w:b/>
          <w:bCs/>
          <w:lang w:val="en-US"/>
        </w:rPr>
        <w:t>Esimerkki</w:t>
      </w:r>
      <w:proofErr w:type="spellEnd"/>
      <w:r w:rsidRPr="0040232F">
        <w:rPr>
          <w:b/>
          <w:bCs/>
          <w:lang w:val="en-US"/>
        </w:rPr>
        <w:t>:</w:t>
      </w:r>
    </w:p>
    <w:p w14:paraId="4316845F" w14:textId="039D49B8" w:rsidR="00700D0F" w:rsidRPr="0040232F" w:rsidRDefault="00700D0F" w:rsidP="00700D0F">
      <w:pPr>
        <w:pStyle w:val="Snt1"/>
        <w:rPr>
          <w:rFonts w:ascii="Arial" w:hAnsi="Arial" w:cs="Arial"/>
          <w:sz w:val="20"/>
          <w:szCs w:val="20"/>
          <w:lang w:val="en-US"/>
        </w:rPr>
      </w:pPr>
      <w:proofErr w:type="gramStart"/>
      <w:r w:rsidRPr="0040232F">
        <w:rPr>
          <w:rFonts w:ascii="Arial" w:hAnsi="Arial" w:cs="Arial"/>
          <w:sz w:val="20"/>
          <w:szCs w:val="20"/>
          <w:lang w:val="en-US"/>
        </w:rPr>
        <w:t>&lt;!--</w:t>
      </w:r>
      <w:proofErr w:type="gramEnd"/>
      <w:r w:rsidRPr="0040232F">
        <w:rPr>
          <w:rFonts w:ascii="Arial" w:hAnsi="Arial" w:cs="Arial"/>
          <w:color w:val="808080" w:themeColor="background1" w:themeShade="80"/>
          <w:sz w:val="20"/>
          <w:szCs w:val="20"/>
          <w:lang w:val="en-US"/>
        </w:rPr>
        <w:t xml:space="preserve"> </w:t>
      </w:r>
      <w:proofErr w:type="spellStart"/>
      <w:r w:rsidRPr="0040232F">
        <w:rPr>
          <w:rFonts w:ascii="Arial" w:hAnsi="Arial" w:cs="Arial"/>
          <w:color w:val="808080" w:themeColor="background1" w:themeShade="80"/>
          <w:sz w:val="20"/>
          <w:szCs w:val="20"/>
          <w:lang w:val="en-US"/>
        </w:rPr>
        <w:t>annosaika</w:t>
      </w:r>
      <w:proofErr w:type="spellEnd"/>
      <w:r w:rsidRPr="0040232F">
        <w:rPr>
          <w:rFonts w:ascii="Arial" w:hAnsi="Arial" w:cs="Arial"/>
          <w:color w:val="808080" w:themeColor="background1" w:themeShade="80"/>
          <w:sz w:val="20"/>
          <w:szCs w:val="20"/>
          <w:lang w:val="en-US"/>
        </w:rPr>
        <w:t xml:space="preserve"> </w:t>
      </w:r>
      <w:r w:rsidRPr="0040232F">
        <w:rPr>
          <w:rFonts w:ascii="Arial" w:hAnsi="Arial" w:cs="Arial"/>
          <w:sz w:val="20"/>
          <w:szCs w:val="20"/>
          <w:lang w:val="en-US"/>
        </w:rPr>
        <w:t>--&gt;</w:t>
      </w:r>
    </w:p>
    <w:p w14:paraId="51E1142A"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&lt;</w:t>
      </w:r>
      <w:proofErr w:type="spellStart"/>
      <w:r w:rsidRPr="00A62529">
        <w:rPr>
          <w:rStyle w:val="XMLDarkRed"/>
          <w:rFonts w:cs="Arial"/>
          <w:sz w:val="20"/>
          <w:szCs w:val="20"/>
          <w:highlight w:val="white"/>
          <w:lang w:val="en-GB"/>
        </w:rPr>
        <w:t>entryRelationship</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typeCode</w:t>
      </w:r>
      <w:proofErr w:type="spellEnd"/>
      <w:r w:rsidRPr="00D32773">
        <w:rPr>
          <w:rFonts w:ascii="Arial" w:hAnsi="Arial" w:cs="Arial"/>
          <w:sz w:val="20"/>
          <w:szCs w:val="20"/>
          <w:lang w:val="en-US"/>
        </w:rPr>
        <w:t>="COMP"&gt;</w:t>
      </w:r>
    </w:p>
    <w:p w14:paraId="42CF7F6D" w14:textId="77777777" w:rsidR="00700D0F" w:rsidRPr="00D32773" w:rsidRDefault="00700D0F" w:rsidP="00947E7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t>&lt;</w:t>
      </w:r>
      <w:r w:rsidRPr="00A62529">
        <w:rPr>
          <w:rStyle w:val="XMLDarkRed"/>
          <w:rFonts w:cs="Arial"/>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2D584F37"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00A62529">
        <w:rPr>
          <w:rStyle w:val="XMLDarkRed"/>
          <w:rFonts w:cs="Arial"/>
          <w:sz w:val="20"/>
          <w:szCs w:val="20"/>
          <w:highlight w:val="white"/>
          <w:lang w:val="en-GB"/>
        </w:rPr>
        <w:t>code</w:t>
      </w:r>
      <w:r w:rsidRPr="00D32773">
        <w:rPr>
          <w:rFonts w:ascii="Arial" w:hAnsi="Arial" w:cs="Arial"/>
          <w:sz w:val="20"/>
          <w:szCs w:val="20"/>
          <w:lang w:val="en-US"/>
        </w:rPr>
        <w:t xml:space="preserve"> </w:t>
      </w:r>
      <w:r w:rsidRPr="00A62529">
        <w:rPr>
          <w:rStyle w:val="XMLRed"/>
          <w:rFonts w:cs="Arial"/>
          <w:sz w:val="20"/>
          <w:szCs w:val="20"/>
          <w:highlight w:val="white"/>
          <w:lang w:val="de-DE"/>
        </w:rPr>
        <w:t>code</w:t>
      </w:r>
      <w:r w:rsidRPr="00D32773">
        <w:rPr>
          <w:rFonts w:ascii="Arial" w:hAnsi="Arial" w:cs="Arial"/>
          <w:sz w:val="20"/>
          <w:szCs w:val="20"/>
          <w:lang w:val="en-US"/>
        </w:rPr>
        <w:t xml:space="preserve">="240" </w:t>
      </w:r>
      <w:proofErr w:type="spellStart"/>
      <w:r w:rsidRPr="00A62529">
        <w:rPr>
          <w:rStyle w:val="XMLRed"/>
          <w:rFonts w:cs="Arial"/>
          <w:sz w:val="20"/>
          <w:szCs w:val="20"/>
          <w:highlight w:val="white"/>
          <w:lang w:val="de-DE"/>
        </w:rPr>
        <w:t>codeSystem</w:t>
      </w:r>
      <w:proofErr w:type="spellEnd"/>
      <w:r w:rsidRPr="00D32773">
        <w:rPr>
          <w:rFonts w:ascii="Arial" w:hAnsi="Arial" w:cs="Arial"/>
          <w:sz w:val="20"/>
          <w:szCs w:val="20"/>
          <w:lang w:val="en-US"/>
        </w:rPr>
        <w:t xml:space="preserve">="1.2.246.537.6.12.2002.126" </w:t>
      </w:r>
      <w:proofErr w:type="spellStart"/>
      <w:r w:rsidRPr="00A62529">
        <w:rPr>
          <w:rStyle w:val="XMLRed"/>
          <w:rFonts w:cs="Arial"/>
          <w:sz w:val="20"/>
          <w:szCs w:val="20"/>
          <w:highlight w:val="white"/>
          <w:lang w:val="de-DE"/>
        </w:rPr>
        <w:t>codeSystemName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Lääkityslista</w:t>
      </w:r>
      <w:proofErr w:type="spellEnd"/>
      <w:r w:rsidRPr="00D32773">
        <w:rPr>
          <w:rFonts w:ascii="Arial" w:hAnsi="Arial" w:cs="Arial"/>
          <w:sz w:val="20"/>
          <w:szCs w:val="20"/>
          <w:lang w:val="en-US"/>
        </w:rPr>
        <w:t xml:space="preserve">" </w:t>
      </w:r>
      <w:proofErr w:type="spellStart"/>
      <w:r w:rsidRPr="00A62529">
        <w:rPr>
          <w:rStyle w:val="XMLRed"/>
          <w:rFonts w:cs="Arial"/>
          <w:sz w:val="20"/>
          <w:szCs w:val="20"/>
          <w:highlight w:val="white"/>
          <w:lang w:val="de-DE"/>
        </w:rPr>
        <w:t>displayName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annosaika</w:t>
      </w:r>
      <w:proofErr w:type="spellEnd"/>
      <w:r w:rsidRPr="00D32773">
        <w:rPr>
          <w:rFonts w:ascii="Arial" w:hAnsi="Arial" w:cs="Arial"/>
          <w:sz w:val="20"/>
          <w:szCs w:val="20"/>
          <w:lang w:val="en-US"/>
        </w:rPr>
        <w:t>"/&gt;</w:t>
      </w:r>
    </w:p>
    <w:p w14:paraId="2FE3C9EC" w14:textId="77777777" w:rsidR="00700D0F" w:rsidRPr="00A62529"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D32773">
        <w:rPr>
          <w:rFonts w:ascii="Arial" w:hAnsi="Arial" w:cs="Arial"/>
          <w:sz w:val="20"/>
          <w:szCs w:val="20"/>
          <w:lang w:val="en-US"/>
        </w:rPr>
        <w:tab/>
      </w:r>
      <w:r w:rsidRPr="00D32773">
        <w:rPr>
          <w:rFonts w:ascii="Arial" w:hAnsi="Arial" w:cs="Arial"/>
          <w:sz w:val="20"/>
          <w:szCs w:val="20"/>
          <w:lang w:val="en-US"/>
        </w:rPr>
        <w:tab/>
      </w:r>
      <w:proofErr w:type="gramStart"/>
      <w:r w:rsidRPr="00A62529">
        <w:rPr>
          <w:rFonts w:ascii="Arial" w:hAnsi="Arial" w:cs="Arial"/>
          <w:sz w:val="20"/>
          <w:szCs w:val="20"/>
        </w:rPr>
        <w:t>&lt;!--</w:t>
      </w:r>
      <w:proofErr w:type="gramEnd"/>
      <w:r w:rsidRPr="00A62529">
        <w:rPr>
          <w:rFonts w:ascii="Arial" w:hAnsi="Arial" w:cs="Arial"/>
          <w:sz w:val="20"/>
          <w:szCs w:val="20"/>
        </w:rPr>
        <w:t xml:space="preserve"> </w:t>
      </w:r>
      <w:r w:rsidRPr="00A62529">
        <w:rPr>
          <w:rFonts w:ascii="Arial" w:hAnsi="Arial" w:cs="Arial"/>
          <w:color w:val="808080" w:themeColor="background1" w:themeShade="80"/>
          <w:sz w:val="20"/>
          <w:szCs w:val="20"/>
        </w:rPr>
        <w:t xml:space="preserve">Tallennetaan muodossa </w:t>
      </w:r>
      <w:proofErr w:type="spellStart"/>
      <w:r w:rsidRPr="00A62529">
        <w:rPr>
          <w:rFonts w:ascii="Arial" w:hAnsi="Arial" w:cs="Arial"/>
          <w:color w:val="808080" w:themeColor="background1" w:themeShade="80"/>
          <w:sz w:val="20"/>
          <w:szCs w:val="20"/>
        </w:rPr>
        <w:t>hhmm</w:t>
      </w:r>
      <w:proofErr w:type="spellEnd"/>
      <w:r w:rsidRPr="00A62529">
        <w:rPr>
          <w:rFonts w:ascii="Arial" w:hAnsi="Arial" w:cs="Arial"/>
          <w:color w:val="808080" w:themeColor="background1" w:themeShade="80"/>
          <w:sz w:val="20"/>
          <w:szCs w:val="20"/>
        </w:rPr>
        <w:t xml:space="preserve"> neljällä merkillä </w:t>
      </w:r>
      <w:r w:rsidRPr="00A62529">
        <w:rPr>
          <w:rFonts w:ascii="Arial" w:hAnsi="Arial" w:cs="Arial"/>
          <w:sz w:val="20"/>
          <w:szCs w:val="20"/>
        </w:rPr>
        <w:t>--&gt;</w:t>
      </w:r>
    </w:p>
    <w:p w14:paraId="50C62D83" w14:textId="77777777" w:rsidR="00700D0F" w:rsidRPr="00D32773" w:rsidRDefault="00700D0F" w:rsidP="00EB3FA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A62529">
        <w:rPr>
          <w:rFonts w:ascii="Arial" w:hAnsi="Arial" w:cs="Arial"/>
          <w:sz w:val="20"/>
          <w:szCs w:val="20"/>
        </w:rPr>
        <w:tab/>
      </w:r>
      <w:r w:rsidRPr="00A62529">
        <w:rPr>
          <w:rFonts w:ascii="Arial" w:hAnsi="Arial" w:cs="Arial"/>
          <w:sz w:val="20"/>
          <w:szCs w:val="20"/>
        </w:rPr>
        <w:tab/>
      </w:r>
      <w:r w:rsidRPr="00D32773">
        <w:rPr>
          <w:rFonts w:ascii="Arial" w:hAnsi="Arial" w:cs="Arial"/>
          <w:sz w:val="20"/>
          <w:szCs w:val="20"/>
          <w:lang w:val="en-US"/>
        </w:rPr>
        <w:t>&lt;</w:t>
      </w:r>
      <w:r w:rsidRPr="00A62529">
        <w:rPr>
          <w:rStyle w:val="XMLDarkRed"/>
          <w:rFonts w:cs="Arial"/>
          <w:sz w:val="20"/>
          <w:szCs w:val="20"/>
          <w:highlight w:val="white"/>
          <w:lang w:val="en-GB"/>
        </w:rPr>
        <w:t>value</w:t>
      </w:r>
      <w:r w:rsidRPr="00D32773">
        <w:rPr>
          <w:rFonts w:ascii="Arial" w:hAnsi="Arial" w:cs="Arial"/>
          <w:sz w:val="20"/>
          <w:szCs w:val="20"/>
          <w:lang w:val="en-US"/>
        </w:rPr>
        <w:t xml:space="preserve"> </w:t>
      </w:r>
      <w:proofErr w:type="spellStart"/>
      <w:proofErr w:type="gramStart"/>
      <w:r w:rsidRPr="00A62529">
        <w:rPr>
          <w:rStyle w:val="XMLRed"/>
          <w:rFonts w:cs="Arial"/>
          <w:sz w:val="20"/>
          <w:szCs w:val="20"/>
          <w:highlight w:val="white"/>
          <w:lang w:val="de-DE"/>
        </w:rPr>
        <w:t>xsi:type</w:t>
      </w:r>
      <w:proofErr w:type="spellEnd"/>
      <w:proofErr w:type="gramEnd"/>
      <w:r w:rsidRPr="00D32773">
        <w:rPr>
          <w:rFonts w:ascii="Arial" w:hAnsi="Arial" w:cs="Arial"/>
          <w:sz w:val="20"/>
          <w:szCs w:val="20"/>
          <w:lang w:val="en-US"/>
        </w:rPr>
        <w:t>="ST"&gt;0800&lt;/</w:t>
      </w:r>
      <w:r w:rsidRPr="4716D89F">
        <w:rPr>
          <w:rStyle w:val="XMLDarkRed"/>
          <w:sz w:val="20"/>
          <w:szCs w:val="20"/>
          <w:highlight w:val="white"/>
          <w:lang w:val="en-GB"/>
        </w:rPr>
        <w:t>value</w:t>
      </w:r>
      <w:r w:rsidRPr="00D32773">
        <w:rPr>
          <w:rFonts w:ascii="Arial" w:hAnsi="Arial" w:cs="Arial"/>
          <w:sz w:val="20"/>
          <w:szCs w:val="20"/>
          <w:lang w:val="en-US"/>
        </w:rPr>
        <w:t>&gt;</w:t>
      </w:r>
    </w:p>
    <w:p w14:paraId="5DCCDF11" w14:textId="77777777"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A62529">
        <w:rPr>
          <w:rFonts w:ascii="Arial" w:hAnsi="Arial" w:cs="Arial"/>
          <w:sz w:val="20"/>
          <w:szCs w:val="20"/>
        </w:rPr>
        <w:t>&lt;/</w:t>
      </w:r>
      <w:r w:rsidRPr="00A62529">
        <w:rPr>
          <w:rStyle w:val="XMLDarkRed"/>
          <w:rFonts w:cs="Arial"/>
          <w:sz w:val="20"/>
          <w:szCs w:val="20"/>
          <w:highlight w:val="white"/>
          <w:lang w:val="en-GB"/>
        </w:rPr>
        <w:t>observation</w:t>
      </w:r>
      <w:r w:rsidRPr="00A62529">
        <w:rPr>
          <w:rFonts w:ascii="Arial" w:hAnsi="Arial" w:cs="Arial"/>
          <w:sz w:val="20"/>
          <w:szCs w:val="20"/>
        </w:rPr>
        <w:t>&gt;</w:t>
      </w:r>
    </w:p>
    <w:p w14:paraId="4B8CC0F5" w14:textId="17967F45" w:rsidR="00700D0F" w:rsidRPr="00A62529" w:rsidRDefault="00700D0F" w:rsidP="00A6252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A62529">
        <w:rPr>
          <w:rFonts w:ascii="Arial" w:hAnsi="Arial" w:cs="Arial"/>
          <w:sz w:val="20"/>
          <w:szCs w:val="20"/>
        </w:rPr>
        <w:t>&lt;/</w:t>
      </w:r>
      <w:proofErr w:type="spellStart"/>
      <w:r w:rsidRPr="00A62529">
        <w:rPr>
          <w:rStyle w:val="XMLDarkRed"/>
          <w:rFonts w:cs="Arial"/>
          <w:sz w:val="20"/>
          <w:szCs w:val="20"/>
          <w:highlight w:val="white"/>
          <w:lang w:val="en-GB"/>
        </w:rPr>
        <w:t>entryRelationship</w:t>
      </w:r>
      <w:proofErr w:type="spellEnd"/>
      <w:r w:rsidRPr="00A62529">
        <w:rPr>
          <w:rFonts w:ascii="Arial" w:hAnsi="Arial" w:cs="Arial"/>
          <w:sz w:val="20"/>
          <w:szCs w:val="20"/>
        </w:rPr>
        <w:t>&gt;</w:t>
      </w:r>
    </w:p>
    <w:p w14:paraId="61A1BE3D" w14:textId="77777777" w:rsidR="00700D0F" w:rsidRDefault="00700D0F" w:rsidP="00893219">
      <w:pPr>
        <w:pStyle w:val="Snt1"/>
      </w:pPr>
    </w:p>
    <w:bookmarkStart w:id="123" w:name="_annosjakson_päivä_–"/>
    <w:bookmarkEnd w:id="123"/>
    <w:p w14:paraId="1779E1A1" w14:textId="77777777" w:rsidR="006C14F2" w:rsidRPr="008A774F" w:rsidRDefault="00061731" w:rsidP="00061731">
      <w:pPr>
        <w:pStyle w:val="Otsikko6"/>
        <w:rPr>
          <w:b/>
          <w:sz w:val="24"/>
        </w:rPr>
      </w:pPr>
      <w:r w:rsidRPr="008A774F">
        <w:rPr>
          <w:b/>
          <w:sz w:val="24"/>
        </w:rPr>
        <w:fldChar w:fldCharType="begin"/>
      </w:r>
      <w:r w:rsidRPr="008A774F">
        <w:rPr>
          <w:b/>
          <w:sz w:val="24"/>
        </w:rPr>
        <w:instrText xml:space="preserve"> HYPERLINK  \l "_annosjakson_päivä_–" </w:instrText>
      </w:r>
      <w:r w:rsidRPr="008A774F">
        <w:rPr>
          <w:b/>
          <w:sz w:val="24"/>
        </w:rPr>
        <w:fldChar w:fldCharType="separate"/>
      </w:r>
      <w:bookmarkStart w:id="124" w:name="_Toc127960005"/>
      <w:r w:rsidR="006C14F2" w:rsidRPr="008A774F">
        <w:rPr>
          <w:rStyle w:val="Hyperlinkki"/>
          <w:b/>
          <w:sz w:val="24"/>
        </w:rPr>
        <w:t>annosjakson päivä</w:t>
      </w:r>
      <w:r w:rsidRPr="008A774F">
        <w:rPr>
          <w:b/>
          <w:sz w:val="24"/>
        </w:rPr>
        <w:fldChar w:fldCharType="end"/>
      </w:r>
      <w:r w:rsidR="006C14F2" w:rsidRPr="008A774F">
        <w:rPr>
          <w:b/>
          <w:sz w:val="24"/>
        </w:rPr>
        <w:t xml:space="preserve"> – </w:t>
      </w:r>
      <w:proofErr w:type="spellStart"/>
      <w:r w:rsidR="006C14F2" w:rsidRPr="008A774F">
        <w:rPr>
          <w:b/>
          <w:sz w:val="24"/>
        </w:rPr>
        <w:t>observation</w:t>
      </w:r>
      <w:bookmarkEnd w:id="124"/>
      <w:proofErr w:type="spellEnd"/>
    </w:p>
    <w:tbl>
      <w:tblPr>
        <w:tblpPr w:leftFromText="180" w:rightFromText="180" w:vertAnchor="text" w:horzAnchor="margin" w:tblpY="6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2"/>
      </w:tblGrid>
      <w:tr w:rsidR="00061731" w:rsidRPr="005A5499" w14:paraId="0719ADD2" w14:textId="77777777" w:rsidTr="4D047E72">
        <w:tc>
          <w:tcPr>
            <w:tcW w:w="8528" w:type="dxa"/>
            <w:tcBorders>
              <w:top w:val="single" w:sz="8" w:space="0" w:color="4472C4" w:themeColor="accent5"/>
              <w:left w:val="single" w:sz="8" w:space="0" w:color="4472C4" w:themeColor="accent5"/>
              <w:bottom w:val="single" w:sz="8" w:space="0" w:color="4472C4" w:themeColor="accent5"/>
              <w:right w:val="single" w:sz="8" w:space="0" w:color="4472C4" w:themeColor="accent5"/>
            </w:tcBorders>
            <w:hideMark/>
          </w:tcPr>
          <w:p w14:paraId="18BEC05C" w14:textId="77777777" w:rsidR="00061731" w:rsidRPr="004C3F3B" w:rsidRDefault="00061731" w:rsidP="4D047E72">
            <w:pPr>
              <w:rPr>
                <w:sz w:val="18"/>
                <w:szCs w:val="18"/>
                <w:lang w:val="en-US"/>
              </w:rPr>
            </w:pPr>
            <w:r w:rsidRPr="4D047E72">
              <w:rPr>
                <w:sz w:val="18"/>
                <w:szCs w:val="18"/>
                <w:lang w:val="en-US"/>
              </w:rPr>
              <w:t>/structuredBody/component/section/component/section/component/section/entry/organizer/component/ substanceAdministration/entryRelationship/substanceAdministration/entryRelationship/observation</w:t>
            </w:r>
          </w:p>
        </w:tc>
      </w:tr>
    </w:tbl>
    <w:p w14:paraId="24C0FA62" w14:textId="77777777" w:rsidR="00061731" w:rsidRPr="00AE4F89" w:rsidRDefault="00061731" w:rsidP="00061731">
      <w:pPr>
        <w:rPr>
          <w:lang w:val="en-US"/>
        </w:rPr>
      </w:pPr>
    </w:p>
    <w:p w14:paraId="59E0451C" w14:textId="77777777" w:rsidR="005A4AE6" w:rsidRPr="00C72E18" w:rsidRDefault="005A4AE6" w:rsidP="005A4AE6">
      <w:pPr>
        <w:pStyle w:val="Snt1"/>
      </w:pPr>
      <w:r w:rsidRPr="00C72E18">
        <w:t>1. PAKOLLINEN yksi [</w:t>
      </w:r>
      <w:proofErr w:type="gramStart"/>
      <w:r w:rsidRPr="00C72E18">
        <w:t>1..</w:t>
      </w:r>
      <w:proofErr w:type="gramEnd"/>
      <w:r w:rsidRPr="00C72E18">
        <w:t>1] @classCode="</w:t>
      </w:r>
      <w:r>
        <w:t>OBS</w:t>
      </w:r>
      <w:r w:rsidRPr="00C72E18">
        <w:t>" ja yksi [1..1] @moodCode="EVN"</w:t>
      </w:r>
    </w:p>
    <w:p w14:paraId="3AE90A38" w14:textId="77777777" w:rsidR="005A4AE6" w:rsidRDefault="005A4AE6" w:rsidP="005A4AE6">
      <w:pPr>
        <w:pStyle w:val="Snt1"/>
      </w:pPr>
      <w:r w:rsidRPr="00C72E18">
        <w:t>2. PAKOLLINEN yksi [</w:t>
      </w:r>
      <w:proofErr w:type="gramStart"/>
      <w:r w:rsidRPr="00C72E18">
        <w:t>1..</w:t>
      </w:r>
      <w:proofErr w:type="gramEnd"/>
      <w:r w:rsidRPr="00C72E18">
        <w:t xml:space="preserve">1] </w:t>
      </w:r>
      <w:proofErr w:type="spellStart"/>
      <w:r w:rsidRPr="00C72E18">
        <w:t>code</w:t>
      </w:r>
      <w:proofErr w:type="spellEnd"/>
      <w:r w:rsidRPr="00C72E18">
        <w:t>/@code="</w:t>
      </w:r>
      <w:r w:rsidR="00C841D4">
        <w:t>245</w:t>
      </w:r>
      <w:r>
        <w:t>” annosjakson päivä</w:t>
      </w:r>
      <w:r w:rsidRPr="00C72E18">
        <w:t xml:space="preserve"> (</w:t>
      </w:r>
      <w:proofErr w:type="spellStart"/>
      <w:r w:rsidRPr="00C72E18">
        <w:t>codeSystem</w:t>
      </w:r>
      <w:proofErr w:type="spellEnd"/>
      <w:r w:rsidRPr="00C72E18">
        <w:t xml:space="preserve">: </w:t>
      </w:r>
      <w:r w:rsidRPr="001A4C0B">
        <w:t>1.2.246.537.6.12.2002.126</w:t>
      </w:r>
      <w:r>
        <w:t xml:space="preserve"> Lääkityslista</w:t>
      </w:r>
      <w:r w:rsidRPr="00C72E18">
        <w:t>)</w:t>
      </w:r>
    </w:p>
    <w:p w14:paraId="3120C09D" w14:textId="66CD6383" w:rsidR="005A4AE6" w:rsidRDefault="005A4AE6" w:rsidP="005A4AE6">
      <w:pPr>
        <w:pStyle w:val="Snt1"/>
      </w:pPr>
      <w:r w:rsidRPr="00AC3C96">
        <w:t>3. PAKOLLINEN yksi [</w:t>
      </w:r>
      <w:proofErr w:type="gramStart"/>
      <w:r w:rsidRPr="00AC3C96">
        <w:t>1..</w:t>
      </w:r>
      <w:proofErr w:type="gramEnd"/>
      <w:r w:rsidRPr="00AC3C96">
        <w:t xml:space="preserve">1] </w:t>
      </w:r>
      <w:proofErr w:type="spellStart"/>
      <w:r w:rsidRPr="00AC3C96">
        <w:t>value</w:t>
      </w:r>
      <w:proofErr w:type="spellEnd"/>
      <w:r w:rsidRPr="00AC3C96">
        <w:t xml:space="preserve"> </w:t>
      </w:r>
      <w:r>
        <w:t>annosjakson päivä</w:t>
      </w:r>
      <w:r w:rsidRPr="00AC3C96">
        <w:t xml:space="preserve"> (</w:t>
      </w:r>
      <w:r w:rsidR="00C841D4">
        <w:t>245</w:t>
      </w:r>
      <w:r w:rsidRPr="00AC3C96">
        <w:t xml:space="preserve">), </w:t>
      </w:r>
      <w:r w:rsidRPr="00086A37">
        <w:t xml:space="preserve">arvo annetaan luokituksesta </w:t>
      </w:r>
      <w:r w:rsidRPr="005A4AE6">
        <w:t xml:space="preserve">THL - </w:t>
      </w:r>
      <w:r>
        <w:t>Viikonpäivä</w:t>
      </w:r>
      <w:r w:rsidRPr="005A4AE6">
        <w:t xml:space="preserve"> </w:t>
      </w:r>
      <w:r w:rsidRPr="00086A37">
        <w:t>(</w:t>
      </w:r>
      <w:proofErr w:type="spellStart"/>
      <w:r w:rsidRPr="00086A37">
        <w:t>codeSystem</w:t>
      </w:r>
      <w:proofErr w:type="spellEnd"/>
      <w:r w:rsidRPr="00086A37">
        <w:t xml:space="preserve">: </w:t>
      </w:r>
      <w:r w:rsidR="008E423F" w:rsidRPr="008E423F">
        <w:t>1.2.246.537.6.136</w:t>
      </w:r>
      <w:r w:rsidR="00F9541A">
        <w:t>.202001</w:t>
      </w:r>
      <w:r w:rsidRPr="00086A37">
        <w:t>) C</w:t>
      </w:r>
      <w:r>
        <w:t>E</w:t>
      </w:r>
      <w:r w:rsidRPr="00086A37">
        <w:t>-tietotyypillä</w:t>
      </w:r>
    </w:p>
    <w:p w14:paraId="732BDB2D" w14:textId="77777777" w:rsidR="001E4119" w:rsidRDefault="001E4119" w:rsidP="00893219">
      <w:pPr>
        <w:pStyle w:val="Snt1"/>
      </w:pPr>
    </w:p>
    <w:p w14:paraId="5FEC4075" w14:textId="0A4D2D3F" w:rsidR="009B14B9" w:rsidRPr="009B14B9" w:rsidRDefault="009B14B9" w:rsidP="00893219">
      <w:pPr>
        <w:pStyle w:val="Snt1"/>
        <w:rPr>
          <w:b/>
          <w:bCs/>
        </w:rPr>
      </w:pPr>
      <w:r w:rsidRPr="009B14B9">
        <w:rPr>
          <w:b/>
          <w:bCs/>
        </w:rPr>
        <w:t>Esimerkki:</w:t>
      </w:r>
    </w:p>
    <w:p w14:paraId="47F10EAF" w14:textId="54951FA1"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proofErr w:type="gramStart"/>
      <w:r w:rsidRPr="00F0600E">
        <w:rPr>
          <w:rFonts w:ascii="Arial" w:hAnsi="Arial" w:cs="Arial"/>
          <w:sz w:val="20"/>
          <w:szCs w:val="20"/>
        </w:rPr>
        <w:t>&lt;!--</w:t>
      </w:r>
      <w:proofErr w:type="gramEnd"/>
      <w:r w:rsidRPr="00F0600E">
        <w:rPr>
          <w:rFonts w:ascii="Arial" w:hAnsi="Arial" w:cs="Arial"/>
          <w:sz w:val="20"/>
          <w:szCs w:val="20"/>
        </w:rPr>
        <w:t xml:space="preserve"> </w:t>
      </w:r>
      <w:r w:rsidRPr="00F0600E">
        <w:rPr>
          <w:rFonts w:ascii="Arial" w:hAnsi="Arial" w:cs="Arial"/>
          <w:color w:val="808080" w:themeColor="background1" w:themeShade="80"/>
          <w:sz w:val="20"/>
          <w:szCs w:val="20"/>
        </w:rPr>
        <w:t xml:space="preserve">annosjakson päivä </w:t>
      </w:r>
      <w:r w:rsidRPr="00F0600E">
        <w:rPr>
          <w:rFonts w:ascii="Arial" w:hAnsi="Arial" w:cs="Arial"/>
          <w:sz w:val="20"/>
          <w:szCs w:val="20"/>
        </w:rPr>
        <w:t>--&gt;</w:t>
      </w:r>
    </w:p>
    <w:p w14:paraId="05CD1F27" w14:textId="77777777" w:rsidR="00F0600E" w:rsidRPr="002742C1"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rPr>
      </w:pPr>
      <w:r w:rsidRPr="002742C1">
        <w:rPr>
          <w:rFonts w:ascii="Arial" w:hAnsi="Arial" w:cs="Arial"/>
          <w:sz w:val="20"/>
          <w:szCs w:val="20"/>
        </w:rPr>
        <w:t>&lt;</w:t>
      </w:r>
      <w:proofErr w:type="spellStart"/>
      <w:r w:rsidRPr="002742C1">
        <w:rPr>
          <w:rStyle w:val="XMLDarkRed"/>
          <w:sz w:val="20"/>
          <w:szCs w:val="20"/>
          <w:highlight w:val="white"/>
        </w:rPr>
        <w:t>entryRelationship</w:t>
      </w:r>
      <w:proofErr w:type="spellEnd"/>
      <w:r w:rsidRPr="002742C1">
        <w:rPr>
          <w:rFonts w:ascii="Arial" w:hAnsi="Arial" w:cs="Arial"/>
          <w:sz w:val="20"/>
          <w:szCs w:val="20"/>
        </w:rPr>
        <w:t xml:space="preserve"> </w:t>
      </w:r>
      <w:proofErr w:type="spellStart"/>
      <w:r w:rsidRPr="4716D89F">
        <w:rPr>
          <w:rStyle w:val="XMLRed"/>
          <w:sz w:val="20"/>
          <w:szCs w:val="20"/>
          <w:highlight w:val="white"/>
          <w:lang w:val="de-DE"/>
        </w:rPr>
        <w:t>typeCode</w:t>
      </w:r>
      <w:proofErr w:type="spellEnd"/>
      <w:r w:rsidRPr="002742C1">
        <w:rPr>
          <w:rFonts w:ascii="Arial" w:hAnsi="Arial" w:cs="Arial"/>
          <w:sz w:val="20"/>
          <w:szCs w:val="20"/>
        </w:rPr>
        <w:t>="COMP"&gt;</w:t>
      </w:r>
    </w:p>
    <w:p w14:paraId="2930CAE6"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2742C1">
        <w:rPr>
          <w:rFonts w:ascii="Arial" w:hAnsi="Arial" w:cs="Arial"/>
          <w:sz w:val="20"/>
          <w:szCs w:val="20"/>
        </w:rPr>
        <w:tab/>
      </w:r>
      <w:r w:rsidRPr="00D32773">
        <w:rPr>
          <w:rFonts w:ascii="Arial" w:hAnsi="Arial" w:cs="Arial"/>
          <w:sz w:val="20"/>
          <w:szCs w:val="20"/>
          <w:lang w:val="en-US"/>
        </w:rPr>
        <w:t>&lt;</w:t>
      </w:r>
      <w:r w:rsidRPr="4716D89F">
        <w:rPr>
          <w:rStyle w:val="XMLDarkRed"/>
          <w:sz w:val="20"/>
          <w:szCs w:val="20"/>
          <w:highlight w:val="white"/>
          <w:lang w:val="en-GB"/>
        </w:rPr>
        <w:t>observation</w:t>
      </w:r>
      <w:r w:rsidRPr="00D32773">
        <w:rPr>
          <w:rFonts w:ascii="Arial" w:hAnsi="Arial" w:cs="Arial"/>
          <w:sz w:val="20"/>
          <w:szCs w:val="20"/>
          <w:lang w:val="en-US"/>
        </w:rPr>
        <w:t xml:space="preserve"> </w:t>
      </w:r>
      <w:proofErr w:type="spellStart"/>
      <w:r w:rsidRPr="4716D89F">
        <w:rPr>
          <w:rStyle w:val="XMLRed"/>
          <w:sz w:val="20"/>
          <w:szCs w:val="20"/>
          <w:highlight w:val="white"/>
          <w:lang w:val="de-DE"/>
        </w:rPr>
        <w:t>classCode</w:t>
      </w:r>
      <w:proofErr w:type="spellEnd"/>
      <w:r w:rsidRPr="00D32773">
        <w:rPr>
          <w:rFonts w:ascii="Arial" w:hAnsi="Arial" w:cs="Arial"/>
          <w:sz w:val="20"/>
          <w:szCs w:val="20"/>
          <w:lang w:val="en-US"/>
        </w:rPr>
        <w:t xml:space="preserve">="OBS" </w:t>
      </w:r>
      <w:proofErr w:type="spellStart"/>
      <w:r w:rsidRPr="4716D89F">
        <w:rPr>
          <w:rStyle w:val="XMLRed"/>
          <w:sz w:val="20"/>
          <w:szCs w:val="20"/>
          <w:highlight w:val="white"/>
          <w:lang w:val="de-DE"/>
        </w:rPr>
        <w:t>moodCode</w:t>
      </w:r>
      <w:proofErr w:type="spellEnd"/>
      <w:r w:rsidRPr="00D32773">
        <w:rPr>
          <w:rFonts w:ascii="Arial" w:hAnsi="Arial" w:cs="Arial"/>
          <w:sz w:val="20"/>
          <w:szCs w:val="20"/>
          <w:lang w:val="en-US"/>
        </w:rPr>
        <w:t>="EVN"&gt;</w:t>
      </w:r>
    </w:p>
    <w:p w14:paraId="4FE4A814"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code</w:t>
      </w:r>
      <w:r w:rsidRPr="00D32773">
        <w:rPr>
          <w:rFonts w:ascii="Arial" w:hAnsi="Arial" w:cs="Arial"/>
          <w:sz w:val="20"/>
          <w:szCs w:val="20"/>
          <w:lang w:val="en-US"/>
        </w:rPr>
        <w:t xml:space="preserve"> </w:t>
      </w:r>
      <w:r w:rsidRPr="4716D89F">
        <w:rPr>
          <w:rStyle w:val="XMLRed"/>
          <w:sz w:val="20"/>
          <w:szCs w:val="20"/>
          <w:highlight w:val="white"/>
          <w:lang w:val="de-DE"/>
        </w:rPr>
        <w:t>code</w:t>
      </w:r>
      <w:r w:rsidRPr="00D32773">
        <w:rPr>
          <w:rFonts w:ascii="Arial" w:hAnsi="Arial" w:cs="Arial"/>
          <w:sz w:val="20"/>
          <w:szCs w:val="20"/>
          <w:lang w:val="en-US"/>
        </w:rPr>
        <w:t xml:space="preserve">="245" </w:t>
      </w:r>
      <w:proofErr w:type="spellStart"/>
      <w:r w:rsidRPr="4716D89F">
        <w:rPr>
          <w:rStyle w:val="XMLRed"/>
          <w:sz w:val="20"/>
          <w:szCs w:val="20"/>
          <w:highlight w:val="white"/>
          <w:lang w:val="de-DE"/>
        </w:rPr>
        <w:t>codeSystem</w:t>
      </w:r>
      <w:proofErr w:type="spellEnd"/>
      <w:r w:rsidRPr="00D32773">
        <w:rPr>
          <w:rFonts w:ascii="Arial" w:hAnsi="Arial" w:cs="Arial"/>
          <w:sz w:val="20"/>
          <w:szCs w:val="20"/>
          <w:lang w:val="en-US"/>
        </w:rPr>
        <w:t xml:space="preserve">="1.2.246.537.6.12.2002.126" </w:t>
      </w:r>
      <w:proofErr w:type="spellStart"/>
      <w:r w:rsidRPr="4716D89F">
        <w:rPr>
          <w:rStyle w:val="XMLRed"/>
          <w:sz w:val="20"/>
          <w:szCs w:val="20"/>
          <w:highlight w:val="white"/>
          <w:lang w:val="de-DE"/>
        </w:rPr>
        <w:t>codeSystemName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Lääkityslista</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annosjakson</w:t>
      </w:r>
      <w:proofErr w:type="spellEnd"/>
      <w:r w:rsidRPr="00D32773">
        <w:rPr>
          <w:rFonts w:ascii="Arial" w:hAnsi="Arial" w:cs="Arial"/>
          <w:sz w:val="20"/>
          <w:szCs w:val="20"/>
          <w:lang w:val="en-US"/>
        </w:rPr>
        <w:t xml:space="preserve"> </w:t>
      </w:r>
      <w:proofErr w:type="spellStart"/>
      <w:r w:rsidRPr="00D32773">
        <w:rPr>
          <w:rFonts w:ascii="Arial" w:hAnsi="Arial" w:cs="Arial"/>
          <w:sz w:val="20"/>
          <w:szCs w:val="20"/>
          <w:lang w:val="en-US"/>
        </w:rPr>
        <w:t>päivä</w:t>
      </w:r>
      <w:proofErr w:type="spellEnd"/>
      <w:r w:rsidRPr="00D32773">
        <w:rPr>
          <w:rFonts w:ascii="Arial" w:hAnsi="Arial" w:cs="Arial"/>
          <w:sz w:val="20"/>
          <w:szCs w:val="20"/>
          <w:lang w:val="en-US"/>
        </w:rPr>
        <w:t>"/&gt;</w:t>
      </w:r>
    </w:p>
    <w:p w14:paraId="1210EEE5" w14:textId="77777777" w:rsidR="00F0600E" w:rsidRPr="00D32773"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0"/>
          <w:szCs w:val="20"/>
          <w:lang w:val="en-US"/>
        </w:rPr>
      </w:pPr>
      <w:r w:rsidRPr="00D32773">
        <w:rPr>
          <w:rFonts w:ascii="Arial" w:hAnsi="Arial" w:cs="Arial"/>
          <w:sz w:val="20"/>
          <w:szCs w:val="20"/>
          <w:lang w:val="en-US"/>
        </w:rPr>
        <w:tab/>
      </w:r>
      <w:r w:rsidRPr="00D32773">
        <w:rPr>
          <w:rFonts w:ascii="Arial" w:hAnsi="Arial" w:cs="Arial"/>
          <w:sz w:val="20"/>
          <w:szCs w:val="20"/>
          <w:lang w:val="en-US"/>
        </w:rPr>
        <w:tab/>
        <w:t>&lt;</w:t>
      </w:r>
      <w:r w:rsidRPr="4716D89F">
        <w:rPr>
          <w:rStyle w:val="XMLDarkRed"/>
          <w:sz w:val="20"/>
          <w:szCs w:val="20"/>
          <w:highlight w:val="white"/>
          <w:lang w:val="en-GB"/>
        </w:rPr>
        <w:t>value</w:t>
      </w:r>
      <w:r w:rsidRPr="00D32773">
        <w:rPr>
          <w:rFonts w:ascii="Arial" w:hAnsi="Arial" w:cs="Arial"/>
          <w:sz w:val="20"/>
          <w:szCs w:val="20"/>
          <w:lang w:val="en-US"/>
        </w:rPr>
        <w:t xml:space="preserve"> code="X" </w:t>
      </w:r>
      <w:proofErr w:type="spellStart"/>
      <w:r w:rsidRPr="4716D89F">
        <w:rPr>
          <w:rStyle w:val="XMLRed"/>
          <w:sz w:val="20"/>
          <w:szCs w:val="20"/>
          <w:highlight w:val="white"/>
          <w:lang w:val="de-DE"/>
        </w:rPr>
        <w:t>codeSystem</w:t>
      </w:r>
      <w:proofErr w:type="spellEnd"/>
      <w:r w:rsidRPr="00D32773">
        <w:rPr>
          <w:rFonts w:ascii="Arial" w:hAnsi="Arial" w:cs="Arial"/>
          <w:sz w:val="20"/>
          <w:szCs w:val="20"/>
          <w:lang w:val="en-US"/>
        </w:rPr>
        <w:t xml:space="preserve">="1.2.246.537.6.136.202001" </w:t>
      </w:r>
      <w:proofErr w:type="spellStart"/>
      <w:r w:rsidRPr="4716D89F">
        <w:rPr>
          <w:rStyle w:val="XMLRed"/>
          <w:sz w:val="20"/>
          <w:szCs w:val="20"/>
          <w:highlight w:val="white"/>
          <w:lang w:val="de-DE"/>
        </w:rPr>
        <w:t>codeSystemName</w:t>
      </w:r>
      <w:proofErr w:type="spellEnd"/>
      <w:r w:rsidRPr="00D32773">
        <w:rPr>
          <w:rFonts w:ascii="Arial" w:hAnsi="Arial" w:cs="Arial"/>
          <w:sz w:val="20"/>
          <w:szCs w:val="20"/>
          <w:lang w:val="en-US"/>
        </w:rPr>
        <w:t xml:space="preserve">="THL - </w:t>
      </w:r>
      <w:proofErr w:type="spellStart"/>
      <w:r w:rsidRPr="00D32773">
        <w:rPr>
          <w:rFonts w:ascii="Arial" w:hAnsi="Arial" w:cs="Arial"/>
          <w:sz w:val="20"/>
          <w:szCs w:val="20"/>
          <w:lang w:val="en-US"/>
        </w:rPr>
        <w:t>Viikonpäivä</w:t>
      </w:r>
      <w:proofErr w:type="spellEnd"/>
      <w:r w:rsidRPr="00D32773">
        <w:rPr>
          <w:rFonts w:ascii="Arial" w:hAnsi="Arial" w:cs="Arial"/>
          <w:sz w:val="20"/>
          <w:szCs w:val="20"/>
          <w:lang w:val="en-US"/>
        </w:rPr>
        <w:t xml:space="preserve">" </w:t>
      </w:r>
      <w:proofErr w:type="spellStart"/>
      <w:r w:rsidRPr="4716D89F">
        <w:rPr>
          <w:rStyle w:val="XMLRed"/>
          <w:sz w:val="20"/>
          <w:szCs w:val="20"/>
          <w:highlight w:val="white"/>
          <w:lang w:val="de-DE"/>
        </w:rPr>
        <w:t>displayName</w:t>
      </w:r>
      <w:proofErr w:type="spellEnd"/>
      <w:r w:rsidRPr="00D32773">
        <w:rPr>
          <w:rFonts w:ascii="Arial" w:hAnsi="Arial" w:cs="Arial"/>
          <w:sz w:val="20"/>
          <w:szCs w:val="20"/>
          <w:lang w:val="en-US"/>
        </w:rPr>
        <w:t>="</w:t>
      </w:r>
      <w:proofErr w:type="spellStart"/>
      <w:r w:rsidRPr="00D32773">
        <w:rPr>
          <w:rFonts w:ascii="Arial" w:hAnsi="Arial" w:cs="Arial"/>
          <w:sz w:val="20"/>
          <w:szCs w:val="20"/>
          <w:lang w:val="en-US"/>
        </w:rPr>
        <w:t>maanantai</w:t>
      </w:r>
      <w:proofErr w:type="spellEnd"/>
      <w:r w:rsidRPr="00D32773">
        <w:rPr>
          <w:rFonts w:ascii="Arial" w:hAnsi="Arial" w:cs="Arial"/>
          <w:sz w:val="20"/>
          <w:szCs w:val="20"/>
          <w:lang w:val="en-US"/>
        </w:rPr>
        <w:t xml:space="preserve">" </w:t>
      </w:r>
      <w:proofErr w:type="spellStart"/>
      <w:proofErr w:type="gramStart"/>
      <w:r w:rsidRPr="4716D89F">
        <w:rPr>
          <w:rStyle w:val="XMLRed"/>
          <w:sz w:val="20"/>
          <w:szCs w:val="20"/>
          <w:highlight w:val="white"/>
          <w:lang w:val="de-DE"/>
        </w:rPr>
        <w:t>xsi:type</w:t>
      </w:r>
      <w:proofErr w:type="spellEnd"/>
      <w:proofErr w:type="gramEnd"/>
      <w:r w:rsidRPr="00D32773">
        <w:rPr>
          <w:rFonts w:ascii="Arial" w:hAnsi="Arial" w:cs="Arial"/>
          <w:sz w:val="20"/>
          <w:szCs w:val="20"/>
          <w:lang w:val="en-US"/>
        </w:rPr>
        <w:t>="CE"/&gt;</w:t>
      </w:r>
    </w:p>
    <w:p w14:paraId="2EA982B0" w14:textId="77777777" w:rsidR="00F0600E"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D32773">
        <w:rPr>
          <w:rFonts w:ascii="Arial" w:hAnsi="Arial" w:cs="Arial"/>
          <w:sz w:val="20"/>
          <w:szCs w:val="20"/>
          <w:lang w:val="en-US"/>
        </w:rPr>
        <w:tab/>
      </w:r>
      <w:r w:rsidRPr="00F0600E">
        <w:rPr>
          <w:rFonts w:ascii="Arial" w:hAnsi="Arial" w:cs="Arial"/>
          <w:sz w:val="20"/>
          <w:szCs w:val="20"/>
        </w:rPr>
        <w:t>&lt;/</w:t>
      </w:r>
      <w:r w:rsidRPr="4716D89F">
        <w:rPr>
          <w:rStyle w:val="XMLDarkRed"/>
          <w:sz w:val="20"/>
          <w:szCs w:val="20"/>
          <w:highlight w:val="white"/>
          <w:lang w:val="en-GB"/>
        </w:rPr>
        <w:t>observation</w:t>
      </w:r>
      <w:r w:rsidRPr="00F0600E">
        <w:rPr>
          <w:rFonts w:ascii="Arial" w:hAnsi="Arial" w:cs="Arial"/>
          <w:sz w:val="20"/>
          <w:szCs w:val="20"/>
        </w:rPr>
        <w:t>&gt;</w:t>
      </w:r>
    </w:p>
    <w:p w14:paraId="6B394B14" w14:textId="380755F5" w:rsidR="009B14B9" w:rsidRPr="00F0600E" w:rsidRDefault="00F0600E" w:rsidP="00F0600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szCs w:val="20"/>
        </w:rPr>
      </w:pPr>
      <w:r w:rsidRPr="00F0600E">
        <w:rPr>
          <w:rFonts w:ascii="Arial" w:hAnsi="Arial" w:cs="Arial"/>
          <w:sz w:val="20"/>
          <w:szCs w:val="20"/>
        </w:rPr>
        <w:t>&lt;/</w:t>
      </w:r>
      <w:proofErr w:type="spellStart"/>
      <w:r w:rsidRPr="4716D89F">
        <w:rPr>
          <w:rStyle w:val="XMLDarkRed"/>
          <w:sz w:val="20"/>
          <w:szCs w:val="20"/>
          <w:highlight w:val="white"/>
          <w:lang w:val="en-GB"/>
        </w:rPr>
        <w:t>entryRelationship</w:t>
      </w:r>
      <w:proofErr w:type="spellEnd"/>
      <w:r w:rsidRPr="00F0600E">
        <w:rPr>
          <w:rFonts w:ascii="Arial" w:hAnsi="Arial" w:cs="Arial"/>
          <w:sz w:val="20"/>
          <w:szCs w:val="20"/>
        </w:rPr>
        <w:t>&gt;</w:t>
      </w:r>
    </w:p>
    <w:p w14:paraId="25A5E215" w14:textId="77777777" w:rsidR="00D25972" w:rsidRPr="002C60BB" w:rsidRDefault="00D25972" w:rsidP="00893219">
      <w:pPr>
        <w:pStyle w:val="Snt1"/>
      </w:pPr>
    </w:p>
    <w:p w14:paraId="4BECD131" w14:textId="77777777" w:rsidR="0077747B" w:rsidRDefault="0077747B" w:rsidP="005808B5">
      <w:pPr>
        <w:pStyle w:val="Otsikko2"/>
        <w:pageBreakBefore/>
        <w:ind w:left="578" w:hanging="578"/>
        <w:rPr>
          <w:highlight w:val="white"/>
        </w:rPr>
      </w:pPr>
      <w:bookmarkStart w:id="125" w:name="_Toc36404388"/>
      <w:bookmarkStart w:id="126" w:name="_Toc36460575"/>
      <w:bookmarkStart w:id="127" w:name="_Toc36404389"/>
      <w:bookmarkStart w:id="128" w:name="_Toc36460576"/>
      <w:bookmarkStart w:id="129" w:name="_Toc36404390"/>
      <w:bookmarkStart w:id="130" w:name="_Toc36460577"/>
      <w:bookmarkStart w:id="131" w:name="_Toc36404391"/>
      <w:bookmarkStart w:id="132" w:name="_Toc36460578"/>
      <w:bookmarkStart w:id="133" w:name="_Toc36404392"/>
      <w:bookmarkStart w:id="134" w:name="_Toc36460579"/>
      <w:bookmarkStart w:id="135" w:name="_Toc36404393"/>
      <w:bookmarkStart w:id="136" w:name="_Toc36460580"/>
      <w:bookmarkStart w:id="137" w:name="_Toc36404394"/>
      <w:bookmarkStart w:id="138" w:name="_Toc36460581"/>
      <w:bookmarkStart w:id="139" w:name="_Toc36404395"/>
      <w:bookmarkStart w:id="140" w:name="_Toc36460582"/>
      <w:bookmarkStart w:id="141" w:name="_Toc36404396"/>
      <w:bookmarkStart w:id="142" w:name="_Toc36460583"/>
      <w:bookmarkStart w:id="143" w:name="_Toc36404397"/>
      <w:bookmarkStart w:id="144" w:name="_Toc36460584"/>
      <w:bookmarkStart w:id="145" w:name="_Toc36404398"/>
      <w:bookmarkStart w:id="146" w:name="_Toc36460585"/>
      <w:bookmarkStart w:id="147" w:name="_Toc36404399"/>
      <w:bookmarkStart w:id="148" w:name="_Toc36460586"/>
      <w:bookmarkStart w:id="149" w:name="_Toc36404400"/>
      <w:bookmarkStart w:id="150" w:name="_Toc36460587"/>
      <w:bookmarkStart w:id="151" w:name="_Toc36404401"/>
      <w:bookmarkStart w:id="152" w:name="_Toc36460588"/>
      <w:bookmarkStart w:id="153" w:name="_Toc36404402"/>
      <w:bookmarkStart w:id="154" w:name="_Toc36460589"/>
      <w:bookmarkStart w:id="155" w:name="_Toc36404403"/>
      <w:bookmarkStart w:id="156" w:name="_Toc36460590"/>
      <w:bookmarkStart w:id="157" w:name="_Toc36404404"/>
      <w:bookmarkStart w:id="158" w:name="_Toc36460591"/>
      <w:bookmarkStart w:id="159" w:name="_Toc36404405"/>
      <w:bookmarkStart w:id="160" w:name="_Toc36460592"/>
      <w:bookmarkStart w:id="161" w:name="_Toc36404406"/>
      <w:bookmarkStart w:id="162" w:name="_Toc36460593"/>
      <w:bookmarkStart w:id="163" w:name="_Toc36404407"/>
      <w:bookmarkStart w:id="164" w:name="_Toc36460594"/>
      <w:bookmarkStart w:id="165" w:name="_Toc36404408"/>
      <w:bookmarkStart w:id="166" w:name="_Toc36460595"/>
      <w:bookmarkStart w:id="167" w:name="_Toc36404409"/>
      <w:bookmarkStart w:id="168" w:name="_Toc36460596"/>
      <w:bookmarkStart w:id="169" w:name="_Toc36404410"/>
      <w:bookmarkStart w:id="170" w:name="_Toc36460597"/>
      <w:bookmarkStart w:id="171" w:name="_Toc36404411"/>
      <w:bookmarkStart w:id="172" w:name="_Toc36460598"/>
      <w:bookmarkStart w:id="173" w:name="_Toc36404412"/>
      <w:bookmarkStart w:id="174" w:name="_Toc36460599"/>
      <w:bookmarkStart w:id="175" w:name="_Toc36404413"/>
      <w:bookmarkStart w:id="176" w:name="_Toc36460600"/>
      <w:bookmarkStart w:id="177" w:name="_Toc36404414"/>
      <w:bookmarkStart w:id="178" w:name="_Toc36460601"/>
      <w:bookmarkStart w:id="179" w:name="_Toc36404415"/>
      <w:bookmarkStart w:id="180" w:name="_Toc36460602"/>
      <w:bookmarkStart w:id="181" w:name="_Toc36404416"/>
      <w:bookmarkStart w:id="182" w:name="_Toc36460603"/>
      <w:bookmarkStart w:id="183" w:name="_Toc36404417"/>
      <w:bookmarkStart w:id="184" w:name="_Toc36460604"/>
      <w:bookmarkStart w:id="185" w:name="_Toc36404418"/>
      <w:bookmarkStart w:id="186" w:name="_Toc36460605"/>
      <w:bookmarkStart w:id="187" w:name="_Toc36404419"/>
      <w:bookmarkStart w:id="188" w:name="_Toc36460606"/>
      <w:bookmarkStart w:id="189" w:name="_Toc36404420"/>
      <w:bookmarkStart w:id="190" w:name="_Toc36460607"/>
      <w:bookmarkStart w:id="191" w:name="_Toc36404421"/>
      <w:bookmarkStart w:id="192" w:name="_Toc36460608"/>
      <w:bookmarkStart w:id="193" w:name="_Toc36404422"/>
      <w:bookmarkStart w:id="194" w:name="_Toc36460609"/>
      <w:bookmarkStart w:id="195" w:name="_Toc36404423"/>
      <w:bookmarkStart w:id="196" w:name="_Toc36460610"/>
      <w:bookmarkStart w:id="197" w:name="_Toc36404424"/>
      <w:bookmarkStart w:id="198" w:name="_Toc36460611"/>
      <w:bookmarkStart w:id="199" w:name="_Toc36404425"/>
      <w:bookmarkStart w:id="200" w:name="_Toc36460612"/>
      <w:bookmarkStart w:id="201" w:name="_Toc36404426"/>
      <w:bookmarkStart w:id="202" w:name="_Toc36460613"/>
      <w:bookmarkStart w:id="203" w:name="_Toc36404427"/>
      <w:bookmarkStart w:id="204" w:name="_Toc36460614"/>
      <w:bookmarkStart w:id="205" w:name="_Toc36404428"/>
      <w:bookmarkStart w:id="206" w:name="_Toc36460615"/>
      <w:bookmarkStart w:id="207" w:name="_Toc36404429"/>
      <w:bookmarkStart w:id="208" w:name="_Toc36460616"/>
      <w:bookmarkStart w:id="209" w:name="_Toc36404430"/>
      <w:bookmarkStart w:id="210" w:name="_Toc36460617"/>
      <w:bookmarkStart w:id="211" w:name="_Toc36404431"/>
      <w:bookmarkStart w:id="212" w:name="_Toc36460618"/>
      <w:bookmarkStart w:id="213" w:name="_Toc36404432"/>
      <w:bookmarkStart w:id="214" w:name="_Toc36460619"/>
      <w:bookmarkStart w:id="215" w:name="_Toc36404433"/>
      <w:bookmarkStart w:id="216" w:name="_Toc36460620"/>
      <w:bookmarkStart w:id="217" w:name="_Toc36404434"/>
      <w:bookmarkStart w:id="218" w:name="_Toc36460621"/>
      <w:bookmarkStart w:id="219" w:name="_Toc36404435"/>
      <w:bookmarkStart w:id="220" w:name="_Toc36460622"/>
      <w:bookmarkStart w:id="221" w:name="_Toc36404436"/>
      <w:bookmarkStart w:id="222" w:name="_Toc36460623"/>
      <w:bookmarkStart w:id="223" w:name="_Toc36404437"/>
      <w:bookmarkStart w:id="224" w:name="_Toc36460624"/>
      <w:bookmarkStart w:id="225" w:name="_Toc36404438"/>
      <w:bookmarkStart w:id="226" w:name="_Toc36460625"/>
      <w:bookmarkStart w:id="227" w:name="_Toc36404439"/>
      <w:bookmarkStart w:id="228" w:name="_Toc36460626"/>
      <w:bookmarkStart w:id="229" w:name="_Toc36404440"/>
      <w:bookmarkStart w:id="230" w:name="_Toc36460627"/>
      <w:bookmarkStart w:id="231" w:name="_Toc36404441"/>
      <w:bookmarkStart w:id="232" w:name="_Toc36460628"/>
      <w:bookmarkStart w:id="233" w:name="_Toc36404442"/>
      <w:bookmarkStart w:id="234" w:name="_Toc36460629"/>
      <w:bookmarkStart w:id="235" w:name="_Toc36404443"/>
      <w:bookmarkStart w:id="236" w:name="_Toc36460630"/>
      <w:bookmarkStart w:id="237" w:name="_Toc36404444"/>
      <w:bookmarkStart w:id="238" w:name="_Toc36460631"/>
      <w:bookmarkStart w:id="239" w:name="_Toc36404445"/>
      <w:bookmarkStart w:id="240" w:name="_Toc36460632"/>
      <w:bookmarkStart w:id="241" w:name="_Toc36404446"/>
      <w:bookmarkStart w:id="242" w:name="_Toc36460633"/>
      <w:bookmarkStart w:id="243" w:name="_Toc36404447"/>
      <w:bookmarkStart w:id="244" w:name="_Toc36460634"/>
      <w:bookmarkStart w:id="245" w:name="_Toc36404448"/>
      <w:bookmarkStart w:id="246" w:name="_Toc36460635"/>
      <w:bookmarkStart w:id="247" w:name="_Toc36404449"/>
      <w:bookmarkStart w:id="248" w:name="_Toc36460636"/>
      <w:bookmarkStart w:id="249" w:name="_Toc36404450"/>
      <w:bookmarkStart w:id="250" w:name="_Toc36460637"/>
      <w:bookmarkStart w:id="251" w:name="_Toc36404451"/>
      <w:bookmarkStart w:id="252" w:name="_Toc36460638"/>
      <w:bookmarkStart w:id="253" w:name="_Toc36404452"/>
      <w:bookmarkStart w:id="254" w:name="_Toc36460639"/>
      <w:bookmarkStart w:id="255" w:name="_Toc36404453"/>
      <w:bookmarkStart w:id="256" w:name="_Toc36460640"/>
      <w:bookmarkStart w:id="257" w:name="_Toc36404454"/>
      <w:bookmarkStart w:id="258" w:name="_Toc36460641"/>
      <w:bookmarkStart w:id="259" w:name="_Toc36404455"/>
      <w:bookmarkStart w:id="260" w:name="_Toc36460642"/>
      <w:bookmarkStart w:id="261" w:name="_Toc36404456"/>
      <w:bookmarkStart w:id="262" w:name="_Toc36460643"/>
      <w:bookmarkStart w:id="263" w:name="_Toc36404457"/>
      <w:bookmarkStart w:id="264" w:name="_Toc36460644"/>
      <w:bookmarkStart w:id="265" w:name="_Toc36404458"/>
      <w:bookmarkStart w:id="266" w:name="_Toc36460645"/>
      <w:bookmarkStart w:id="267" w:name="_Toc36404459"/>
      <w:bookmarkStart w:id="268" w:name="_Toc36460646"/>
      <w:bookmarkStart w:id="269" w:name="_Toc36404460"/>
      <w:bookmarkStart w:id="270" w:name="_Toc36460647"/>
      <w:bookmarkStart w:id="271" w:name="_Toc36404461"/>
      <w:bookmarkStart w:id="272" w:name="_Toc36460648"/>
      <w:bookmarkStart w:id="273" w:name="_Toc36404462"/>
      <w:bookmarkStart w:id="274" w:name="_Toc36460649"/>
      <w:bookmarkStart w:id="275" w:name="_Toc36404463"/>
      <w:bookmarkStart w:id="276" w:name="_Toc36460650"/>
      <w:bookmarkStart w:id="277" w:name="_Toc36404464"/>
      <w:bookmarkStart w:id="278" w:name="_Toc36460651"/>
      <w:bookmarkStart w:id="279" w:name="_Toc36404465"/>
      <w:bookmarkStart w:id="280" w:name="_Toc36460652"/>
      <w:bookmarkStart w:id="281" w:name="_Toc36404466"/>
      <w:bookmarkStart w:id="282" w:name="_Toc36460653"/>
      <w:bookmarkStart w:id="283" w:name="_Toc36404467"/>
      <w:bookmarkStart w:id="284" w:name="_Toc36460654"/>
      <w:bookmarkStart w:id="285" w:name="_Toc36404468"/>
      <w:bookmarkStart w:id="286" w:name="_Toc36460655"/>
      <w:bookmarkStart w:id="287" w:name="_Toc36404469"/>
      <w:bookmarkStart w:id="288" w:name="_Toc36460656"/>
      <w:bookmarkStart w:id="289" w:name="_Toc36404470"/>
      <w:bookmarkStart w:id="290" w:name="_Toc36460657"/>
      <w:bookmarkStart w:id="291" w:name="_Toc36404471"/>
      <w:bookmarkStart w:id="292" w:name="_Toc36460658"/>
      <w:bookmarkStart w:id="293" w:name="_Toc36404472"/>
      <w:bookmarkStart w:id="294" w:name="_Toc36460659"/>
      <w:bookmarkStart w:id="295" w:name="_Toc36404473"/>
      <w:bookmarkStart w:id="296" w:name="_Toc36460660"/>
      <w:bookmarkStart w:id="297" w:name="_Toc36404474"/>
      <w:bookmarkStart w:id="298" w:name="_Toc36460661"/>
      <w:bookmarkStart w:id="299" w:name="_Toc36404475"/>
      <w:bookmarkStart w:id="300" w:name="_Toc36460662"/>
      <w:bookmarkStart w:id="301" w:name="_Toc36404476"/>
      <w:bookmarkStart w:id="302" w:name="_Toc36460663"/>
      <w:bookmarkStart w:id="303" w:name="_Toc36404477"/>
      <w:bookmarkStart w:id="304" w:name="_Toc36460664"/>
      <w:bookmarkStart w:id="305" w:name="_Toc36404478"/>
      <w:bookmarkStart w:id="306" w:name="_Toc36460665"/>
      <w:bookmarkStart w:id="307" w:name="_Toc36404479"/>
      <w:bookmarkStart w:id="308" w:name="_Toc36460666"/>
      <w:bookmarkStart w:id="309" w:name="_Toc36404480"/>
      <w:bookmarkStart w:id="310" w:name="_Toc36460667"/>
      <w:bookmarkStart w:id="311" w:name="_Toc36404481"/>
      <w:bookmarkStart w:id="312" w:name="_Toc36460668"/>
      <w:bookmarkStart w:id="313" w:name="_Toc36404482"/>
      <w:bookmarkStart w:id="314" w:name="_Toc36460669"/>
      <w:bookmarkStart w:id="315" w:name="_Toc36404483"/>
      <w:bookmarkStart w:id="316" w:name="_Toc36460670"/>
      <w:bookmarkStart w:id="317" w:name="_Toc36404484"/>
      <w:bookmarkStart w:id="318" w:name="_Toc36460671"/>
      <w:bookmarkStart w:id="319" w:name="_Toc36404485"/>
      <w:bookmarkStart w:id="320" w:name="_Toc36460672"/>
      <w:bookmarkStart w:id="321" w:name="_Toc36404486"/>
      <w:bookmarkStart w:id="322" w:name="_Toc36460673"/>
      <w:bookmarkStart w:id="323" w:name="_Toc36404487"/>
      <w:bookmarkStart w:id="324" w:name="_Toc36460674"/>
      <w:bookmarkStart w:id="325" w:name="_Toc36404488"/>
      <w:bookmarkStart w:id="326" w:name="_Toc36460675"/>
      <w:bookmarkStart w:id="327" w:name="_Toc36404489"/>
      <w:bookmarkStart w:id="328" w:name="_Toc36460676"/>
      <w:bookmarkStart w:id="329" w:name="_Toc36404490"/>
      <w:bookmarkStart w:id="330" w:name="_Toc36460677"/>
      <w:bookmarkStart w:id="331" w:name="_Toc36404491"/>
      <w:bookmarkStart w:id="332" w:name="_Toc36460678"/>
      <w:bookmarkStart w:id="333" w:name="_Toc36404492"/>
      <w:bookmarkStart w:id="334" w:name="_Toc36460679"/>
      <w:bookmarkStart w:id="335" w:name="_Toc36404493"/>
      <w:bookmarkStart w:id="336" w:name="_Toc36460680"/>
      <w:bookmarkStart w:id="337" w:name="_Toc36404494"/>
      <w:bookmarkStart w:id="338" w:name="_Toc36460681"/>
      <w:bookmarkStart w:id="339" w:name="_Toc36404495"/>
      <w:bookmarkStart w:id="340" w:name="_Toc36460682"/>
      <w:bookmarkStart w:id="341" w:name="_Toc36404496"/>
      <w:bookmarkStart w:id="342" w:name="_Toc36460683"/>
      <w:bookmarkStart w:id="343" w:name="_Toc36404497"/>
      <w:bookmarkStart w:id="344" w:name="_Toc36460684"/>
      <w:bookmarkStart w:id="345" w:name="_Toc36404498"/>
      <w:bookmarkStart w:id="346" w:name="_Toc36460685"/>
      <w:bookmarkStart w:id="347" w:name="_Toc36404499"/>
      <w:bookmarkStart w:id="348" w:name="_Toc36460686"/>
      <w:bookmarkStart w:id="349" w:name="_Toc36404500"/>
      <w:bookmarkStart w:id="350" w:name="_Toc36460687"/>
      <w:bookmarkStart w:id="351" w:name="_Toc36404501"/>
      <w:bookmarkStart w:id="352" w:name="_Toc36460688"/>
      <w:bookmarkStart w:id="353" w:name="_Toc36404502"/>
      <w:bookmarkStart w:id="354" w:name="_Toc36460689"/>
      <w:bookmarkStart w:id="355" w:name="_Toc36404503"/>
      <w:bookmarkStart w:id="356" w:name="_Toc36460690"/>
      <w:bookmarkStart w:id="357" w:name="_Toc36404504"/>
      <w:bookmarkStart w:id="358" w:name="_Toc36460691"/>
      <w:bookmarkStart w:id="359" w:name="_Toc36404505"/>
      <w:bookmarkStart w:id="360" w:name="_Toc36460692"/>
      <w:bookmarkStart w:id="361" w:name="_Toc36404506"/>
      <w:bookmarkStart w:id="362" w:name="_Toc36460693"/>
      <w:bookmarkStart w:id="363" w:name="_Toc36404507"/>
      <w:bookmarkStart w:id="364" w:name="_Toc36460694"/>
      <w:bookmarkStart w:id="365" w:name="_Toc36404508"/>
      <w:bookmarkStart w:id="366" w:name="_Toc36460695"/>
      <w:bookmarkStart w:id="367" w:name="_Toc36404509"/>
      <w:bookmarkStart w:id="368" w:name="_Toc36460696"/>
      <w:bookmarkStart w:id="369" w:name="_Toc36404510"/>
      <w:bookmarkStart w:id="370" w:name="_Toc36460697"/>
      <w:bookmarkStart w:id="371" w:name="_Toc127960006"/>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highlight w:val="white"/>
        </w:rPr>
        <w:t>Lääkemääräyksen muut tiedot</w:t>
      </w:r>
      <w:bookmarkEnd w:id="371"/>
    </w:p>
    <w:p w14:paraId="753435BF" w14:textId="77777777" w:rsidR="0077747B" w:rsidRDefault="0077747B">
      <w:pPr>
        <w:rPr>
          <w:highlight w:val="white"/>
        </w:rPr>
      </w:pPr>
    </w:p>
    <w:p w14:paraId="766DD75A"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88 (lääkityslistan kenttäkoodi).</w:t>
      </w:r>
    </w:p>
    <w:p w14:paraId="2B6C3B36" w14:textId="77777777" w:rsidR="0077747B" w:rsidRDefault="0077747B"/>
    <w:p w14:paraId="525A93D6" w14:textId="6A612901" w:rsidR="0077747B" w:rsidRPr="0013081A"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55E911D" w14:textId="0F450109" w:rsidR="0077747B" w:rsidRPr="0013081A" w:rsidRDefault="008C55D3" w:rsidP="00A914A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13081A">
        <w:rPr>
          <w:rStyle w:val="XMLRed"/>
          <w:sz w:val="22"/>
          <w:highlight w:val="white"/>
          <w:lang w:val="en-GB"/>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A914A2" w:rsidRPr="4716D89F">
        <w:rPr>
          <w:rStyle w:val="XMLRed"/>
          <w:sz w:val="22"/>
          <w:szCs w:val="22"/>
          <w:highlight w:val="white"/>
        </w:rPr>
        <w:t>c</w:t>
      </w:r>
      <w:r w:rsidR="0077747B" w:rsidRPr="4716D89F">
        <w:rPr>
          <w:rStyle w:val="XMLRed"/>
          <w:sz w:val="22"/>
          <w:szCs w:val="22"/>
          <w:highlight w:val="white"/>
        </w:rPr>
        <w:t>ode</w:t>
      </w:r>
      <w:proofErr w:type="spellEnd"/>
      <w:r w:rsidR="0077747B" w:rsidRPr="4716D89F">
        <w:rPr>
          <w:rStyle w:val="XMLBlue"/>
          <w:sz w:val="22"/>
          <w:szCs w:val="22"/>
          <w:highlight w:val="white"/>
        </w:rPr>
        <w:t>="</w:t>
      </w:r>
      <w:r w:rsidR="0077747B" w:rsidRPr="4716D89F">
        <w:rPr>
          <w:rStyle w:val="XMLBlack"/>
          <w:sz w:val="22"/>
          <w:szCs w:val="22"/>
          <w:highlight w:val="white"/>
        </w:rPr>
        <w:t>88</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00A914A2"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Lääkityksen muut tiedot</w:t>
      </w:r>
      <w:r w:rsidR="0077747B" w:rsidRPr="4716D89F">
        <w:rPr>
          <w:rStyle w:val="XMLBlue"/>
          <w:sz w:val="22"/>
          <w:szCs w:val="22"/>
          <w:highlight w:val="white"/>
        </w:rPr>
        <w:t>"/&gt;</w:t>
      </w:r>
    </w:p>
    <w:p w14:paraId="559733BD" w14:textId="0BA9F796" w:rsidR="0077747B" w:rsidRPr="0013081A" w:rsidRDefault="008C55D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Red"/>
          <w:sz w:val="22"/>
          <w:highlight w:val="white"/>
        </w:rPr>
        <w:tab/>
      </w:r>
      <w:r w:rsidR="0077747B" w:rsidRPr="4716D89F">
        <w:rPr>
          <w:rStyle w:val="XMLBlue"/>
          <w:sz w:val="22"/>
          <w:szCs w:val="22"/>
          <w:highlight w:val="white"/>
        </w:rPr>
        <w:t>&lt;</w:t>
      </w:r>
      <w:proofErr w:type="spellStart"/>
      <w:r w:rsidR="0077747B" w:rsidRPr="4716D89F">
        <w:rPr>
          <w:rStyle w:val="XMLBlue"/>
          <w:color w:val="993300"/>
          <w:sz w:val="22"/>
          <w:szCs w:val="22"/>
          <w:highlight w:val="white"/>
        </w:rPr>
        <w:t>statusCode</w:t>
      </w:r>
      <w:proofErr w:type="spellEnd"/>
      <w:r w:rsidR="0077747B" w:rsidRPr="4716D89F">
        <w:rPr>
          <w:rStyle w:val="XMLBlue"/>
          <w:sz w:val="22"/>
          <w:szCs w:val="22"/>
          <w:highlight w:val="white"/>
        </w:rPr>
        <w:t xml:space="preserve"> </w:t>
      </w:r>
      <w:proofErr w:type="spellStart"/>
      <w:r w:rsidR="0077747B" w:rsidRPr="4716D89F">
        <w:rPr>
          <w:rStyle w:val="XMLBlue"/>
          <w:color w:val="FF0000"/>
          <w:sz w:val="22"/>
          <w:szCs w:val="22"/>
          <w:highlight w:val="white"/>
        </w:rPr>
        <w:t>code</w:t>
      </w:r>
      <w:proofErr w:type="spellEnd"/>
      <w:r w:rsidR="0077747B" w:rsidRPr="4716D89F">
        <w:rPr>
          <w:rStyle w:val="XMLBlue"/>
          <w:sz w:val="22"/>
          <w:szCs w:val="22"/>
          <w:highlight w:val="white"/>
        </w:rPr>
        <w:t>=”</w:t>
      </w:r>
      <w:proofErr w:type="spellStart"/>
      <w:r w:rsidR="0077747B" w:rsidRPr="4716D89F">
        <w:rPr>
          <w:rStyle w:val="XMLBlue"/>
          <w:color w:val="000000"/>
          <w:sz w:val="22"/>
          <w:szCs w:val="22"/>
          <w:highlight w:val="white"/>
        </w:rPr>
        <w:t>completed</w:t>
      </w:r>
      <w:proofErr w:type="spellEnd"/>
      <w:r w:rsidR="0077747B" w:rsidRPr="4716D89F">
        <w:rPr>
          <w:rStyle w:val="XMLBlue"/>
          <w:sz w:val="22"/>
          <w:szCs w:val="22"/>
          <w:highlight w:val="white"/>
        </w:rPr>
        <w:t>”/&gt;</w:t>
      </w:r>
    </w:p>
    <w:p w14:paraId="69C77CC5"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67CB1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 xml:space="preserve">Tiedot esitetään toistuvalla </w:t>
      </w:r>
      <w:proofErr w:type="spellStart"/>
      <w:r w:rsidRPr="4716D89F">
        <w:rPr>
          <w:highlight w:val="white"/>
        </w:rPr>
        <w:t>observation</w:t>
      </w:r>
      <w:proofErr w:type="spellEnd"/>
      <w:r w:rsidRPr="4716D89F">
        <w:rPr>
          <w:highlight w:val="white"/>
        </w:rPr>
        <w:t xml:space="preserve"> </w:t>
      </w:r>
      <w:proofErr w:type="spellStart"/>
      <w:r w:rsidRPr="4716D89F">
        <w:rPr>
          <w:highlight w:val="white"/>
        </w:rPr>
        <w:t>actillä</w:t>
      </w:r>
      <w:proofErr w:type="spellEnd"/>
      <w:r w:rsidRPr="4716D89F">
        <w:rPr>
          <w:highlight w:val="white"/>
        </w:rPr>
        <w:t xml:space="preserve"> siten, että tiedon kenttäkoodi on </w:t>
      </w:r>
      <w:proofErr w:type="spellStart"/>
      <w:r w:rsidRPr="4716D89F">
        <w:rPr>
          <w:highlight w:val="white"/>
        </w:rPr>
        <w:t>code</w:t>
      </w:r>
      <w:proofErr w:type="spellEnd"/>
      <w:r w:rsidRPr="4716D89F">
        <w:rPr>
          <w:highlight w:val="white"/>
        </w:rPr>
        <w:t xml:space="preserve">-elementissä ja varsinainen tieto </w:t>
      </w:r>
      <w:proofErr w:type="spellStart"/>
      <w:r w:rsidRPr="4716D89F">
        <w:rPr>
          <w:highlight w:val="white"/>
        </w:rPr>
        <w:t>value</w:t>
      </w:r>
      <w:proofErr w:type="spellEnd"/>
      <w:r w:rsidRPr="4716D89F">
        <w:rPr>
          <w:highlight w:val="white"/>
        </w:rPr>
        <w:t>-alaelementissä.</w:t>
      </w:r>
    </w:p>
    <w:p w14:paraId="695078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4403EA1" w14:textId="4ACE144D" w:rsidR="0077747B" w:rsidRPr="0013081A" w:rsidRDefault="0077747B" w:rsidP="007C44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471CFC7" w14:textId="06D91DBF"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proofErr w:type="spellStart"/>
      <w:r w:rsidRPr="4716D89F">
        <w:rPr>
          <w:rStyle w:val="XMLBlack"/>
          <w:sz w:val="22"/>
          <w:szCs w:val="22"/>
          <w:highlight w:val="white"/>
          <w:lang w:val="de-DE"/>
        </w:rPr>
        <w:t>kenttäkoodi</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7C4476"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Lääkityslista</w:t>
      </w:r>
      <w:proofErr w:type="spellEnd"/>
      <w:r w:rsidRPr="4716D89F">
        <w:rPr>
          <w:rStyle w:val="XMLBlue"/>
          <w:sz w:val="22"/>
          <w:szCs w:val="22"/>
          <w:highlight w:val="white"/>
          <w:lang w:val="de-DE"/>
        </w:rPr>
        <w:t>"</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tiedon</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nimi</w:t>
      </w:r>
      <w:proofErr w:type="spellEnd"/>
      <w:r w:rsidRPr="4716D89F">
        <w:rPr>
          <w:rStyle w:val="XMLBlue"/>
          <w:sz w:val="22"/>
          <w:szCs w:val="22"/>
          <w:highlight w:val="white"/>
          <w:lang w:val="en-GB"/>
        </w:rPr>
        <w:t>"/&gt;</w:t>
      </w:r>
    </w:p>
    <w:p w14:paraId="791AFFEA" w14:textId="616B66D3" w:rsidR="0077747B" w:rsidRPr="0013081A" w:rsidRDefault="0077747B" w:rsidP="00D03A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13081A">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Blue"/>
          <w:sz w:val="22"/>
          <w:szCs w:val="22"/>
          <w:highlight w:val="white"/>
          <w:lang w:val="en-GB"/>
        </w:rPr>
        <w:t>&gt;&lt;/</w:t>
      </w:r>
      <w:r w:rsidRPr="4716D89F">
        <w:rPr>
          <w:rStyle w:val="XMLDarkRed"/>
          <w:sz w:val="22"/>
          <w:szCs w:val="22"/>
          <w:highlight w:val="white"/>
          <w:lang w:val="en-GB"/>
        </w:rPr>
        <w:t>value</w:t>
      </w:r>
      <w:r w:rsidRPr="4716D89F">
        <w:rPr>
          <w:rStyle w:val="XMLBlue"/>
          <w:sz w:val="22"/>
          <w:szCs w:val="22"/>
          <w:highlight w:val="white"/>
          <w:lang w:val="en-GB"/>
        </w:rPr>
        <w:t>&gt;</w:t>
      </w:r>
    </w:p>
    <w:p w14:paraId="57C0C519"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DarkRed"/>
          <w:sz w:val="22"/>
          <w:szCs w:val="22"/>
          <w:highlight w:val="white"/>
        </w:rPr>
        <w:t>&gt;</w:t>
      </w:r>
    </w:p>
    <w:p w14:paraId="218F3380"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39860ECB" w14:textId="77777777" w:rsidR="0077747B" w:rsidRDefault="0077747B">
      <w:pPr>
        <w:rPr>
          <w:highlight w:val="white"/>
        </w:rPr>
      </w:pPr>
      <w:r>
        <w:rPr>
          <w:highlight w:val="white"/>
        </w:rPr>
        <w:t xml:space="preserve">Koska tiedon esittämisrakenne on samanlainen kaikille tiedoille, käytetään seuraavassa taulukkoesitystä tietojen kuvaamiseen. </w:t>
      </w:r>
      <w:proofErr w:type="spellStart"/>
      <w:r>
        <w:rPr>
          <w:highlight w:val="white"/>
        </w:rPr>
        <w:t>Observation</w:t>
      </w:r>
      <w:proofErr w:type="spellEnd"/>
      <w:r>
        <w:rPr>
          <w:highlight w:val="white"/>
        </w:rPr>
        <w:t>-</w:t>
      </w:r>
      <w:proofErr w:type="spellStart"/>
      <w:r>
        <w:rPr>
          <w:highlight w:val="white"/>
        </w:rPr>
        <w:t>text</w:t>
      </w:r>
      <w:proofErr w:type="spellEnd"/>
      <w:r>
        <w:rPr>
          <w:highlight w:val="white"/>
        </w:rPr>
        <w:t>-elementin tietotyyppi on standardissa ED, mutta tässä se rajoitettu yksinkertaiseen merkkijonoon ST (kentät 91, 69 ja 117).</w:t>
      </w:r>
    </w:p>
    <w:p w14:paraId="675D4601" w14:textId="77777777" w:rsidR="0077747B" w:rsidRDefault="0077747B"/>
    <w:tbl>
      <w:tblPr>
        <w:tblW w:w="9577" w:type="dxa"/>
        <w:tblInd w:w="-63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
        <w:gridCol w:w="1705"/>
        <w:gridCol w:w="1094"/>
        <w:gridCol w:w="2829"/>
        <w:gridCol w:w="2268"/>
        <w:gridCol w:w="930"/>
      </w:tblGrid>
      <w:tr w:rsidR="0098091F" w:rsidRPr="0098091F" w14:paraId="75C41DC4" w14:textId="77777777" w:rsidTr="4D047E72">
        <w:tc>
          <w:tcPr>
            <w:tcW w:w="751" w:type="dxa"/>
            <w:shd w:val="clear" w:color="auto" w:fill="CCCCCC"/>
          </w:tcPr>
          <w:p w14:paraId="7813B5F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gramStart"/>
            <w:r w:rsidRPr="4D047E72">
              <w:rPr>
                <w:sz w:val="22"/>
                <w:szCs w:val="22"/>
              </w:rPr>
              <w:t>kenttä</w:t>
            </w:r>
            <w:r w:rsidR="0098091F" w:rsidRPr="4D047E72">
              <w:rPr>
                <w:sz w:val="22"/>
                <w:szCs w:val="22"/>
              </w:rPr>
              <w:t>-</w:t>
            </w:r>
            <w:r w:rsidRPr="4D047E72">
              <w:rPr>
                <w:sz w:val="22"/>
                <w:szCs w:val="22"/>
              </w:rPr>
              <w:t>koodi</w:t>
            </w:r>
            <w:proofErr w:type="gramEnd"/>
          </w:p>
        </w:tc>
        <w:tc>
          <w:tcPr>
            <w:tcW w:w="1705" w:type="dxa"/>
            <w:shd w:val="clear" w:color="auto" w:fill="CCCCCC"/>
          </w:tcPr>
          <w:p w14:paraId="612E9BB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tiedon nimi</w:t>
            </w:r>
          </w:p>
        </w:tc>
        <w:tc>
          <w:tcPr>
            <w:tcW w:w="1094" w:type="dxa"/>
            <w:shd w:val="clear" w:color="auto" w:fill="CCCCCC"/>
          </w:tcPr>
          <w:p w14:paraId="7D27E4A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HL7-tietotyyppi</w:t>
            </w:r>
          </w:p>
        </w:tc>
        <w:tc>
          <w:tcPr>
            <w:tcW w:w="2829" w:type="dxa"/>
            <w:shd w:val="clear" w:color="auto" w:fill="CCCCCC"/>
          </w:tcPr>
          <w:p w14:paraId="299C1D8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esimerkki</w:t>
            </w:r>
          </w:p>
        </w:tc>
        <w:tc>
          <w:tcPr>
            <w:tcW w:w="2268" w:type="dxa"/>
            <w:shd w:val="clear" w:color="auto" w:fill="CCCCCC"/>
          </w:tcPr>
          <w:p w14:paraId="52C589C9" w14:textId="051EE287" w:rsidR="0077747B" w:rsidRPr="0098091F" w:rsidRDefault="0098091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huomio</w:t>
            </w:r>
            <w:r w:rsidR="000942E1" w:rsidRPr="4D047E72">
              <w:rPr>
                <w:sz w:val="22"/>
                <w:szCs w:val="22"/>
              </w:rPr>
              <w:t>t</w:t>
            </w:r>
          </w:p>
        </w:tc>
        <w:tc>
          <w:tcPr>
            <w:tcW w:w="930" w:type="dxa"/>
            <w:shd w:val="clear" w:color="auto" w:fill="CCCCCC"/>
          </w:tcPr>
          <w:p w14:paraId="09AE764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pituus</w:t>
            </w:r>
          </w:p>
        </w:tc>
      </w:tr>
      <w:tr w:rsidR="0098091F" w:rsidRPr="0098091F" w14:paraId="6AB5A69F" w14:textId="77777777" w:rsidTr="4D047E72">
        <w:tc>
          <w:tcPr>
            <w:tcW w:w="751" w:type="dxa"/>
          </w:tcPr>
          <w:p w14:paraId="5225D8B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81</w:t>
            </w:r>
          </w:p>
        </w:tc>
        <w:tc>
          <w:tcPr>
            <w:tcW w:w="1705" w:type="dxa"/>
          </w:tcPr>
          <w:p w14:paraId="2C2CDDBD"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lääkevaihtokielto</w:t>
            </w:r>
          </w:p>
        </w:tc>
        <w:tc>
          <w:tcPr>
            <w:tcW w:w="1094" w:type="dxa"/>
          </w:tcPr>
          <w:p w14:paraId="685F60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6D932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366F1BA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=”true</w:t>
            </w:r>
            <w:proofErr w:type="gramEnd"/>
            <w:r w:rsidRPr="4D047E72">
              <w:rPr>
                <w:sz w:val="22"/>
                <w:szCs w:val="22"/>
                <w:lang w:val="en-GB"/>
              </w:rPr>
              <w:t>”/&gt;</w:t>
            </w:r>
          </w:p>
        </w:tc>
        <w:tc>
          <w:tcPr>
            <w:tcW w:w="2268" w:type="dxa"/>
          </w:tcPr>
          <w:p w14:paraId="6A86C4D5" w14:textId="0CE4FA49"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B0D8DA5"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w:t>
            </w:r>
          </w:p>
        </w:tc>
      </w:tr>
      <w:tr w:rsidR="0098091F" w:rsidRPr="0098091F" w14:paraId="16CD2E6C" w14:textId="77777777" w:rsidTr="4D047E72">
        <w:tc>
          <w:tcPr>
            <w:tcW w:w="751" w:type="dxa"/>
          </w:tcPr>
          <w:p w14:paraId="25F6EC2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58</w:t>
            </w:r>
          </w:p>
        </w:tc>
        <w:tc>
          <w:tcPr>
            <w:tcW w:w="1705" w:type="dxa"/>
          </w:tcPr>
          <w:p w14:paraId="29C5117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käyttötarkoitus tekstinä</w:t>
            </w:r>
          </w:p>
        </w:tc>
        <w:tc>
          <w:tcPr>
            <w:tcW w:w="1094" w:type="dxa"/>
          </w:tcPr>
          <w:p w14:paraId="40DC60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147A5AA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=”ST”&gt;</w:t>
            </w:r>
          </w:p>
          <w:p w14:paraId="08FA8D5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tähän teksti</w:t>
            </w:r>
          </w:p>
          <w:p w14:paraId="772B73B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&gt;</w:t>
            </w:r>
          </w:p>
        </w:tc>
        <w:tc>
          <w:tcPr>
            <w:tcW w:w="2268" w:type="dxa"/>
          </w:tcPr>
          <w:p w14:paraId="40A93809" w14:textId="4762808F"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524450F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max</w:t>
            </w:r>
            <w:proofErr w:type="spellEnd"/>
            <w:r w:rsidRPr="4D047E72">
              <w:rPr>
                <w:sz w:val="22"/>
                <w:szCs w:val="22"/>
              </w:rPr>
              <w:t xml:space="preserve"> </w:t>
            </w:r>
            <w:r w:rsidR="004C5AED" w:rsidRPr="4D047E72">
              <w:rPr>
                <w:sz w:val="22"/>
                <w:szCs w:val="22"/>
              </w:rPr>
              <w:t>8</w:t>
            </w:r>
            <w:r w:rsidRPr="4D047E72">
              <w:rPr>
                <w:sz w:val="22"/>
                <w:szCs w:val="22"/>
              </w:rPr>
              <w:t xml:space="preserve">0 </w:t>
            </w:r>
            <w:proofErr w:type="spellStart"/>
            <w:r w:rsidRPr="4D047E72">
              <w:rPr>
                <w:sz w:val="22"/>
                <w:szCs w:val="22"/>
              </w:rPr>
              <w:t>mkiä</w:t>
            </w:r>
            <w:proofErr w:type="spellEnd"/>
          </w:p>
        </w:tc>
      </w:tr>
      <w:tr w:rsidR="0098091F" w:rsidRPr="0098091F" w14:paraId="44FD9672" w14:textId="77777777" w:rsidTr="4D047E72">
        <w:tc>
          <w:tcPr>
            <w:tcW w:w="751" w:type="dxa"/>
          </w:tcPr>
          <w:p w14:paraId="15D1B070"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89</w:t>
            </w:r>
          </w:p>
        </w:tc>
        <w:tc>
          <w:tcPr>
            <w:tcW w:w="1705" w:type="dxa"/>
          </w:tcPr>
          <w:p w14:paraId="677B016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alle 12-vuotiaan paino</w:t>
            </w:r>
          </w:p>
        </w:tc>
        <w:tc>
          <w:tcPr>
            <w:tcW w:w="1094" w:type="dxa"/>
          </w:tcPr>
          <w:p w14:paraId="0A6CCCD3"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PQ</w:t>
            </w:r>
          </w:p>
        </w:tc>
        <w:tc>
          <w:tcPr>
            <w:tcW w:w="2829" w:type="dxa"/>
          </w:tcPr>
          <w:p w14:paraId="7D52D76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=”PQ”</w:t>
            </w:r>
          </w:p>
          <w:p w14:paraId="53AB76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unit=””/&gt;</w:t>
            </w:r>
          </w:p>
        </w:tc>
        <w:tc>
          <w:tcPr>
            <w:tcW w:w="2268" w:type="dxa"/>
          </w:tcPr>
          <w:p w14:paraId="67DB6A87" w14:textId="5449C7AC" w:rsidR="0077747B" w:rsidRPr="0098091F" w:rsidRDefault="0077747B" w:rsidP="00025268">
            <w:pPr>
              <w:tabs>
                <w:tab w:val="left" w:pos="0"/>
                <w:tab w:val="left" w:pos="4500"/>
                <w:tab w:val="left" w:pos="4800"/>
                <w:tab w:val="left" w:pos="5100"/>
                <w:tab w:val="left" w:pos="5400"/>
                <w:tab w:val="left" w:pos="5700"/>
                <w:tab w:val="left" w:pos="6000"/>
              </w:tabs>
              <w:autoSpaceDE w:val="0"/>
              <w:autoSpaceDN w:val="0"/>
              <w:adjustRightInd w:val="0"/>
              <w:rPr>
                <w:sz w:val="22"/>
                <w:lang w:val="en-GB"/>
              </w:rPr>
            </w:pPr>
          </w:p>
        </w:tc>
        <w:tc>
          <w:tcPr>
            <w:tcW w:w="930" w:type="dxa"/>
          </w:tcPr>
          <w:p w14:paraId="18D4850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max 5 </w:t>
            </w:r>
            <w:proofErr w:type="spellStart"/>
            <w:r w:rsidRPr="4D047E72">
              <w:rPr>
                <w:sz w:val="22"/>
                <w:szCs w:val="22"/>
                <w:lang w:val="en-GB"/>
              </w:rPr>
              <w:t>mkiä</w:t>
            </w:r>
            <w:proofErr w:type="spellEnd"/>
          </w:p>
        </w:tc>
      </w:tr>
      <w:tr w:rsidR="0098091F" w:rsidRPr="005A5499" w14:paraId="49C59388" w14:textId="77777777" w:rsidTr="4D047E72">
        <w:tc>
          <w:tcPr>
            <w:tcW w:w="751" w:type="dxa"/>
          </w:tcPr>
          <w:p w14:paraId="6C84063B"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91</w:t>
            </w:r>
          </w:p>
        </w:tc>
        <w:tc>
          <w:tcPr>
            <w:tcW w:w="1705" w:type="dxa"/>
          </w:tcPr>
          <w:p w14:paraId="542FF561" w14:textId="14CF4FE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lang w:val="en-GB"/>
              </w:rPr>
              <w:t>annosjakelu</w:t>
            </w:r>
            <w:proofErr w:type="spellEnd"/>
          </w:p>
        </w:tc>
        <w:tc>
          <w:tcPr>
            <w:tcW w:w="1094" w:type="dxa"/>
          </w:tcPr>
          <w:p w14:paraId="586F4F13" w14:textId="703893EC"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402B5F3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009CF6A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=”true</w:t>
            </w:r>
            <w:proofErr w:type="gramEnd"/>
            <w:r w:rsidRPr="4D047E72">
              <w:rPr>
                <w:sz w:val="22"/>
                <w:szCs w:val="22"/>
                <w:lang w:val="en-GB"/>
              </w:rPr>
              <w:t>”/&gt;</w:t>
            </w:r>
          </w:p>
        </w:tc>
        <w:tc>
          <w:tcPr>
            <w:tcW w:w="2268" w:type="dxa"/>
          </w:tcPr>
          <w:p w14:paraId="44E264C9" w14:textId="1765B5CA" w:rsidR="00E448CE" w:rsidRPr="002C60BB" w:rsidRDefault="00E448C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53E4070D" w14:textId="33FBD1C3"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48059DEE" w14:textId="77777777" w:rsidTr="4D047E72">
        <w:tc>
          <w:tcPr>
            <w:tcW w:w="751" w:type="dxa"/>
          </w:tcPr>
          <w:p w14:paraId="52237D3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67</w:t>
            </w:r>
          </w:p>
        </w:tc>
        <w:tc>
          <w:tcPr>
            <w:tcW w:w="1705" w:type="dxa"/>
          </w:tcPr>
          <w:p w14:paraId="79EB0AF1"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hoitolaji</w:t>
            </w:r>
          </w:p>
        </w:tc>
        <w:tc>
          <w:tcPr>
            <w:tcW w:w="1094" w:type="dxa"/>
          </w:tcPr>
          <w:p w14:paraId="6FB9DB4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p w14:paraId="624DD17E"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2829" w:type="dxa"/>
          </w:tcPr>
          <w:p w14:paraId="31C9D8F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&lt;value code</w:t>
            </w:r>
            <w:proofErr w:type="gramStart"/>
            <w:r w:rsidRPr="4D047E72">
              <w:rPr>
                <w:sz w:val="22"/>
                <w:szCs w:val="22"/>
                <w:lang w:val="en-GB"/>
              </w:rPr>
              <w:t>=”S</w:t>
            </w:r>
            <w:proofErr w:type="gramEnd"/>
            <w:r w:rsidRPr="4D047E72">
              <w:rPr>
                <w:sz w:val="22"/>
                <w:szCs w:val="22"/>
                <w:lang w:val="en-GB"/>
              </w:rPr>
              <w:t>”</w:t>
            </w:r>
          </w:p>
          <w:p w14:paraId="77CA220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codeSystem</w:t>
            </w:r>
            <w:proofErr w:type="spellEnd"/>
            <w:r w:rsidRPr="4D047E72">
              <w:rPr>
                <w:sz w:val="22"/>
                <w:szCs w:val="22"/>
              </w:rPr>
              <w:t>=</w:t>
            </w:r>
          </w:p>
          <w:p w14:paraId="78A9AE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”1.2.246.537.5.</w:t>
            </w:r>
          </w:p>
          <w:p w14:paraId="52E2EB5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40101.2006”/&gt;</w:t>
            </w:r>
          </w:p>
        </w:tc>
        <w:tc>
          <w:tcPr>
            <w:tcW w:w="2268" w:type="dxa"/>
          </w:tcPr>
          <w:p w14:paraId="6CC99073" w14:textId="5EAAF556"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30" w:type="dxa"/>
          </w:tcPr>
          <w:p w14:paraId="00E84244"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08563B2" w14:textId="77777777" w:rsidTr="4D047E72">
        <w:tc>
          <w:tcPr>
            <w:tcW w:w="751" w:type="dxa"/>
          </w:tcPr>
          <w:p w14:paraId="2AE393B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92</w:t>
            </w:r>
          </w:p>
        </w:tc>
        <w:tc>
          <w:tcPr>
            <w:tcW w:w="1705" w:type="dxa"/>
          </w:tcPr>
          <w:p w14:paraId="649E871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viesti apteekille</w:t>
            </w:r>
          </w:p>
        </w:tc>
        <w:tc>
          <w:tcPr>
            <w:tcW w:w="1094" w:type="dxa"/>
          </w:tcPr>
          <w:p w14:paraId="500E0AB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6B4A885F"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=”ST”</w:t>
            </w:r>
          </w:p>
          <w:p w14:paraId="7F41A9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w:t>
            </w:r>
            <w:proofErr w:type="spellStart"/>
            <w:r w:rsidRPr="4D047E72">
              <w:rPr>
                <w:sz w:val="22"/>
                <w:szCs w:val="22"/>
                <w:lang w:val="en-GB"/>
              </w:rPr>
              <w:t>teksti</w:t>
            </w:r>
            <w:proofErr w:type="spellEnd"/>
            <w:r w:rsidRPr="4D047E72">
              <w:rPr>
                <w:sz w:val="22"/>
                <w:szCs w:val="22"/>
                <w:lang w:val="en-GB"/>
              </w:rPr>
              <w:t>&lt;/value&gt;</w:t>
            </w:r>
          </w:p>
        </w:tc>
        <w:tc>
          <w:tcPr>
            <w:tcW w:w="2268" w:type="dxa"/>
          </w:tcPr>
          <w:p w14:paraId="6D62CF2F" w14:textId="5F92D9BA"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7E7A629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max200 </w:t>
            </w:r>
            <w:proofErr w:type="spellStart"/>
            <w:r w:rsidRPr="4D047E72">
              <w:rPr>
                <w:sz w:val="22"/>
                <w:szCs w:val="22"/>
              </w:rPr>
              <w:t>mkiä</w:t>
            </w:r>
            <w:proofErr w:type="spellEnd"/>
          </w:p>
        </w:tc>
      </w:tr>
      <w:tr w:rsidR="0098091F" w:rsidRPr="005A667A" w14:paraId="44517335" w14:textId="77777777" w:rsidTr="4D047E72">
        <w:tc>
          <w:tcPr>
            <w:tcW w:w="751" w:type="dxa"/>
          </w:tcPr>
          <w:p w14:paraId="4F8ADB03"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69</w:t>
            </w:r>
          </w:p>
          <w:p w14:paraId="23CD93E7"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1705" w:type="dxa"/>
          </w:tcPr>
          <w:p w14:paraId="49EB156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w:t>
            </w:r>
          </w:p>
          <w:p w14:paraId="6DD53017" w14:textId="1FB7AD95" w:rsidR="0077747B"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 päivämäärä</w:t>
            </w:r>
          </w:p>
        </w:tc>
        <w:tc>
          <w:tcPr>
            <w:tcW w:w="1094" w:type="dxa"/>
          </w:tcPr>
          <w:p w14:paraId="26DD9844" w14:textId="648AEE04"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r w:rsidR="0080427D" w:rsidRPr="4D047E72">
              <w:rPr>
                <w:sz w:val="22"/>
                <w:szCs w:val="22"/>
                <w:lang w:val="en-GB"/>
              </w:rPr>
              <w:t>TS</w:t>
            </w:r>
          </w:p>
        </w:tc>
        <w:tc>
          <w:tcPr>
            <w:tcW w:w="2829" w:type="dxa"/>
          </w:tcPr>
          <w:p w14:paraId="3E5DDF5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29281ACB" w14:textId="0AAE5324" w:rsidR="0077747B" w:rsidRPr="0098091F" w:rsidRDefault="002C67A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2C67A8">
              <w:rPr>
                <w:color w:val="172B4D"/>
                <w:sz w:val="22"/>
                <w:szCs w:val="22"/>
                <w:shd w:val="clear" w:color="auto" w:fill="FFFFFF"/>
              </w:rPr>
              <w:t>1.2.246.537.6.850.202001</w:t>
            </w:r>
            <w:r w:rsidR="0077747B" w:rsidRPr="4716D89F">
              <w:rPr>
                <w:sz w:val="22"/>
                <w:szCs w:val="22"/>
              </w:rPr>
              <w:t>”&gt;</w:t>
            </w:r>
          </w:p>
        </w:tc>
        <w:tc>
          <w:tcPr>
            <w:tcW w:w="2268" w:type="dxa"/>
          </w:tcPr>
          <w:p w14:paraId="2AEC6EB7" w14:textId="77777777" w:rsidR="0077747B" w:rsidRDefault="00E37B2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Erillisselvityskoodit löytyvät Lääketietokannasta</w:t>
            </w:r>
            <w:r w:rsidR="0098091F" w:rsidRPr="4D047E72">
              <w:rPr>
                <w:sz w:val="22"/>
                <w:szCs w:val="22"/>
              </w:rPr>
              <w:t xml:space="preserve">, </w:t>
            </w:r>
            <w:r w:rsidR="00B33E62" w:rsidRPr="4D047E72">
              <w:rPr>
                <w:sz w:val="22"/>
                <w:szCs w:val="22"/>
              </w:rPr>
              <w:t xml:space="preserve">kirjaamiseen käytetään </w:t>
            </w:r>
            <w:r w:rsidR="0098091F" w:rsidRPr="4D047E72">
              <w:rPr>
                <w:sz w:val="22"/>
                <w:szCs w:val="22"/>
              </w:rPr>
              <w:t>luokitus</w:t>
            </w:r>
            <w:r w:rsidR="00B33E62" w:rsidRPr="4D047E72">
              <w:rPr>
                <w:sz w:val="22"/>
                <w:szCs w:val="22"/>
              </w:rPr>
              <w:t>ta</w:t>
            </w:r>
            <w:r w:rsidR="0098091F" w:rsidRPr="4D047E72">
              <w:rPr>
                <w:sz w:val="22"/>
                <w:szCs w:val="22"/>
              </w:rPr>
              <w:t xml:space="preserve"> koodistopalvelussa</w:t>
            </w:r>
            <w:r w:rsidRPr="4D047E72">
              <w:rPr>
                <w:sz w:val="22"/>
                <w:szCs w:val="22"/>
              </w:rPr>
              <w:t>.</w:t>
            </w:r>
            <w:r w:rsidR="0077747B" w:rsidRPr="4D047E72">
              <w:rPr>
                <w:sz w:val="22"/>
                <w:szCs w:val="22"/>
              </w:rPr>
              <w:t xml:space="preserve"> </w:t>
            </w:r>
            <w:r w:rsidR="0080427D" w:rsidRPr="4D047E72">
              <w:rPr>
                <w:sz w:val="22"/>
                <w:szCs w:val="22"/>
              </w:rPr>
              <w:t xml:space="preserve"> </w:t>
            </w:r>
            <w:proofErr w:type="spellStart"/>
            <w:proofErr w:type="gramStart"/>
            <w:r w:rsidR="0080427D" w:rsidRPr="4D047E72">
              <w:rPr>
                <w:sz w:val="22"/>
                <w:szCs w:val="22"/>
              </w:rPr>
              <w:t>observation.effectiveTime</w:t>
            </w:r>
            <w:proofErr w:type="spellEnd"/>
            <w:proofErr w:type="gramEnd"/>
            <w:r w:rsidR="0080427D" w:rsidRPr="4D047E72">
              <w:rPr>
                <w:sz w:val="22"/>
                <w:szCs w:val="22"/>
              </w:rPr>
              <w:t xml:space="preserve"> erillisselvitys päivämäärä</w:t>
            </w:r>
            <w:r w:rsidR="00B33E62" w:rsidRPr="4D047E72">
              <w:rPr>
                <w:sz w:val="22"/>
                <w:szCs w:val="22"/>
              </w:rPr>
              <w:t xml:space="preserve"> (annetaan niillä lääkkeillä, millä on vaadittu tieto)</w:t>
            </w:r>
            <w:r w:rsidR="0080427D" w:rsidRPr="4D047E72">
              <w:rPr>
                <w:sz w:val="22"/>
                <w:szCs w:val="22"/>
              </w:rPr>
              <w:t>.</w:t>
            </w:r>
          </w:p>
          <w:p w14:paraId="25110DD1" w14:textId="1FCF38EC" w:rsidR="00927BFF" w:rsidRPr="005A667A" w:rsidRDefault="00927BF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Huom</w:t>
            </w:r>
            <w:proofErr w:type="spellEnd"/>
            <w:r w:rsidRPr="4D047E72">
              <w:rPr>
                <w:sz w:val="22"/>
                <w:szCs w:val="22"/>
              </w:rPr>
              <w:t xml:space="preserve">! </w:t>
            </w:r>
            <w:r w:rsidR="00410D54" w:rsidRPr="4D047E72">
              <w:rPr>
                <w:sz w:val="22"/>
                <w:szCs w:val="22"/>
              </w:rPr>
              <w:t>E</w:t>
            </w:r>
            <w:r w:rsidRPr="4D047E72">
              <w:rPr>
                <w:sz w:val="22"/>
                <w:szCs w:val="22"/>
              </w:rPr>
              <w:t>rillisselvitys</w:t>
            </w:r>
            <w:r w:rsidR="00410D54" w:rsidRPr="4D047E72">
              <w:rPr>
                <w:sz w:val="22"/>
                <w:szCs w:val="22"/>
              </w:rPr>
              <w:t xml:space="preserve"> päivämäärä on korvannut erillisselvitys-</w:t>
            </w:r>
            <w:r w:rsidRPr="4D047E72">
              <w:rPr>
                <w:sz w:val="22"/>
                <w:szCs w:val="22"/>
              </w:rPr>
              <w:t>teksti</w:t>
            </w:r>
            <w:r w:rsidR="00410D54" w:rsidRPr="4D047E72">
              <w:rPr>
                <w:sz w:val="22"/>
                <w:szCs w:val="22"/>
              </w:rPr>
              <w:t>n</w:t>
            </w:r>
            <w:r w:rsidRPr="4D047E72">
              <w:rPr>
                <w:sz w:val="22"/>
                <w:szCs w:val="22"/>
              </w:rPr>
              <w:t xml:space="preserve"> </w:t>
            </w:r>
            <w:r w:rsidR="00410D54" w:rsidRPr="4D047E72">
              <w:rPr>
                <w:sz w:val="22"/>
                <w:szCs w:val="22"/>
              </w:rPr>
              <w:t>versiossa 4.00</w:t>
            </w:r>
          </w:p>
        </w:tc>
        <w:tc>
          <w:tcPr>
            <w:tcW w:w="930" w:type="dxa"/>
          </w:tcPr>
          <w:p w14:paraId="7BC6D33F" w14:textId="7B0B3700" w:rsidR="0080427D" w:rsidRPr="005A667A" w:rsidRDefault="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7E6049E8" w14:textId="77777777" w:rsidTr="4D047E72">
        <w:tc>
          <w:tcPr>
            <w:tcW w:w="751" w:type="dxa"/>
          </w:tcPr>
          <w:p w14:paraId="7CF7F883"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117</w:t>
            </w:r>
          </w:p>
        </w:tc>
        <w:tc>
          <w:tcPr>
            <w:tcW w:w="1705" w:type="dxa"/>
          </w:tcPr>
          <w:p w14:paraId="43AE3335"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proofErr w:type="spellStart"/>
            <w:r w:rsidRPr="4D047E72">
              <w:rPr>
                <w:sz w:val="22"/>
                <w:szCs w:val="22"/>
                <w:lang w:val="en-US"/>
              </w:rPr>
              <w:t>potilaan</w:t>
            </w:r>
            <w:proofErr w:type="spellEnd"/>
            <w:r w:rsidRPr="4D047E72">
              <w:rPr>
                <w:sz w:val="22"/>
                <w:szCs w:val="22"/>
                <w:lang w:val="en-US"/>
              </w:rPr>
              <w:t xml:space="preserve"> </w:t>
            </w:r>
            <w:proofErr w:type="spellStart"/>
            <w:r w:rsidRPr="4D047E72">
              <w:rPr>
                <w:sz w:val="22"/>
                <w:szCs w:val="22"/>
                <w:lang w:val="en-US"/>
              </w:rPr>
              <w:t>tunnistaminen</w:t>
            </w:r>
            <w:proofErr w:type="spellEnd"/>
          </w:p>
        </w:tc>
        <w:tc>
          <w:tcPr>
            <w:tcW w:w="1094" w:type="dxa"/>
          </w:tcPr>
          <w:p w14:paraId="6D8FF67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gramStart"/>
            <w:r w:rsidRPr="4D047E72">
              <w:rPr>
                <w:sz w:val="22"/>
                <w:szCs w:val="22"/>
                <w:lang w:val="en-GB"/>
              </w:rPr>
              <w:t>CE,ST</w:t>
            </w:r>
            <w:proofErr w:type="gramEnd"/>
          </w:p>
        </w:tc>
        <w:tc>
          <w:tcPr>
            <w:tcW w:w="2829" w:type="dxa"/>
          </w:tcPr>
          <w:p w14:paraId="1AB2F18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1B0505F1" w14:textId="77777777" w:rsidR="0077747B" w:rsidRPr="00927BF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716D89F">
              <w:rPr>
                <w:sz w:val="22"/>
                <w:szCs w:val="22"/>
                <w:lang w:val="en-US"/>
              </w:rPr>
              <w:t>1.2.246.537.5.</w:t>
            </w:r>
          </w:p>
          <w:p w14:paraId="21E19D2A" w14:textId="77777777" w:rsidR="0077747B" w:rsidRPr="00927BF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40109.2006”&gt;</w:t>
            </w:r>
          </w:p>
        </w:tc>
        <w:tc>
          <w:tcPr>
            <w:tcW w:w="2268" w:type="dxa"/>
          </w:tcPr>
          <w:p w14:paraId="70114878" w14:textId="77777777" w:rsidR="0077747B" w:rsidRPr="00CC1F00"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Observation</w:t>
            </w:r>
            <w:proofErr w:type="spellEnd"/>
            <w:r w:rsidRPr="4D047E72">
              <w:rPr>
                <w:sz w:val="22"/>
                <w:szCs w:val="22"/>
              </w:rPr>
              <w:t>.</w:t>
            </w:r>
          </w:p>
          <w:p w14:paraId="202AD6C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text</w:t>
            </w:r>
            <w:proofErr w:type="spellEnd"/>
            <w:r w:rsidRPr="4D047E72">
              <w:rPr>
                <w:sz w:val="22"/>
                <w:szCs w:val="22"/>
              </w:rPr>
              <w:t>-elementissä selvitysteksti, jos tunnistamisen koodi on 9=muu.</w:t>
            </w:r>
          </w:p>
          <w:p w14:paraId="76E2A83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Tämä kenttä tarvitaan, koska </w:t>
            </w:r>
            <w:proofErr w:type="gramStart"/>
            <w:r w:rsidRPr="4D047E72">
              <w:rPr>
                <w:sz w:val="22"/>
                <w:szCs w:val="22"/>
              </w:rPr>
              <w:t>huumausaine-resepteissä</w:t>
            </w:r>
            <w:proofErr w:type="gramEnd"/>
            <w:r w:rsidRPr="4D047E72">
              <w:rPr>
                <w:sz w:val="22"/>
                <w:szCs w:val="22"/>
              </w:rPr>
              <w:t xml:space="preserve"> potilas pitää tunnistaa.</w:t>
            </w:r>
          </w:p>
        </w:tc>
        <w:tc>
          <w:tcPr>
            <w:tcW w:w="930" w:type="dxa"/>
          </w:tcPr>
          <w:p w14:paraId="7FBA75C7" w14:textId="77777777" w:rsidR="0077747B" w:rsidRPr="0098091F" w:rsidRDefault="006C7D0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max</w:t>
            </w:r>
            <w:proofErr w:type="spellEnd"/>
            <w:r w:rsidRPr="4D047E72">
              <w:rPr>
                <w:sz w:val="22"/>
                <w:szCs w:val="22"/>
              </w:rPr>
              <w:t xml:space="preserve"> 50 </w:t>
            </w:r>
            <w:proofErr w:type="spellStart"/>
            <w:r w:rsidRPr="4D047E72">
              <w:rPr>
                <w:sz w:val="22"/>
                <w:szCs w:val="22"/>
              </w:rPr>
              <w:t>mkiä</w:t>
            </w:r>
            <w:proofErr w:type="spellEnd"/>
          </w:p>
        </w:tc>
      </w:tr>
      <w:tr w:rsidR="0098091F" w:rsidRPr="0098091F" w14:paraId="7BC95279" w14:textId="77777777" w:rsidTr="4D047E72">
        <w:tc>
          <w:tcPr>
            <w:tcW w:w="751" w:type="dxa"/>
          </w:tcPr>
          <w:p w14:paraId="33AA91AF"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119</w:t>
            </w:r>
          </w:p>
        </w:tc>
        <w:tc>
          <w:tcPr>
            <w:tcW w:w="1705" w:type="dxa"/>
          </w:tcPr>
          <w:p w14:paraId="2D8BBB6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PKV-lääkemääräys</w:t>
            </w:r>
          </w:p>
        </w:tc>
        <w:tc>
          <w:tcPr>
            <w:tcW w:w="1094" w:type="dxa"/>
          </w:tcPr>
          <w:p w14:paraId="5B8CD819"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CE</w:t>
            </w:r>
          </w:p>
        </w:tc>
        <w:tc>
          <w:tcPr>
            <w:tcW w:w="2829" w:type="dxa"/>
          </w:tcPr>
          <w:p w14:paraId="308EEBE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2B406638"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1.2.246.537.5.</w:t>
            </w:r>
          </w:p>
          <w:p w14:paraId="686439B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40118.2006”&gt;</w:t>
            </w:r>
          </w:p>
        </w:tc>
        <w:tc>
          <w:tcPr>
            <w:tcW w:w="2268" w:type="dxa"/>
          </w:tcPr>
          <w:p w14:paraId="551B99C3" w14:textId="7849F0A2" w:rsidR="0077747B" w:rsidRPr="0098091F" w:rsidRDefault="0017465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p>
        </w:tc>
        <w:tc>
          <w:tcPr>
            <w:tcW w:w="930" w:type="dxa"/>
          </w:tcPr>
          <w:p w14:paraId="53A0034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0090F194" w14:textId="77777777" w:rsidTr="4D047E72">
        <w:tc>
          <w:tcPr>
            <w:tcW w:w="751" w:type="dxa"/>
          </w:tcPr>
          <w:p w14:paraId="04592C0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123</w:t>
            </w:r>
          </w:p>
        </w:tc>
        <w:tc>
          <w:tcPr>
            <w:tcW w:w="1705" w:type="dxa"/>
          </w:tcPr>
          <w:p w14:paraId="24380A0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potilas kieltäytynyt potilasohjeen tulostamisesta</w:t>
            </w:r>
          </w:p>
        </w:tc>
        <w:tc>
          <w:tcPr>
            <w:tcW w:w="1094" w:type="dxa"/>
          </w:tcPr>
          <w:p w14:paraId="083867D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BL</w:t>
            </w:r>
          </w:p>
        </w:tc>
        <w:tc>
          <w:tcPr>
            <w:tcW w:w="2829" w:type="dxa"/>
          </w:tcPr>
          <w:p w14:paraId="0C15DADA"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 xml:space="preserve">&lt;value </w:t>
            </w:r>
            <w:proofErr w:type="spellStart"/>
            <w:proofErr w:type="gramStart"/>
            <w:r w:rsidRPr="4D047E72">
              <w:rPr>
                <w:sz w:val="22"/>
                <w:szCs w:val="22"/>
                <w:lang w:val="en-US"/>
              </w:rPr>
              <w:t>xsi:type</w:t>
            </w:r>
            <w:proofErr w:type="spellEnd"/>
            <w:proofErr w:type="gramEnd"/>
            <w:r w:rsidRPr="4D047E72">
              <w:rPr>
                <w:sz w:val="22"/>
                <w:szCs w:val="22"/>
                <w:lang w:val="en-US"/>
              </w:rPr>
              <w:t>=”BL”</w:t>
            </w:r>
          </w:p>
          <w:p w14:paraId="48DC430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lang w:val="en-US"/>
              </w:rPr>
              <w:t>value</w:t>
            </w:r>
            <w:proofErr w:type="gramStart"/>
            <w:r w:rsidRPr="4D047E72">
              <w:rPr>
                <w:sz w:val="22"/>
                <w:szCs w:val="22"/>
                <w:lang w:val="en-US"/>
              </w:rPr>
              <w:t>=”false</w:t>
            </w:r>
            <w:proofErr w:type="gramEnd"/>
            <w:r w:rsidRPr="4D047E72">
              <w:rPr>
                <w:sz w:val="22"/>
                <w:szCs w:val="22"/>
                <w:lang w:val="en-US"/>
              </w:rPr>
              <w:t>”/&gt;</w:t>
            </w:r>
          </w:p>
        </w:tc>
        <w:tc>
          <w:tcPr>
            <w:tcW w:w="2268" w:type="dxa"/>
          </w:tcPr>
          <w:p w14:paraId="23EFF226" w14:textId="77777777" w:rsidR="0077747B" w:rsidRPr="0098091F" w:rsidRDefault="0026622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POISTETTU</w:t>
            </w:r>
          </w:p>
        </w:tc>
        <w:tc>
          <w:tcPr>
            <w:tcW w:w="930" w:type="dxa"/>
          </w:tcPr>
          <w:p w14:paraId="4BFE4C01"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4EA20743" w14:textId="77777777" w:rsidTr="4D047E72">
        <w:tc>
          <w:tcPr>
            <w:tcW w:w="751" w:type="dxa"/>
          </w:tcPr>
          <w:p w14:paraId="4E583C4A"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68</w:t>
            </w:r>
          </w:p>
        </w:tc>
        <w:tc>
          <w:tcPr>
            <w:tcW w:w="1705" w:type="dxa"/>
          </w:tcPr>
          <w:p w14:paraId="260E73E0"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pysyvä lääkitys</w:t>
            </w:r>
          </w:p>
        </w:tc>
        <w:tc>
          <w:tcPr>
            <w:tcW w:w="1094" w:type="dxa"/>
          </w:tcPr>
          <w:p w14:paraId="264D6C16"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BD734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24BE9072"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2C8349CA" w14:textId="0E068001" w:rsidR="0077747B" w:rsidRPr="0098091F" w:rsidRDefault="00E94F9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pakollinen</w:t>
            </w:r>
            <w:proofErr w:type="spellEnd"/>
          </w:p>
        </w:tc>
        <w:tc>
          <w:tcPr>
            <w:tcW w:w="930" w:type="dxa"/>
          </w:tcPr>
          <w:p w14:paraId="67A68E98"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0C5FD78A" w14:textId="77777777" w:rsidTr="4D047E72">
        <w:tc>
          <w:tcPr>
            <w:tcW w:w="751" w:type="dxa"/>
          </w:tcPr>
          <w:p w14:paraId="7DBA91E7"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129</w:t>
            </w:r>
          </w:p>
        </w:tc>
        <w:tc>
          <w:tcPr>
            <w:tcW w:w="1705" w:type="dxa"/>
          </w:tcPr>
          <w:p w14:paraId="648EB7EB"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kyseessä lääkkeen käytön aloitus</w:t>
            </w:r>
          </w:p>
        </w:tc>
        <w:tc>
          <w:tcPr>
            <w:tcW w:w="1094" w:type="dxa"/>
          </w:tcPr>
          <w:p w14:paraId="525DC93E"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C98C57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54402ABC"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2F600437"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pakollinen</w:t>
            </w:r>
            <w:proofErr w:type="spellEnd"/>
          </w:p>
        </w:tc>
        <w:tc>
          <w:tcPr>
            <w:tcW w:w="930" w:type="dxa"/>
          </w:tcPr>
          <w:p w14:paraId="2CEAEBB6"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4A309FA0" w14:textId="77777777" w:rsidTr="4D047E72">
        <w:tc>
          <w:tcPr>
            <w:tcW w:w="751" w:type="dxa"/>
          </w:tcPr>
          <w:p w14:paraId="720BDD9D" w14:textId="77777777" w:rsidR="0077747B" w:rsidRPr="0098091F"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132</w:t>
            </w:r>
          </w:p>
        </w:tc>
        <w:tc>
          <w:tcPr>
            <w:tcW w:w="1705" w:type="dxa"/>
          </w:tcPr>
          <w:p w14:paraId="7333069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huume</w:t>
            </w:r>
            <w:proofErr w:type="spellEnd"/>
          </w:p>
        </w:tc>
        <w:tc>
          <w:tcPr>
            <w:tcW w:w="1094" w:type="dxa"/>
          </w:tcPr>
          <w:p w14:paraId="10D223F8"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0A3EB4D7"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78992EE4" w14:textId="77777777" w:rsidR="0077747B" w:rsidRPr="0098091F" w:rsidRDefault="0077747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7F110BBB" w14:textId="77777777" w:rsidR="0077747B" w:rsidRPr="0098091F" w:rsidRDefault="001929C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pakollinen</w:t>
            </w:r>
            <w:proofErr w:type="spellEnd"/>
          </w:p>
        </w:tc>
        <w:tc>
          <w:tcPr>
            <w:tcW w:w="930" w:type="dxa"/>
          </w:tcPr>
          <w:p w14:paraId="44703DBC" w14:textId="77777777" w:rsidR="0077747B" w:rsidRPr="0098091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r>
      <w:tr w:rsidR="0098091F" w:rsidRPr="0098091F" w14:paraId="71608A99" w14:textId="77777777" w:rsidTr="4D047E72">
        <w:tc>
          <w:tcPr>
            <w:tcW w:w="751" w:type="dxa"/>
          </w:tcPr>
          <w:p w14:paraId="51710A8A" w14:textId="77777777" w:rsidR="003A1DE8" w:rsidRPr="0098091F" w:rsidRDefault="00826E97"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169</w:t>
            </w:r>
          </w:p>
        </w:tc>
        <w:tc>
          <w:tcPr>
            <w:tcW w:w="1705" w:type="dxa"/>
          </w:tcPr>
          <w:p w14:paraId="7B35E1AB"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reseptin</w:t>
            </w:r>
            <w:proofErr w:type="spellEnd"/>
            <w:r w:rsidRPr="4D047E72">
              <w:rPr>
                <w:sz w:val="22"/>
                <w:szCs w:val="22"/>
                <w:lang w:val="en-GB"/>
              </w:rPr>
              <w:t xml:space="preserve"> </w:t>
            </w:r>
            <w:proofErr w:type="spellStart"/>
            <w:r w:rsidRPr="4D047E72">
              <w:rPr>
                <w:sz w:val="22"/>
                <w:szCs w:val="22"/>
                <w:lang w:val="en-GB"/>
              </w:rPr>
              <w:t>laji</w:t>
            </w:r>
            <w:proofErr w:type="spellEnd"/>
          </w:p>
        </w:tc>
        <w:tc>
          <w:tcPr>
            <w:tcW w:w="1094" w:type="dxa"/>
          </w:tcPr>
          <w:p w14:paraId="7A071DDE" w14:textId="77777777" w:rsidR="003A1DE8" w:rsidRPr="0098091F" w:rsidRDefault="003A1DE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58BFEE7C" w14:textId="77777777" w:rsidR="00DA7EBC"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3B75CB63"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9B42F7" w:rsidRPr="4D047E72">
              <w:rPr>
                <w:sz w:val="22"/>
                <w:szCs w:val="22"/>
              </w:rPr>
              <w:t>6.605</w:t>
            </w:r>
            <w:r w:rsidR="0085348A" w:rsidRPr="4D047E72">
              <w:rPr>
                <w:sz w:val="22"/>
                <w:szCs w:val="22"/>
              </w:rPr>
              <w:t>.2014</w:t>
            </w:r>
            <w:r w:rsidRPr="4D047E72">
              <w:rPr>
                <w:sz w:val="22"/>
                <w:szCs w:val="22"/>
              </w:rPr>
              <w:t>”&gt;</w:t>
            </w:r>
          </w:p>
        </w:tc>
        <w:tc>
          <w:tcPr>
            <w:tcW w:w="2268" w:type="dxa"/>
          </w:tcPr>
          <w:p w14:paraId="617A1B9D" w14:textId="77777777" w:rsidR="003A1DE8" w:rsidRPr="0098091F" w:rsidRDefault="00DA7EB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Toimitetaanko lääke apteekista, sairaala-apteekista tai ulkomaan osto</w:t>
            </w:r>
            <w:r w:rsidR="00332514" w:rsidRPr="4D047E72">
              <w:rPr>
                <w:sz w:val="22"/>
                <w:szCs w:val="22"/>
              </w:rPr>
              <w:t>, pakollinen tieto</w:t>
            </w:r>
          </w:p>
        </w:tc>
        <w:tc>
          <w:tcPr>
            <w:tcW w:w="930" w:type="dxa"/>
          </w:tcPr>
          <w:p w14:paraId="51D6AE89" w14:textId="77777777" w:rsidR="003A1DE8" w:rsidRPr="0098091F" w:rsidRDefault="003A1D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771513CA" w14:textId="77777777" w:rsidTr="4D047E72">
        <w:tc>
          <w:tcPr>
            <w:tcW w:w="751" w:type="dxa"/>
          </w:tcPr>
          <w:p w14:paraId="55E35128" w14:textId="77777777" w:rsidR="00480DBB" w:rsidRPr="0098091F" w:rsidRDefault="00480DB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75</w:t>
            </w:r>
          </w:p>
        </w:tc>
        <w:tc>
          <w:tcPr>
            <w:tcW w:w="1705" w:type="dxa"/>
          </w:tcPr>
          <w:p w14:paraId="216F4135"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uudistamiskielto</w:t>
            </w:r>
            <w:proofErr w:type="spellEnd"/>
          </w:p>
        </w:tc>
        <w:tc>
          <w:tcPr>
            <w:tcW w:w="1094" w:type="dxa"/>
          </w:tcPr>
          <w:p w14:paraId="51D29A8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50D43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596D09B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1FF21E07" w14:textId="31C28C89" w:rsidR="00480DBB" w:rsidRPr="0098091F" w:rsidRDefault="00F17167"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proofErr w:type="spellStart"/>
            <w:r w:rsidRPr="4D047E72">
              <w:rPr>
                <w:sz w:val="22"/>
                <w:szCs w:val="22"/>
                <w:lang w:val="en-US"/>
              </w:rPr>
              <w:t>pakollinen</w:t>
            </w:r>
            <w:proofErr w:type="spellEnd"/>
          </w:p>
        </w:tc>
        <w:tc>
          <w:tcPr>
            <w:tcW w:w="930" w:type="dxa"/>
          </w:tcPr>
          <w:p w14:paraId="0EEC013D" w14:textId="77777777" w:rsidR="00480DBB" w:rsidRPr="0098091F" w:rsidRDefault="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01087196" w14:textId="77777777" w:rsidTr="4D047E72">
        <w:tc>
          <w:tcPr>
            <w:tcW w:w="751" w:type="dxa"/>
          </w:tcPr>
          <w:p w14:paraId="73E64980" w14:textId="77777777" w:rsidR="00480DBB" w:rsidRPr="0098091F" w:rsidRDefault="00CF7633"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194</w:t>
            </w:r>
          </w:p>
        </w:tc>
        <w:tc>
          <w:tcPr>
            <w:tcW w:w="1705" w:type="dxa"/>
          </w:tcPr>
          <w:p w14:paraId="242F145C" w14:textId="77777777" w:rsidR="00480DBB" w:rsidRPr="0098091F" w:rsidRDefault="00825229"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uud</w:t>
            </w:r>
            <w:r w:rsidR="00480DBB" w:rsidRPr="4D047E72">
              <w:rPr>
                <w:sz w:val="22"/>
                <w:szCs w:val="22"/>
                <w:lang w:val="en-GB"/>
              </w:rPr>
              <w:t>i</w:t>
            </w:r>
            <w:r w:rsidRPr="4D047E72">
              <w:rPr>
                <w:sz w:val="22"/>
                <w:szCs w:val="22"/>
                <w:lang w:val="en-GB"/>
              </w:rPr>
              <w:t>sta</w:t>
            </w:r>
            <w:r w:rsidR="00480DBB" w:rsidRPr="4D047E72">
              <w:rPr>
                <w:sz w:val="22"/>
                <w:szCs w:val="22"/>
                <w:lang w:val="en-GB"/>
              </w:rPr>
              <w:t>miskiellon</w:t>
            </w:r>
            <w:proofErr w:type="spellEnd"/>
            <w:r w:rsidR="00480DBB" w:rsidRPr="4D047E72">
              <w:rPr>
                <w:sz w:val="22"/>
                <w:szCs w:val="22"/>
                <w:lang w:val="en-GB"/>
              </w:rPr>
              <w:t xml:space="preserve"> </w:t>
            </w:r>
            <w:proofErr w:type="spellStart"/>
            <w:r w:rsidR="00480DBB" w:rsidRPr="4D047E72">
              <w:rPr>
                <w:sz w:val="22"/>
                <w:szCs w:val="22"/>
                <w:lang w:val="en-GB"/>
              </w:rPr>
              <w:t>syy</w:t>
            </w:r>
            <w:proofErr w:type="spellEnd"/>
            <w:r w:rsidR="00480DBB" w:rsidRPr="4D047E72">
              <w:rPr>
                <w:sz w:val="22"/>
                <w:szCs w:val="22"/>
                <w:lang w:val="en-GB"/>
              </w:rPr>
              <w:t xml:space="preserve"> </w:t>
            </w:r>
          </w:p>
        </w:tc>
        <w:tc>
          <w:tcPr>
            <w:tcW w:w="1094" w:type="dxa"/>
          </w:tcPr>
          <w:p w14:paraId="2D85D450"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 ST</w:t>
            </w:r>
          </w:p>
        </w:tc>
        <w:tc>
          <w:tcPr>
            <w:tcW w:w="2829" w:type="dxa"/>
          </w:tcPr>
          <w:p w14:paraId="03D581CF"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02BDD085" w14:textId="77777777" w:rsidR="00480DBB" w:rsidRPr="00D03AC3" w:rsidRDefault="00480DBB" w:rsidP="00480DB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D03AC3">
              <w:rPr>
                <w:color w:val="000000"/>
                <w:sz w:val="22"/>
                <w:szCs w:val="22"/>
                <w:highlight w:val="white"/>
                <w:lang w:val="en-US"/>
              </w:rPr>
              <w:t>1.2.246.537.6.600</w:t>
            </w:r>
            <w:r w:rsidR="0085348A" w:rsidRPr="00D03AC3">
              <w:rPr>
                <w:color w:val="000000"/>
                <w:sz w:val="22"/>
                <w:szCs w:val="22"/>
                <w:lang w:val="en-US"/>
              </w:rPr>
              <w:t>.2013</w:t>
            </w:r>
            <w:r w:rsidRPr="4716D89F">
              <w:rPr>
                <w:sz w:val="22"/>
                <w:szCs w:val="22"/>
              </w:rPr>
              <w:t>”&gt;</w:t>
            </w:r>
          </w:p>
        </w:tc>
        <w:tc>
          <w:tcPr>
            <w:tcW w:w="2268" w:type="dxa"/>
          </w:tcPr>
          <w:p w14:paraId="77073DD1"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Lisäksi</w:t>
            </w:r>
          </w:p>
          <w:p w14:paraId="2C50C6D7" w14:textId="77777777" w:rsidR="00480DBB" w:rsidRPr="0098091F" w:rsidRDefault="00480DBB"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originalText</w:t>
            </w:r>
            <w:proofErr w:type="spellEnd"/>
            <w:r w:rsidRPr="4D047E72">
              <w:rPr>
                <w:sz w:val="22"/>
                <w:szCs w:val="22"/>
              </w:rPr>
              <w:t>-elementissä uudistamiskiellon perustelu</w:t>
            </w:r>
          </w:p>
        </w:tc>
        <w:tc>
          <w:tcPr>
            <w:tcW w:w="930" w:type="dxa"/>
          </w:tcPr>
          <w:p w14:paraId="54F927D2" w14:textId="77777777" w:rsidR="00480DBB" w:rsidRPr="0098091F" w:rsidRDefault="009A55B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proofErr w:type="spellStart"/>
            <w:r w:rsidRPr="4D047E72">
              <w:rPr>
                <w:sz w:val="22"/>
                <w:szCs w:val="22"/>
              </w:rPr>
              <w:t>max</w:t>
            </w:r>
            <w:proofErr w:type="spellEnd"/>
            <w:r w:rsidRPr="4D047E72">
              <w:rPr>
                <w:sz w:val="22"/>
                <w:szCs w:val="22"/>
              </w:rPr>
              <w:t xml:space="preserve"> 100 </w:t>
            </w:r>
            <w:proofErr w:type="spellStart"/>
            <w:r w:rsidRPr="4D047E72">
              <w:rPr>
                <w:sz w:val="22"/>
                <w:szCs w:val="22"/>
              </w:rPr>
              <w:t>mkiä</w:t>
            </w:r>
            <w:proofErr w:type="spellEnd"/>
          </w:p>
        </w:tc>
      </w:tr>
      <w:tr w:rsidR="0098091F" w:rsidRPr="0098091F" w14:paraId="774D1E50" w14:textId="77777777" w:rsidTr="4D047E72">
        <w:tc>
          <w:tcPr>
            <w:tcW w:w="751" w:type="dxa"/>
          </w:tcPr>
          <w:p w14:paraId="3E07C831"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212</w:t>
            </w:r>
          </w:p>
        </w:tc>
        <w:tc>
          <w:tcPr>
            <w:tcW w:w="1705" w:type="dxa"/>
          </w:tcPr>
          <w:p w14:paraId="1A09FD3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apteekissa tallennettu lääkemääräys</w:t>
            </w:r>
          </w:p>
        </w:tc>
        <w:tc>
          <w:tcPr>
            <w:tcW w:w="1094" w:type="dxa"/>
          </w:tcPr>
          <w:p w14:paraId="55A93C6D"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131DCE2E"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41BF972A"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40303.201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608D85E" w14:textId="1B28F400"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Onko paperi</w:t>
            </w:r>
            <w:proofErr w:type="gramStart"/>
            <w:r w:rsidRPr="4D047E72">
              <w:rPr>
                <w:sz w:val="22"/>
                <w:szCs w:val="22"/>
              </w:rPr>
              <w:t>-</w:t>
            </w:r>
            <w:r w:rsidR="00FC5F68" w:rsidRPr="4D047E72">
              <w:rPr>
                <w:sz w:val="22"/>
                <w:szCs w:val="22"/>
              </w:rPr>
              <w:t>,</w:t>
            </w:r>
            <w:r w:rsidRPr="4D047E72">
              <w:rPr>
                <w:sz w:val="22"/>
                <w:szCs w:val="22"/>
              </w:rPr>
              <w:t>puhelin</w:t>
            </w:r>
            <w:proofErr w:type="gramEnd"/>
            <w:r w:rsidR="00FC5F68" w:rsidRPr="4D047E72">
              <w:rPr>
                <w:sz w:val="22"/>
                <w:szCs w:val="22"/>
              </w:rPr>
              <w:t>- vai erityislupa</w:t>
            </w:r>
            <w:r w:rsidRPr="4D047E72">
              <w:rPr>
                <w:sz w:val="22"/>
                <w:szCs w:val="22"/>
              </w:rPr>
              <w:t>resepti</w:t>
            </w:r>
            <w:r w:rsidR="004C79A9" w:rsidRPr="4D047E72">
              <w:rPr>
                <w:sz w:val="22"/>
                <w:szCs w:val="22"/>
              </w:rPr>
              <w:t>, pakollinen apteekissa tallennetussa lääkemääräyksessä</w:t>
            </w:r>
          </w:p>
        </w:tc>
        <w:tc>
          <w:tcPr>
            <w:tcW w:w="930" w:type="dxa"/>
          </w:tcPr>
          <w:p w14:paraId="4F47308E" w14:textId="77777777" w:rsidR="00E104A0" w:rsidRPr="0098091F" w:rsidRDefault="00E104A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619E3623" w14:textId="77777777" w:rsidTr="4D047E72">
        <w:tc>
          <w:tcPr>
            <w:tcW w:w="751" w:type="dxa"/>
          </w:tcPr>
          <w:p w14:paraId="34ECE17C" w14:textId="77777777" w:rsidR="00E104A0"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213</w:t>
            </w:r>
          </w:p>
        </w:tc>
        <w:tc>
          <w:tcPr>
            <w:tcW w:w="1705" w:type="dxa"/>
          </w:tcPr>
          <w:p w14:paraId="0A6629E8"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apteekissa tallennetun lääkemääräyksen perustelu</w:t>
            </w:r>
          </w:p>
        </w:tc>
        <w:tc>
          <w:tcPr>
            <w:tcW w:w="1094" w:type="dxa"/>
          </w:tcPr>
          <w:p w14:paraId="2988AEC6"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CE</w:t>
            </w:r>
          </w:p>
        </w:tc>
        <w:tc>
          <w:tcPr>
            <w:tcW w:w="2829" w:type="dxa"/>
          </w:tcPr>
          <w:p w14:paraId="327C2BEB"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 xml:space="preserve">=”CE” code=”” </w:t>
            </w:r>
            <w:proofErr w:type="spellStart"/>
            <w:r w:rsidRPr="4D047E72">
              <w:rPr>
                <w:sz w:val="22"/>
                <w:szCs w:val="22"/>
                <w:lang w:val="en-GB"/>
              </w:rPr>
              <w:t>codeSystem</w:t>
            </w:r>
            <w:proofErr w:type="spellEnd"/>
            <w:r w:rsidRPr="4D047E72">
              <w:rPr>
                <w:sz w:val="22"/>
                <w:szCs w:val="22"/>
                <w:lang w:val="en-GB"/>
              </w:rPr>
              <w:t>=”</w:t>
            </w:r>
          </w:p>
          <w:p w14:paraId="0EE6A01C" w14:textId="77777777" w:rsidR="00E104A0" w:rsidRPr="0098091F" w:rsidRDefault="00E104A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1.2.246.537.</w:t>
            </w:r>
            <w:r w:rsidR="005A0742" w:rsidRPr="4D047E72">
              <w:rPr>
                <w:sz w:val="22"/>
                <w:szCs w:val="22"/>
              </w:rPr>
              <w:t>5.</w:t>
            </w:r>
            <w:r w:rsidR="00DC2E9D" w:rsidRPr="4D047E72">
              <w:rPr>
                <w:sz w:val="22"/>
                <w:szCs w:val="22"/>
              </w:rPr>
              <w:t>40302.201</w:t>
            </w:r>
            <w:r w:rsidR="005A0742" w:rsidRPr="4D047E72">
              <w:rPr>
                <w:sz w:val="22"/>
                <w:szCs w:val="22"/>
              </w:rPr>
              <w:t>5</w:t>
            </w:r>
            <w:r w:rsidR="00DC2E9D" w:rsidRPr="4D047E72">
              <w:rPr>
                <w:sz w:val="22"/>
                <w:szCs w:val="22"/>
              </w:rPr>
              <w:t>01</w:t>
            </w:r>
            <w:r w:rsidRPr="4D047E72">
              <w:rPr>
                <w:sz w:val="22"/>
                <w:szCs w:val="22"/>
              </w:rPr>
              <w:t>”&gt;</w:t>
            </w:r>
          </w:p>
        </w:tc>
        <w:tc>
          <w:tcPr>
            <w:tcW w:w="2268" w:type="dxa"/>
          </w:tcPr>
          <w:p w14:paraId="50EA0C26" w14:textId="796C00D5" w:rsidR="003D4458" w:rsidRPr="0098091F" w:rsidRDefault="00A35D20"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EP, </w:t>
            </w:r>
            <w:r w:rsidR="004C79A9" w:rsidRPr="4D047E72">
              <w:rPr>
                <w:sz w:val="22"/>
                <w:szCs w:val="22"/>
              </w:rPr>
              <w:t>pakollinen apteekissa tallennetussa lääkemääräyksessä</w:t>
            </w:r>
            <w:r w:rsidR="003D4458" w:rsidRPr="4D047E72">
              <w:rPr>
                <w:sz w:val="22"/>
                <w:szCs w:val="22"/>
              </w:rPr>
              <w:t>, lisäksi</w:t>
            </w:r>
          </w:p>
          <w:p w14:paraId="1C40764A" w14:textId="332B3820" w:rsidR="00E104A0" w:rsidRPr="0098091F" w:rsidRDefault="0067006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originalText</w:t>
            </w:r>
            <w:proofErr w:type="spellEnd"/>
            <w:r w:rsidRPr="4D047E72">
              <w:rPr>
                <w:sz w:val="22"/>
                <w:szCs w:val="22"/>
              </w:rPr>
              <w:t>-elementissä muun syyn per</w:t>
            </w:r>
            <w:r w:rsidR="003D4458" w:rsidRPr="4D047E72">
              <w:rPr>
                <w:sz w:val="22"/>
                <w:szCs w:val="22"/>
              </w:rPr>
              <w:t>ustelu</w:t>
            </w:r>
            <w:r w:rsidR="004E7434" w:rsidRPr="4D047E72">
              <w:rPr>
                <w:sz w:val="22"/>
                <w:szCs w:val="22"/>
              </w:rPr>
              <w:t xml:space="preserve">, joka on </w:t>
            </w:r>
            <w:proofErr w:type="gramStart"/>
            <w:r w:rsidR="004E7434" w:rsidRPr="4D047E72">
              <w:rPr>
                <w:sz w:val="22"/>
                <w:szCs w:val="22"/>
              </w:rPr>
              <w:t>pakollinen</w:t>
            </w:r>
            <w:proofErr w:type="gramEnd"/>
            <w:r w:rsidR="004E7434" w:rsidRPr="4D047E72">
              <w:rPr>
                <w:sz w:val="22"/>
                <w:szCs w:val="22"/>
              </w:rPr>
              <w:t xml:space="preserve"> kun koodiston mukainen arvo on 3 = muu syy</w:t>
            </w:r>
          </w:p>
        </w:tc>
        <w:tc>
          <w:tcPr>
            <w:tcW w:w="930" w:type="dxa"/>
          </w:tcPr>
          <w:p w14:paraId="12B80962" w14:textId="77777777" w:rsidR="00E104A0" w:rsidRPr="0098091F" w:rsidRDefault="003D445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 xml:space="preserve">perustelu </w:t>
            </w:r>
            <w:proofErr w:type="spellStart"/>
            <w:r w:rsidR="00ED7C87" w:rsidRPr="4D047E72">
              <w:rPr>
                <w:sz w:val="22"/>
                <w:szCs w:val="22"/>
              </w:rPr>
              <w:t>max</w:t>
            </w:r>
            <w:proofErr w:type="spellEnd"/>
            <w:r w:rsidR="00ED7C87" w:rsidRPr="4D047E72">
              <w:rPr>
                <w:sz w:val="22"/>
                <w:szCs w:val="22"/>
              </w:rPr>
              <w:t xml:space="preserve"> 100 merkkiä</w:t>
            </w:r>
          </w:p>
        </w:tc>
      </w:tr>
      <w:tr w:rsidR="0098091F" w:rsidRPr="005A5499" w14:paraId="5B48B573" w14:textId="77777777" w:rsidTr="4D047E72">
        <w:tc>
          <w:tcPr>
            <w:tcW w:w="751" w:type="dxa"/>
          </w:tcPr>
          <w:p w14:paraId="06B5744C"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214</w:t>
            </w:r>
          </w:p>
        </w:tc>
        <w:tc>
          <w:tcPr>
            <w:tcW w:w="1705" w:type="dxa"/>
          </w:tcPr>
          <w:p w14:paraId="32D0E98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p>
        </w:tc>
        <w:tc>
          <w:tcPr>
            <w:tcW w:w="1094" w:type="dxa"/>
          </w:tcPr>
          <w:p w14:paraId="5D8D69B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rPr>
              <w:t>MO</w:t>
            </w:r>
          </w:p>
        </w:tc>
        <w:tc>
          <w:tcPr>
            <w:tcW w:w="2829" w:type="dxa"/>
          </w:tcPr>
          <w:p w14:paraId="5C16B765"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=”MO”</w:t>
            </w:r>
          </w:p>
          <w:p w14:paraId="70C395EE"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 currency=””/&gt;</w:t>
            </w:r>
          </w:p>
        </w:tc>
        <w:tc>
          <w:tcPr>
            <w:tcW w:w="2268" w:type="dxa"/>
          </w:tcPr>
          <w:p w14:paraId="5219BF96" w14:textId="77777777" w:rsidR="00C03CD1" w:rsidRPr="0098091F" w:rsidRDefault="00C03CD1"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64470557"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proofErr w:type="spellStart"/>
            <w:r w:rsidRPr="4D047E72">
              <w:rPr>
                <w:sz w:val="22"/>
                <w:szCs w:val="22"/>
                <w:lang w:val="en-GB"/>
              </w:rPr>
              <w:t>Currencyn</w:t>
            </w:r>
            <w:proofErr w:type="spellEnd"/>
            <w:r w:rsidRPr="4D047E72">
              <w:rPr>
                <w:sz w:val="22"/>
                <w:szCs w:val="22"/>
                <w:lang w:val="en-GB"/>
              </w:rPr>
              <w:t xml:space="preserve"> default </w:t>
            </w:r>
            <w:proofErr w:type="gramStart"/>
            <w:r w:rsidRPr="4D047E72">
              <w:rPr>
                <w:sz w:val="22"/>
                <w:szCs w:val="22"/>
                <w:lang w:val="en-GB"/>
              </w:rPr>
              <w:t>on ”EUR</w:t>
            </w:r>
            <w:proofErr w:type="gramEnd"/>
            <w:r w:rsidRPr="4D047E72">
              <w:rPr>
                <w:sz w:val="22"/>
                <w:szCs w:val="22"/>
                <w:lang w:val="en-GB"/>
              </w:rPr>
              <w:t>”,</w:t>
            </w:r>
          </w:p>
          <w:p w14:paraId="0FC9B262"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proofErr w:type="spellStart"/>
            <w:r w:rsidRPr="4D047E72">
              <w:rPr>
                <w:sz w:val="22"/>
                <w:szCs w:val="22"/>
                <w:lang w:val="en-GB"/>
              </w:rPr>
              <w:t>hinta</w:t>
            </w:r>
            <w:proofErr w:type="spellEnd"/>
            <w:r w:rsidRPr="4D047E72">
              <w:rPr>
                <w:sz w:val="22"/>
                <w:szCs w:val="22"/>
                <w:lang w:val="en-GB"/>
              </w:rPr>
              <w:t xml:space="preserve"> max 11 </w:t>
            </w:r>
            <w:proofErr w:type="spellStart"/>
            <w:r w:rsidRPr="4D047E72">
              <w:rPr>
                <w:sz w:val="22"/>
                <w:szCs w:val="22"/>
                <w:lang w:val="en-GB"/>
              </w:rPr>
              <w:t>numeroa</w:t>
            </w:r>
            <w:proofErr w:type="spellEnd"/>
          </w:p>
        </w:tc>
      </w:tr>
      <w:tr w:rsidR="0098091F" w:rsidRPr="0098091F" w14:paraId="16586B56" w14:textId="77777777" w:rsidTr="4D047E72">
        <w:tc>
          <w:tcPr>
            <w:tcW w:w="751" w:type="dxa"/>
          </w:tcPr>
          <w:p w14:paraId="546A1A88" w14:textId="77777777" w:rsidR="00C03CD1"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215</w:t>
            </w:r>
          </w:p>
        </w:tc>
        <w:tc>
          <w:tcPr>
            <w:tcW w:w="1705" w:type="dxa"/>
          </w:tcPr>
          <w:p w14:paraId="518B376B"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lääkärinpalkkio</w:t>
            </w:r>
            <w:r w:rsidR="002F060E" w:rsidRPr="4D047E72">
              <w:rPr>
                <w:sz w:val="22"/>
                <w:szCs w:val="22"/>
              </w:rPr>
              <w:t xml:space="preserve"> erikoislääkäri</w:t>
            </w:r>
            <w:r w:rsidR="00C2202A" w:rsidRPr="4D047E72">
              <w:rPr>
                <w:sz w:val="22"/>
                <w:szCs w:val="22"/>
              </w:rPr>
              <w:t>n</w:t>
            </w:r>
            <w:r w:rsidR="002F060E" w:rsidRPr="4D047E72">
              <w:rPr>
                <w:sz w:val="22"/>
                <w:szCs w:val="22"/>
              </w:rPr>
              <w:t>ä</w:t>
            </w:r>
          </w:p>
        </w:tc>
        <w:tc>
          <w:tcPr>
            <w:tcW w:w="1094" w:type="dxa"/>
          </w:tcPr>
          <w:p w14:paraId="409ABBED"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EA2BA14"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5A69CCB8" w14:textId="77777777" w:rsidR="00C03CD1" w:rsidRPr="0098091F" w:rsidRDefault="00C03CD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4B07DF5E" w14:textId="2FE6D948" w:rsidR="00247336"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EE51AD4" w14:textId="06142512" w:rsidR="00C03CD1" w:rsidRPr="0098091F" w:rsidRDefault="009E5BBE"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J</w:t>
            </w:r>
            <w:r w:rsidR="00D66941" w:rsidRPr="4D047E72">
              <w:rPr>
                <w:sz w:val="22"/>
                <w:szCs w:val="22"/>
              </w:rPr>
              <w:t>os lääkärinpalkkiotieto</w:t>
            </w:r>
            <w:r w:rsidR="00E30965" w:rsidRPr="4D047E72">
              <w:rPr>
                <w:sz w:val="22"/>
                <w:szCs w:val="22"/>
              </w:rPr>
              <w:t>a</w:t>
            </w:r>
            <w:r w:rsidR="00D66941" w:rsidRPr="4D047E72">
              <w:rPr>
                <w:sz w:val="22"/>
                <w:szCs w:val="22"/>
              </w:rPr>
              <w:t xml:space="preserve"> </w:t>
            </w:r>
            <w:r w:rsidR="00E30965" w:rsidRPr="4D047E72">
              <w:rPr>
                <w:sz w:val="22"/>
                <w:szCs w:val="22"/>
              </w:rPr>
              <w:t>ei ole</w:t>
            </w:r>
            <w:r w:rsidR="00D66941" w:rsidRPr="4D047E72">
              <w:rPr>
                <w:sz w:val="22"/>
                <w:szCs w:val="22"/>
              </w:rPr>
              <w:t xml:space="preserve"> annettu</w:t>
            </w:r>
            <w:r w:rsidR="00E30965" w:rsidRPr="4D047E72">
              <w:rPr>
                <w:sz w:val="22"/>
                <w:szCs w:val="22"/>
              </w:rPr>
              <w:t xml:space="preserve">, arvo on </w:t>
            </w:r>
            <w:proofErr w:type="spellStart"/>
            <w:r w:rsidR="00E30965" w:rsidRPr="4D047E72">
              <w:rPr>
                <w:sz w:val="22"/>
                <w:szCs w:val="22"/>
              </w:rPr>
              <w:t>false</w:t>
            </w:r>
            <w:proofErr w:type="spellEnd"/>
          </w:p>
        </w:tc>
        <w:tc>
          <w:tcPr>
            <w:tcW w:w="930" w:type="dxa"/>
          </w:tcPr>
          <w:p w14:paraId="250DF60C" w14:textId="77777777" w:rsidR="00C03CD1" w:rsidRPr="0098091F" w:rsidRDefault="00C03CD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FD750A" w14:paraId="6172D02B" w14:textId="77777777" w:rsidTr="4D047E72">
        <w:tc>
          <w:tcPr>
            <w:tcW w:w="751" w:type="dxa"/>
          </w:tcPr>
          <w:p w14:paraId="7D6E0331" w14:textId="77777777" w:rsidR="009A2BE4" w:rsidRPr="0098091F" w:rsidRDefault="002F060E"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216</w:t>
            </w:r>
          </w:p>
        </w:tc>
        <w:tc>
          <w:tcPr>
            <w:tcW w:w="1705" w:type="dxa"/>
          </w:tcPr>
          <w:p w14:paraId="47701E61"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tartuntatautilain mukainen lääke</w:t>
            </w:r>
          </w:p>
        </w:tc>
        <w:tc>
          <w:tcPr>
            <w:tcW w:w="1094" w:type="dxa"/>
          </w:tcPr>
          <w:p w14:paraId="7C2D721B"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BL</w:t>
            </w:r>
          </w:p>
        </w:tc>
        <w:tc>
          <w:tcPr>
            <w:tcW w:w="2829" w:type="dxa"/>
          </w:tcPr>
          <w:p w14:paraId="63F7459C"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=”BL”</w:t>
            </w:r>
          </w:p>
          <w:p w14:paraId="1423B9FE" w14:textId="77777777" w:rsidR="009A2BE4" w:rsidRPr="0098091F" w:rsidRDefault="009A2BE4"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value</w:t>
            </w:r>
            <w:proofErr w:type="gramStart"/>
            <w:r w:rsidRPr="4D047E72">
              <w:rPr>
                <w:sz w:val="22"/>
                <w:szCs w:val="22"/>
                <w:lang w:val="en-GB"/>
              </w:rPr>
              <w:t>=”false</w:t>
            </w:r>
            <w:proofErr w:type="gramEnd"/>
            <w:r w:rsidRPr="4D047E72">
              <w:rPr>
                <w:sz w:val="22"/>
                <w:szCs w:val="22"/>
                <w:lang w:val="en-GB"/>
              </w:rPr>
              <w:t>”/&gt;</w:t>
            </w:r>
          </w:p>
        </w:tc>
        <w:tc>
          <w:tcPr>
            <w:tcW w:w="2268" w:type="dxa"/>
          </w:tcPr>
          <w:p w14:paraId="1D07BDBC" w14:textId="4DDEE4CD" w:rsidR="00267C96" w:rsidRDefault="00267C9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pakollinen</w:t>
            </w:r>
          </w:p>
          <w:p w14:paraId="4B6668D6" w14:textId="77777777" w:rsidR="009A2BE4" w:rsidRPr="0098091F" w:rsidRDefault="009A2BE4" w:rsidP="00B4694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30" w:type="dxa"/>
          </w:tcPr>
          <w:p w14:paraId="028B69F3" w14:textId="77777777" w:rsidR="009A2BE4" w:rsidRPr="0098091F" w:rsidRDefault="009A2BE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6F35FE2C" w14:textId="77777777" w:rsidTr="4D047E72">
        <w:tc>
          <w:tcPr>
            <w:tcW w:w="751" w:type="dxa"/>
          </w:tcPr>
          <w:p w14:paraId="24802835" w14:textId="77777777" w:rsidR="0080427D"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270</w:t>
            </w:r>
          </w:p>
        </w:tc>
        <w:tc>
          <w:tcPr>
            <w:tcW w:w="1705" w:type="dxa"/>
          </w:tcPr>
          <w:p w14:paraId="158BF41F"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lisäseurannassa</w:t>
            </w:r>
          </w:p>
        </w:tc>
        <w:tc>
          <w:tcPr>
            <w:tcW w:w="1094" w:type="dxa"/>
          </w:tcPr>
          <w:p w14:paraId="65635276" w14:textId="77777777" w:rsidR="0080427D" w:rsidRPr="0098091F"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E8C45AA" w14:textId="77777777" w:rsidR="0080427D" w:rsidRPr="002C60BB" w:rsidRDefault="0080427D"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64FFA964" w14:textId="0D302466" w:rsidR="0080427D" w:rsidRPr="0098091F" w:rsidRDefault="003B066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EP, pakollinen kun tieto löytyy Lääketietokannasta</w:t>
            </w:r>
            <w:r w:rsidR="00A35D20" w:rsidRPr="4D047E72">
              <w:rPr>
                <w:sz w:val="22"/>
                <w:szCs w:val="22"/>
              </w:rPr>
              <w:t xml:space="preserve"> ja Valmisteen laji ei ole 9</w:t>
            </w:r>
            <w:r w:rsidR="00DD1BA2" w:rsidRPr="4D047E72">
              <w:rPr>
                <w:sz w:val="22"/>
                <w:szCs w:val="22"/>
              </w:rPr>
              <w:t>.</w:t>
            </w:r>
            <w:r w:rsidRPr="4D047E72">
              <w:rPr>
                <w:sz w:val="22"/>
                <w:szCs w:val="22"/>
              </w:rPr>
              <w:t xml:space="preserve"> </w:t>
            </w:r>
            <w:r w:rsidR="00DD1BA2" w:rsidRPr="4D047E72">
              <w:rPr>
                <w:sz w:val="22"/>
                <w:szCs w:val="22"/>
              </w:rPr>
              <w:t>M</w:t>
            </w:r>
            <w:r w:rsidR="0080427D" w:rsidRPr="4D047E72">
              <w:rPr>
                <w:sz w:val="22"/>
                <w:szCs w:val="22"/>
              </w:rPr>
              <w:t xml:space="preserve">äärätty lääke </w:t>
            </w:r>
            <w:proofErr w:type="gramStart"/>
            <w:r w:rsidR="0080427D" w:rsidRPr="4D047E72">
              <w:rPr>
                <w:sz w:val="22"/>
                <w:szCs w:val="22"/>
              </w:rPr>
              <w:t xml:space="preserve">on Euroopan lääkeviraston julkaisemaan luetteloon lisäseurantaa vaativista lääkkeistä Huom. </w:t>
            </w:r>
            <w:proofErr w:type="spellStart"/>
            <w:r w:rsidR="0080427D" w:rsidRPr="4D047E72">
              <w:rPr>
                <w:sz w:val="22"/>
                <w:szCs w:val="22"/>
                <w:lang w:val="en-US"/>
              </w:rPr>
              <w:t>Kyse</w:t>
            </w:r>
            <w:proofErr w:type="spellEnd"/>
            <w:r w:rsidR="0080427D" w:rsidRPr="4D047E72">
              <w:rPr>
                <w:sz w:val="22"/>
                <w:szCs w:val="22"/>
                <w:lang w:val="en-US"/>
              </w:rPr>
              <w:t xml:space="preserve"> on</w:t>
            </w:r>
            <w:proofErr w:type="gramEnd"/>
            <w:r w:rsidR="0080427D" w:rsidRPr="4D047E72">
              <w:rPr>
                <w:sz w:val="22"/>
                <w:szCs w:val="22"/>
                <w:lang w:val="en-US"/>
              </w:rPr>
              <w:t xml:space="preserve"> ns. </w:t>
            </w:r>
            <w:proofErr w:type="spellStart"/>
            <w:r w:rsidR="0080427D" w:rsidRPr="4D047E72">
              <w:rPr>
                <w:sz w:val="22"/>
                <w:szCs w:val="22"/>
                <w:lang w:val="en-US"/>
              </w:rPr>
              <w:t>musta</w:t>
            </w:r>
            <w:proofErr w:type="spellEnd"/>
            <w:r w:rsidR="0080427D" w:rsidRPr="4D047E72">
              <w:rPr>
                <w:sz w:val="22"/>
                <w:szCs w:val="22"/>
                <w:lang w:val="en-US"/>
              </w:rPr>
              <w:t xml:space="preserve"> </w:t>
            </w:r>
            <w:proofErr w:type="spellStart"/>
            <w:r w:rsidR="0080427D" w:rsidRPr="4D047E72">
              <w:rPr>
                <w:sz w:val="22"/>
                <w:szCs w:val="22"/>
                <w:lang w:val="en-US"/>
              </w:rPr>
              <w:t>kolmio</w:t>
            </w:r>
            <w:proofErr w:type="spellEnd"/>
            <w:r w:rsidR="0080427D" w:rsidRPr="4D047E72">
              <w:rPr>
                <w:sz w:val="22"/>
                <w:szCs w:val="22"/>
                <w:lang w:val="en-US"/>
              </w:rPr>
              <w:t xml:space="preserve"> -</w:t>
            </w:r>
            <w:proofErr w:type="spellStart"/>
            <w:r w:rsidR="0080427D" w:rsidRPr="4D047E72">
              <w:rPr>
                <w:sz w:val="22"/>
                <w:szCs w:val="22"/>
                <w:lang w:val="en-US"/>
              </w:rPr>
              <w:t>valmisteista</w:t>
            </w:r>
            <w:proofErr w:type="spellEnd"/>
            <w:r w:rsidR="0080427D" w:rsidRPr="4D047E72">
              <w:rPr>
                <w:sz w:val="22"/>
                <w:szCs w:val="22"/>
                <w:lang w:val="en-US"/>
              </w:rPr>
              <w:t>.</w:t>
            </w:r>
          </w:p>
        </w:tc>
        <w:tc>
          <w:tcPr>
            <w:tcW w:w="930" w:type="dxa"/>
          </w:tcPr>
          <w:p w14:paraId="53450835" w14:textId="77777777" w:rsidR="0080427D" w:rsidRPr="0098091F" w:rsidRDefault="0080427D" w:rsidP="0080427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8091F" w:rsidRPr="0098091F" w14:paraId="11455E06" w14:textId="77777777" w:rsidTr="4D047E72">
        <w:tc>
          <w:tcPr>
            <w:tcW w:w="751" w:type="dxa"/>
          </w:tcPr>
          <w:p w14:paraId="711D786C"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271</w:t>
            </w:r>
          </w:p>
        </w:tc>
        <w:tc>
          <w:tcPr>
            <w:tcW w:w="1705" w:type="dxa"/>
          </w:tcPr>
          <w:p w14:paraId="27751B11" w14:textId="77777777" w:rsidR="00833DCA" w:rsidRPr="0098091F" w:rsidRDefault="000E1431"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b</w:t>
            </w:r>
            <w:r w:rsidR="00833DCA" w:rsidRPr="4D047E72">
              <w:rPr>
                <w:sz w:val="22"/>
                <w:szCs w:val="22"/>
              </w:rPr>
              <w:t>iologinen lääke</w:t>
            </w:r>
          </w:p>
        </w:tc>
        <w:tc>
          <w:tcPr>
            <w:tcW w:w="1094" w:type="dxa"/>
          </w:tcPr>
          <w:p w14:paraId="7051C985"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797FDD4F"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776BBE1C" w14:textId="2ACEB976" w:rsidR="00833DCA" w:rsidRPr="002C60BB" w:rsidRDefault="00D51A3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EB0400" w:rsidRPr="4D047E72">
              <w:rPr>
                <w:sz w:val="22"/>
                <w:szCs w:val="22"/>
              </w:rPr>
              <w:t xml:space="preserve"> </w:t>
            </w:r>
            <w:r w:rsidR="00B46DF8" w:rsidRPr="4D047E72">
              <w:rPr>
                <w:sz w:val="22"/>
                <w:szCs w:val="22"/>
              </w:rPr>
              <w:t>Biologinen lääke tarkoittaa sellaista lääkettä, joka sisältää yhtä tai useaa vaikuttavaa ainetta, joka on biologinen aine ja biologisen lähteen valmistama tai sellaisesta peräisin.</w:t>
            </w:r>
          </w:p>
        </w:tc>
        <w:tc>
          <w:tcPr>
            <w:tcW w:w="930" w:type="dxa"/>
          </w:tcPr>
          <w:p w14:paraId="1B3666EB"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4D443242" w14:textId="77777777" w:rsidTr="4D047E72">
        <w:tc>
          <w:tcPr>
            <w:tcW w:w="751" w:type="dxa"/>
          </w:tcPr>
          <w:p w14:paraId="47F03DA5"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272</w:t>
            </w:r>
          </w:p>
        </w:tc>
        <w:tc>
          <w:tcPr>
            <w:tcW w:w="1705" w:type="dxa"/>
          </w:tcPr>
          <w:p w14:paraId="71623715"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proofErr w:type="spellStart"/>
            <w:r w:rsidRPr="4D047E72">
              <w:rPr>
                <w:sz w:val="22"/>
                <w:szCs w:val="22"/>
              </w:rPr>
              <w:t>b</w:t>
            </w:r>
            <w:r w:rsidR="00833DCA" w:rsidRPr="4D047E72">
              <w:rPr>
                <w:sz w:val="22"/>
                <w:szCs w:val="22"/>
              </w:rPr>
              <w:t>iosimilaari</w:t>
            </w:r>
            <w:proofErr w:type="spellEnd"/>
          </w:p>
        </w:tc>
        <w:tc>
          <w:tcPr>
            <w:tcW w:w="1094" w:type="dxa"/>
          </w:tcPr>
          <w:p w14:paraId="03541BCC"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2B672BD4" w14:textId="77777777" w:rsidR="00833DCA" w:rsidRPr="002C60BB"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019EBDD6" w14:textId="0F7054A7" w:rsidR="00833DCA" w:rsidRPr="002C60BB" w:rsidRDefault="00FC203F"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proofErr w:type="spellStart"/>
            <w:r w:rsidR="00B46DF8" w:rsidRPr="4D047E72">
              <w:rPr>
                <w:sz w:val="22"/>
                <w:szCs w:val="22"/>
              </w:rPr>
              <w:t>Biosimilaari</w:t>
            </w:r>
            <w:proofErr w:type="spellEnd"/>
            <w:r w:rsidR="00B46DF8" w:rsidRPr="4D047E72">
              <w:rPr>
                <w:sz w:val="22"/>
                <w:szCs w:val="22"/>
              </w:rPr>
              <w:t xml:space="preserve"> tarkoittaa sellaista biologista lääkettä, joka on kehitetty samankaltaiseksi ja vertailukelpoiseksi alkuperäislääkkeenä tunnetun biologisen viitevalmisteensa kanssa.</w:t>
            </w:r>
          </w:p>
        </w:tc>
        <w:tc>
          <w:tcPr>
            <w:tcW w:w="930" w:type="dxa"/>
          </w:tcPr>
          <w:p w14:paraId="7DBBF922" w14:textId="77777777" w:rsidR="00833DCA" w:rsidRPr="002C60BB" w:rsidRDefault="00833DCA" w:rsidP="00833DC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8091F" w:rsidRPr="0098091F" w14:paraId="21037A36" w14:textId="77777777" w:rsidTr="4D047E72">
        <w:tc>
          <w:tcPr>
            <w:tcW w:w="751" w:type="dxa"/>
          </w:tcPr>
          <w:p w14:paraId="464A2767"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273</w:t>
            </w:r>
          </w:p>
        </w:tc>
        <w:tc>
          <w:tcPr>
            <w:tcW w:w="1705" w:type="dxa"/>
          </w:tcPr>
          <w:p w14:paraId="2FFC5D2F" w14:textId="77777777" w:rsidR="00833DCA" w:rsidRPr="0098091F" w:rsidRDefault="00842B2C"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w:t>
            </w:r>
            <w:r w:rsidR="00833DCA" w:rsidRPr="4D047E72">
              <w:rPr>
                <w:sz w:val="22"/>
                <w:szCs w:val="22"/>
              </w:rPr>
              <w:t>erustelu muun kuin edullisimman biologisen lääkkeen käytölle</w:t>
            </w:r>
          </w:p>
        </w:tc>
        <w:tc>
          <w:tcPr>
            <w:tcW w:w="1094" w:type="dxa"/>
          </w:tcPr>
          <w:p w14:paraId="5AA393F1"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0D6E35DF"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=”ST”</w:t>
            </w:r>
          </w:p>
          <w:p w14:paraId="2D73CFF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w:t>
            </w:r>
            <w:proofErr w:type="spellStart"/>
            <w:r w:rsidRPr="4D047E72">
              <w:rPr>
                <w:sz w:val="22"/>
                <w:szCs w:val="22"/>
                <w:lang w:val="en-GB"/>
              </w:rPr>
              <w:t>teksti</w:t>
            </w:r>
            <w:proofErr w:type="spellEnd"/>
            <w:r w:rsidRPr="4D047E72">
              <w:rPr>
                <w:sz w:val="22"/>
                <w:szCs w:val="22"/>
                <w:lang w:val="en-GB"/>
              </w:rPr>
              <w:t>&lt;/value&gt;</w:t>
            </w:r>
          </w:p>
        </w:tc>
        <w:tc>
          <w:tcPr>
            <w:tcW w:w="2268" w:type="dxa"/>
          </w:tcPr>
          <w:p w14:paraId="537C08F4" w14:textId="77777777" w:rsidR="00833DCA"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perustelu muun kuin edullisimman biologisen lääkkeen käytölle vapaamuotoisena tekstinä</w:t>
            </w:r>
          </w:p>
        </w:tc>
        <w:tc>
          <w:tcPr>
            <w:tcW w:w="930" w:type="dxa"/>
          </w:tcPr>
          <w:p w14:paraId="54D057E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 xml:space="preserve">max200 </w:t>
            </w:r>
            <w:proofErr w:type="spellStart"/>
            <w:r w:rsidRPr="4D047E72">
              <w:rPr>
                <w:sz w:val="22"/>
                <w:szCs w:val="22"/>
              </w:rPr>
              <w:t>mkiä</w:t>
            </w:r>
            <w:proofErr w:type="spellEnd"/>
          </w:p>
        </w:tc>
      </w:tr>
      <w:tr w:rsidR="0098091F" w:rsidRPr="0098091F" w14:paraId="168A9746" w14:textId="77777777" w:rsidTr="4D047E72">
        <w:tc>
          <w:tcPr>
            <w:tcW w:w="751" w:type="dxa"/>
          </w:tcPr>
          <w:p w14:paraId="77516FD6" w14:textId="77777777" w:rsidR="00833DCA"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274</w:t>
            </w:r>
          </w:p>
        </w:tc>
        <w:tc>
          <w:tcPr>
            <w:tcW w:w="1705" w:type="dxa"/>
          </w:tcPr>
          <w:p w14:paraId="7291BA4D"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lääkeryhmä</w:t>
            </w:r>
          </w:p>
        </w:tc>
        <w:tc>
          <w:tcPr>
            <w:tcW w:w="1094" w:type="dxa"/>
          </w:tcPr>
          <w:p w14:paraId="676A80B0"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ST</w:t>
            </w:r>
          </w:p>
        </w:tc>
        <w:tc>
          <w:tcPr>
            <w:tcW w:w="2829" w:type="dxa"/>
          </w:tcPr>
          <w:p w14:paraId="5B01FFC2"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&lt;value </w:t>
            </w:r>
            <w:proofErr w:type="spellStart"/>
            <w:proofErr w:type="gramStart"/>
            <w:r w:rsidRPr="4D047E72">
              <w:rPr>
                <w:sz w:val="22"/>
                <w:szCs w:val="22"/>
                <w:lang w:val="en-GB"/>
              </w:rPr>
              <w:t>xsi:type</w:t>
            </w:r>
            <w:proofErr w:type="spellEnd"/>
            <w:proofErr w:type="gramEnd"/>
            <w:r w:rsidRPr="4D047E72">
              <w:rPr>
                <w:sz w:val="22"/>
                <w:szCs w:val="22"/>
                <w:lang w:val="en-GB"/>
              </w:rPr>
              <w:t>=”ST”</w:t>
            </w:r>
          </w:p>
          <w:p w14:paraId="6CE0B938"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&gt;</w:t>
            </w:r>
            <w:proofErr w:type="spellStart"/>
            <w:r w:rsidRPr="4D047E72">
              <w:rPr>
                <w:sz w:val="22"/>
                <w:szCs w:val="22"/>
                <w:lang w:val="en-GB"/>
              </w:rPr>
              <w:t>teksti</w:t>
            </w:r>
            <w:proofErr w:type="spellEnd"/>
            <w:r w:rsidRPr="4D047E72">
              <w:rPr>
                <w:sz w:val="22"/>
                <w:szCs w:val="22"/>
                <w:lang w:val="en-GB"/>
              </w:rPr>
              <w:t>&lt;/value&gt;</w:t>
            </w:r>
          </w:p>
        </w:tc>
        <w:tc>
          <w:tcPr>
            <w:tcW w:w="2268" w:type="dxa"/>
          </w:tcPr>
          <w:p w14:paraId="4C436DB9" w14:textId="3C4938A8" w:rsidR="00833DCA" w:rsidRPr="002C60BB" w:rsidRDefault="00A04215"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A35D20" w:rsidRPr="4D047E72">
              <w:rPr>
                <w:sz w:val="22"/>
                <w:szCs w:val="22"/>
              </w:rPr>
              <w:t xml:space="preserve"> ja Valmisteen laji ei ole 9</w:t>
            </w:r>
            <w:r w:rsidRPr="4D047E72">
              <w:rPr>
                <w:sz w:val="22"/>
                <w:szCs w:val="22"/>
              </w:rPr>
              <w:t xml:space="preserve">. </w:t>
            </w:r>
            <w:r w:rsidR="00CC1F5B" w:rsidRPr="4D047E72">
              <w:rPr>
                <w:sz w:val="22"/>
                <w:szCs w:val="22"/>
              </w:rPr>
              <w:t>B</w:t>
            </w:r>
            <w:r w:rsidR="00B46DF8" w:rsidRPr="4D047E72">
              <w:rPr>
                <w:sz w:val="22"/>
                <w:szCs w:val="22"/>
              </w:rPr>
              <w:t xml:space="preserve">iologisen lääkkeen ryhmätieto, joka sisältää biologiset lääkkeet ja niiden </w:t>
            </w:r>
            <w:proofErr w:type="spellStart"/>
            <w:r w:rsidR="00B46DF8" w:rsidRPr="4D047E72">
              <w:rPr>
                <w:sz w:val="22"/>
                <w:szCs w:val="22"/>
              </w:rPr>
              <w:t>biosimilaarit</w:t>
            </w:r>
            <w:proofErr w:type="spellEnd"/>
          </w:p>
        </w:tc>
        <w:tc>
          <w:tcPr>
            <w:tcW w:w="930" w:type="dxa"/>
          </w:tcPr>
          <w:p w14:paraId="3C8DCB77" w14:textId="77777777" w:rsidR="00833DCA" w:rsidRPr="0098091F" w:rsidRDefault="00833DCA"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US"/>
              </w:rPr>
            </w:pPr>
            <w:r w:rsidRPr="4D047E72">
              <w:rPr>
                <w:sz w:val="22"/>
                <w:szCs w:val="22"/>
              </w:rPr>
              <w:t xml:space="preserve">max200 </w:t>
            </w:r>
            <w:proofErr w:type="spellStart"/>
            <w:r w:rsidRPr="4D047E72">
              <w:rPr>
                <w:sz w:val="22"/>
                <w:szCs w:val="22"/>
              </w:rPr>
              <w:t>mkiä</w:t>
            </w:r>
            <w:proofErr w:type="spellEnd"/>
          </w:p>
        </w:tc>
      </w:tr>
      <w:tr w:rsidR="0098091F" w:rsidRPr="0098091F" w14:paraId="7EE3B2E0" w14:textId="77777777" w:rsidTr="4D047E72">
        <w:tc>
          <w:tcPr>
            <w:tcW w:w="751" w:type="dxa"/>
          </w:tcPr>
          <w:p w14:paraId="413D6CB7" w14:textId="77777777" w:rsidR="00B46DF8" w:rsidRPr="0098091F" w:rsidRDefault="00073DE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716D89F">
              <w:rPr>
                <w:sz w:val="22"/>
                <w:szCs w:val="22"/>
                <w:lang w:val="en-GB"/>
              </w:rPr>
              <w:t>275</w:t>
            </w:r>
          </w:p>
        </w:tc>
        <w:tc>
          <w:tcPr>
            <w:tcW w:w="1705" w:type="dxa"/>
          </w:tcPr>
          <w:p w14:paraId="3158C1F1"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veri- tai plasmaperäinen valmiste</w:t>
            </w:r>
          </w:p>
        </w:tc>
        <w:tc>
          <w:tcPr>
            <w:tcW w:w="1094" w:type="dxa"/>
          </w:tcPr>
          <w:p w14:paraId="01251253" w14:textId="77777777" w:rsidR="00B46DF8" w:rsidRPr="0098091F"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lang w:val="en-GB"/>
              </w:rPr>
            </w:pPr>
            <w:r w:rsidRPr="4D047E72">
              <w:rPr>
                <w:sz w:val="22"/>
                <w:szCs w:val="22"/>
                <w:lang w:val="en-GB"/>
              </w:rPr>
              <w:t xml:space="preserve">CE </w:t>
            </w:r>
          </w:p>
        </w:tc>
        <w:tc>
          <w:tcPr>
            <w:tcW w:w="2829" w:type="dxa"/>
          </w:tcPr>
          <w:p w14:paraId="4045D965" w14:textId="77777777" w:rsidR="00B46DF8" w:rsidRPr="002C60BB" w:rsidRDefault="00B46DF8"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&lt;</w:t>
            </w:r>
            <w:proofErr w:type="spellStart"/>
            <w:r w:rsidRPr="4D047E72">
              <w:rPr>
                <w:sz w:val="22"/>
                <w:szCs w:val="22"/>
              </w:rPr>
              <w:t>value</w:t>
            </w:r>
            <w:proofErr w:type="spellEnd"/>
            <w:r w:rsidRPr="4D047E72">
              <w:rPr>
                <w:sz w:val="22"/>
                <w:szCs w:val="22"/>
              </w:rPr>
              <w:t xml:space="preserve"> </w:t>
            </w:r>
            <w:proofErr w:type="spellStart"/>
            <w:proofErr w:type="gramStart"/>
            <w:r w:rsidRPr="4D047E72">
              <w:rPr>
                <w:sz w:val="22"/>
                <w:szCs w:val="22"/>
              </w:rPr>
              <w:t>xsi:type</w:t>
            </w:r>
            <w:proofErr w:type="spellEnd"/>
            <w:proofErr w:type="gramEnd"/>
            <w:r w:rsidRPr="4D047E72">
              <w:rPr>
                <w:sz w:val="22"/>
                <w:szCs w:val="22"/>
              </w:rPr>
              <w:t xml:space="preserve">=”CE” </w:t>
            </w:r>
            <w:proofErr w:type="spellStart"/>
            <w:r w:rsidRPr="4D047E72">
              <w:rPr>
                <w:sz w:val="22"/>
                <w:szCs w:val="22"/>
              </w:rPr>
              <w:t>code</w:t>
            </w:r>
            <w:proofErr w:type="spellEnd"/>
            <w:r w:rsidRPr="4D047E72">
              <w:rPr>
                <w:sz w:val="22"/>
                <w:szCs w:val="22"/>
              </w:rPr>
              <w:t xml:space="preserve">=”” </w:t>
            </w:r>
            <w:proofErr w:type="spellStart"/>
            <w:r w:rsidRPr="4D047E72">
              <w:rPr>
                <w:sz w:val="22"/>
                <w:szCs w:val="22"/>
              </w:rPr>
              <w:t>codeSystem</w:t>
            </w:r>
            <w:proofErr w:type="spellEnd"/>
            <w:r w:rsidRPr="4D047E72">
              <w:rPr>
                <w:sz w:val="22"/>
                <w:szCs w:val="22"/>
              </w:rPr>
              <w:t xml:space="preserve">=”1.2.246.537.6.112.2007" </w:t>
            </w:r>
            <w:proofErr w:type="spellStart"/>
            <w:r w:rsidRPr="4D047E72">
              <w:rPr>
                <w:sz w:val="22"/>
                <w:szCs w:val="22"/>
              </w:rPr>
              <w:t>codeSystemName</w:t>
            </w:r>
            <w:proofErr w:type="spellEnd"/>
            <w:r w:rsidRPr="4D047E72">
              <w:rPr>
                <w:sz w:val="22"/>
                <w:szCs w:val="22"/>
              </w:rPr>
              <w:t>="AR/YDIN - Kyllä/Ei/Ei tietoa"/&gt;</w:t>
            </w:r>
          </w:p>
        </w:tc>
        <w:tc>
          <w:tcPr>
            <w:tcW w:w="2268" w:type="dxa"/>
          </w:tcPr>
          <w:p w14:paraId="4F7D4380" w14:textId="05729EB4" w:rsidR="00B46DF8" w:rsidRPr="002C60BB" w:rsidRDefault="00905306" w:rsidP="4D047E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D047E72">
              <w:rPr>
                <w:sz w:val="22"/>
                <w:szCs w:val="22"/>
              </w:rPr>
              <w:t>EP, pakollinen kun tieto löytyy Lääketietokannasta</w:t>
            </w:r>
            <w:r w:rsidR="001B1989" w:rsidRPr="4D047E72">
              <w:rPr>
                <w:sz w:val="22"/>
                <w:szCs w:val="22"/>
              </w:rPr>
              <w:t xml:space="preserve"> ja Valmisteen laji ei ole 9</w:t>
            </w:r>
            <w:r w:rsidRPr="4D047E72">
              <w:rPr>
                <w:sz w:val="22"/>
                <w:szCs w:val="22"/>
              </w:rPr>
              <w:t xml:space="preserve">. </w:t>
            </w:r>
            <w:r w:rsidR="001C3A19" w:rsidRPr="4D047E72">
              <w:rPr>
                <w:sz w:val="22"/>
                <w:szCs w:val="22"/>
              </w:rPr>
              <w:t>O</w:t>
            </w:r>
            <w:r w:rsidR="00B46DF8" w:rsidRPr="4D047E72">
              <w:rPr>
                <w:sz w:val="22"/>
                <w:szCs w:val="22"/>
              </w:rPr>
              <w:t>nko määrätty lääke veri- tai plasmaperäinen valmiste</w:t>
            </w:r>
          </w:p>
        </w:tc>
        <w:tc>
          <w:tcPr>
            <w:tcW w:w="930" w:type="dxa"/>
          </w:tcPr>
          <w:p w14:paraId="472D9F03" w14:textId="77777777" w:rsidR="00B46DF8" w:rsidRPr="002C60BB" w:rsidRDefault="00B46DF8" w:rsidP="00B46DF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6A180332"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DC113D2" w14:textId="77777777" w:rsidR="001E425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sa on P, PA, Z, ZA ja blanko.</w:t>
      </w:r>
    </w:p>
    <w:p w14:paraId="37487528" w14:textId="77777777" w:rsidR="001E4252" w:rsidRDefault="001E42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653D84" w14:textId="73E3FF0F" w:rsidR="0077747B" w:rsidRDefault="00CA5C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Mikäli </w:t>
      </w:r>
      <w:r w:rsidR="009204B7">
        <w:t>ehdollisesti pakollista tietoa ei tuoda lääkemääräyksellä, ks. luku 2.1 ohjeistus tyhjien tietojen tuomisesta.</w:t>
      </w:r>
    </w:p>
    <w:p w14:paraId="2DA237EF"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463C6940" w14:textId="77777777" w:rsidR="00221615" w:rsidRDefault="002216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Lääkemääräyksen muissa tiedoissa </w:t>
      </w:r>
      <w:proofErr w:type="spellStart"/>
      <w:r>
        <w:t>bo</w:t>
      </w:r>
      <w:r w:rsidR="00BE46D3">
        <w:t>olean</w:t>
      </w:r>
      <w:proofErr w:type="spellEnd"/>
      <w:r w:rsidR="00BE46D3">
        <w:t>-tietotyypin tiedot ovat</w:t>
      </w:r>
      <w:r>
        <w:t xml:space="preserve"> pakollisia (sanomassa on tuotava arvo kyllä tai ei).</w:t>
      </w:r>
    </w:p>
    <w:p w14:paraId="3029D0EF" w14:textId="77777777" w:rsidR="00D42702" w:rsidRDefault="00D4270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ACB3B06" w14:textId="77777777" w:rsidR="00125653" w:rsidRDefault="001256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0A329D0" w14:textId="28D36943" w:rsidR="00441818" w:rsidRDefault="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E37168">
        <w:rPr>
          <w:lang w:val="en-US"/>
        </w:rPr>
        <w:t>Esim</w:t>
      </w:r>
      <w:r w:rsidR="00B014DB">
        <w:rPr>
          <w:lang w:val="en-US"/>
        </w:rPr>
        <w:t>erkki</w:t>
      </w:r>
      <w:proofErr w:type="spellEnd"/>
      <w:r w:rsidR="00B014DB">
        <w:rPr>
          <w:lang w:val="en-US"/>
        </w:rPr>
        <w:t>:</w:t>
      </w:r>
      <w:r w:rsidRPr="00E37168">
        <w:rPr>
          <w:lang w:val="en-US"/>
        </w:rPr>
        <w:t xml:space="preserve"> </w:t>
      </w:r>
    </w:p>
    <w:p w14:paraId="2505F4A9" w14:textId="77777777" w:rsidR="00CF674A" w:rsidRPr="00E37168" w:rsidRDefault="00CF674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49C7AB0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&lt;</w:t>
      </w:r>
      <w:r w:rsidRPr="0013081A">
        <w:rPr>
          <w:rFonts w:ascii="Arial" w:hAnsi="Arial" w:cs="Arial"/>
          <w:color w:val="800000"/>
          <w:sz w:val="22"/>
          <w:szCs w:val="22"/>
          <w:highlight w:val="white"/>
          <w:lang w:val="en-US"/>
        </w:rPr>
        <w:t>component</w:t>
      </w:r>
      <w:r w:rsidRPr="0013081A">
        <w:rPr>
          <w:rFonts w:ascii="Arial" w:hAnsi="Arial" w:cs="Arial"/>
          <w:sz w:val="22"/>
          <w:szCs w:val="22"/>
          <w:lang w:val="en-US"/>
        </w:rPr>
        <w:t>&gt;</w:t>
      </w:r>
    </w:p>
    <w:p w14:paraId="04CF70D0" w14:textId="77777777" w:rsidR="00441818" w:rsidRPr="0013081A"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13081A">
        <w:rPr>
          <w:rFonts w:ascii="Arial" w:hAnsi="Arial" w:cs="Arial"/>
          <w:sz w:val="22"/>
          <w:szCs w:val="22"/>
          <w:lang w:val="en-US"/>
        </w:rPr>
        <w:tab/>
        <w:t>&lt;</w:t>
      </w:r>
      <w:r w:rsidRPr="0013081A">
        <w:rPr>
          <w:rFonts w:ascii="Arial" w:hAnsi="Arial" w:cs="Arial"/>
          <w:color w:val="800000"/>
          <w:sz w:val="22"/>
          <w:szCs w:val="22"/>
          <w:highlight w:val="white"/>
          <w:lang w:val="en-US"/>
        </w:rPr>
        <w:t>observation</w:t>
      </w:r>
      <w:r w:rsidRPr="0013081A">
        <w:rPr>
          <w:rFonts w:ascii="Arial" w:hAnsi="Arial" w:cs="Arial"/>
          <w:sz w:val="22"/>
          <w:szCs w:val="22"/>
          <w:lang w:val="en-US"/>
        </w:rPr>
        <w:t xml:space="preserve"> </w:t>
      </w:r>
      <w:proofErr w:type="spellStart"/>
      <w:r w:rsidRPr="0013081A">
        <w:rPr>
          <w:rFonts w:ascii="Arial" w:hAnsi="Arial" w:cs="Arial"/>
          <w:color w:val="FF0000"/>
          <w:sz w:val="22"/>
          <w:szCs w:val="22"/>
          <w:highlight w:val="white"/>
          <w:lang w:val="en-US"/>
        </w:rPr>
        <w:t>classCode</w:t>
      </w:r>
      <w:proofErr w:type="spellEnd"/>
      <w:r w:rsidRPr="0013081A">
        <w:rPr>
          <w:rFonts w:ascii="Arial" w:hAnsi="Arial" w:cs="Arial"/>
          <w:sz w:val="22"/>
          <w:szCs w:val="22"/>
          <w:lang w:val="en-US"/>
        </w:rPr>
        <w:t xml:space="preserve">="OBS" </w:t>
      </w:r>
      <w:proofErr w:type="spellStart"/>
      <w:r w:rsidRPr="0013081A">
        <w:rPr>
          <w:rFonts w:ascii="Arial" w:hAnsi="Arial" w:cs="Arial"/>
          <w:color w:val="FF0000"/>
          <w:sz w:val="22"/>
          <w:szCs w:val="22"/>
          <w:highlight w:val="white"/>
          <w:lang w:val="en-US"/>
        </w:rPr>
        <w:t>moodCode</w:t>
      </w:r>
      <w:proofErr w:type="spellEnd"/>
      <w:r w:rsidRPr="0013081A">
        <w:rPr>
          <w:rFonts w:ascii="Arial" w:hAnsi="Arial" w:cs="Arial"/>
          <w:sz w:val="22"/>
          <w:szCs w:val="22"/>
          <w:lang w:val="en-US"/>
        </w:rPr>
        <w:t>="EVN"&gt;</w:t>
      </w:r>
    </w:p>
    <w:p w14:paraId="5E3600CD" w14:textId="77753B7D"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t>&lt;</w:t>
      </w:r>
      <w:r w:rsidRPr="0013081A">
        <w:rPr>
          <w:rFonts w:ascii="Arial" w:hAnsi="Arial" w:cs="Arial"/>
          <w:color w:val="800000"/>
          <w:sz w:val="22"/>
          <w:szCs w:val="22"/>
          <w:highlight w:val="white"/>
          <w:lang w:val="en-US"/>
        </w:rPr>
        <w:t>code</w:t>
      </w:r>
      <w:r w:rsidRPr="0013081A">
        <w:rPr>
          <w:rFonts w:ascii="Arial" w:hAnsi="Arial" w:cs="Arial"/>
          <w:sz w:val="22"/>
          <w:szCs w:val="22"/>
          <w:lang w:val="en-US"/>
        </w:rPr>
        <w:t xml:space="preserve"> </w:t>
      </w:r>
      <w:r w:rsidRPr="0013081A">
        <w:rPr>
          <w:rFonts w:ascii="Arial" w:hAnsi="Arial" w:cs="Arial"/>
          <w:color w:val="FF0000"/>
          <w:sz w:val="22"/>
          <w:szCs w:val="22"/>
          <w:highlight w:val="white"/>
          <w:lang w:val="en-US"/>
        </w:rPr>
        <w:t>code</w:t>
      </w:r>
      <w:r w:rsidRPr="0013081A">
        <w:rPr>
          <w:rFonts w:ascii="Arial" w:hAnsi="Arial" w:cs="Arial"/>
          <w:sz w:val="22"/>
          <w:szCs w:val="22"/>
          <w:lang w:val="en-US"/>
        </w:rPr>
        <w:t xml:space="preserve">="67" </w:t>
      </w:r>
      <w:proofErr w:type="spellStart"/>
      <w:r w:rsidRPr="0013081A">
        <w:rPr>
          <w:rFonts w:ascii="Arial" w:hAnsi="Arial" w:cs="Arial"/>
          <w:color w:val="FF0000"/>
          <w:sz w:val="22"/>
          <w:szCs w:val="22"/>
          <w:highlight w:val="white"/>
          <w:lang w:val="en-US"/>
        </w:rPr>
        <w:t>codeSystem</w:t>
      </w:r>
      <w:proofErr w:type="spellEnd"/>
      <w:r w:rsidRPr="0013081A">
        <w:rPr>
          <w:rFonts w:ascii="Arial" w:hAnsi="Arial" w:cs="Arial"/>
          <w:sz w:val="22"/>
          <w:szCs w:val="22"/>
          <w:lang w:val="en-US"/>
        </w:rPr>
        <w:t>="1.2.246.537.6.12.2002.126"</w:t>
      </w:r>
      <w:r w:rsidR="00B014DB">
        <w:rPr>
          <w:rFonts w:ascii="Arial" w:hAnsi="Arial" w:cs="Arial"/>
          <w:sz w:val="22"/>
          <w:szCs w:val="22"/>
          <w:lang w:val="en-US"/>
        </w:rPr>
        <w:t xml:space="preserve"> </w:t>
      </w:r>
      <w:proofErr w:type="spellStart"/>
      <w:r w:rsidRPr="0013081A">
        <w:rPr>
          <w:rFonts w:ascii="Arial" w:hAnsi="Arial" w:cs="Arial"/>
          <w:color w:val="FF0000"/>
          <w:sz w:val="22"/>
          <w:szCs w:val="22"/>
          <w:highlight w:val="white"/>
          <w:lang w:val="en-US"/>
        </w:rPr>
        <w:t>displayName</w:t>
      </w:r>
      <w:proofErr w:type="spellEnd"/>
      <w:r w:rsidRPr="0013081A">
        <w:rPr>
          <w:rFonts w:ascii="Arial" w:hAnsi="Arial" w:cs="Arial"/>
          <w:sz w:val="22"/>
          <w:szCs w:val="22"/>
          <w:lang w:val="en-US"/>
        </w:rPr>
        <w:t>="</w:t>
      </w:r>
      <w:proofErr w:type="spellStart"/>
      <w:r w:rsidRPr="0013081A">
        <w:rPr>
          <w:rFonts w:ascii="Arial" w:hAnsi="Arial" w:cs="Arial"/>
          <w:sz w:val="22"/>
          <w:szCs w:val="22"/>
          <w:lang w:val="en-US"/>
        </w:rPr>
        <w:t>Hoitolaji</w:t>
      </w:r>
      <w:proofErr w:type="spellEnd"/>
      <w:r w:rsidRPr="0013081A">
        <w:rPr>
          <w:rFonts w:ascii="Arial" w:hAnsi="Arial" w:cs="Arial"/>
          <w:sz w:val="22"/>
          <w:szCs w:val="22"/>
          <w:lang w:val="en-US"/>
        </w:rPr>
        <w:t>"/&gt;</w:t>
      </w:r>
    </w:p>
    <w:p w14:paraId="411E0FCB" w14:textId="30690A64" w:rsidR="00441818" w:rsidRPr="0013081A" w:rsidRDefault="00441818" w:rsidP="00B014DB">
      <w:pPr>
        <w:tabs>
          <w:tab w:val="left" w:pos="300"/>
          <w:tab w:val="left" w:pos="567"/>
          <w:tab w:val="left" w:pos="851"/>
          <w:tab w:val="left" w:pos="1134"/>
        </w:tabs>
        <w:autoSpaceDE w:val="0"/>
        <w:autoSpaceDN w:val="0"/>
        <w:adjustRightInd w:val="0"/>
        <w:ind w:left="851" w:hanging="851"/>
        <w:rPr>
          <w:rFonts w:ascii="Arial" w:hAnsi="Arial" w:cs="Arial"/>
          <w:sz w:val="22"/>
          <w:szCs w:val="22"/>
          <w:lang w:val="en-US"/>
        </w:rPr>
      </w:pPr>
      <w:r w:rsidRPr="0013081A">
        <w:rPr>
          <w:rFonts w:ascii="Arial" w:hAnsi="Arial" w:cs="Arial"/>
          <w:sz w:val="22"/>
          <w:szCs w:val="22"/>
          <w:lang w:val="en-US"/>
        </w:rPr>
        <w:tab/>
      </w:r>
      <w:r w:rsidRPr="0013081A">
        <w:rPr>
          <w:rFonts w:ascii="Arial" w:hAnsi="Arial" w:cs="Arial"/>
          <w:sz w:val="22"/>
          <w:szCs w:val="22"/>
          <w:lang w:val="en-US"/>
        </w:rPr>
        <w:tab/>
      </w:r>
      <w:r w:rsidRPr="00D32773">
        <w:rPr>
          <w:rFonts w:ascii="Arial" w:hAnsi="Arial" w:cs="Arial"/>
          <w:sz w:val="22"/>
          <w:szCs w:val="22"/>
          <w:lang w:val="en-US"/>
        </w:rPr>
        <w:t>&lt;</w:t>
      </w:r>
      <w:r w:rsidRPr="00D32773">
        <w:rPr>
          <w:rFonts w:ascii="Arial" w:hAnsi="Arial" w:cs="Arial"/>
          <w:color w:val="800000"/>
          <w:sz w:val="22"/>
          <w:szCs w:val="22"/>
          <w:highlight w:val="white"/>
          <w:lang w:val="en-US"/>
        </w:rPr>
        <w:t>value</w:t>
      </w:r>
      <w:r w:rsidRPr="00D32773">
        <w:rPr>
          <w:rFonts w:ascii="Arial" w:hAnsi="Arial" w:cs="Arial"/>
          <w:sz w:val="22"/>
          <w:szCs w:val="22"/>
          <w:lang w:val="en-US"/>
        </w:rPr>
        <w:t xml:space="preserve"> </w:t>
      </w:r>
      <w:r w:rsidRPr="00D32773">
        <w:rPr>
          <w:rFonts w:ascii="Arial" w:hAnsi="Arial" w:cs="Arial"/>
          <w:color w:val="FF0000"/>
          <w:sz w:val="22"/>
          <w:szCs w:val="22"/>
          <w:highlight w:val="white"/>
          <w:lang w:val="en-US"/>
        </w:rPr>
        <w:t>code</w:t>
      </w:r>
      <w:r w:rsidRPr="00D32773">
        <w:rPr>
          <w:rFonts w:ascii="Arial" w:hAnsi="Arial" w:cs="Arial"/>
          <w:sz w:val="22"/>
          <w:szCs w:val="22"/>
          <w:lang w:val="en-US"/>
        </w:rPr>
        <w:t xml:space="preserve">="M" </w:t>
      </w:r>
      <w:proofErr w:type="spellStart"/>
      <w:r w:rsidRPr="00D32773">
        <w:rPr>
          <w:rFonts w:ascii="Arial" w:hAnsi="Arial" w:cs="Arial"/>
          <w:color w:val="FF0000"/>
          <w:sz w:val="22"/>
          <w:szCs w:val="22"/>
          <w:highlight w:val="white"/>
          <w:lang w:val="en-US"/>
        </w:rPr>
        <w:t>codeSystem</w:t>
      </w:r>
      <w:proofErr w:type="spellEnd"/>
      <w:r w:rsidRPr="00D32773">
        <w:rPr>
          <w:rFonts w:ascii="Arial" w:hAnsi="Arial" w:cs="Arial"/>
          <w:sz w:val="22"/>
          <w:szCs w:val="22"/>
          <w:lang w:val="en-US"/>
        </w:rPr>
        <w:t>="1.2.246.537.5.40101.2006"</w:t>
      </w:r>
      <w:r w:rsidR="00B014DB" w:rsidRPr="00D32773">
        <w:rPr>
          <w:rFonts w:ascii="Arial" w:hAnsi="Arial" w:cs="Arial"/>
          <w:sz w:val="22"/>
          <w:szCs w:val="22"/>
          <w:lang w:val="en-US"/>
        </w:rPr>
        <w:t xml:space="preserve"> </w:t>
      </w:r>
      <w:proofErr w:type="spellStart"/>
      <w:r w:rsidRPr="00D32773">
        <w:rPr>
          <w:rFonts w:ascii="Arial" w:hAnsi="Arial" w:cs="Arial"/>
          <w:color w:val="FF0000"/>
          <w:sz w:val="22"/>
          <w:szCs w:val="22"/>
          <w:highlight w:val="white"/>
          <w:lang w:val="en-US"/>
        </w:rPr>
        <w:t>codeSystemName</w:t>
      </w:r>
      <w:proofErr w:type="spellEnd"/>
      <w:r w:rsidRPr="00D32773">
        <w:rPr>
          <w:rFonts w:ascii="Arial" w:hAnsi="Arial" w:cs="Arial"/>
          <w:sz w:val="22"/>
          <w:szCs w:val="22"/>
          <w:lang w:val="en-US"/>
        </w:rPr>
        <w:t>="</w:t>
      </w:r>
      <w:proofErr w:type="spellStart"/>
      <w:r w:rsidRPr="00D32773">
        <w:rPr>
          <w:rFonts w:ascii="Arial" w:hAnsi="Arial" w:cs="Arial"/>
          <w:sz w:val="22"/>
          <w:szCs w:val="22"/>
          <w:lang w:val="en-US"/>
        </w:rPr>
        <w:t>Sähköinen</w:t>
      </w:r>
      <w:proofErr w:type="spellEnd"/>
      <w:r w:rsidRPr="00D32773">
        <w:rPr>
          <w:rFonts w:ascii="Arial" w:hAnsi="Arial" w:cs="Arial"/>
          <w:sz w:val="22"/>
          <w:szCs w:val="22"/>
          <w:lang w:val="en-US"/>
        </w:rPr>
        <w:t xml:space="preserve"> </w:t>
      </w:r>
      <w:proofErr w:type="spellStart"/>
      <w:r w:rsidRPr="00D32773">
        <w:rPr>
          <w:rFonts w:ascii="Arial" w:hAnsi="Arial" w:cs="Arial"/>
          <w:sz w:val="22"/>
          <w:szCs w:val="22"/>
          <w:lang w:val="en-US"/>
        </w:rPr>
        <w:t>lääkemääräys</w:t>
      </w:r>
      <w:proofErr w:type="spellEnd"/>
      <w:r w:rsidRPr="00D32773">
        <w:rPr>
          <w:rFonts w:ascii="Arial" w:hAnsi="Arial" w:cs="Arial"/>
          <w:sz w:val="22"/>
          <w:szCs w:val="22"/>
          <w:lang w:val="en-US"/>
        </w:rPr>
        <w:t xml:space="preserve"> - </w:t>
      </w:r>
      <w:proofErr w:type="spellStart"/>
      <w:r w:rsidRPr="00D32773">
        <w:rPr>
          <w:rFonts w:ascii="Arial" w:hAnsi="Arial" w:cs="Arial"/>
          <w:sz w:val="22"/>
          <w:szCs w:val="22"/>
          <w:lang w:val="en-US"/>
        </w:rPr>
        <w:t>Hoitolaji</w:t>
      </w:r>
      <w:proofErr w:type="spellEnd"/>
      <w:r w:rsidRPr="00D32773">
        <w:rPr>
          <w:rFonts w:ascii="Arial" w:hAnsi="Arial" w:cs="Arial"/>
          <w:sz w:val="22"/>
          <w:szCs w:val="22"/>
          <w:lang w:val="en-US"/>
        </w:rPr>
        <w:t xml:space="preserve">" </w:t>
      </w:r>
      <w:proofErr w:type="spellStart"/>
      <w:r w:rsidRPr="0013081A">
        <w:rPr>
          <w:rFonts w:ascii="Arial" w:hAnsi="Arial" w:cs="Arial"/>
          <w:color w:val="FF0000"/>
          <w:sz w:val="22"/>
          <w:szCs w:val="22"/>
          <w:highlight w:val="white"/>
          <w:lang w:val="en-US"/>
        </w:rPr>
        <w:t>displayName</w:t>
      </w:r>
      <w:proofErr w:type="spellEnd"/>
      <w:r w:rsidRPr="0013081A">
        <w:rPr>
          <w:rFonts w:ascii="Arial" w:hAnsi="Arial" w:cs="Arial"/>
          <w:sz w:val="22"/>
          <w:szCs w:val="22"/>
          <w:lang w:val="en-US"/>
        </w:rPr>
        <w:t>="</w:t>
      </w:r>
      <w:proofErr w:type="spellStart"/>
      <w:r w:rsidRPr="0013081A">
        <w:rPr>
          <w:rFonts w:ascii="Arial" w:hAnsi="Arial" w:cs="Arial"/>
          <w:sz w:val="22"/>
          <w:szCs w:val="22"/>
          <w:lang w:val="en-US"/>
        </w:rPr>
        <w:t>Muu</w:t>
      </w:r>
      <w:proofErr w:type="spellEnd"/>
      <w:r w:rsidRPr="0013081A">
        <w:rPr>
          <w:rFonts w:ascii="Arial" w:hAnsi="Arial" w:cs="Arial"/>
          <w:sz w:val="22"/>
          <w:szCs w:val="22"/>
          <w:lang w:val="en-US"/>
        </w:rPr>
        <w:t xml:space="preserve">" </w:t>
      </w:r>
      <w:proofErr w:type="spellStart"/>
      <w:proofErr w:type="gramStart"/>
      <w:r w:rsidRPr="0013081A">
        <w:rPr>
          <w:rFonts w:ascii="Arial" w:hAnsi="Arial" w:cs="Arial"/>
          <w:color w:val="FF0000"/>
          <w:sz w:val="22"/>
          <w:szCs w:val="22"/>
          <w:highlight w:val="white"/>
          <w:lang w:val="en-US"/>
        </w:rPr>
        <w:t>xsi</w:t>
      </w:r>
      <w:r w:rsidRPr="0013081A">
        <w:rPr>
          <w:rFonts w:ascii="Arial" w:hAnsi="Arial" w:cs="Arial"/>
          <w:sz w:val="22"/>
          <w:szCs w:val="22"/>
          <w:lang w:val="en-US"/>
        </w:rPr>
        <w:t>:</w:t>
      </w:r>
      <w:r w:rsidRPr="0013081A">
        <w:rPr>
          <w:rFonts w:ascii="Arial" w:hAnsi="Arial" w:cs="Arial"/>
          <w:color w:val="FF0000"/>
          <w:sz w:val="22"/>
          <w:szCs w:val="22"/>
          <w:highlight w:val="white"/>
          <w:lang w:val="en-US"/>
        </w:rPr>
        <w:t>type</w:t>
      </w:r>
      <w:proofErr w:type="spellEnd"/>
      <w:proofErr w:type="gramEnd"/>
      <w:r w:rsidRPr="0013081A">
        <w:rPr>
          <w:rFonts w:ascii="Arial" w:hAnsi="Arial" w:cs="Arial"/>
          <w:sz w:val="22"/>
          <w:szCs w:val="22"/>
          <w:lang w:val="en-US"/>
        </w:rPr>
        <w:t>="CE"/&gt;</w:t>
      </w:r>
    </w:p>
    <w:p w14:paraId="3023AB3A" w14:textId="77777777" w:rsidR="00441818"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40232F">
        <w:rPr>
          <w:rFonts w:ascii="Arial" w:hAnsi="Arial" w:cs="Arial"/>
          <w:sz w:val="22"/>
          <w:szCs w:val="22"/>
          <w:lang w:val="en-US"/>
        </w:rPr>
        <w:t>&lt;/</w:t>
      </w:r>
      <w:r w:rsidRPr="0040232F">
        <w:rPr>
          <w:rFonts w:ascii="Arial" w:hAnsi="Arial" w:cs="Arial"/>
          <w:color w:val="800000"/>
          <w:sz w:val="22"/>
          <w:szCs w:val="22"/>
          <w:highlight w:val="white"/>
          <w:lang w:val="en-US"/>
        </w:rPr>
        <w:t>observation</w:t>
      </w:r>
      <w:r w:rsidRPr="0040232F">
        <w:rPr>
          <w:rFonts w:ascii="Arial" w:hAnsi="Arial" w:cs="Arial"/>
          <w:sz w:val="22"/>
          <w:szCs w:val="22"/>
          <w:lang w:val="en-US"/>
        </w:rPr>
        <w:t>&gt;</w:t>
      </w:r>
    </w:p>
    <w:p w14:paraId="7DC00F37" w14:textId="77777777" w:rsidR="00752CF9" w:rsidRPr="0040232F" w:rsidRDefault="00441818" w:rsidP="00FC3E7F">
      <w:pPr>
        <w:tabs>
          <w:tab w:val="left" w:pos="300"/>
          <w:tab w:val="left" w:pos="567"/>
          <w:tab w:val="left" w:pos="851"/>
          <w:tab w:val="left" w:pos="1134"/>
        </w:tabs>
        <w:autoSpaceDE w:val="0"/>
        <w:autoSpaceDN w:val="0"/>
        <w:adjustRightInd w:val="0"/>
        <w:rPr>
          <w:rFonts w:ascii="Arial" w:hAnsi="Arial" w:cs="Arial"/>
          <w:sz w:val="22"/>
          <w:szCs w:val="22"/>
          <w:lang w:val="en-US"/>
        </w:rPr>
      </w:pPr>
      <w:r w:rsidRPr="0040232F">
        <w:rPr>
          <w:rFonts w:ascii="Arial" w:hAnsi="Arial" w:cs="Arial"/>
          <w:sz w:val="22"/>
          <w:szCs w:val="22"/>
          <w:lang w:val="en-US"/>
        </w:rPr>
        <w:t>&lt;/</w:t>
      </w:r>
      <w:r w:rsidRPr="0040232F">
        <w:rPr>
          <w:rFonts w:ascii="Arial" w:hAnsi="Arial" w:cs="Arial"/>
          <w:color w:val="800000"/>
          <w:sz w:val="22"/>
          <w:szCs w:val="22"/>
          <w:highlight w:val="white"/>
          <w:lang w:val="en-US"/>
        </w:rPr>
        <w:t>component</w:t>
      </w:r>
      <w:r w:rsidRPr="0040232F">
        <w:rPr>
          <w:rFonts w:ascii="Arial" w:hAnsi="Arial" w:cs="Arial"/>
          <w:sz w:val="22"/>
          <w:szCs w:val="22"/>
          <w:lang w:val="en-US"/>
        </w:rPr>
        <w:t>&gt;</w:t>
      </w:r>
    </w:p>
    <w:p w14:paraId="12155C9F" w14:textId="77777777" w:rsidR="00752CF9" w:rsidRPr="0040232F"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20A473D3" w14:textId="47EC5438" w:rsidR="00CF674A"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4818BA">
        <w:rPr>
          <w:lang w:val="en-US"/>
        </w:rPr>
        <w:t>Esim</w:t>
      </w:r>
      <w:r w:rsidR="00B014DB">
        <w:rPr>
          <w:lang w:val="en-US"/>
        </w:rPr>
        <w:t>erkki</w:t>
      </w:r>
      <w:proofErr w:type="spellEnd"/>
      <w:r w:rsidRPr="004818BA">
        <w:rPr>
          <w:lang w:val="en-US"/>
        </w:rPr>
        <w:t xml:space="preserve"> 2</w:t>
      </w:r>
      <w:r w:rsidR="00B014DB">
        <w:rPr>
          <w:lang w:val="en-US"/>
        </w:rPr>
        <w:t>:</w:t>
      </w:r>
    </w:p>
    <w:p w14:paraId="0B62722E" w14:textId="77777777" w:rsidR="00752CF9" w:rsidRPr="004818BA" w:rsidRDefault="00752CF9" w:rsidP="0044181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727E843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216AF14"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classCode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moodCode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7A0E69E2"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code</w:t>
      </w:r>
      <w:proofErr w:type="spellEnd"/>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75</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displayName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uudistamiskielto</w:t>
      </w:r>
      <w:r w:rsidRPr="0013081A">
        <w:rPr>
          <w:rFonts w:ascii="Arial" w:hAnsi="Arial" w:cs="Arial"/>
          <w:color w:val="0000FF"/>
          <w:sz w:val="22"/>
          <w:szCs w:val="22"/>
          <w:highlight w:val="white"/>
        </w:rPr>
        <w:t>"/&gt;</w:t>
      </w:r>
    </w:p>
    <w:p w14:paraId="0079AB83" w14:textId="7B8267C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FF0000"/>
          <w:sz w:val="22"/>
          <w:szCs w:val="22"/>
          <w:highlight w:val="white"/>
          <w:lang w:val="en-US"/>
        </w:rPr>
        <w:t xml:space="preserve"> </w:t>
      </w:r>
      <w:proofErr w:type="spellStart"/>
      <w:proofErr w:type="gramStart"/>
      <w:r w:rsidRPr="0013081A">
        <w:rPr>
          <w:rFonts w:ascii="Arial" w:hAnsi="Arial" w:cs="Arial"/>
          <w:color w:val="FF0000"/>
          <w:sz w:val="22"/>
          <w:szCs w:val="22"/>
          <w:highlight w:val="white"/>
          <w:lang w:val="en-US"/>
        </w:rPr>
        <w:t>xsi:type</w:t>
      </w:r>
      <w:proofErr w:type="spellEnd"/>
      <w:proofErr w:type="gram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BL</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value</w:t>
      </w:r>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true</w:t>
      </w:r>
      <w:r w:rsidRPr="0013081A">
        <w:rPr>
          <w:rFonts w:ascii="Arial" w:hAnsi="Arial" w:cs="Arial"/>
          <w:color w:val="0000FF"/>
          <w:sz w:val="22"/>
          <w:szCs w:val="22"/>
          <w:highlight w:val="white"/>
          <w:lang w:val="en-US"/>
        </w:rPr>
        <w:t>"</w:t>
      </w:r>
      <w:r w:rsidR="007D2F78" w:rsidRPr="0013081A">
        <w:rPr>
          <w:rFonts w:ascii="Arial" w:hAnsi="Arial" w:cs="Arial"/>
          <w:color w:val="0000FF"/>
          <w:sz w:val="22"/>
          <w:szCs w:val="22"/>
          <w:highlight w:val="white"/>
          <w:lang w:val="en-US"/>
        </w:rPr>
        <w:t>/</w:t>
      </w:r>
      <w:r w:rsidRPr="0013081A">
        <w:rPr>
          <w:rFonts w:ascii="Arial" w:hAnsi="Arial" w:cs="Arial"/>
          <w:color w:val="0000FF"/>
          <w:sz w:val="22"/>
          <w:szCs w:val="22"/>
          <w:highlight w:val="white"/>
          <w:lang w:val="en-US"/>
        </w:rPr>
        <w:t>&gt;</w:t>
      </w:r>
    </w:p>
    <w:p w14:paraId="3D761FBD"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518636B5"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7F1C8863"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45E459F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FF"/>
          <w:sz w:val="22"/>
          <w:szCs w:val="22"/>
          <w:highlight w:val="white"/>
          <w:lang w:val="en-US"/>
        </w:rPr>
      </w:pPr>
      <w:r w:rsidRPr="0013081A">
        <w:rPr>
          <w:rFonts w:ascii="Arial" w:hAnsi="Arial" w:cs="Arial"/>
          <w:color w:val="0000FF"/>
          <w:sz w:val="22"/>
          <w:szCs w:val="22"/>
          <w:highlight w:val="white"/>
          <w:lang w:val="en-US"/>
        </w:rPr>
        <w:tab/>
        <w:t>&lt;</w:t>
      </w:r>
      <w:r w:rsidRPr="0013081A">
        <w:rPr>
          <w:rFonts w:ascii="Arial" w:hAnsi="Arial" w:cs="Arial"/>
          <w:color w:val="800000"/>
          <w:sz w:val="22"/>
          <w:szCs w:val="22"/>
          <w:highlight w:val="white"/>
          <w:lang w:val="en-US"/>
        </w:rPr>
        <w:t>observation</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classCode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OBS</w:t>
      </w:r>
      <w:r w:rsidRPr="0013081A">
        <w:rPr>
          <w:rFonts w:ascii="Arial" w:hAnsi="Arial" w:cs="Arial"/>
          <w:color w:val="0000FF"/>
          <w:sz w:val="22"/>
          <w:szCs w:val="22"/>
          <w:highlight w:val="white"/>
          <w:lang w:val="en-US"/>
        </w:rPr>
        <w:t>"</w:t>
      </w:r>
      <w:r w:rsidRPr="0013081A">
        <w:rPr>
          <w:rFonts w:ascii="Arial" w:hAnsi="Arial" w:cs="Arial"/>
          <w:color w:val="FF0000"/>
          <w:sz w:val="22"/>
          <w:szCs w:val="22"/>
          <w:highlight w:val="white"/>
          <w:lang w:val="en-US"/>
        </w:rPr>
        <w:t xml:space="preserve"> </w:t>
      </w:r>
      <w:proofErr w:type="spellStart"/>
      <w:r w:rsidRPr="0013081A">
        <w:rPr>
          <w:rFonts w:ascii="Arial" w:hAnsi="Arial" w:cs="Arial"/>
          <w:color w:val="FF0000"/>
          <w:sz w:val="22"/>
          <w:szCs w:val="22"/>
          <w:highlight w:val="white"/>
          <w:lang w:val="en-US"/>
        </w:rPr>
        <w:t>moodCode</w:t>
      </w:r>
      <w:proofErr w:type="spellEnd"/>
      <w:r w:rsidRPr="0013081A">
        <w:rPr>
          <w:rFonts w:ascii="Arial" w:hAnsi="Arial" w:cs="Arial"/>
          <w:color w:val="0000FF"/>
          <w:sz w:val="22"/>
          <w:szCs w:val="22"/>
          <w:highlight w:val="white"/>
          <w:lang w:val="en-US"/>
        </w:rPr>
        <w:t>="</w:t>
      </w:r>
      <w:r w:rsidRPr="0013081A">
        <w:rPr>
          <w:rFonts w:ascii="Arial" w:hAnsi="Arial" w:cs="Arial"/>
          <w:color w:val="000000"/>
          <w:sz w:val="22"/>
          <w:szCs w:val="22"/>
          <w:highlight w:val="white"/>
          <w:lang w:val="en-US"/>
        </w:rPr>
        <w:t>EVN</w:t>
      </w:r>
      <w:r w:rsidRPr="0013081A">
        <w:rPr>
          <w:rFonts w:ascii="Arial" w:hAnsi="Arial" w:cs="Arial"/>
          <w:color w:val="0000FF"/>
          <w:sz w:val="22"/>
          <w:szCs w:val="22"/>
          <w:highlight w:val="white"/>
          <w:lang w:val="en-US"/>
        </w:rPr>
        <w:t>"&gt;</w:t>
      </w:r>
    </w:p>
    <w:p w14:paraId="053E566D"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00"/>
          <w:sz w:val="22"/>
          <w:szCs w:val="22"/>
          <w:highlight w:val="white"/>
        </w:rPr>
      </w:pP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lang w:val="en-US"/>
        </w:rPr>
        <w:tab/>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code</w:t>
      </w:r>
      <w:proofErr w:type="spellEnd"/>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w:t>
      </w:r>
      <w:proofErr w:type="spellEnd"/>
      <w:r w:rsidRPr="0013081A">
        <w:rPr>
          <w:rFonts w:ascii="Arial" w:hAnsi="Arial" w:cs="Arial"/>
          <w:color w:val="0000FF"/>
          <w:sz w:val="22"/>
          <w:szCs w:val="22"/>
          <w:highlight w:val="white"/>
        </w:rPr>
        <w:t>="</w:t>
      </w:r>
      <w:r w:rsidR="00CF7633" w:rsidRPr="002C60BB">
        <w:rPr>
          <w:rFonts w:ascii="Arial" w:hAnsi="Arial" w:cs="Arial"/>
          <w:color w:val="000000"/>
          <w:sz w:val="22"/>
          <w:szCs w:val="22"/>
          <w:highlight w:val="white"/>
        </w:rPr>
        <w:t>194</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1.2.246.537.6.12.2002.126</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Lääkityslista</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displayName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uudistamiskiellon syy ja perustelu</w:t>
      </w:r>
      <w:r w:rsidRPr="0013081A">
        <w:rPr>
          <w:rFonts w:ascii="Arial" w:hAnsi="Arial" w:cs="Arial"/>
          <w:color w:val="0000FF"/>
          <w:sz w:val="22"/>
          <w:szCs w:val="22"/>
          <w:highlight w:val="white"/>
        </w:rPr>
        <w:t>"/&gt;</w:t>
      </w:r>
    </w:p>
    <w:p w14:paraId="5FCBFDEF" w14:textId="77777777" w:rsidR="00480DBB" w:rsidRPr="0013081A" w:rsidRDefault="00480DBB" w:rsidP="00842B2C">
      <w:pPr>
        <w:tabs>
          <w:tab w:val="left" w:pos="284"/>
          <w:tab w:val="left" w:pos="567"/>
          <w:tab w:val="left" w:pos="851"/>
          <w:tab w:val="left" w:pos="1134"/>
        </w:tabs>
        <w:autoSpaceDE w:val="0"/>
        <w:autoSpaceDN w:val="0"/>
        <w:adjustRightInd w:val="0"/>
        <w:ind w:left="851" w:hanging="851"/>
        <w:rPr>
          <w:rFonts w:ascii="Arial" w:hAnsi="Arial" w:cs="Arial"/>
          <w:color w:val="0000FF"/>
          <w:sz w:val="22"/>
          <w:szCs w:val="22"/>
          <w:highlight w:val="white"/>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value</w:t>
      </w:r>
      <w:proofErr w:type="spellEnd"/>
      <w:r w:rsidRPr="0013081A">
        <w:rPr>
          <w:rFonts w:ascii="Arial" w:hAnsi="Arial" w:cs="Arial"/>
          <w:color w:val="FF0000"/>
          <w:sz w:val="22"/>
          <w:szCs w:val="22"/>
          <w:highlight w:val="white"/>
        </w:rPr>
        <w:t xml:space="preserve"> </w:t>
      </w:r>
      <w:proofErr w:type="spellStart"/>
      <w:proofErr w:type="gramStart"/>
      <w:r w:rsidRPr="0013081A">
        <w:rPr>
          <w:rFonts w:ascii="Arial" w:hAnsi="Arial" w:cs="Arial"/>
          <w:color w:val="FF0000"/>
          <w:sz w:val="22"/>
          <w:szCs w:val="22"/>
          <w:highlight w:val="white"/>
        </w:rPr>
        <w:t>xsi:type</w:t>
      </w:r>
      <w:proofErr w:type="spellEnd"/>
      <w:proofErr w:type="gram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CE</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1.2.246.537.6.600</w:t>
      </w:r>
      <w:r w:rsidR="0085348A" w:rsidRPr="0013081A">
        <w:rPr>
          <w:rFonts w:ascii="Arial" w:hAnsi="Arial" w:cs="Arial"/>
          <w:color w:val="000000"/>
          <w:sz w:val="22"/>
          <w:szCs w:val="22"/>
          <w:highlight w:val="white"/>
        </w:rPr>
        <w:t>.2013</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codeSystemName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THL - Lääkehoidon muutoksen syy</w:t>
      </w:r>
      <w:r w:rsidRPr="0013081A">
        <w:rPr>
          <w:rFonts w:ascii="Arial" w:hAnsi="Arial" w:cs="Arial"/>
          <w:color w:val="0000FF"/>
          <w:sz w:val="22"/>
          <w:szCs w:val="22"/>
          <w:highlight w:val="white"/>
        </w:rPr>
        <w:t>"</w:t>
      </w:r>
      <w:r w:rsidRPr="0013081A">
        <w:rPr>
          <w:rFonts w:ascii="Arial" w:hAnsi="Arial" w:cs="Arial"/>
          <w:color w:val="FF0000"/>
          <w:sz w:val="22"/>
          <w:szCs w:val="22"/>
          <w:highlight w:val="white"/>
        </w:rPr>
        <w:t xml:space="preserve"> </w:t>
      </w:r>
      <w:proofErr w:type="spellStart"/>
      <w:r w:rsidRPr="0013081A">
        <w:rPr>
          <w:rFonts w:ascii="Arial" w:hAnsi="Arial" w:cs="Arial"/>
          <w:color w:val="FF0000"/>
          <w:sz w:val="22"/>
          <w:szCs w:val="22"/>
          <w:highlight w:val="white"/>
        </w:rPr>
        <w:t>displayName</w:t>
      </w:r>
      <w:proofErr w:type="spellEnd"/>
      <w:r w:rsidRPr="0013081A">
        <w:rPr>
          <w:rFonts w:ascii="Arial" w:hAnsi="Arial" w:cs="Arial"/>
          <w:color w:val="0000FF"/>
          <w:sz w:val="22"/>
          <w:szCs w:val="22"/>
          <w:highlight w:val="white"/>
        </w:rPr>
        <w:t>="</w:t>
      </w:r>
      <w:r w:rsidRPr="0013081A">
        <w:rPr>
          <w:rFonts w:ascii="Arial" w:hAnsi="Arial" w:cs="Arial"/>
          <w:color w:val="000000"/>
          <w:sz w:val="22"/>
          <w:szCs w:val="22"/>
          <w:highlight w:val="white"/>
        </w:rPr>
        <w:t>Määräaikainen hoito</w:t>
      </w:r>
      <w:r w:rsidRPr="0013081A">
        <w:rPr>
          <w:rFonts w:ascii="Arial" w:hAnsi="Arial" w:cs="Arial"/>
          <w:color w:val="0000FF"/>
          <w:sz w:val="22"/>
          <w:szCs w:val="22"/>
          <w:highlight w:val="white"/>
        </w:rPr>
        <w:t>"&gt;</w:t>
      </w:r>
    </w:p>
    <w:p w14:paraId="673766AF"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rPr>
      </w:pP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r>
      <w:r w:rsidRPr="0013081A">
        <w:rPr>
          <w:rFonts w:ascii="Arial" w:hAnsi="Arial" w:cs="Arial"/>
          <w:color w:val="0000FF"/>
          <w:sz w:val="22"/>
          <w:szCs w:val="22"/>
          <w:highlight w:val="white"/>
        </w:rPr>
        <w:tab/>
        <w:t>&lt;</w:t>
      </w:r>
      <w:proofErr w:type="spellStart"/>
      <w:r w:rsidRPr="0013081A">
        <w:rPr>
          <w:rFonts w:ascii="Arial" w:hAnsi="Arial" w:cs="Arial"/>
          <w:color w:val="800000"/>
          <w:sz w:val="22"/>
          <w:szCs w:val="22"/>
          <w:highlight w:val="white"/>
        </w:rPr>
        <w:t>originalText</w:t>
      </w:r>
      <w:proofErr w:type="spellEnd"/>
      <w:r w:rsidRPr="0013081A">
        <w:rPr>
          <w:rFonts w:ascii="Arial" w:hAnsi="Arial" w:cs="Arial"/>
          <w:color w:val="0000FF"/>
          <w:sz w:val="22"/>
          <w:szCs w:val="22"/>
          <w:highlight w:val="white"/>
        </w:rPr>
        <w:t>&gt;</w:t>
      </w:r>
      <w:r w:rsidRPr="0013081A">
        <w:rPr>
          <w:rFonts w:ascii="Arial" w:hAnsi="Arial" w:cs="Arial"/>
          <w:color w:val="000000"/>
          <w:sz w:val="22"/>
          <w:szCs w:val="22"/>
          <w:highlight w:val="white"/>
        </w:rPr>
        <w:t>Tähän kenttään uudistamiskiellon perustelu</w:t>
      </w:r>
      <w:r w:rsidRPr="0013081A">
        <w:rPr>
          <w:rFonts w:ascii="Arial" w:hAnsi="Arial" w:cs="Arial"/>
          <w:color w:val="0000FF"/>
          <w:sz w:val="22"/>
          <w:szCs w:val="22"/>
          <w:highlight w:val="white"/>
        </w:rPr>
        <w:t>&lt;/</w:t>
      </w:r>
      <w:proofErr w:type="spellStart"/>
      <w:r w:rsidRPr="0013081A">
        <w:rPr>
          <w:rFonts w:ascii="Arial" w:hAnsi="Arial" w:cs="Arial"/>
          <w:color w:val="800000"/>
          <w:sz w:val="22"/>
          <w:szCs w:val="22"/>
          <w:highlight w:val="white"/>
        </w:rPr>
        <w:t>originalText</w:t>
      </w:r>
      <w:proofErr w:type="spellEnd"/>
      <w:r w:rsidRPr="0013081A">
        <w:rPr>
          <w:rFonts w:ascii="Arial" w:hAnsi="Arial" w:cs="Arial"/>
          <w:color w:val="0000FF"/>
          <w:sz w:val="22"/>
          <w:szCs w:val="22"/>
          <w:highlight w:val="white"/>
        </w:rPr>
        <w:t>&gt;</w:t>
      </w:r>
    </w:p>
    <w:p w14:paraId="23523805"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rPr>
        <w:tab/>
      </w:r>
      <w:r w:rsidRPr="0013081A">
        <w:rPr>
          <w:rFonts w:ascii="Arial" w:hAnsi="Arial" w:cs="Arial"/>
          <w:color w:val="000000"/>
          <w:sz w:val="22"/>
          <w:szCs w:val="22"/>
          <w:highlight w:val="white"/>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value</w:t>
      </w:r>
      <w:r w:rsidRPr="0013081A">
        <w:rPr>
          <w:rFonts w:ascii="Arial" w:hAnsi="Arial" w:cs="Arial"/>
          <w:color w:val="0000FF"/>
          <w:sz w:val="22"/>
          <w:szCs w:val="22"/>
          <w:highlight w:val="white"/>
          <w:lang w:val="en-US"/>
        </w:rPr>
        <w:t>&gt;</w:t>
      </w:r>
    </w:p>
    <w:p w14:paraId="5550772C" w14:textId="77777777" w:rsidR="00480DBB" w:rsidRPr="0013081A" w:rsidRDefault="00480DBB" w:rsidP="00480DBB">
      <w:pPr>
        <w:tabs>
          <w:tab w:val="left" w:pos="284"/>
          <w:tab w:val="left" w:pos="567"/>
          <w:tab w:val="left" w:pos="851"/>
          <w:tab w:val="left" w:pos="1134"/>
        </w:tabs>
        <w:autoSpaceDE w:val="0"/>
        <w:autoSpaceDN w:val="0"/>
        <w:adjustRightInd w:val="0"/>
        <w:rPr>
          <w:rFonts w:ascii="Arial" w:hAnsi="Arial" w:cs="Arial"/>
          <w:color w:val="000000"/>
          <w:sz w:val="22"/>
          <w:szCs w:val="22"/>
          <w:highlight w:val="white"/>
          <w:lang w:val="en-US"/>
        </w:rPr>
      </w:pPr>
      <w:r w:rsidRPr="0013081A">
        <w:rPr>
          <w:rFonts w:ascii="Arial" w:hAnsi="Arial" w:cs="Arial"/>
          <w:color w:val="000000"/>
          <w:sz w:val="22"/>
          <w:szCs w:val="22"/>
          <w:highlight w:val="white"/>
          <w:lang w:val="en-US"/>
        </w:rPr>
        <w:tab/>
      </w: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observation</w:t>
      </w:r>
      <w:r w:rsidRPr="0013081A">
        <w:rPr>
          <w:rFonts w:ascii="Arial" w:hAnsi="Arial" w:cs="Arial"/>
          <w:color w:val="0000FF"/>
          <w:sz w:val="22"/>
          <w:szCs w:val="22"/>
          <w:highlight w:val="white"/>
          <w:lang w:val="en-US"/>
        </w:rPr>
        <w:t>&gt;</w:t>
      </w:r>
    </w:p>
    <w:p w14:paraId="0BBF5C40" w14:textId="77777777" w:rsidR="00480DBB" w:rsidRPr="0013081A" w:rsidRDefault="00480DBB" w:rsidP="00480DBB">
      <w:pPr>
        <w:autoSpaceDE w:val="0"/>
        <w:autoSpaceDN w:val="0"/>
        <w:adjustRightInd w:val="0"/>
        <w:rPr>
          <w:rFonts w:ascii="Arial" w:hAnsi="Arial" w:cs="Arial"/>
          <w:color w:val="000000"/>
          <w:sz w:val="22"/>
          <w:szCs w:val="22"/>
          <w:highlight w:val="white"/>
          <w:lang w:val="en-US"/>
        </w:rPr>
      </w:pPr>
      <w:r w:rsidRPr="0013081A">
        <w:rPr>
          <w:rFonts w:ascii="Arial" w:hAnsi="Arial" w:cs="Arial"/>
          <w:color w:val="0000FF"/>
          <w:sz w:val="22"/>
          <w:szCs w:val="22"/>
          <w:highlight w:val="white"/>
          <w:lang w:val="en-US"/>
        </w:rPr>
        <w:t>&lt;/</w:t>
      </w:r>
      <w:r w:rsidRPr="0013081A">
        <w:rPr>
          <w:rFonts w:ascii="Arial" w:hAnsi="Arial" w:cs="Arial"/>
          <w:color w:val="800000"/>
          <w:sz w:val="22"/>
          <w:szCs w:val="22"/>
          <w:highlight w:val="white"/>
          <w:lang w:val="en-US"/>
        </w:rPr>
        <w:t>component</w:t>
      </w:r>
      <w:r w:rsidRPr="0013081A">
        <w:rPr>
          <w:rFonts w:ascii="Arial" w:hAnsi="Arial" w:cs="Arial"/>
          <w:color w:val="0000FF"/>
          <w:sz w:val="22"/>
          <w:szCs w:val="22"/>
          <w:highlight w:val="white"/>
          <w:lang w:val="en-US"/>
        </w:rPr>
        <w:t>&gt;</w:t>
      </w:r>
    </w:p>
    <w:p w14:paraId="09D52C24"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DA2D5B0" w14:textId="5067B538"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C57D42">
        <w:rPr>
          <w:lang w:val="en-US"/>
        </w:rPr>
        <w:t>Esim</w:t>
      </w:r>
      <w:r w:rsidR="003F6A21">
        <w:rPr>
          <w:lang w:val="en-US"/>
        </w:rPr>
        <w:t>erkki</w:t>
      </w:r>
      <w:proofErr w:type="spellEnd"/>
      <w:r w:rsidRPr="00C57D42">
        <w:rPr>
          <w:lang w:val="en-US"/>
        </w:rPr>
        <w:t xml:space="preserve"> 3</w:t>
      </w:r>
      <w:r w:rsidR="00A75C1F">
        <w:rPr>
          <w:lang w:val="en-US"/>
        </w:rPr>
        <w:t xml:space="preserve"> a</w:t>
      </w:r>
      <w:r w:rsidR="00CF674A">
        <w:rPr>
          <w:lang w:val="en-US"/>
        </w:rPr>
        <w:t>:</w:t>
      </w:r>
    </w:p>
    <w:p w14:paraId="56328EF2" w14:textId="77777777" w:rsidR="00C148A3" w:rsidRPr="00C57D42" w:rsidRDefault="00C148A3" w:rsidP="00752CF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p w14:paraId="1EAE3542" w14:textId="35A00D1F" w:rsidR="00C148A3" w:rsidRPr="0040232F" w:rsidRDefault="00C148A3" w:rsidP="00C148A3">
      <w:pPr>
        <w:autoSpaceDE w:val="0"/>
        <w:autoSpaceDN w:val="0"/>
        <w:adjustRightInd w:val="0"/>
        <w:rPr>
          <w:rFonts w:ascii="Arial" w:hAnsi="Arial" w:cs="Arial"/>
          <w:color w:val="000000"/>
          <w:sz w:val="22"/>
          <w:highlight w:val="white"/>
          <w:lang w:val="en-US"/>
        </w:rPr>
      </w:pP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Reseptin</w:t>
      </w:r>
      <w:proofErr w:type="spell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laji</w:t>
      </w:r>
      <w:proofErr w:type="spellEnd"/>
      <w:r w:rsidR="00CF674A"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6E0D6CEB" w14:textId="77777777" w:rsidR="00C148A3" w:rsidRPr="006477F8" w:rsidRDefault="00C148A3" w:rsidP="00C148A3">
      <w:pPr>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56FE3487" w14:textId="77777777" w:rsidR="00C148A3" w:rsidRPr="006477F8" w:rsidRDefault="00C148A3" w:rsidP="00C148A3">
      <w:pPr>
        <w:tabs>
          <w:tab w:val="left" w:pos="426"/>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7423F45B" w14:textId="77777777" w:rsidR="00C148A3" w:rsidRPr="006477F8" w:rsidRDefault="00C148A3" w:rsidP="00C148A3">
      <w:pPr>
        <w:tabs>
          <w:tab w:val="left" w:pos="851"/>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169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p>
    <w:p w14:paraId="001F5CEC"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Lääkityslista</w:t>
      </w:r>
      <w:proofErr w:type="spellEnd"/>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Reseptin</w:t>
      </w:r>
      <w:proofErr w:type="spellEnd"/>
      <w:r w:rsidRPr="4716D89F">
        <w:rPr>
          <w:rFonts w:ascii="Arial" w:hAnsi="Arial" w:cs="Arial"/>
          <w:color w:val="000000"/>
          <w:sz w:val="22"/>
          <w:szCs w:val="22"/>
          <w:highlight w:val="white"/>
          <w:lang w:val="en-US"/>
        </w:rPr>
        <w:t xml:space="preserve"> </w:t>
      </w:r>
      <w:proofErr w:type="spellStart"/>
      <w:r w:rsidRPr="4716D89F">
        <w:rPr>
          <w:rFonts w:ascii="Arial" w:hAnsi="Arial" w:cs="Arial"/>
          <w:color w:val="000000"/>
          <w:sz w:val="22"/>
          <w:szCs w:val="22"/>
          <w:highlight w:val="white"/>
          <w:lang w:val="en-US"/>
        </w:rPr>
        <w:t>laji</w:t>
      </w:r>
      <w:proofErr w:type="spellEnd"/>
      <w:r w:rsidRPr="4716D89F">
        <w:rPr>
          <w:rFonts w:ascii="Arial" w:hAnsi="Arial" w:cs="Arial"/>
          <w:color w:val="0000FF"/>
          <w:sz w:val="22"/>
          <w:szCs w:val="22"/>
          <w:highlight w:val="white"/>
          <w:lang w:val="en-US"/>
        </w:rPr>
        <w:t>"/&gt;</w:t>
      </w:r>
    </w:p>
    <w:p w14:paraId="79CCE87C" w14:textId="77777777" w:rsidR="00C148A3" w:rsidRPr="006477F8" w:rsidRDefault="00C148A3" w:rsidP="00C148A3">
      <w:pPr>
        <w:tabs>
          <w:tab w:val="left" w:pos="851"/>
        </w:tabs>
        <w:autoSpaceDE w:val="0"/>
        <w:autoSpaceDN w:val="0"/>
        <w:adjustRightInd w:val="0"/>
        <w:rPr>
          <w:rFonts w:ascii="Arial" w:hAnsi="Arial" w:cs="Arial"/>
          <w:color w:val="FF0000"/>
          <w:sz w:val="22"/>
          <w:highlight w:val="white"/>
          <w:lang w:val="en-US"/>
        </w:rPr>
      </w:pP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1.2.246.537.6.605.2014</w:t>
      </w:r>
      <w:r w:rsidRPr="4716D89F">
        <w:rPr>
          <w:rFonts w:ascii="Arial" w:hAnsi="Arial" w:cs="Arial"/>
          <w:color w:val="0000FF"/>
          <w:sz w:val="22"/>
          <w:szCs w:val="22"/>
          <w:highlight w:val="white"/>
          <w:lang w:val="en-US"/>
        </w:rPr>
        <w:t>"</w:t>
      </w:r>
    </w:p>
    <w:p w14:paraId="015C1312" w14:textId="77777777" w:rsidR="00C148A3" w:rsidRPr="006477F8" w:rsidRDefault="00C148A3" w:rsidP="00C148A3">
      <w:pPr>
        <w:autoSpaceDE w:val="0"/>
        <w:autoSpaceDN w:val="0"/>
        <w:adjustRightInd w:val="0"/>
        <w:ind w:firstLine="1304"/>
        <w:rPr>
          <w:rFonts w:ascii="Arial" w:hAnsi="Arial" w:cs="Arial"/>
          <w:color w:val="0000FF"/>
          <w:sz w:val="22"/>
          <w:highlight w:val="white"/>
          <w:lang w:val="en-US"/>
        </w:rPr>
      </w:pP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 xml:space="preserve">THL - </w:t>
      </w:r>
      <w:proofErr w:type="spellStart"/>
      <w:r w:rsidRPr="4716D89F">
        <w:rPr>
          <w:rFonts w:ascii="Arial" w:hAnsi="Arial" w:cs="Arial"/>
          <w:color w:val="000000"/>
          <w:sz w:val="22"/>
          <w:szCs w:val="22"/>
          <w:highlight w:val="white"/>
          <w:lang w:val="en-US"/>
        </w:rPr>
        <w:t>Reseptin</w:t>
      </w:r>
      <w:proofErr w:type="spellEnd"/>
      <w:r w:rsidRPr="4716D89F">
        <w:rPr>
          <w:rFonts w:ascii="Arial" w:hAnsi="Arial" w:cs="Arial"/>
          <w:color w:val="000000"/>
          <w:sz w:val="22"/>
          <w:szCs w:val="22"/>
          <w:highlight w:val="white"/>
          <w:lang w:val="en-US"/>
        </w:rPr>
        <w:t xml:space="preserve"> </w:t>
      </w:r>
      <w:proofErr w:type="spellStart"/>
      <w:r w:rsidRPr="4716D89F">
        <w:rPr>
          <w:rFonts w:ascii="Arial" w:hAnsi="Arial" w:cs="Arial"/>
          <w:color w:val="000000"/>
          <w:sz w:val="22"/>
          <w:szCs w:val="22"/>
          <w:highlight w:val="white"/>
          <w:lang w:val="en-US"/>
        </w:rPr>
        <w:t>laji</w:t>
      </w:r>
      <w:proofErr w:type="spellEnd"/>
      <w:r w:rsidRPr="4716D89F">
        <w:rPr>
          <w:rFonts w:ascii="Arial" w:hAnsi="Arial" w:cs="Arial"/>
          <w:color w:val="0000FF"/>
          <w:sz w:val="22"/>
          <w:szCs w:val="22"/>
          <w:highlight w:val="white"/>
          <w:lang w:val="en-US"/>
        </w:rPr>
        <w:t>"</w:t>
      </w:r>
    </w:p>
    <w:p w14:paraId="03D0D348" w14:textId="77777777" w:rsidR="00C148A3" w:rsidRPr="006477F8" w:rsidRDefault="00C148A3" w:rsidP="00C148A3">
      <w:pPr>
        <w:autoSpaceDE w:val="0"/>
        <w:autoSpaceDN w:val="0"/>
        <w:adjustRightInd w:val="0"/>
        <w:ind w:firstLine="1304"/>
        <w:rPr>
          <w:rFonts w:ascii="Arial" w:hAnsi="Arial" w:cs="Arial"/>
          <w:color w:val="000000"/>
          <w:sz w:val="22"/>
          <w:highlight w:val="white"/>
          <w:lang w:val="en-US"/>
        </w:rPr>
      </w:pP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Resepti</w:t>
      </w:r>
      <w:proofErr w:type="spellEnd"/>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CE</w:t>
      </w:r>
      <w:r w:rsidRPr="4716D89F">
        <w:rPr>
          <w:rFonts w:ascii="Arial" w:hAnsi="Arial" w:cs="Arial"/>
          <w:color w:val="0000FF"/>
          <w:sz w:val="22"/>
          <w:szCs w:val="22"/>
          <w:highlight w:val="white"/>
          <w:lang w:val="en-US"/>
        </w:rPr>
        <w:t>"/&gt;</w:t>
      </w:r>
    </w:p>
    <w:p w14:paraId="74EA6259" w14:textId="77777777" w:rsidR="00C148A3" w:rsidRPr="002742C1" w:rsidRDefault="00C148A3" w:rsidP="00C148A3">
      <w:pPr>
        <w:tabs>
          <w:tab w:val="left" w:pos="426"/>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US"/>
        </w:rPr>
        <w:tab/>
      </w: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observation</w:t>
      </w:r>
      <w:proofErr w:type="spellEnd"/>
      <w:r w:rsidRPr="002742C1">
        <w:rPr>
          <w:rFonts w:ascii="Arial" w:hAnsi="Arial" w:cs="Arial"/>
          <w:color w:val="0000FF"/>
          <w:sz w:val="22"/>
          <w:szCs w:val="22"/>
          <w:highlight w:val="white"/>
        </w:rPr>
        <w:t>&gt;</w:t>
      </w:r>
    </w:p>
    <w:p w14:paraId="1709F3C9" w14:textId="77777777" w:rsidR="00C148A3" w:rsidRPr="002742C1" w:rsidRDefault="00C148A3" w:rsidP="00C148A3">
      <w:pPr>
        <w:autoSpaceDE w:val="0"/>
        <w:autoSpaceDN w:val="0"/>
        <w:adjustRightInd w:val="0"/>
        <w:rPr>
          <w:rFonts w:ascii="Arial" w:hAnsi="Arial" w:cs="Arial"/>
          <w:color w:val="0000FF"/>
          <w:sz w:val="22"/>
          <w:highlight w:val="white"/>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6C57F3FA" w14:textId="77777777" w:rsidR="002F70AD" w:rsidRPr="002742C1" w:rsidRDefault="002F70AD" w:rsidP="00C148A3">
      <w:pPr>
        <w:autoSpaceDE w:val="0"/>
        <w:autoSpaceDN w:val="0"/>
        <w:adjustRightInd w:val="0"/>
        <w:rPr>
          <w:rFonts w:ascii="Arial" w:hAnsi="Arial" w:cs="Arial"/>
          <w:color w:val="0000FF"/>
          <w:highlight w:val="white"/>
        </w:rPr>
      </w:pPr>
    </w:p>
    <w:p w14:paraId="34643DA6" w14:textId="77777777" w:rsidR="00C57D42" w:rsidRPr="002742C1" w:rsidRDefault="00C57D42"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7E5A8FD8" w14:textId="7E138B70" w:rsidR="00125A6C" w:rsidRPr="002742C1" w:rsidRDefault="00125A6C" w:rsidP="00125A6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742C1">
        <w:t>Esim</w:t>
      </w:r>
      <w:r w:rsidR="003F6A21" w:rsidRPr="002742C1">
        <w:t>erkki</w:t>
      </w:r>
      <w:r w:rsidRPr="002742C1">
        <w:t xml:space="preserve"> 4</w:t>
      </w:r>
      <w:r w:rsidR="0002040F" w:rsidRPr="002742C1">
        <w:t>:</w:t>
      </w:r>
    </w:p>
    <w:p w14:paraId="41F75228" w14:textId="77777777" w:rsidR="00125A6C" w:rsidRPr="002742C1" w:rsidRDefault="00125A6C"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0418166" w14:textId="77777777" w:rsidR="00125A6C" w:rsidRPr="002742C1" w:rsidRDefault="00125A6C" w:rsidP="00125A6C">
      <w:pPr>
        <w:autoSpaceDE w:val="0"/>
        <w:autoSpaceDN w:val="0"/>
        <w:adjustRightInd w:val="0"/>
        <w:rPr>
          <w:rFonts w:ascii="Arial" w:hAnsi="Arial" w:cs="Arial"/>
          <w:color w:val="000000"/>
          <w:sz w:val="22"/>
          <w:szCs w:val="22"/>
          <w:highlight w:val="white"/>
        </w:rPr>
      </w:pPr>
      <w:proofErr w:type="gramStart"/>
      <w:r w:rsidRPr="002742C1">
        <w:rPr>
          <w:rFonts w:ascii="Arial" w:hAnsi="Arial" w:cs="Arial"/>
          <w:color w:val="0000FF"/>
          <w:sz w:val="22"/>
          <w:szCs w:val="22"/>
          <w:highlight w:val="white"/>
        </w:rPr>
        <w:t>&lt;!--</w:t>
      </w:r>
      <w:proofErr w:type="gramEnd"/>
      <w:r w:rsidRPr="002742C1">
        <w:rPr>
          <w:rFonts w:ascii="Arial" w:hAnsi="Arial" w:cs="Arial"/>
          <w:color w:val="808080"/>
          <w:sz w:val="22"/>
          <w:szCs w:val="22"/>
          <w:highlight w:val="white"/>
        </w:rPr>
        <w:t xml:space="preserve"> Erillisselvitys </w:t>
      </w:r>
      <w:r w:rsidRPr="002742C1">
        <w:rPr>
          <w:rFonts w:ascii="Arial" w:hAnsi="Arial" w:cs="Arial"/>
          <w:color w:val="0000FF"/>
          <w:sz w:val="22"/>
          <w:szCs w:val="22"/>
          <w:highlight w:val="white"/>
        </w:rPr>
        <w:t>--&gt;</w:t>
      </w:r>
    </w:p>
    <w:p w14:paraId="7F1D9870" w14:textId="77777777" w:rsidR="00125A6C" w:rsidRPr="002742C1" w:rsidRDefault="00125A6C" w:rsidP="00125A6C">
      <w:pPr>
        <w:autoSpaceDE w:val="0"/>
        <w:autoSpaceDN w:val="0"/>
        <w:adjustRightInd w:val="0"/>
        <w:rPr>
          <w:rFonts w:ascii="Arial" w:hAnsi="Arial" w:cs="Arial"/>
          <w:color w:val="000000"/>
          <w:sz w:val="22"/>
          <w:szCs w:val="22"/>
          <w:highlight w:val="white"/>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39A54C75" w14:textId="77777777" w:rsidR="00125A6C" w:rsidRPr="00E26EAB" w:rsidRDefault="00125A6C" w:rsidP="00125A6C">
      <w:pPr>
        <w:tabs>
          <w:tab w:val="left" w:pos="426"/>
        </w:tabs>
        <w:autoSpaceDE w:val="0"/>
        <w:autoSpaceDN w:val="0"/>
        <w:adjustRightInd w:val="0"/>
        <w:rPr>
          <w:rFonts w:ascii="Arial" w:hAnsi="Arial" w:cs="Arial"/>
          <w:color w:val="000000"/>
          <w:sz w:val="22"/>
          <w:szCs w:val="22"/>
          <w:highlight w:val="white"/>
          <w:lang w:val="en-US"/>
        </w:rPr>
      </w:pPr>
      <w:r w:rsidRPr="002742C1">
        <w:rPr>
          <w:rFonts w:ascii="Arial" w:hAnsi="Arial" w:cs="Arial"/>
          <w:color w:val="000000"/>
          <w:sz w:val="22"/>
          <w:szCs w:val="22"/>
          <w:highlight w:val="white"/>
        </w:rPr>
        <w:tab/>
      </w:r>
      <w:r w:rsidRPr="00E26EAB">
        <w:rPr>
          <w:rFonts w:ascii="Arial" w:hAnsi="Arial" w:cs="Arial"/>
          <w:color w:val="0000FF"/>
          <w:sz w:val="22"/>
          <w:szCs w:val="22"/>
          <w:highlight w:val="white"/>
          <w:lang w:val="en-US"/>
        </w:rPr>
        <w:t>&lt;</w:t>
      </w:r>
      <w:r w:rsidRPr="00E26EAB">
        <w:rPr>
          <w:rFonts w:ascii="Arial" w:hAnsi="Arial" w:cs="Arial"/>
          <w:color w:val="800000"/>
          <w:sz w:val="22"/>
          <w:szCs w:val="22"/>
          <w:highlight w:val="white"/>
          <w:lang w:val="en-US"/>
        </w:rPr>
        <w:t>observation</w:t>
      </w:r>
      <w:r w:rsidRPr="00E26EAB">
        <w:rPr>
          <w:rFonts w:ascii="Arial" w:hAnsi="Arial" w:cs="Arial"/>
          <w:color w:val="FF0000"/>
          <w:sz w:val="22"/>
          <w:szCs w:val="22"/>
          <w:highlight w:val="white"/>
          <w:lang w:val="en-US"/>
        </w:rPr>
        <w:t xml:space="preserve"> </w:t>
      </w:r>
      <w:proofErr w:type="spellStart"/>
      <w:r w:rsidRPr="00E26EAB">
        <w:rPr>
          <w:rFonts w:ascii="Arial" w:hAnsi="Arial" w:cs="Arial"/>
          <w:color w:val="FF0000"/>
          <w:sz w:val="22"/>
          <w:szCs w:val="22"/>
          <w:highlight w:val="white"/>
          <w:lang w:val="en-US"/>
        </w:rPr>
        <w:t>classCode</w:t>
      </w:r>
      <w:proofErr w:type="spellEnd"/>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OBS</w:t>
      </w:r>
      <w:r w:rsidRPr="00E26EAB">
        <w:rPr>
          <w:rFonts w:ascii="Arial" w:hAnsi="Arial" w:cs="Arial"/>
          <w:color w:val="0000FF"/>
          <w:sz w:val="22"/>
          <w:szCs w:val="22"/>
          <w:highlight w:val="white"/>
          <w:lang w:val="en-US"/>
        </w:rPr>
        <w:t>"</w:t>
      </w:r>
      <w:r w:rsidRPr="00E26EAB">
        <w:rPr>
          <w:rFonts w:ascii="Arial" w:hAnsi="Arial" w:cs="Arial"/>
          <w:color w:val="FF0000"/>
          <w:sz w:val="22"/>
          <w:szCs w:val="22"/>
          <w:highlight w:val="white"/>
          <w:lang w:val="en-US"/>
        </w:rPr>
        <w:t xml:space="preserve"> </w:t>
      </w:r>
      <w:proofErr w:type="spellStart"/>
      <w:r w:rsidRPr="00E26EAB">
        <w:rPr>
          <w:rFonts w:ascii="Arial" w:hAnsi="Arial" w:cs="Arial"/>
          <w:color w:val="FF0000"/>
          <w:sz w:val="22"/>
          <w:szCs w:val="22"/>
          <w:highlight w:val="white"/>
          <w:lang w:val="en-US"/>
        </w:rPr>
        <w:t>moodCode</w:t>
      </w:r>
      <w:proofErr w:type="spellEnd"/>
      <w:r w:rsidRPr="00E26EAB">
        <w:rPr>
          <w:rFonts w:ascii="Arial" w:hAnsi="Arial" w:cs="Arial"/>
          <w:color w:val="0000FF"/>
          <w:sz w:val="22"/>
          <w:szCs w:val="22"/>
          <w:highlight w:val="white"/>
          <w:lang w:val="en-US"/>
        </w:rPr>
        <w:t>="</w:t>
      </w:r>
      <w:r w:rsidRPr="00E26EAB">
        <w:rPr>
          <w:rFonts w:ascii="Arial" w:hAnsi="Arial" w:cs="Arial"/>
          <w:color w:val="000000"/>
          <w:sz w:val="22"/>
          <w:szCs w:val="22"/>
          <w:highlight w:val="white"/>
          <w:lang w:val="en-US"/>
        </w:rPr>
        <w:t>EVN</w:t>
      </w:r>
      <w:r w:rsidRPr="00E26EAB">
        <w:rPr>
          <w:rFonts w:ascii="Arial" w:hAnsi="Arial" w:cs="Arial"/>
          <w:color w:val="0000FF"/>
          <w:sz w:val="22"/>
          <w:szCs w:val="22"/>
          <w:highlight w:val="white"/>
          <w:lang w:val="en-US"/>
        </w:rPr>
        <w:t>"&gt;</w:t>
      </w:r>
    </w:p>
    <w:p w14:paraId="6812949A" w14:textId="64740552" w:rsidR="00125A6C" w:rsidRPr="00A96B63" w:rsidRDefault="00125A6C" w:rsidP="00C93C8E">
      <w:pPr>
        <w:tabs>
          <w:tab w:val="left" w:pos="851"/>
        </w:tabs>
        <w:autoSpaceDE w:val="0"/>
        <w:autoSpaceDN w:val="0"/>
        <w:adjustRightInd w:val="0"/>
        <w:ind w:left="1304" w:hanging="1304"/>
        <w:rPr>
          <w:rFonts w:ascii="Arial" w:hAnsi="Arial" w:cs="Arial"/>
          <w:color w:val="0000FF"/>
          <w:sz w:val="22"/>
          <w:szCs w:val="22"/>
          <w:highlight w:val="white"/>
        </w:rPr>
      </w:pPr>
      <w:r w:rsidRPr="00E26EAB">
        <w:rPr>
          <w:rFonts w:ascii="Arial" w:hAnsi="Arial" w:cs="Arial"/>
          <w:color w:val="000000"/>
          <w:sz w:val="22"/>
          <w:szCs w:val="22"/>
          <w:highlight w:val="white"/>
          <w:lang w:val="en-US"/>
        </w:rPr>
        <w:tab/>
      </w:r>
      <w:r w:rsidRPr="00A96B63">
        <w:rPr>
          <w:rFonts w:ascii="Arial" w:hAnsi="Arial" w:cs="Arial"/>
          <w:color w:val="0000FF"/>
          <w:sz w:val="22"/>
          <w:szCs w:val="22"/>
          <w:highlight w:val="white"/>
        </w:rPr>
        <w:t>&lt;</w:t>
      </w:r>
      <w:proofErr w:type="spellStart"/>
      <w:r w:rsidRPr="00A96B63">
        <w:rPr>
          <w:rFonts w:ascii="Arial" w:hAnsi="Arial" w:cs="Arial"/>
          <w:color w:val="800000"/>
          <w:sz w:val="22"/>
          <w:szCs w:val="22"/>
          <w:highlight w:val="white"/>
        </w:rPr>
        <w:t>code</w:t>
      </w:r>
      <w:proofErr w:type="spellEnd"/>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code</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69</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codeSystem</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1.2.246.537.6.12.2002.126</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codeSystemName</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Lääkityslista</w:t>
      </w:r>
      <w:r w:rsidRPr="00A96B63">
        <w:rPr>
          <w:rFonts w:ascii="Arial" w:hAnsi="Arial" w:cs="Arial"/>
          <w:color w:val="0000FF"/>
          <w:sz w:val="22"/>
          <w:szCs w:val="22"/>
          <w:highlight w:val="white"/>
        </w:rPr>
        <w:t>"</w:t>
      </w:r>
      <w:r w:rsidRPr="00A96B63">
        <w:rPr>
          <w:rFonts w:ascii="Arial" w:hAnsi="Arial" w:cs="Arial"/>
          <w:color w:val="FF0000"/>
          <w:sz w:val="22"/>
          <w:szCs w:val="22"/>
          <w:highlight w:val="white"/>
        </w:rPr>
        <w:t xml:space="preserve"> </w:t>
      </w:r>
      <w:proofErr w:type="spellStart"/>
      <w:r w:rsidRPr="00A96B63">
        <w:rPr>
          <w:rFonts w:ascii="Arial" w:hAnsi="Arial" w:cs="Arial"/>
          <w:color w:val="FF0000"/>
          <w:sz w:val="22"/>
          <w:szCs w:val="22"/>
          <w:highlight w:val="white"/>
        </w:rPr>
        <w:t>displayName</w:t>
      </w:r>
      <w:proofErr w:type="spellEnd"/>
      <w:r w:rsidRPr="00A96B63">
        <w:rPr>
          <w:rFonts w:ascii="Arial" w:hAnsi="Arial" w:cs="Arial"/>
          <w:color w:val="0000FF"/>
          <w:sz w:val="22"/>
          <w:szCs w:val="22"/>
          <w:highlight w:val="white"/>
        </w:rPr>
        <w:t>="</w:t>
      </w:r>
      <w:r w:rsidRPr="00A96B63">
        <w:rPr>
          <w:rFonts w:ascii="Arial" w:hAnsi="Arial" w:cs="Arial"/>
          <w:color w:val="000000"/>
          <w:sz w:val="22"/>
          <w:szCs w:val="22"/>
          <w:highlight w:val="white"/>
        </w:rPr>
        <w:t>Erillisselvitys</w:t>
      </w:r>
      <w:r w:rsidRPr="00A96B63">
        <w:rPr>
          <w:rFonts w:ascii="Arial" w:hAnsi="Arial" w:cs="Arial"/>
          <w:color w:val="0000FF"/>
          <w:sz w:val="22"/>
          <w:szCs w:val="22"/>
          <w:highlight w:val="white"/>
        </w:rPr>
        <w:t>"/&gt;</w:t>
      </w:r>
    </w:p>
    <w:p w14:paraId="598C6601" w14:textId="05317B71" w:rsidR="00B46DF8" w:rsidRPr="002C60BB" w:rsidRDefault="00B46DF8" w:rsidP="00125A6C">
      <w:pPr>
        <w:tabs>
          <w:tab w:val="left" w:pos="851"/>
        </w:tabs>
        <w:autoSpaceDE w:val="0"/>
        <w:autoSpaceDN w:val="0"/>
        <w:adjustRightInd w:val="0"/>
        <w:rPr>
          <w:rFonts w:ascii="Arial" w:hAnsi="Arial" w:cs="Arial"/>
          <w:color w:val="0000FF"/>
          <w:sz w:val="22"/>
          <w:szCs w:val="22"/>
          <w:highlight w:val="white"/>
        </w:rPr>
      </w:pPr>
      <w:r w:rsidRPr="00A96B63">
        <w:rPr>
          <w:rFonts w:ascii="Arial" w:hAnsi="Arial" w:cs="Arial"/>
          <w:color w:val="0000FF"/>
          <w:sz w:val="22"/>
          <w:szCs w:val="22"/>
          <w:highlight w:val="white"/>
        </w:rPr>
        <w:tab/>
      </w:r>
      <w:proofErr w:type="gramStart"/>
      <w:r w:rsidRPr="002C60BB">
        <w:rPr>
          <w:rFonts w:ascii="Arial" w:hAnsi="Arial" w:cs="Arial"/>
          <w:color w:val="0000FF"/>
          <w:sz w:val="22"/>
          <w:szCs w:val="22"/>
        </w:rPr>
        <w:t>&lt;!--</w:t>
      </w:r>
      <w:proofErr w:type="gramEnd"/>
      <w:r w:rsidRPr="002C60BB">
        <w:rPr>
          <w:rFonts w:ascii="Arial" w:hAnsi="Arial" w:cs="Arial"/>
          <w:color w:val="0000FF"/>
          <w:sz w:val="22"/>
          <w:szCs w:val="22"/>
        </w:rPr>
        <w:t xml:space="preserve"> </w:t>
      </w:r>
      <w:r w:rsidRPr="002C60BB">
        <w:rPr>
          <w:rFonts w:ascii="Arial" w:hAnsi="Arial" w:cs="Arial"/>
          <w:color w:val="808080"/>
          <w:sz w:val="22"/>
          <w:szCs w:val="22"/>
          <w:highlight w:val="white"/>
        </w:rPr>
        <w:t>erillisselvitys päivämäärä, uusi</w:t>
      </w:r>
      <w:r w:rsidRPr="002C60BB">
        <w:rPr>
          <w:rFonts w:ascii="Arial" w:hAnsi="Arial" w:cs="Arial"/>
          <w:color w:val="0000FF"/>
          <w:sz w:val="22"/>
          <w:szCs w:val="22"/>
        </w:rPr>
        <w:t xml:space="preserve"> --&gt;</w:t>
      </w:r>
    </w:p>
    <w:p w14:paraId="41EE7587" w14:textId="77777777" w:rsidR="00B46DF8" w:rsidRPr="00D32773" w:rsidRDefault="00B46DF8" w:rsidP="00125A6C">
      <w:pPr>
        <w:tabs>
          <w:tab w:val="left" w:pos="851"/>
        </w:tabs>
        <w:autoSpaceDE w:val="0"/>
        <w:autoSpaceDN w:val="0"/>
        <w:adjustRightInd w:val="0"/>
        <w:rPr>
          <w:rFonts w:ascii="Arial" w:hAnsi="Arial" w:cs="Arial"/>
          <w:color w:val="0000FF"/>
          <w:sz w:val="22"/>
          <w:szCs w:val="22"/>
          <w:highlight w:val="white"/>
        </w:rPr>
      </w:pPr>
      <w:r w:rsidRPr="002C60BB">
        <w:rPr>
          <w:rFonts w:ascii="Arial" w:hAnsi="Arial" w:cs="Arial"/>
          <w:color w:val="0000FF"/>
          <w:sz w:val="22"/>
          <w:szCs w:val="22"/>
          <w:highlight w:val="white"/>
        </w:rPr>
        <w:tab/>
      </w:r>
      <w:r w:rsidRPr="00D32773">
        <w:rPr>
          <w:rFonts w:ascii="Arial" w:hAnsi="Arial" w:cs="Arial"/>
          <w:color w:val="0000FF"/>
          <w:sz w:val="22"/>
          <w:szCs w:val="22"/>
        </w:rPr>
        <w:t>&lt;</w:t>
      </w:r>
      <w:proofErr w:type="spellStart"/>
      <w:r w:rsidRPr="00D32773">
        <w:rPr>
          <w:rFonts w:ascii="Arial" w:hAnsi="Arial" w:cs="Arial"/>
          <w:color w:val="800000"/>
          <w:sz w:val="22"/>
          <w:szCs w:val="22"/>
          <w:highlight w:val="white"/>
        </w:rPr>
        <w:t>effectiveTime</w:t>
      </w:r>
      <w:proofErr w:type="spellEnd"/>
      <w:r w:rsidRPr="00D32773">
        <w:rPr>
          <w:rFonts w:ascii="Arial" w:hAnsi="Arial" w:cs="Arial"/>
          <w:color w:val="0000FF"/>
          <w:sz w:val="22"/>
          <w:szCs w:val="22"/>
        </w:rPr>
        <w:t xml:space="preserve"> </w:t>
      </w:r>
      <w:proofErr w:type="spellStart"/>
      <w:r w:rsidRPr="00D32773">
        <w:rPr>
          <w:rFonts w:ascii="Arial" w:hAnsi="Arial" w:cs="Arial"/>
          <w:color w:val="FF0000"/>
          <w:sz w:val="22"/>
          <w:szCs w:val="22"/>
          <w:highlight w:val="white"/>
        </w:rPr>
        <w:t>value</w:t>
      </w:r>
      <w:proofErr w:type="spellEnd"/>
      <w:r w:rsidRPr="00D32773">
        <w:rPr>
          <w:rFonts w:ascii="Arial" w:hAnsi="Arial" w:cs="Arial"/>
          <w:color w:val="0000FF"/>
          <w:sz w:val="22"/>
          <w:szCs w:val="22"/>
        </w:rPr>
        <w:t>="</w:t>
      </w:r>
      <w:r w:rsidRPr="00D32773">
        <w:rPr>
          <w:rFonts w:ascii="Arial" w:hAnsi="Arial" w:cs="Arial"/>
          <w:color w:val="000000"/>
          <w:sz w:val="22"/>
          <w:szCs w:val="22"/>
          <w:highlight w:val="white"/>
        </w:rPr>
        <w:t>20191030"</w:t>
      </w:r>
      <w:r w:rsidRPr="00D32773">
        <w:rPr>
          <w:rFonts w:ascii="Arial" w:hAnsi="Arial" w:cs="Arial"/>
          <w:color w:val="0000FF"/>
          <w:sz w:val="22"/>
          <w:szCs w:val="22"/>
        </w:rPr>
        <w:t>/&gt;</w:t>
      </w:r>
    </w:p>
    <w:p w14:paraId="6133089E" w14:textId="72DCA435" w:rsidR="00125A6C" w:rsidRPr="00D32773" w:rsidRDefault="00125A6C" w:rsidP="00C93C8E">
      <w:pPr>
        <w:tabs>
          <w:tab w:val="left" w:pos="851"/>
        </w:tabs>
        <w:autoSpaceDE w:val="0"/>
        <w:autoSpaceDN w:val="0"/>
        <w:adjustRightInd w:val="0"/>
        <w:ind w:left="1304" w:hanging="1304"/>
        <w:rPr>
          <w:rFonts w:ascii="Arial" w:hAnsi="Arial" w:cs="Arial"/>
          <w:color w:val="000000"/>
          <w:sz w:val="22"/>
          <w:szCs w:val="22"/>
          <w:highlight w:val="white"/>
        </w:rPr>
      </w:pPr>
      <w:r w:rsidRPr="00D32773">
        <w:rPr>
          <w:rFonts w:ascii="Arial" w:hAnsi="Arial" w:cs="Arial"/>
          <w:color w:val="000000"/>
          <w:sz w:val="22"/>
          <w:szCs w:val="22"/>
          <w:highlight w:val="white"/>
        </w:rPr>
        <w:tab/>
      </w:r>
      <w:r w:rsidRPr="00D32773">
        <w:rPr>
          <w:rFonts w:ascii="Arial" w:hAnsi="Arial" w:cs="Arial"/>
          <w:color w:val="0000FF"/>
          <w:sz w:val="22"/>
          <w:szCs w:val="22"/>
          <w:highlight w:val="white"/>
        </w:rPr>
        <w:t>&lt;</w:t>
      </w:r>
      <w:proofErr w:type="spellStart"/>
      <w:r w:rsidRPr="00D32773">
        <w:rPr>
          <w:rFonts w:ascii="Arial" w:hAnsi="Arial" w:cs="Arial"/>
          <w:color w:val="800000"/>
          <w:sz w:val="22"/>
          <w:szCs w:val="22"/>
          <w:highlight w:val="white"/>
        </w:rPr>
        <w:t>value</w:t>
      </w:r>
      <w:proofErr w:type="spellEnd"/>
      <w:r w:rsidRPr="00D32773">
        <w:rPr>
          <w:rFonts w:ascii="Arial" w:hAnsi="Arial" w:cs="Arial"/>
          <w:color w:val="FF0000"/>
          <w:sz w:val="22"/>
          <w:szCs w:val="22"/>
          <w:highlight w:val="white"/>
        </w:rPr>
        <w:t xml:space="preserve"> </w:t>
      </w:r>
      <w:proofErr w:type="spellStart"/>
      <w:proofErr w:type="gramStart"/>
      <w:r w:rsidRPr="00D32773">
        <w:rPr>
          <w:rFonts w:ascii="Arial" w:hAnsi="Arial" w:cs="Arial"/>
          <w:color w:val="FF0000"/>
          <w:sz w:val="22"/>
          <w:szCs w:val="22"/>
          <w:highlight w:val="white"/>
        </w:rPr>
        <w:t>xsi:type</w:t>
      </w:r>
      <w:proofErr w:type="spellEnd"/>
      <w:proofErr w:type="gramEnd"/>
      <w:r w:rsidRPr="00D32773">
        <w:rPr>
          <w:rFonts w:ascii="Arial" w:hAnsi="Arial" w:cs="Arial"/>
          <w:color w:val="0000FF"/>
          <w:sz w:val="22"/>
          <w:szCs w:val="22"/>
          <w:highlight w:val="white"/>
        </w:rPr>
        <w:t>="</w:t>
      </w:r>
      <w:r w:rsidRPr="00D32773">
        <w:rPr>
          <w:rFonts w:ascii="Arial" w:hAnsi="Arial" w:cs="Arial"/>
          <w:color w:val="000000"/>
          <w:sz w:val="22"/>
          <w:szCs w:val="22"/>
          <w:highlight w:val="white"/>
        </w:rPr>
        <w:t>CE</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proofErr w:type="spellStart"/>
      <w:r w:rsidRPr="00D32773">
        <w:rPr>
          <w:rFonts w:ascii="Arial" w:hAnsi="Arial" w:cs="Arial"/>
          <w:color w:val="FF0000"/>
          <w:sz w:val="22"/>
          <w:szCs w:val="22"/>
          <w:highlight w:val="white"/>
        </w:rPr>
        <w:t>code</w:t>
      </w:r>
      <w:proofErr w:type="spellEnd"/>
      <w:r w:rsidRPr="00D32773">
        <w:rPr>
          <w:rFonts w:ascii="Arial" w:hAnsi="Arial" w:cs="Arial"/>
          <w:color w:val="0000FF"/>
          <w:sz w:val="22"/>
          <w:szCs w:val="22"/>
          <w:highlight w:val="white"/>
        </w:rPr>
        <w:t>="</w:t>
      </w:r>
      <w:r w:rsidR="001A1547">
        <w:rPr>
          <w:rFonts w:ascii="Arial" w:hAnsi="Arial" w:cs="Arial"/>
          <w:color w:val="000000"/>
          <w:sz w:val="22"/>
          <w:szCs w:val="22"/>
          <w:highlight w:val="white"/>
        </w:rPr>
        <w:t>E00</w:t>
      </w:r>
      <w:r w:rsidR="00CB0217">
        <w:rPr>
          <w:rFonts w:ascii="Arial" w:hAnsi="Arial" w:cs="Arial"/>
          <w:color w:val="000000"/>
          <w:sz w:val="22"/>
          <w:szCs w:val="22"/>
          <w:highlight w:val="white"/>
        </w:rPr>
        <w:t>5</w:t>
      </w:r>
      <w:r w:rsidRPr="00D32773">
        <w:rPr>
          <w:rFonts w:ascii="Arial" w:hAnsi="Arial" w:cs="Arial"/>
          <w:color w:val="0000FF"/>
          <w:sz w:val="22"/>
          <w:szCs w:val="22"/>
          <w:highlight w:val="white"/>
        </w:rPr>
        <w:t>"</w:t>
      </w:r>
      <w:r w:rsidRPr="00D32773">
        <w:rPr>
          <w:rFonts w:ascii="Arial" w:hAnsi="Arial" w:cs="Arial"/>
          <w:color w:val="FF0000"/>
          <w:sz w:val="22"/>
          <w:szCs w:val="22"/>
          <w:highlight w:val="white"/>
        </w:rPr>
        <w:t xml:space="preserve"> </w:t>
      </w:r>
      <w:proofErr w:type="spellStart"/>
      <w:r w:rsidRPr="002C60BB">
        <w:rPr>
          <w:rFonts w:ascii="Arial" w:hAnsi="Arial" w:cs="Arial"/>
          <w:color w:val="FF0000"/>
          <w:sz w:val="22"/>
          <w:szCs w:val="22"/>
          <w:highlight w:val="white"/>
        </w:rPr>
        <w:t>codeSystem</w:t>
      </w:r>
      <w:proofErr w:type="spellEnd"/>
      <w:r w:rsidRPr="002C60BB">
        <w:rPr>
          <w:rFonts w:ascii="Arial" w:hAnsi="Arial" w:cs="Arial"/>
          <w:color w:val="0000FF"/>
          <w:sz w:val="22"/>
          <w:szCs w:val="22"/>
          <w:highlight w:val="white"/>
        </w:rPr>
        <w:t>="</w:t>
      </w:r>
      <w:r w:rsidR="00984B9F" w:rsidRPr="00984B9F">
        <w:rPr>
          <w:rFonts w:ascii="Arial" w:hAnsi="Arial" w:cs="Arial"/>
          <w:color w:val="172B4D"/>
          <w:sz w:val="22"/>
          <w:szCs w:val="22"/>
          <w:shd w:val="clear" w:color="auto" w:fill="FFFFFF"/>
        </w:rPr>
        <w:t>1.2.246.537.6.850.202001</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proofErr w:type="spellStart"/>
      <w:r w:rsidRPr="002C60BB">
        <w:rPr>
          <w:rFonts w:ascii="Arial" w:hAnsi="Arial" w:cs="Arial"/>
          <w:color w:val="FF0000"/>
          <w:sz w:val="22"/>
          <w:szCs w:val="22"/>
          <w:highlight w:val="white"/>
        </w:rPr>
        <w:t>codeSystemName</w:t>
      </w:r>
      <w:proofErr w:type="spellEnd"/>
      <w:r w:rsidRPr="002C60BB">
        <w:rPr>
          <w:rFonts w:ascii="Arial" w:hAnsi="Arial" w:cs="Arial"/>
          <w:color w:val="0000FF"/>
          <w:sz w:val="22"/>
          <w:szCs w:val="22"/>
          <w:highlight w:val="white"/>
        </w:rPr>
        <w:t>="</w:t>
      </w:r>
      <w:r w:rsidR="00025268" w:rsidRPr="00E26EAB">
        <w:rPr>
          <w:sz w:val="22"/>
          <w:szCs w:val="22"/>
        </w:rPr>
        <w:t xml:space="preserve"> </w:t>
      </w:r>
      <w:r w:rsidR="00025268" w:rsidRPr="002C60BB">
        <w:rPr>
          <w:rFonts w:ascii="Arial" w:hAnsi="Arial" w:cs="Arial"/>
          <w:color w:val="000000"/>
          <w:sz w:val="22"/>
          <w:szCs w:val="22"/>
        </w:rPr>
        <w:t>Kela/Lääketietokanta - Erillisselvitys</w:t>
      </w:r>
      <w:r w:rsidRPr="002C60BB">
        <w:rPr>
          <w:rFonts w:ascii="Arial" w:hAnsi="Arial" w:cs="Arial"/>
          <w:color w:val="0000FF"/>
          <w:sz w:val="22"/>
          <w:szCs w:val="22"/>
          <w:highlight w:val="white"/>
        </w:rPr>
        <w:t>"</w:t>
      </w:r>
      <w:r w:rsidR="00C93C8E">
        <w:rPr>
          <w:rFonts w:ascii="Arial" w:hAnsi="Arial" w:cs="Arial"/>
          <w:color w:val="0000FF"/>
          <w:sz w:val="22"/>
          <w:szCs w:val="22"/>
          <w:highlight w:val="white"/>
        </w:rPr>
        <w:t xml:space="preserve"> </w:t>
      </w:r>
      <w:proofErr w:type="spellStart"/>
      <w:r w:rsidRPr="00D32773">
        <w:rPr>
          <w:rFonts w:ascii="Arial" w:hAnsi="Arial" w:cs="Arial"/>
          <w:color w:val="FF0000"/>
          <w:sz w:val="22"/>
          <w:szCs w:val="22"/>
          <w:highlight w:val="white"/>
        </w:rPr>
        <w:t>displayName</w:t>
      </w:r>
      <w:proofErr w:type="spellEnd"/>
      <w:r w:rsidRPr="00D32773">
        <w:rPr>
          <w:rFonts w:ascii="Arial" w:hAnsi="Arial" w:cs="Arial"/>
          <w:color w:val="0000FF"/>
          <w:sz w:val="22"/>
          <w:szCs w:val="22"/>
          <w:highlight w:val="white"/>
        </w:rPr>
        <w:t>="</w:t>
      </w:r>
      <w:r w:rsidR="00CB0217">
        <w:rPr>
          <w:rFonts w:ascii="Arial" w:hAnsi="Arial" w:cs="Arial"/>
          <w:color w:val="000000"/>
          <w:sz w:val="22"/>
          <w:szCs w:val="22"/>
          <w:highlight w:val="white"/>
        </w:rPr>
        <w:t>Syvä laskimotukos</w:t>
      </w:r>
      <w:r w:rsidRPr="00D32773">
        <w:rPr>
          <w:rFonts w:ascii="Arial" w:hAnsi="Arial" w:cs="Arial"/>
          <w:color w:val="0000FF"/>
          <w:sz w:val="22"/>
          <w:szCs w:val="22"/>
          <w:highlight w:val="white"/>
        </w:rPr>
        <w:t>"/&gt;</w:t>
      </w:r>
    </w:p>
    <w:p w14:paraId="7372A56E" w14:textId="77777777" w:rsidR="00125A6C" w:rsidRPr="00921DF0" w:rsidRDefault="00125A6C" w:rsidP="00125A6C">
      <w:pPr>
        <w:tabs>
          <w:tab w:val="left" w:pos="426"/>
        </w:tabs>
        <w:autoSpaceDE w:val="0"/>
        <w:autoSpaceDN w:val="0"/>
        <w:adjustRightInd w:val="0"/>
        <w:rPr>
          <w:rFonts w:ascii="Arial" w:hAnsi="Arial" w:cs="Arial"/>
          <w:color w:val="000000"/>
          <w:sz w:val="22"/>
          <w:szCs w:val="22"/>
          <w:highlight w:val="white"/>
        </w:rPr>
      </w:pPr>
      <w:r w:rsidRPr="00D32773">
        <w:rPr>
          <w:rFonts w:ascii="Arial" w:hAnsi="Arial" w:cs="Arial"/>
          <w:color w:val="000000"/>
          <w:sz w:val="22"/>
          <w:szCs w:val="22"/>
          <w:highlight w:val="white"/>
        </w:rPr>
        <w:tab/>
      </w:r>
      <w:r w:rsidRPr="00921DF0">
        <w:rPr>
          <w:rFonts w:ascii="Arial" w:hAnsi="Arial" w:cs="Arial"/>
          <w:color w:val="0000FF"/>
          <w:sz w:val="22"/>
          <w:szCs w:val="22"/>
          <w:highlight w:val="white"/>
        </w:rPr>
        <w:t>&lt;/</w:t>
      </w:r>
      <w:proofErr w:type="spellStart"/>
      <w:r w:rsidRPr="00921DF0">
        <w:rPr>
          <w:rFonts w:ascii="Arial" w:hAnsi="Arial" w:cs="Arial"/>
          <w:color w:val="800000"/>
          <w:sz w:val="22"/>
          <w:szCs w:val="22"/>
          <w:highlight w:val="white"/>
        </w:rPr>
        <w:t>observation</w:t>
      </w:r>
      <w:proofErr w:type="spellEnd"/>
      <w:r w:rsidRPr="00921DF0">
        <w:rPr>
          <w:rFonts w:ascii="Arial" w:hAnsi="Arial" w:cs="Arial"/>
          <w:color w:val="0000FF"/>
          <w:sz w:val="22"/>
          <w:szCs w:val="22"/>
          <w:highlight w:val="white"/>
        </w:rPr>
        <w:t>&gt;</w:t>
      </w:r>
    </w:p>
    <w:p w14:paraId="7821CB49" w14:textId="77777777" w:rsidR="00125A6C" w:rsidRPr="00921DF0" w:rsidRDefault="00125A6C" w:rsidP="00125A6C">
      <w:pPr>
        <w:autoSpaceDE w:val="0"/>
        <w:autoSpaceDN w:val="0"/>
        <w:adjustRightInd w:val="0"/>
        <w:rPr>
          <w:rFonts w:ascii="Arial" w:hAnsi="Arial" w:cs="Arial"/>
          <w:color w:val="0000FF"/>
          <w:sz w:val="22"/>
          <w:szCs w:val="22"/>
          <w:highlight w:val="white"/>
        </w:rPr>
      </w:pPr>
      <w:r w:rsidRPr="00921DF0">
        <w:rPr>
          <w:rFonts w:ascii="Arial" w:hAnsi="Arial" w:cs="Arial"/>
          <w:color w:val="0000FF"/>
          <w:sz w:val="22"/>
          <w:szCs w:val="22"/>
          <w:highlight w:val="white"/>
        </w:rPr>
        <w:t>&lt;/</w:t>
      </w:r>
      <w:proofErr w:type="spellStart"/>
      <w:r w:rsidRPr="00921DF0">
        <w:rPr>
          <w:rFonts w:ascii="Arial" w:hAnsi="Arial" w:cs="Arial"/>
          <w:color w:val="800000"/>
          <w:sz w:val="22"/>
          <w:szCs w:val="22"/>
          <w:highlight w:val="white"/>
        </w:rPr>
        <w:t>component</w:t>
      </w:r>
      <w:proofErr w:type="spellEnd"/>
      <w:r w:rsidRPr="00921DF0">
        <w:rPr>
          <w:rFonts w:ascii="Arial" w:hAnsi="Arial" w:cs="Arial"/>
          <w:color w:val="0000FF"/>
          <w:sz w:val="22"/>
          <w:szCs w:val="22"/>
          <w:highlight w:val="white"/>
        </w:rPr>
        <w:t>&gt;</w:t>
      </w:r>
    </w:p>
    <w:p w14:paraId="5454D632"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D93DE0" w14:textId="52AC775F" w:rsidR="00913058" w:rsidRPr="00921DF0" w:rsidRDefault="00913058" w:rsidP="0091305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5</w:t>
      </w:r>
      <w:r w:rsidR="00CF674A" w:rsidRPr="00921DF0">
        <w:t>:</w:t>
      </w:r>
    </w:p>
    <w:p w14:paraId="2201E801" w14:textId="77777777" w:rsidR="00913058" w:rsidRPr="00921DF0" w:rsidRDefault="00913058" w:rsidP="00842B2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EF3F482" w14:textId="77777777" w:rsidR="00913058" w:rsidRPr="00921DF0" w:rsidRDefault="00913058" w:rsidP="00913058">
      <w:pPr>
        <w:autoSpaceDE w:val="0"/>
        <w:autoSpaceDN w:val="0"/>
        <w:adjustRightInd w:val="0"/>
        <w:rPr>
          <w:rFonts w:ascii="Arial" w:hAnsi="Arial" w:cs="Arial"/>
          <w:color w:val="000000"/>
          <w:sz w:val="22"/>
          <w:highlight w:val="white"/>
        </w:rPr>
      </w:pP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Lääkärinpalkkio </w:t>
      </w:r>
      <w:r w:rsidRPr="4716D89F">
        <w:rPr>
          <w:rFonts w:ascii="Arial" w:hAnsi="Arial" w:cs="Arial"/>
          <w:color w:val="0000FF"/>
          <w:sz w:val="22"/>
          <w:szCs w:val="22"/>
          <w:highlight w:val="white"/>
        </w:rPr>
        <w:t>--&gt;</w:t>
      </w:r>
    </w:p>
    <w:p w14:paraId="3752F794" w14:textId="77777777" w:rsidR="00913058" w:rsidRPr="002742C1" w:rsidRDefault="00913058" w:rsidP="00913058">
      <w:pPr>
        <w:autoSpaceDE w:val="0"/>
        <w:autoSpaceDN w:val="0"/>
        <w:adjustRightInd w:val="0"/>
        <w:rPr>
          <w:rFonts w:ascii="Arial" w:hAnsi="Arial" w:cs="Arial"/>
          <w:color w:val="000000"/>
          <w:sz w:val="22"/>
          <w:highlight w:val="white"/>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6EA28C4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2742C1">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24E54BD6" w14:textId="6696FB39"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FF0000"/>
          <w:sz w:val="22"/>
          <w:szCs w:val="22"/>
          <w:highlight w:val="white"/>
          <w:lang w:val="en-US"/>
        </w:rPr>
        <w:t xml:space="preserve"> code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214</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1.2.246.537.6.12.2002.126</w:t>
      </w:r>
      <w:r w:rsidRPr="4716D89F">
        <w:rPr>
          <w:rFonts w:ascii="Arial" w:hAnsi="Arial" w:cs="Arial"/>
          <w:color w:val="0000FF"/>
          <w:sz w:val="22"/>
          <w:szCs w:val="22"/>
          <w:highlight w:val="white"/>
          <w:lang w:val="en-US"/>
        </w:rPr>
        <w:t>"</w:t>
      </w:r>
      <w:r w:rsidR="00C93C8E"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Lääkityslista</w:t>
      </w:r>
      <w:proofErr w:type="spellEnd"/>
      <w:r w:rsidRPr="4716D89F">
        <w:rPr>
          <w:rFonts w:ascii="Arial" w:hAnsi="Arial" w:cs="Arial"/>
          <w:color w:val="0000FF"/>
          <w:sz w:val="22"/>
          <w:szCs w:val="22"/>
          <w:highlight w:val="white"/>
          <w:lang w:val="en-US"/>
        </w:rPr>
        <w:t>"</w:t>
      </w:r>
      <w:r w:rsidR="00C93C8E"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highlight w:val="white"/>
          <w:lang w:val="en-US"/>
        </w:rPr>
        <w:t>Lääkärinpalkkio</w:t>
      </w:r>
      <w:proofErr w:type="spellEnd"/>
      <w:r w:rsidRPr="4716D89F">
        <w:rPr>
          <w:rFonts w:ascii="Arial" w:hAnsi="Arial" w:cs="Arial"/>
          <w:color w:val="0000FF"/>
          <w:sz w:val="22"/>
          <w:szCs w:val="22"/>
          <w:highlight w:val="white"/>
          <w:lang w:val="en-US"/>
        </w:rPr>
        <w:t>"/&gt;</w:t>
      </w:r>
    </w:p>
    <w:p w14:paraId="1CAC445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MO</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125.00</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currency</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EUR</w:t>
      </w:r>
      <w:r w:rsidRPr="4716D89F">
        <w:rPr>
          <w:rFonts w:ascii="Arial" w:hAnsi="Arial" w:cs="Arial"/>
          <w:color w:val="0000FF"/>
          <w:sz w:val="22"/>
          <w:szCs w:val="22"/>
          <w:highlight w:val="white"/>
          <w:lang w:val="en-US"/>
        </w:rPr>
        <w:t>"/&gt;</w:t>
      </w:r>
    </w:p>
    <w:p w14:paraId="2616DD73"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7D948E94"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786D10E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4EDD59F6"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1C35B4C9" w14:textId="0A8E5346" w:rsidR="00913058" w:rsidRPr="006477F8" w:rsidRDefault="00913058" w:rsidP="00C93C8E">
      <w:pPr>
        <w:tabs>
          <w:tab w:val="left" w:pos="284"/>
          <w:tab w:val="left" w:pos="567"/>
          <w:tab w:val="left" w:pos="851"/>
          <w:tab w:val="left" w:pos="1134"/>
          <w:tab w:val="left" w:pos="1418"/>
        </w:tabs>
        <w:autoSpaceDE w:val="0"/>
        <w:autoSpaceDN w:val="0"/>
        <w:adjustRightInd w:val="0"/>
        <w:ind w:left="851" w:hanging="851"/>
        <w:rPr>
          <w:rFonts w:ascii="Arial" w:hAnsi="Arial" w:cs="Arial"/>
          <w:color w:val="0000FF"/>
          <w:sz w:val="22"/>
          <w:highlight w:val="white"/>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215</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00C93C8E"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Lääkärinpalkkio erikoislääkärinä</w:t>
      </w:r>
      <w:r w:rsidRPr="4716D89F">
        <w:rPr>
          <w:rFonts w:ascii="Arial" w:hAnsi="Arial" w:cs="Arial"/>
          <w:color w:val="0000FF"/>
          <w:sz w:val="22"/>
          <w:szCs w:val="22"/>
          <w:highlight w:val="white"/>
        </w:rPr>
        <w:t>"/&gt;</w:t>
      </w:r>
    </w:p>
    <w:p w14:paraId="3FB930E7" w14:textId="77777777" w:rsidR="00913058" w:rsidRPr="006477F8"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FF0000"/>
          <w:sz w:val="22"/>
          <w:szCs w:val="22"/>
          <w:highlight w:val="white"/>
          <w:lang w:val="en-US"/>
        </w:rPr>
        <w:t xml:space="preserve"> value</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false</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BL</w:t>
      </w:r>
      <w:r w:rsidRPr="4716D89F">
        <w:rPr>
          <w:rFonts w:ascii="Arial" w:hAnsi="Arial" w:cs="Arial"/>
          <w:color w:val="0000FF"/>
          <w:sz w:val="22"/>
          <w:szCs w:val="22"/>
          <w:highlight w:val="white"/>
          <w:lang w:val="en-US"/>
        </w:rPr>
        <w:t>"/&gt;</w:t>
      </w:r>
    </w:p>
    <w:p w14:paraId="19F226F8" w14:textId="77777777" w:rsidR="00913058" w:rsidRPr="00921DF0" w:rsidRDefault="00913058" w:rsidP="00913058">
      <w:pPr>
        <w:tabs>
          <w:tab w:val="left" w:pos="284"/>
          <w:tab w:val="left" w:pos="567"/>
          <w:tab w:val="left" w:pos="851"/>
          <w:tab w:val="left" w:pos="1134"/>
          <w:tab w:val="left" w:pos="1418"/>
        </w:tabs>
        <w:autoSpaceDE w:val="0"/>
        <w:autoSpaceDN w:val="0"/>
        <w:adjustRightInd w:val="0"/>
        <w:rPr>
          <w:rFonts w:ascii="Arial" w:hAnsi="Arial" w:cs="Arial"/>
          <w:color w:val="000000"/>
          <w:sz w:val="22"/>
          <w:highlight w:val="white"/>
        </w:rPr>
      </w:pPr>
      <w:r w:rsidRPr="006477F8">
        <w:rPr>
          <w:rFonts w:ascii="Arial" w:hAnsi="Arial" w:cs="Arial"/>
          <w:color w:val="0000FF"/>
          <w:sz w:val="22"/>
          <w:highlight w:val="white"/>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5C952893" w14:textId="77777777" w:rsidR="00913058" w:rsidRPr="00921DF0" w:rsidRDefault="00913058" w:rsidP="00913058">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component</w:t>
      </w:r>
      <w:proofErr w:type="spellEnd"/>
      <w:r w:rsidRPr="4716D89F">
        <w:rPr>
          <w:rFonts w:ascii="Arial" w:hAnsi="Arial" w:cs="Arial"/>
          <w:color w:val="0000FF"/>
          <w:sz w:val="22"/>
          <w:szCs w:val="22"/>
          <w:highlight w:val="white"/>
        </w:rPr>
        <w:t>&gt;</w:t>
      </w:r>
    </w:p>
    <w:p w14:paraId="6E6CA2E0" w14:textId="77777777" w:rsidR="00C57D42" w:rsidRPr="00921DF0" w:rsidRDefault="00C57D42" w:rsidP="00C148A3">
      <w:pPr>
        <w:autoSpaceDE w:val="0"/>
        <w:autoSpaceDN w:val="0"/>
        <w:adjustRightInd w:val="0"/>
        <w:rPr>
          <w:rFonts w:ascii="Arial" w:hAnsi="Arial" w:cs="Arial"/>
          <w:color w:val="000000"/>
          <w:highlight w:val="white"/>
        </w:rPr>
      </w:pPr>
    </w:p>
    <w:p w14:paraId="4A30670C" w14:textId="30618719" w:rsidR="00B46DF8" w:rsidRPr="00921DF0"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21DF0">
        <w:t>Esim</w:t>
      </w:r>
      <w:r w:rsidR="00CF674A" w:rsidRPr="00921DF0">
        <w:t>erkki</w:t>
      </w:r>
      <w:r w:rsidRPr="00921DF0">
        <w:t xml:space="preserve"> 6</w:t>
      </w:r>
      <w:r w:rsidR="00CF674A" w:rsidRPr="00921DF0">
        <w:t>:</w:t>
      </w:r>
    </w:p>
    <w:p w14:paraId="0DB4049D" w14:textId="77777777" w:rsidR="00025268" w:rsidRPr="00921DF0" w:rsidRDefault="00025268" w:rsidP="00C148A3">
      <w:pPr>
        <w:autoSpaceDE w:val="0"/>
        <w:autoSpaceDN w:val="0"/>
        <w:adjustRightInd w:val="0"/>
        <w:rPr>
          <w:rFonts w:ascii="Arial" w:hAnsi="Arial" w:cs="Arial"/>
          <w:color w:val="000000"/>
          <w:highlight w:val="white"/>
        </w:rPr>
      </w:pPr>
    </w:p>
    <w:p w14:paraId="201078E5" w14:textId="2E5CB14F" w:rsidR="00B46DF8" w:rsidRPr="00921DF0" w:rsidRDefault="00B46DF8" w:rsidP="00B46DF8">
      <w:pPr>
        <w:autoSpaceDE w:val="0"/>
        <w:autoSpaceDN w:val="0"/>
        <w:adjustRightInd w:val="0"/>
        <w:rPr>
          <w:rFonts w:ascii="Arial" w:hAnsi="Arial" w:cs="Arial"/>
          <w:color w:val="000000"/>
          <w:sz w:val="22"/>
        </w:rPr>
      </w:pPr>
      <w:proofErr w:type="gramStart"/>
      <w:r w:rsidRPr="4716D89F">
        <w:rPr>
          <w:rFonts w:ascii="Arial" w:hAnsi="Arial" w:cs="Arial"/>
          <w:color w:val="0000FF"/>
          <w:sz w:val="22"/>
          <w:szCs w:val="22"/>
          <w:highlight w:val="white"/>
        </w:rPr>
        <w:t>&lt;!--</w:t>
      </w:r>
      <w:proofErr w:type="gramEnd"/>
      <w:r w:rsidRPr="4716D89F">
        <w:rPr>
          <w:rFonts w:ascii="Arial" w:hAnsi="Arial" w:cs="Arial"/>
          <w:color w:val="000000"/>
          <w:sz w:val="22"/>
          <w:szCs w:val="22"/>
        </w:rPr>
        <w:t xml:space="preserve"> </w:t>
      </w:r>
      <w:r w:rsidRPr="4716D89F">
        <w:rPr>
          <w:rFonts w:ascii="Arial" w:hAnsi="Arial" w:cs="Arial"/>
          <w:color w:val="808080"/>
          <w:sz w:val="22"/>
          <w:szCs w:val="22"/>
          <w:highlight w:val="white"/>
        </w:rPr>
        <w:t>lisäseurannassa</w:t>
      </w:r>
      <w:r w:rsidRPr="4716D89F">
        <w:rPr>
          <w:rFonts w:ascii="Arial" w:hAnsi="Arial" w:cs="Arial"/>
          <w:color w:val="000000"/>
          <w:sz w:val="22"/>
          <w:szCs w:val="22"/>
        </w:rPr>
        <w:t xml:space="preserve"> </w:t>
      </w:r>
      <w:r w:rsidRPr="4716D89F">
        <w:rPr>
          <w:rFonts w:ascii="Arial" w:hAnsi="Arial" w:cs="Arial"/>
          <w:color w:val="0000FF"/>
          <w:sz w:val="22"/>
          <w:szCs w:val="22"/>
          <w:highlight w:val="white"/>
        </w:rPr>
        <w:t>--&gt;</w:t>
      </w:r>
    </w:p>
    <w:p w14:paraId="7706E3CE" w14:textId="77777777" w:rsidR="00B46DF8" w:rsidRPr="002742C1" w:rsidRDefault="00B46DF8" w:rsidP="009A7166">
      <w:pPr>
        <w:tabs>
          <w:tab w:val="left" w:pos="142"/>
          <w:tab w:val="left" w:pos="284"/>
          <w:tab w:val="left" w:pos="426"/>
          <w:tab w:val="left" w:pos="709"/>
        </w:tabs>
        <w:autoSpaceDE w:val="0"/>
        <w:autoSpaceDN w:val="0"/>
        <w:adjustRightInd w:val="0"/>
        <w:rPr>
          <w:rFonts w:ascii="Arial" w:hAnsi="Arial" w:cs="Arial"/>
          <w:color w:val="000000"/>
          <w:sz w:val="22"/>
        </w:rPr>
      </w:pPr>
      <w:r w:rsidRPr="002742C1">
        <w:rPr>
          <w:rFonts w:ascii="Arial" w:hAnsi="Arial" w:cs="Arial"/>
          <w:color w:val="0000FF"/>
          <w:sz w:val="22"/>
          <w:szCs w:val="22"/>
          <w:highlight w:val="white"/>
        </w:rPr>
        <w:t>&lt;</w:t>
      </w:r>
      <w:proofErr w:type="spellStart"/>
      <w:r w:rsidRPr="002742C1">
        <w:rPr>
          <w:rFonts w:ascii="Arial" w:hAnsi="Arial" w:cs="Arial"/>
          <w:color w:val="800000"/>
          <w:sz w:val="22"/>
          <w:szCs w:val="22"/>
          <w:highlight w:val="white"/>
        </w:rPr>
        <w:t>component</w:t>
      </w:r>
      <w:proofErr w:type="spellEnd"/>
      <w:r w:rsidRPr="002742C1">
        <w:rPr>
          <w:rFonts w:ascii="Arial" w:hAnsi="Arial" w:cs="Arial"/>
          <w:color w:val="0000FF"/>
          <w:sz w:val="22"/>
          <w:szCs w:val="22"/>
          <w:highlight w:val="white"/>
        </w:rPr>
        <w:t>&gt;</w:t>
      </w:r>
    </w:p>
    <w:p w14:paraId="461ED6F1" w14:textId="3148585E"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742C1">
        <w:rPr>
          <w:rFonts w:ascii="Arial" w:hAnsi="Arial" w:cs="Arial"/>
          <w:color w:val="0000FF"/>
          <w:sz w:val="22"/>
          <w:highlight w:val="white"/>
        </w:rPr>
        <w:tab/>
      </w:r>
      <w:r w:rsidR="003C1025" w:rsidRPr="4716D89F">
        <w:rPr>
          <w:rFonts w:ascii="Arial" w:hAnsi="Arial" w:cs="Arial"/>
          <w:color w:val="0000FF"/>
          <w:sz w:val="22"/>
          <w:szCs w:val="22"/>
          <w:highlight w:val="white"/>
          <w:lang w:val="en-US"/>
        </w:rPr>
        <w:t>&lt;</w:t>
      </w:r>
      <w:r w:rsidR="003C1025" w:rsidRPr="4716D89F">
        <w:rPr>
          <w:rFonts w:ascii="Arial" w:hAnsi="Arial" w:cs="Arial"/>
          <w:color w:val="800000"/>
          <w:sz w:val="22"/>
          <w:szCs w:val="22"/>
          <w:highlight w:val="white"/>
          <w:lang w:val="en-US"/>
        </w:rPr>
        <w:t>observation</w:t>
      </w:r>
      <w:r w:rsidR="003C1025" w:rsidRPr="4716D89F">
        <w:rPr>
          <w:rFonts w:ascii="Arial" w:hAnsi="Arial" w:cs="Arial"/>
          <w:color w:val="FF0000"/>
          <w:sz w:val="22"/>
          <w:szCs w:val="22"/>
          <w:highlight w:val="white"/>
          <w:lang w:val="en-US"/>
        </w:rPr>
        <w:t xml:space="preserve"> </w:t>
      </w:r>
      <w:proofErr w:type="spellStart"/>
      <w:r w:rsidR="00B97C0D" w:rsidRPr="4716D89F">
        <w:rPr>
          <w:rFonts w:ascii="Arial" w:hAnsi="Arial" w:cs="Arial"/>
          <w:color w:val="FF0000"/>
          <w:sz w:val="22"/>
          <w:szCs w:val="22"/>
          <w:highlight w:val="white"/>
          <w:lang w:val="en-US"/>
        </w:rPr>
        <w:t>classCode</w:t>
      </w:r>
      <w:proofErr w:type="spellEnd"/>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OBS</w:t>
      </w:r>
      <w:r w:rsidR="00B97C0D" w:rsidRPr="4716D89F">
        <w:rPr>
          <w:rFonts w:ascii="Arial" w:hAnsi="Arial" w:cs="Arial"/>
          <w:color w:val="0000FF"/>
          <w:sz w:val="22"/>
          <w:szCs w:val="22"/>
          <w:highlight w:val="white"/>
          <w:lang w:val="en-US"/>
        </w:rPr>
        <w:t>"</w:t>
      </w:r>
      <w:r w:rsidR="00B97C0D" w:rsidRPr="4716D89F">
        <w:rPr>
          <w:rFonts w:ascii="Arial" w:hAnsi="Arial" w:cs="Arial"/>
          <w:color w:val="FF0000"/>
          <w:sz w:val="22"/>
          <w:szCs w:val="22"/>
          <w:highlight w:val="white"/>
          <w:lang w:val="en-US"/>
        </w:rPr>
        <w:t xml:space="preserve"> </w:t>
      </w:r>
      <w:proofErr w:type="spellStart"/>
      <w:r w:rsidR="00B97C0D" w:rsidRPr="4716D89F">
        <w:rPr>
          <w:rFonts w:ascii="Arial" w:hAnsi="Arial" w:cs="Arial"/>
          <w:color w:val="FF0000"/>
          <w:sz w:val="22"/>
          <w:szCs w:val="22"/>
          <w:highlight w:val="white"/>
          <w:lang w:val="en-US"/>
        </w:rPr>
        <w:t>moodCode</w:t>
      </w:r>
      <w:proofErr w:type="spellEnd"/>
      <w:r w:rsidR="00B97C0D" w:rsidRPr="4716D89F">
        <w:rPr>
          <w:rFonts w:ascii="Arial" w:hAnsi="Arial" w:cs="Arial"/>
          <w:color w:val="0000FF"/>
          <w:sz w:val="22"/>
          <w:szCs w:val="22"/>
          <w:highlight w:val="white"/>
          <w:lang w:val="en-US"/>
        </w:rPr>
        <w:t>="</w:t>
      </w:r>
      <w:r w:rsidR="00B97C0D" w:rsidRPr="4716D89F">
        <w:rPr>
          <w:rFonts w:ascii="Arial" w:hAnsi="Arial" w:cs="Arial"/>
          <w:color w:val="000000"/>
          <w:sz w:val="22"/>
          <w:szCs w:val="22"/>
          <w:highlight w:val="white"/>
          <w:lang w:val="en-US"/>
        </w:rPr>
        <w:t>EVN</w:t>
      </w:r>
      <w:r w:rsidR="00B97C0D" w:rsidRPr="4716D89F">
        <w:rPr>
          <w:rFonts w:ascii="Arial" w:hAnsi="Arial" w:cs="Arial"/>
          <w:color w:val="0000FF"/>
          <w:sz w:val="22"/>
          <w:szCs w:val="22"/>
          <w:highlight w:val="white"/>
          <w:lang w:val="en-US"/>
        </w:rPr>
        <w:t>"&gt;</w:t>
      </w:r>
    </w:p>
    <w:p w14:paraId="4392F290" w14:textId="7966B997" w:rsidR="00B46DF8" w:rsidRPr="00B46DF8" w:rsidRDefault="009A7166"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lang w:val="en-US"/>
        </w:rPr>
      </w:pPr>
      <w:r w:rsidRPr="00B46DF8">
        <w:rPr>
          <w:rFonts w:ascii="Arial" w:hAnsi="Arial" w:cs="Arial"/>
          <w:color w:val="000000"/>
          <w:sz w:val="22"/>
          <w:lang w:val="en-US"/>
        </w:rPr>
        <w:tab/>
      </w:r>
      <w:r w:rsidRPr="00B46DF8">
        <w:rPr>
          <w:rFonts w:ascii="Arial" w:hAnsi="Arial" w:cs="Arial"/>
          <w:color w:val="000000"/>
          <w:sz w:val="22"/>
          <w:lang w:val="en-US"/>
        </w:rPr>
        <w:tab/>
      </w:r>
      <w:r w:rsidR="00B46DF8" w:rsidRPr="4716D89F">
        <w:rPr>
          <w:rFonts w:ascii="Arial" w:hAnsi="Arial" w:cs="Arial"/>
          <w:color w:val="0000FF"/>
          <w:sz w:val="22"/>
          <w:szCs w:val="22"/>
          <w:highlight w:val="white"/>
          <w:lang w:val="en-US"/>
        </w:rPr>
        <w:t>&lt;</w:t>
      </w:r>
      <w:r w:rsidR="00B46DF8" w:rsidRPr="4716D89F">
        <w:rPr>
          <w:rFonts w:ascii="Arial" w:hAnsi="Arial" w:cs="Arial"/>
          <w:color w:val="800000"/>
          <w:sz w:val="22"/>
          <w:szCs w:val="22"/>
          <w:highlight w:val="white"/>
          <w:lang w:val="en-US"/>
        </w:rPr>
        <w:t>code</w:t>
      </w:r>
      <w:r w:rsidR="00B46DF8" w:rsidRPr="4716D89F">
        <w:rPr>
          <w:rFonts w:ascii="Arial" w:hAnsi="Arial" w:cs="Arial"/>
          <w:color w:val="000000"/>
          <w:sz w:val="22"/>
          <w:szCs w:val="22"/>
          <w:lang w:val="en-US"/>
        </w:rPr>
        <w:t xml:space="preserve"> </w:t>
      </w:r>
      <w:r w:rsidR="00B46DF8" w:rsidRPr="4716D89F">
        <w:rPr>
          <w:rFonts w:ascii="Arial" w:hAnsi="Arial" w:cs="Arial"/>
          <w:color w:val="FF0000"/>
          <w:sz w:val="22"/>
          <w:szCs w:val="22"/>
          <w:highlight w:val="white"/>
          <w:lang w:val="en-US"/>
        </w:rPr>
        <w:t>code</w:t>
      </w:r>
      <w:r w:rsidR="00B46DF8" w:rsidRPr="4716D89F">
        <w:rPr>
          <w:rFonts w:ascii="Arial" w:hAnsi="Arial" w:cs="Arial"/>
          <w:color w:val="0000FF"/>
          <w:sz w:val="22"/>
          <w:szCs w:val="22"/>
          <w:highlight w:val="white"/>
          <w:lang w:val="en-US"/>
        </w:rPr>
        <w:t>="</w:t>
      </w:r>
      <w:r w:rsidR="00274D5A" w:rsidRPr="4716D89F">
        <w:rPr>
          <w:rFonts w:ascii="Arial" w:hAnsi="Arial" w:cs="Arial"/>
          <w:color w:val="000000"/>
          <w:sz w:val="22"/>
          <w:szCs w:val="22"/>
          <w:lang w:val="en-US"/>
        </w:rPr>
        <w:t>270</w:t>
      </w:r>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proofErr w:type="spellStart"/>
      <w:r w:rsidR="00B46DF8" w:rsidRPr="4716D89F">
        <w:rPr>
          <w:rFonts w:ascii="Arial" w:hAnsi="Arial" w:cs="Arial"/>
          <w:color w:val="FF0000"/>
          <w:sz w:val="22"/>
          <w:szCs w:val="22"/>
          <w:highlight w:val="white"/>
          <w:lang w:val="en-US"/>
        </w:rPr>
        <w:t>codeSystem</w:t>
      </w:r>
      <w:proofErr w:type="spellEnd"/>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1.2.246.537.6.12.2002.126</w:t>
      </w:r>
      <w:r w:rsidR="00B46DF8" w:rsidRPr="4716D89F">
        <w:rPr>
          <w:rFonts w:ascii="Arial" w:hAnsi="Arial" w:cs="Arial"/>
          <w:color w:val="0000FF"/>
          <w:sz w:val="22"/>
          <w:szCs w:val="22"/>
          <w:highlight w:val="white"/>
          <w:lang w:val="en-US"/>
        </w:rPr>
        <w:t xml:space="preserve">" </w:t>
      </w:r>
      <w:proofErr w:type="spellStart"/>
      <w:r w:rsidR="00B46DF8" w:rsidRPr="4716D89F">
        <w:rPr>
          <w:rFonts w:ascii="Arial" w:hAnsi="Arial" w:cs="Arial"/>
          <w:color w:val="FF0000"/>
          <w:sz w:val="22"/>
          <w:szCs w:val="22"/>
          <w:highlight w:val="white"/>
          <w:lang w:val="en-US"/>
        </w:rPr>
        <w:t>codeSystemName</w:t>
      </w:r>
      <w:proofErr w:type="spellEnd"/>
      <w:r w:rsidR="00B46DF8" w:rsidRPr="4716D89F">
        <w:rPr>
          <w:rFonts w:ascii="Arial" w:hAnsi="Arial" w:cs="Arial"/>
          <w:color w:val="0000FF"/>
          <w:sz w:val="22"/>
          <w:szCs w:val="22"/>
          <w:highlight w:val="white"/>
          <w:lang w:val="en-US"/>
        </w:rPr>
        <w:t>="</w:t>
      </w:r>
      <w:proofErr w:type="spellStart"/>
      <w:r w:rsidR="00B46DF8" w:rsidRPr="4716D89F">
        <w:rPr>
          <w:rFonts w:ascii="Arial" w:hAnsi="Arial" w:cs="Arial"/>
          <w:color w:val="000000"/>
          <w:sz w:val="22"/>
          <w:szCs w:val="22"/>
          <w:lang w:val="en-US"/>
        </w:rPr>
        <w:t>Lääkityslista</w:t>
      </w:r>
      <w:proofErr w:type="spellEnd"/>
      <w:r w:rsidR="00B46DF8" w:rsidRPr="4716D89F">
        <w:rPr>
          <w:rFonts w:ascii="Arial" w:hAnsi="Arial" w:cs="Arial"/>
          <w:color w:val="0000FF"/>
          <w:sz w:val="22"/>
          <w:szCs w:val="22"/>
          <w:highlight w:val="white"/>
          <w:lang w:val="en-US"/>
        </w:rPr>
        <w:t>"</w:t>
      </w:r>
      <w:r w:rsidR="00B46DF8" w:rsidRPr="4716D89F">
        <w:rPr>
          <w:rFonts w:ascii="Arial" w:hAnsi="Arial" w:cs="Arial"/>
          <w:color w:val="000000"/>
          <w:sz w:val="22"/>
          <w:szCs w:val="22"/>
          <w:lang w:val="en-US"/>
        </w:rPr>
        <w:t xml:space="preserve"> </w:t>
      </w:r>
      <w:proofErr w:type="spellStart"/>
      <w:r w:rsidR="00B46DF8" w:rsidRPr="4716D89F">
        <w:rPr>
          <w:rFonts w:ascii="Arial" w:hAnsi="Arial" w:cs="Arial"/>
          <w:color w:val="FF0000"/>
          <w:sz w:val="22"/>
          <w:szCs w:val="22"/>
          <w:highlight w:val="white"/>
          <w:lang w:val="en-US"/>
        </w:rPr>
        <w:t>displayName</w:t>
      </w:r>
      <w:proofErr w:type="spellEnd"/>
      <w:r w:rsidR="00B46DF8" w:rsidRPr="4716D89F">
        <w:rPr>
          <w:rFonts w:ascii="Arial" w:hAnsi="Arial" w:cs="Arial"/>
          <w:color w:val="0000FF"/>
          <w:sz w:val="22"/>
          <w:szCs w:val="22"/>
          <w:highlight w:val="white"/>
          <w:lang w:val="en-US"/>
        </w:rPr>
        <w:t>="</w:t>
      </w:r>
      <w:proofErr w:type="spellStart"/>
      <w:r w:rsidR="00B46DF8" w:rsidRPr="4716D89F">
        <w:rPr>
          <w:rFonts w:ascii="Arial" w:hAnsi="Arial" w:cs="Arial"/>
          <w:color w:val="000000"/>
          <w:sz w:val="22"/>
          <w:szCs w:val="22"/>
          <w:lang w:val="en-US"/>
        </w:rPr>
        <w:t>lisäseurannassa</w:t>
      </w:r>
      <w:proofErr w:type="spellEnd"/>
      <w:r w:rsidR="00B46DF8" w:rsidRPr="4716D89F">
        <w:rPr>
          <w:rFonts w:ascii="Arial" w:hAnsi="Arial" w:cs="Arial"/>
          <w:color w:val="0000FF"/>
          <w:sz w:val="22"/>
          <w:szCs w:val="22"/>
          <w:highlight w:val="white"/>
          <w:lang w:val="en-US"/>
        </w:rPr>
        <w:t>"/&gt;</w:t>
      </w:r>
    </w:p>
    <w:p w14:paraId="12BE8D81" w14:textId="77777777" w:rsidR="00B46DF8" w:rsidRPr="002C60BB" w:rsidRDefault="00B46DF8" w:rsidP="009A7166">
      <w:pPr>
        <w:tabs>
          <w:tab w:val="left" w:pos="142"/>
          <w:tab w:val="left" w:pos="284"/>
          <w:tab w:val="left" w:pos="426"/>
          <w:tab w:val="left" w:pos="709"/>
        </w:tabs>
        <w:autoSpaceDE w:val="0"/>
        <w:autoSpaceDN w:val="0"/>
        <w:adjustRightInd w:val="0"/>
        <w:ind w:left="851" w:hanging="851"/>
        <w:rPr>
          <w:rFonts w:ascii="Arial" w:hAnsi="Arial" w:cs="Arial"/>
          <w:color w:val="000000"/>
          <w:sz w:val="22"/>
        </w:rPr>
      </w:pPr>
      <w:r w:rsidRPr="00B46DF8">
        <w:rPr>
          <w:rFonts w:ascii="Arial" w:hAnsi="Arial" w:cs="Arial"/>
          <w:color w:val="000000"/>
          <w:sz w:val="22"/>
          <w:lang w:val="en-US"/>
        </w:rPr>
        <w:tab/>
      </w:r>
      <w:r w:rsidR="009A7166" w:rsidRPr="00B46DF8">
        <w:rPr>
          <w:rFonts w:ascii="Arial" w:hAnsi="Arial" w:cs="Arial"/>
          <w:color w:val="000000"/>
          <w:sz w:val="22"/>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E</w:t>
      </w:r>
      <w:r w:rsidRPr="4716D89F">
        <w:rPr>
          <w:rFonts w:ascii="Arial" w:hAnsi="Arial" w:cs="Arial"/>
          <w:color w:val="0000FF"/>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1.2.246.537.6.112.2007</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AR/YDIN - Kyllä/Ei/Ei tietoa</w:t>
      </w:r>
      <w:r w:rsidRPr="4716D89F">
        <w:rPr>
          <w:rFonts w:ascii="Arial" w:hAnsi="Arial" w:cs="Arial"/>
          <w:color w:val="0000FF"/>
          <w:sz w:val="22"/>
          <w:szCs w:val="22"/>
          <w:highlight w:val="white"/>
        </w:rPr>
        <w:t>"</w:t>
      </w:r>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rPr>
        <w:t>Ei</w:t>
      </w:r>
      <w:r w:rsidRPr="4716D89F">
        <w:rPr>
          <w:rFonts w:ascii="Arial" w:hAnsi="Arial" w:cs="Arial"/>
          <w:color w:val="0000FF"/>
          <w:sz w:val="22"/>
          <w:szCs w:val="22"/>
          <w:highlight w:val="white"/>
        </w:rPr>
        <w:t xml:space="preserve">" </w:t>
      </w:r>
      <w:proofErr w:type="spellStart"/>
      <w:proofErr w:type="gramStart"/>
      <w:r w:rsidRPr="4716D89F">
        <w:rPr>
          <w:rFonts w:ascii="Arial" w:hAnsi="Arial" w:cs="Arial"/>
          <w:color w:val="FF0000"/>
          <w:sz w:val="22"/>
          <w:szCs w:val="22"/>
          <w:highlight w:val="white"/>
        </w:rPr>
        <w:t>xsi:type</w:t>
      </w:r>
      <w:proofErr w:type="spellEnd"/>
      <w:proofErr w:type="gramEnd"/>
      <w:r w:rsidRPr="4716D89F">
        <w:rPr>
          <w:rFonts w:ascii="Arial" w:hAnsi="Arial" w:cs="Arial"/>
          <w:color w:val="0000FF"/>
          <w:sz w:val="22"/>
          <w:szCs w:val="22"/>
          <w:highlight w:val="white"/>
        </w:rPr>
        <w:t>="</w:t>
      </w:r>
      <w:r w:rsidRPr="4716D89F">
        <w:rPr>
          <w:rFonts w:ascii="Arial" w:hAnsi="Arial" w:cs="Arial"/>
          <w:color w:val="000000"/>
          <w:sz w:val="22"/>
          <w:szCs w:val="22"/>
        </w:rPr>
        <w:t>CE</w:t>
      </w:r>
      <w:r w:rsidRPr="4716D89F">
        <w:rPr>
          <w:rFonts w:ascii="Arial" w:hAnsi="Arial" w:cs="Arial"/>
          <w:color w:val="0000FF"/>
          <w:sz w:val="22"/>
          <w:szCs w:val="22"/>
          <w:highlight w:val="white"/>
        </w:rPr>
        <w:t>"/&gt;</w:t>
      </w:r>
    </w:p>
    <w:p w14:paraId="0103C7A3"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FF"/>
          <w:sz w:val="22"/>
          <w:szCs w:val="22"/>
          <w:highlight w:val="white"/>
          <w:lang w:val="en-US"/>
        </w:rPr>
        <w:t>&gt;</w:t>
      </w:r>
    </w:p>
    <w:p w14:paraId="684D9B9C" w14:textId="77777777" w:rsidR="00B46DF8" w:rsidRPr="00B46DF8" w:rsidRDefault="00B46DF8" w:rsidP="009A7166">
      <w:pPr>
        <w:tabs>
          <w:tab w:val="left" w:pos="142"/>
          <w:tab w:val="left" w:pos="284"/>
          <w:tab w:val="left" w:pos="426"/>
          <w:tab w:val="left" w:pos="709"/>
        </w:tabs>
        <w:autoSpaceDE w:val="0"/>
        <w:autoSpaceDN w:val="0"/>
        <w:adjustRightInd w:val="0"/>
        <w:rPr>
          <w:rFonts w:ascii="Arial" w:hAnsi="Arial" w:cs="Arial"/>
          <w:color w:val="000000"/>
          <w:sz w:val="22"/>
          <w:highlight w:val="white"/>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05F18652" w14:textId="77777777" w:rsidR="00B46DF8" w:rsidRDefault="00B46DF8" w:rsidP="009A7166">
      <w:pPr>
        <w:tabs>
          <w:tab w:val="left" w:pos="142"/>
          <w:tab w:val="left" w:pos="284"/>
          <w:tab w:val="left" w:pos="426"/>
          <w:tab w:val="left" w:pos="709"/>
        </w:tabs>
        <w:autoSpaceDE w:val="0"/>
        <w:autoSpaceDN w:val="0"/>
        <w:adjustRightInd w:val="0"/>
        <w:rPr>
          <w:rFonts w:ascii="Arial" w:hAnsi="Arial" w:cs="Arial"/>
          <w:color w:val="000000"/>
          <w:highlight w:val="white"/>
          <w:lang w:val="en-US"/>
        </w:rPr>
      </w:pPr>
    </w:p>
    <w:p w14:paraId="5B60DF77" w14:textId="41477EEA" w:rsidR="00125A6C" w:rsidRPr="00025268" w:rsidRDefault="00B46DF8" w:rsidP="0002526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roofErr w:type="spellStart"/>
      <w:r w:rsidRPr="00025268">
        <w:rPr>
          <w:lang w:val="en-US"/>
        </w:rPr>
        <w:t>Esim</w:t>
      </w:r>
      <w:r w:rsidR="00CF674A">
        <w:rPr>
          <w:lang w:val="en-US"/>
        </w:rPr>
        <w:t>erkki</w:t>
      </w:r>
      <w:proofErr w:type="spellEnd"/>
      <w:r w:rsidRPr="00025268">
        <w:rPr>
          <w:lang w:val="en-US"/>
        </w:rPr>
        <w:t xml:space="preserve"> 7</w:t>
      </w:r>
      <w:r w:rsidR="00CF674A">
        <w:rPr>
          <w:lang w:val="en-US"/>
        </w:rPr>
        <w:t>:</w:t>
      </w:r>
    </w:p>
    <w:p w14:paraId="215399EA" w14:textId="77777777" w:rsidR="001B2756" w:rsidRDefault="001B2756" w:rsidP="00C148A3">
      <w:pPr>
        <w:autoSpaceDE w:val="0"/>
        <w:autoSpaceDN w:val="0"/>
        <w:adjustRightInd w:val="0"/>
        <w:rPr>
          <w:rFonts w:ascii="Arial" w:hAnsi="Arial" w:cs="Arial"/>
          <w:color w:val="000000"/>
          <w:highlight w:val="white"/>
          <w:lang w:val="en-US"/>
        </w:rPr>
      </w:pPr>
    </w:p>
    <w:p w14:paraId="58C3DB36" w14:textId="350AFC1E" w:rsidR="009A7166" w:rsidRPr="0040232F" w:rsidRDefault="009A7166" w:rsidP="007D7B0B">
      <w:pPr>
        <w:autoSpaceDE w:val="0"/>
        <w:autoSpaceDN w:val="0"/>
        <w:adjustRightInd w:val="0"/>
        <w:rPr>
          <w:rFonts w:ascii="Arial" w:hAnsi="Arial" w:cs="Arial"/>
          <w:color w:val="0000FF"/>
          <w:sz w:val="22"/>
          <w:highlight w:val="white"/>
          <w:lang w:val="en-US"/>
        </w:rPr>
      </w:pP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 xml:space="preserve"> </w:t>
      </w:r>
      <w:proofErr w:type="spellStart"/>
      <w:r w:rsidRPr="4716D89F">
        <w:rPr>
          <w:rFonts w:ascii="Arial" w:hAnsi="Arial" w:cs="Arial"/>
          <w:color w:val="808080"/>
          <w:sz w:val="22"/>
          <w:szCs w:val="22"/>
          <w:highlight w:val="white"/>
          <w:lang w:val="en-US"/>
        </w:rPr>
        <w:t>biologinen</w:t>
      </w:r>
      <w:proofErr w:type="spell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lääke</w:t>
      </w:r>
      <w:proofErr w:type="spellEnd"/>
      <w:r w:rsidRPr="4716D89F">
        <w:rPr>
          <w:rFonts w:ascii="Arial" w:hAnsi="Arial" w:cs="Arial"/>
          <w:color w:val="0000FF"/>
          <w:sz w:val="22"/>
          <w:szCs w:val="22"/>
          <w:highlight w:val="white"/>
          <w:lang w:val="en-US"/>
        </w:rPr>
        <w:t xml:space="preserve"> --&gt;</w:t>
      </w:r>
    </w:p>
    <w:p w14:paraId="42F7591B" w14:textId="77777777"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component</w:t>
      </w:r>
      <w:r w:rsidRPr="4716D89F">
        <w:rPr>
          <w:rFonts w:ascii="Arial" w:hAnsi="Arial" w:cs="Arial"/>
          <w:color w:val="0000FF"/>
          <w:sz w:val="22"/>
          <w:szCs w:val="22"/>
          <w:highlight w:val="white"/>
          <w:lang w:val="en-US"/>
        </w:rPr>
        <w:t>&gt;</w:t>
      </w:r>
    </w:p>
    <w:p w14:paraId="2622485D" w14:textId="4CCA8139" w:rsidR="00FA06F8" w:rsidRPr="00B46DF8" w:rsidRDefault="00FA06F8" w:rsidP="00FA06F8">
      <w:pPr>
        <w:tabs>
          <w:tab w:val="left" w:pos="142"/>
          <w:tab w:val="left" w:pos="284"/>
          <w:tab w:val="left" w:pos="426"/>
          <w:tab w:val="left" w:pos="709"/>
        </w:tabs>
        <w:autoSpaceDE w:val="0"/>
        <w:autoSpaceDN w:val="0"/>
        <w:adjustRightInd w:val="0"/>
        <w:rPr>
          <w:rFonts w:ascii="Arial" w:hAnsi="Arial" w:cs="Arial"/>
          <w:color w:val="000000"/>
          <w:sz w:val="22"/>
          <w:lang w:val="en-US"/>
        </w:rPr>
      </w:pPr>
      <w:r w:rsidRPr="4716D89F">
        <w:rPr>
          <w:rFonts w:ascii="Arial" w:hAnsi="Arial" w:cs="Arial"/>
          <w:color w:val="0000FF"/>
          <w:sz w:val="22"/>
          <w:szCs w:val="22"/>
          <w:highlight w:val="white"/>
          <w:lang w:val="en-US"/>
        </w:rPr>
        <w:t xml:space="preserve"> </w:t>
      </w:r>
      <w:r w:rsidR="007D7B0B" w:rsidRPr="4716D89F">
        <w:rPr>
          <w:rFonts w:ascii="Arial" w:hAnsi="Arial" w:cs="Arial"/>
          <w:color w:val="0000FF"/>
          <w:sz w:val="22"/>
          <w:szCs w:val="22"/>
          <w:highlight w:val="white"/>
          <w:lang w:val="en-US"/>
        </w:rPr>
        <w:t xml:space="preserve">  </w:t>
      </w:r>
      <w:r w:rsidRPr="002C60BB">
        <w:rPr>
          <w:rFonts w:ascii="Arial" w:hAnsi="Arial" w:cs="Arial"/>
          <w:color w:val="0000FF"/>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OBS</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EVN</w:t>
      </w:r>
      <w:r w:rsidRPr="4716D89F">
        <w:rPr>
          <w:rFonts w:ascii="Arial" w:hAnsi="Arial" w:cs="Arial"/>
          <w:color w:val="0000FF"/>
          <w:sz w:val="22"/>
          <w:szCs w:val="22"/>
          <w:highlight w:val="white"/>
          <w:lang w:val="en-US"/>
        </w:rPr>
        <w:t>"&gt;</w:t>
      </w:r>
    </w:p>
    <w:p w14:paraId="6DA5906E" w14:textId="6F7E46BC"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007C5F00" w:rsidRPr="4716D89F">
        <w:rPr>
          <w:rFonts w:ascii="Arial" w:hAnsi="Arial" w:cs="Arial"/>
          <w:color w:val="000000"/>
          <w:sz w:val="22"/>
          <w:szCs w:val="22"/>
          <w:lang w:val="en-US"/>
        </w:rPr>
        <w:t>27</w:t>
      </w:r>
      <w:r w:rsidR="00472C9E" w:rsidRPr="4716D89F">
        <w:rPr>
          <w:rFonts w:ascii="Arial" w:hAnsi="Arial" w:cs="Arial"/>
          <w:color w:val="000000"/>
          <w:sz w:val="22"/>
          <w:szCs w:val="22"/>
          <w:lang w:val="en-US"/>
        </w:rPr>
        <w:t>1</w:t>
      </w:r>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1.2.246.537.6.12.2002.126</w:t>
      </w:r>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lang w:val="en-US"/>
        </w:rPr>
        <w:t>Lääkityslista</w:t>
      </w:r>
      <w:proofErr w:type="spellEnd"/>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lang w:val="en-US"/>
        </w:rPr>
        <w:t>biologinen</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lääke</w:t>
      </w:r>
      <w:proofErr w:type="spellEnd"/>
      <w:r w:rsidRPr="4716D89F">
        <w:rPr>
          <w:rFonts w:ascii="Arial" w:hAnsi="Arial" w:cs="Arial"/>
          <w:color w:val="0000FF"/>
          <w:sz w:val="22"/>
          <w:szCs w:val="22"/>
          <w:highlight w:val="white"/>
          <w:lang w:val="en-US"/>
        </w:rPr>
        <w:t>"/&gt;</w:t>
      </w:r>
    </w:p>
    <w:p w14:paraId="03FF631B" w14:textId="77777777" w:rsidR="009A7166" w:rsidRPr="009A7166" w:rsidRDefault="009A7166" w:rsidP="009A7166">
      <w:pPr>
        <w:tabs>
          <w:tab w:val="left" w:pos="284"/>
          <w:tab w:val="left" w:pos="567"/>
          <w:tab w:val="left" w:pos="851"/>
        </w:tabs>
        <w:autoSpaceDE w:val="0"/>
        <w:autoSpaceDN w:val="0"/>
        <w:adjustRightInd w:val="0"/>
        <w:ind w:left="1134" w:hanging="1134"/>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K</w:t>
      </w:r>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1.2.246.537.6.112.2007</w:t>
      </w:r>
      <w:r w:rsidRPr="4716D89F">
        <w:rPr>
          <w:rFonts w:ascii="Arial" w:hAnsi="Arial" w:cs="Arial"/>
          <w:color w:val="0000FF"/>
          <w:sz w:val="22"/>
          <w:szCs w:val="22"/>
          <w:highlight w:val="white"/>
          <w:lang w:val="en-US"/>
        </w:rPr>
        <w:t xml:space="preserve">"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AR/YDIN - </w:t>
      </w:r>
      <w:proofErr w:type="spellStart"/>
      <w:r w:rsidRPr="4716D89F">
        <w:rPr>
          <w:rFonts w:ascii="Arial" w:hAnsi="Arial" w:cs="Arial"/>
          <w:color w:val="000000"/>
          <w:sz w:val="22"/>
          <w:szCs w:val="22"/>
          <w:lang w:val="en-US"/>
        </w:rPr>
        <w:t>Kyllä</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tietoa</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FF"/>
          <w:sz w:val="22"/>
          <w:szCs w:val="22"/>
          <w:highlight w:val="white"/>
          <w:lang w:val="en-US"/>
        </w:rPr>
        <w:t>="</w:t>
      </w:r>
      <w:proofErr w:type="spellStart"/>
      <w:r w:rsidRPr="4716D89F">
        <w:rPr>
          <w:rFonts w:ascii="Arial" w:hAnsi="Arial" w:cs="Arial"/>
          <w:color w:val="000000"/>
          <w:sz w:val="22"/>
          <w:szCs w:val="22"/>
          <w:lang w:val="en-US"/>
        </w:rPr>
        <w:t>Kyllä</w:t>
      </w:r>
      <w:proofErr w:type="spellEnd"/>
      <w:r w:rsidRPr="4716D89F">
        <w:rPr>
          <w:rFonts w:ascii="Arial" w:hAnsi="Arial" w:cs="Arial"/>
          <w:color w:val="0000FF"/>
          <w:sz w:val="22"/>
          <w:szCs w:val="22"/>
          <w:highlight w:val="white"/>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CE</w:t>
      </w:r>
      <w:r w:rsidRPr="4716D89F">
        <w:rPr>
          <w:rFonts w:ascii="Arial" w:hAnsi="Arial" w:cs="Arial"/>
          <w:color w:val="0000FF"/>
          <w:sz w:val="22"/>
          <w:szCs w:val="22"/>
          <w:highlight w:val="white"/>
          <w:lang w:val="en-US"/>
        </w:rPr>
        <w:t>"/&gt;</w:t>
      </w:r>
    </w:p>
    <w:p w14:paraId="7D114611" w14:textId="0176CB44"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0000FF"/>
          <w:sz w:val="22"/>
          <w:szCs w:val="22"/>
          <w:highlight w:val="white"/>
          <w:lang w:val="en-US"/>
        </w:rPr>
        <w:t xml:space="preserve"> </w:t>
      </w:r>
      <w:proofErr w:type="spellStart"/>
      <w:r w:rsidRPr="4716D89F">
        <w:rPr>
          <w:rFonts w:ascii="Arial" w:hAnsi="Arial" w:cs="Arial"/>
          <w:color w:val="808080"/>
          <w:sz w:val="22"/>
          <w:szCs w:val="22"/>
          <w:highlight w:val="white"/>
          <w:lang w:val="en-US"/>
        </w:rPr>
        <w:t>biosimilaari</w:t>
      </w:r>
      <w:proofErr w:type="spellEnd"/>
      <w:r w:rsidRPr="4716D89F">
        <w:rPr>
          <w:rFonts w:ascii="Arial" w:hAnsi="Arial" w:cs="Arial"/>
          <w:color w:val="0000FF"/>
          <w:sz w:val="22"/>
          <w:szCs w:val="22"/>
          <w:highlight w:val="white"/>
          <w:lang w:val="en-US"/>
        </w:rPr>
        <w:t xml:space="preserve"> --&gt;</w:t>
      </w:r>
    </w:p>
    <w:p w14:paraId="0FB8039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COMP</w:t>
      </w:r>
      <w:r w:rsidRPr="4716D89F">
        <w:rPr>
          <w:rFonts w:ascii="Arial" w:hAnsi="Arial" w:cs="Arial"/>
          <w:color w:val="0000FF"/>
          <w:sz w:val="22"/>
          <w:szCs w:val="22"/>
          <w:highlight w:val="white"/>
          <w:lang w:val="en-US"/>
        </w:rPr>
        <w:t>"&gt;</w:t>
      </w:r>
    </w:p>
    <w:p w14:paraId="232A0718" w14:textId="77777777" w:rsidR="009A7166" w:rsidRPr="009A7166" w:rsidRDefault="009A7166" w:rsidP="009A7166">
      <w:pPr>
        <w:tabs>
          <w:tab w:val="left" w:pos="284"/>
          <w:tab w:val="left" w:pos="567"/>
          <w:tab w:val="left" w:pos="851"/>
        </w:tabs>
        <w:autoSpaceDE w:val="0"/>
        <w:autoSpaceDN w:val="0"/>
        <w:adjustRightInd w:val="0"/>
        <w:ind w:left="3912" w:hanging="3912"/>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FF"/>
          <w:sz w:val="22"/>
          <w:szCs w:val="22"/>
          <w:highlight w:val="white"/>
          <w:lang w:val="en-US"/>
        </w:rPr>
        <w:t>="</w:t>
      </w:r>
      <w:r w:rsidRPr="4716D89F">
        <w:rPr>
          <w:rFonts w:ascii="Arial" w:hAnsi="Arial" w:cs="Arial"/>
          <w:color w:val="000000"/>
          <w:sz w:val="22"/>
          <w:szCs w:val="22"/>
          <w:lang w:val="en-US"/>
        </w:rPr>
        <w:t xml:space="preserve">OBS"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00"/>
          <w:sz w:val="22"/>
          <w:szCs w:val="22"/>
          <w:lang w:val="en-US"/>
        </w:rPr>
        <w:t>="EVN"&gt;</w:t>
      </w:r>
    </w:p>
    <w:p w14:paraId="56C90BAD" w14:textId="362FDA56"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008A7EA3"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472C9E" w:rsidRPr="4716D89F">
        <w:rPr>
          <w:rFonts w:ascii="Arial" w:hAnsi="Arial" w:cs="Arial"/>
          <w:color w:val="000000"/>
          <w:sz w:val="22"/>
          <w:szCs w:val="22"/>
          <w:lang w:val="en-US"/>
        </w:rPr>
        <w:t>272</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00"/>
          <w:sz w:val="22"/>
          <w:szCs w:val="22"/>
          <w:lang w:val="en-US"/>
        </w:rPr>
        <w:t xml:space="preserve">="1.2.246.537.6.12.2002.126"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Lääkityslista</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biosimilaari</w:t>
      </w:r>
      <w:proofErr w:type="spellEnd"/>
      <w:r w:rsidRPr="4716D89F">
        <w:rPr>
          <w:rFonts w:ascii="Arial" w:hAnsi="Arial" w:cs="Arial"/>
          <w:color w:val="000000"/>
          <w:sz w:val="22"/>
          <w:szCs w:val="22"/>
          <w:lang w:val="en-US"/>
        </w:rPr>
        <w:t>"/&gt;</w:t>
      </w:r>
    </w:p>
    <w:p w14:paraId="5A384C9A" w14:textId="77777777" w:rsidR="009A7166" w:rsidRPr="009A7166" w:rsidRDefault="009A7166" w:rsidP="008A7EA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 xml:space="preserve">value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 xml:space="preserve">="K"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00"/>
          <w:sz w:val="22"/>
          <w:szCs w:val="22"/>
          <w:lang w:val="en-US"/>
        </w:rPr>
        <w:t xml:space="preserve">="1.2.246.537.6.112.2007"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00"/>
          <w:sz w:val="22"/>
          <w:szCs w:val="22"/>
          <w:lang w:val="en-US"/>
        </w:rPr>
        <w:t xml:space="preserve">="AR/YDIN - </w:t>
      </w:r>
      <w:proofErr w:type="spellStart"/>
      <w:r w:rsidRPr="4716D89F">
        <w:rPr>
          <w:rFonts w:ascii="Arial" w:hAnsi="Arial" w:cs="Arial"/>
          <w:color w:val="000000"/>
          <w:sz w:val="22"/>
          <w:szCs w:val="22"/>
          <w:lang w:val="en-US"/>
        </w:rPr>
        <w:t>Kyllä</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Ei</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000000"/>
          <w:sz w:val="22"/>
          <w:szCs w:val="22"/>
          <w:lang w:val="en-US"/>
        </w:rPr>
        <w:t>tietoa</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Kyllä</w:t>
      </w:r>
      <w:proofErr w:type="spellEnd"/>
      <w:r w:rsidRPr="4716D89F">
        <w:rPr>
          <w:rFonts w:ascii="Arial" w:hAnsi="Arial" w:cs="Arial"/>
          <w:color w:val="000000"/>
          <w:sz w:val="22"/>
          <w:szCs w:val="22"/>
          <w:lang w:val="en-US"/>
        </w:rPr>
        <w:t xml:space="preserve">" </w:t>
      </w:r>
      <w:proofErr w:type="spellStart"/>
      <w:proofErr w:type="gramStart"/>
      <w:r w:rsidRPr="4716D89F">
        <w:rPr>
          <w:rFonts w:ascii="Arial" w:hAnsi="Arial" w:cs="Arial"/>
          <w:color w:val="FF0000"/>
          <w:sz w:val="22"/>
          <w:szCs w:val="22"/>
          <w:highlight w:val="white"/>
          <w:lang w:val="en-US"/>
        </w:rPr>
        <w:t>xsi:type</w:t>
      </w:r>
      <w:proofErr w:type="spellEnd"/>
      <w:proofErr w:type="gramEnd"/>
      <w:r w:rsidRPr="4716D89F">
        <w:rPr>
          <w:rFonts w:ascii="Arial" w:hAnsi="Arial" w:cs="Arial"/>
          <w:color w:val="000000"/>
          <w:sz w:val="22"/>
          <w:szCs w:val="22"/>
          <w:lang w:val="en-US"/>
        </w:rPr>
        <w:t>="CE"/&gt;</w:t>
      </w:r>
    </w:p>
    <w:p w14:paraId="1CF9081E"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00"/>
          <w:sz w:val="22"/>
          <w:szCs w:val="22"/>
        </w:rPr>
        <w:t>&gt;</w:t>
      </w:r>
    </w:p>
    <w:p w14:paraId="3684F6E8"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00"/>
          <w:sz w:val="22"/>
          <w:szCs w:val="22"/>
        </w:rPr>
        <w:t>&gt;</w:t>
      </w:r>
    </w:p>
    <w:p w14:paraId="6A7E0605" w14:textId="5040BFE9"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proofErr w:type="gramStart"/>
      <w:r w:rsidRPr="4716D89F">
        <w:rPr>
          <w:rFonts w:ascii="Arial" w:hAnsi="Arial" w:cs="Arial"/>
          <w:color w:val="000000"/>
          <w:sz w:val="22"/>
          <w:szCs w:val="22"/>
        </w:rPr>
        <w:t>&lt;!--</w:t>
      </w:r>
      <w:proofErr w:type="gramEnd"/>
      <w:r w:rsidRPr="4716D89F">
        <w:rPr>
          <w:rFonts w:ascii="Arial" w:hAnsi="Arial" w:cs="Arial"/>
          <w:color w:val="000000"/>
          <w:sz w:val="22"/>
          <w:szCs w:val="22"/>
        </w:rPr>
        <w:t xml:space="preserve"> </w:t>
      </w:r>
      <w:r w:rsidRPr="4716D89F">
        <w:rPr>
          <w:rFonts w:ascii="Arial" w:hAnsi="Arial" w:cs="Arial"/>
          <w:color w:val="808080"/>
          <w:sz w:val="22"/>
          <w:szCs w:val="22"/>
          <w:highlight w:val="white"/>
        </w:rPr>
        <w:t>perustelu</w:t>
      </w:r>
      <w:r w:rsidRPr="4716D89F">
        <w:rPr>
          <w:rFonts w:ascii="Arial" w:hAnsi="Arial" w:cs="Arial"/>
          <w:color w:val="000000"/>
          <w:sz w:val="22"/>
          <w:szCs w:val="22"/>
        </w:rPr>
        <w:t xml:space="preserve"> </w:t>
      </w:r>
      <w:r w:rsidRPr="4716D89F">
        <w:rPr>
          <w:rFonts w:ascii="Arial" w:hAnsi="Arial" w:cs="Arial"/>
          <w:color w:val="808080"/>
          <w:sz w:val="22"/>
          <w:szCs w:val="22"/>
          <w:highlight w:val="white"/>
        </w:rPr>
        <w:t>muun kuin edullisimman biologisen lääkkeen käytölle</w:t>
      </w:r>
      <w:r w:rsidRPr="4716D89F">
        <w:rPr>
          <w:rFonts w:ascii="Arial" w:hAnsi="Arial" w:cs="Arial"/>
          <w:color w:val="000000"/>
          <w:sz w:val="22"/>
          <w:szCs w:val="22"/>
        </w:rPr>
        <w:t xml:space="preserve"> --&gt;</w:t>
      </w:r>
    </w:p>
    <w:p w14:paraId="611F551A"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00"/>
          <w:sz w:val="22"/>
          <w:szCs w:val="22"/>
          <w:lang w:val="en-US"/>
        </w:rPr>
        <w:t>="COMP"&gt;</w:t>
      </w:r>
    </w:p>
    <w:p w14:paraId="73111B90"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00"/>
          <w:sz w:val="22"/>
          <w:szCs w:val="22"/>
          <w:lang w:val="en-US"/>
        </w:rPr>
        <w:t xml:space="preserve">="OBS"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00"/>
          <w:sz w:val="22"/>
          <w:szCs w:val="22"/>
          <w:lang w:val="en-US"/>
        </w:rPr>
        <w:t>="EVN"&gt;</w:t>
      </w:r>
    </w:p>
    <w:p w14:paraId="03923A2D" w14:textId="37C7B63D" w:rsidR="009A7166" w:rsidRPr="002C60BB"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80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00"/>
          <w:sz w:val="22"/>
          <w:szCs w:val="22"/>
        </w:rPr>
        <w:t>="</w:t>
      </w:r>
      <w:r w:rsidR="00472C9E" w:rsidRPr="4716D89F">
        <w:rPr>
          <w:rFonts w:ascii="Arial" w:hAnsi="Arial" w:cs="Arial"/>
          <w:color w:val="000000"/>
          <w:sz w:val="22"/>
          <w:szCs w:val="22"/>
        </w:rPr>
        <w:t>273</w:t>
      </w:r>
      <w:r w:rsidRPr="4716D89F">
        <w:rPr>
          <w:rFonts w:ascii="Arial" w:hAnsi="Arial" w:cs="Arial"/>
          <w:color w:val="000000"/>
          <w:sz w:val="22"/>
          <w:szCs w:val="22"/>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00"/>
          <w:sz w:val="22"/>
          <w:szCs w:val="22"/>
        </w:rPr>
        <w:t xml:space="preserve">="1.2.246.537.6.12.2002.126"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00"/>
          <w:sz w:val="22"/>
          <w:szCs w:val="22"/>
        </w:rPr>
        <w:t xml:space="preserve">="Lääkityslista"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00"/>
          <w:sz w:val="22"/>
          <w:szCs w:val="22"/>
        </w:rPr>
        <w:t>="perustelu muun kuin edullisimman biologisen lääkkeen käytölle"/&gt;</w:t>
      </w:r>
    </w:p>
    <w:p w14:paraId="47116803" w14:textId="77777777" w:rsidR="009A7166" w:rsidRPr="002C60BB" w:rsidRDefault="009A7166" w:rsidP="009A7166">
      <w:pPr>
        <w:tabs>
          <w:tab w:val="left" w:pos="284"/>
          <w:tab w:val="left" w:pos="567"/>
          <w:tab w:val="left" w:pos="851"/>
        </w:tabs>
        <w:autoSpaceDE w:val="0"/>
        <w:autoSpaceDN w:val="0"/>
        <w:adjustRightInd w:val="0"/>
        <w:rPr>
          <w:rFonts w:ascii="Arial" w:hAnsi="Arial" w:cs="Arial"/>
          <w:color w:val="000000"/>
          <w:sz w:val="22"/>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800000"/>
          <w:sz w:val="22"/>
          <w:szCs w:val="22"/>
          <w:highlight w:val="white"/>
        </w:rPr>
        <w:t xml:space="preserve"> </w:t>
      </w:r>
      <w:proofErr w:type="spellStart"/>
      <w:proofErr w:type="gramStart"/>
      <w:r w:rsidRPr="4716D89F">
        <w:rPr>
          <w:rFonts w:ascii="Arial" w:hAnsi="Arial" w:cs="Arial"/>
          <w:color w:val="FF0000"/>
          <w:sz w:val="22"/>
          <w:szCs w:val="22"/>
          <w:highlight w:val="white"/>
        </w:rPr>
        <w:t>xsi:type</w:t>
      </w:r>
      <w:proofErr w:type="spellEnd"/>
      <w:proofErr w:type="gramEnd"/>
      <w:r w:rsidRPr="4716D89F">
        <w:rPr>
          <w:rFonts w:ascii="Arial" w:hAnsi="Arial" w:cs="Arial"/>
          <w:color w:val="000000"/>
          <w:sz w:val="22"/>
          <w:szCs w:val="22"/>
        </w:rPr>
        <w:t>="ST"&gt;perusteluteksti&lt;/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000000"/>
          <w:sz w:val="22"/>
          <w:szCs w:val="22"/>
        </w:rPr>
        <w:t>&gt;</w:t>
      </w:r>
    </w:p>
    <w:p w14:paraId="57F376D5"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2C60BB">
        <w:rPr>
          <w:rFonts w:ascii="Arial" w:hAnsi="Arial" w:cs="Arial"/>
          <w:color w:val="000000"/>
          <w:sz w:val="22"/>
        </w:rPr>
        <w:tab/>
      </w:r>
      <w:r w:rsidRPr="002C60BB">
        <w:rPr>
          <w:rFonts w:ascii="Arial" w:hAnsi="Arial" w:cs="Arial"/>
          <w:color w:val="000000"/>
          <w:sz w:val="22"/>
        </w:rPr>
        <w:tab/>
      </w:r>
      <w:r w:rsidRPr="002C60BB">
        <w:rPr>
          <w:rFonts w:ascii="Arial" w:hAnsi="Arial" w:cs="Arial"/>
          <w:color w:val="000000"/>
          <w:sz w:val="22"/>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179D7B7"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&gt;</w:t>
      </w:r>
    </w:p>
    <w:p w14:paraId="59807E76" w14:textId="4560A44E"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proofErr w:type="gramStart"/>
      <w:r w:rsidRPr="4716D89F">
        <w:rPr>
          <w:rFonts w:ascii="Arial" w:hAnsi="Arial" w:cs="Arial"/>
          <w:color w:val="000000"/>
          <w:sz w:val="22"/>
          <w:szCs w:val="22"/>
          <w:lang w:val="en-US"/>
        </w:rPr>
        <w:t>&lt;!--</w:t>
      </w:r>
      <w:proofErr w:type="gramEnd"/>
      <w:r w:rsidRPr="4716D89F">
        <w:rPr>
          <w:rFonts w:ascii="Arial" w:hAnsi="Arial" w:cs="Arial"/>
          <w:color w:val="000000"/>
          <w:sz w:val="22"/>
          <w:szCs w:val="22"/>
          <w:lang w:val="en-US"/>
        </w:rPr>
        <w:t xml:space="preserve"> </w:t>
      </w:r>
      <w:proofErr w:type="spellStart"/>
      <w:r w:rsidRPr="4716D89F">
        <w:rPr>
          <w:rFonts w:ascii="Arial" w:hAnsi="Arial" w:cs="Arial"/>
          <w:color w:val="808080"/>
          <w:sz w:val="22"/>
          <w:szCs w:val="22"/>
          <w:highlight w:val="white"/>
          <w:lang w:val="en-US"/>
        </w:rPr>
        <w:t>lääkeryhmä</w:t>
      </w:r>
      <w:proofErr w:type="spellEnd"/>
      <w:r w:rsidRPr="4716D89F">
        <w:rPr>
          <w:rFonts w:ascii="Arial" w:hAnsi="Arial" w:cs="Arial"/>
          <w:color w:val="000000"/>
          <w:sz w:val="22"/>
          <w:szCs w:val="22"/>
          <w:lang w:val="en-US"/>
        </w:rPr>
        <w:t xml:space="preserve"> --&gt;</w:t>
      </w:r>
    </w:p>
    <w:p w14:paraId="1B8CA2B6"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typeCode</w:t>
      </w:r>
      <w:proofErr w:type="spellEnd"/>
      <w:r w:rsidRPr="4716D89F">
        <w:rPr>
          <w:rFonts w:ascii="Arial" w:hAnsi="Arial" w:cs="Arial"/>
          <w:color w:val="000000"/>
          <w:sz w:val="22"/>
          <w:szCs w:val="22"/>
          <w:lang w:val="en-US"/>
        </w:rPr>
        <w:t>="COMP"&gt;</w:t>
      </w:r>
    </w:p>
    <w:p w14:paraId="2CBA64FC" w14:textId="77777777" w:rsidR="009A7166" w:rsidRPr="009A7166" w:rsidRDefault="009A7166" w:rsidP="00494C63">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classCode</w:t>
      </w:r>
      <w:proofErr w:type="spellEnd"/>
      <w:r w:rsidRPr="4716D89F">
        <w:rPr>
          <w:rFonts w:ascii="Arial" w:hAnsi="Arial" w:cs="Arial"/>
          <w:color w:val="000000"/>
          <w:sz w:val="22"/>
          <w:szCs w:val="22"/>
          <w:lang w:val="en-US"/>
        </w:rPr>
        <w:t xml:space="preserve">="OBS" </w:t>
      </w:r>
      <w:proofErr w:type="spellStart"/>
      <w:r w:rsidRPr="4716D89F">
        <w:rPr>
          <w:rFonts w:ascii="Arial" w:hAnsi="Arial" w:cs="Arial"/>
          <w:color w:val="FF0000"/>
          <w:sz w:val="22"/>
          <w:szCs w:val="22"/>
          <w:highlight w:val="white"/>
          <w:lang w:val="en-US"/>
        </w:rPr>
        <w:t>moodCode</w:t>
      </w:r>
      <w:proofErr w:type="spellEnd"/>
      <w:r w:rsidRPr="4716D89F">
        <w:rPr>
          <w:rFonts w:ascii="Arial" w:hAnsi="Arial" w:cs="Arial"/>
          <w:color w:val="000000"/>
          <w:sz w:val="22"/>
          <w:szCs w:val="22"/>
          <w:lang w:val="en-US"/>
        </w:rPr>
        <w:t>="EVN"&gt;</w:t>
      </w:r>
    </w:p>
    <w:p w14:paraId="0A246F26" w14:textId="3C0CBC9C" w:rsidR="009A7166" w:rsidRPr="009A7166" w:rsidRDefault="009A7166" w:rsidP="009A7166">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code</w:t>
      </w:r>
      <w:r w:rsidRPr="4716D89F">
        <w:rPr>
          <w:rFonts w:ascii="Arial" w:hAnsi="Arial" w:cs="Arial"/>
          <w:color w:val="000000"/>
          <w:sz w:val="22"/>
          <w:szCs w:val="22"/>
          <w:lang w:val="en-US"/>
        </w:rPr>
        <w:t xml:space="preserve"> </w:t>
      </w:r>
      <w:r w:rsidRPr="4716D89F">
        <w:rPr>
          <w:rFonts w:ascii="Arial" w:hAnsi="Arial" w:cs="Arial"/>
          <w:color w:val="FF0000"/>
          <w:sz w:val="22"/>
          <w:szCs w:val="22"/>
          <w:highlight w:val="white"/>
          <w:lang w:val="en-US"/>
        </w:rPr>
        <w:t>code</w:t>
      </w:r>
      <w:r w:rsidRPr="4716D89F">
        <w:rPr>
          <w:rFonts w:ascii="Arial" w:hAnsi="Arial" w:cs="Arial"/>
          <w:color w:val="000000"/>
          <w:sz w:val="22"/>
          <w:szCs w:val="22"/>
          <w:lang w:val="en-US"/>
        </w:rPr>
        <w:t>="</w:t>
      </w:r>
      <w:r w:rsidR="00783B46" w:rsidRPr="4716D89F">
        <w:rPr>
          <w:rFonts w:ascii="Arial" w:hAnsi="Arial" w:cs="Arial"/>
          <w:color w:val="000000"/>
          <w:sz w:val="22"/>
          <w:szCs w:val="22"/>
          <w:lang w:val="en-US"/>
        </w:rPr>
        <w:t>274</w:t>
      </w:r>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codeSystem</w:t>
      </w:r>
      <w:proofErr w:type="spellEnd"/>
      <w:r w:rsidRPr="4716D89F">
        <w:rPr>
          <w:rFonts w:ascii="Arial" w:hAnsi="Arial" w:cs="Arial"/>
          <w:color w:val="000000"/>
          <w:sz w:val="22"/>
          <w:szCs w:val="22"/>
          <w:lang w:val="en-US"/>
        </w:rPr>
        <w:t xml:space="preserve">="1.2.246.537.6.12.2002.126" </w:t>
      </w:r>
      <w:proofErr w:type="spellStart"/>
      <w:r w:rsidRPr="4716D89F">
        <w:rPr>
          <w:rFonts w:ascii="Arial" w:hAnsi="Arial" w:cs="Arial"/>
          <w:color w:val="FF0000"/>
          <w:sz w:val="22"/>
          <w:szCs w:val="22"/>
          <w:highlight w:val="white"/>
          <w:lang w:val="en-US"/>
        </w:rPr>
        <w:t>codeSystemName</w:t>
      </w:r>
      <w:proofErr w:type="spellEnd"/>
      <w:r w:rsidRPr="4716D89F">
        <w:rPr>
          <w:rFonts w:ascii="Arial" w:hAnsi="Arial" w:cs="Arial"/>
          <w:color w:val="000000"/>
          <w:sz w:val="22"/>
          <w:szCs w:val="22"/>
          <w:lang w:val="en-US"/>
        </w:rPr>
        <w:t>="</w:t>
      </w:r>
      <w:proofErr w:type="spellStart"/>
      <w:r w:rsidRPr="4716D89F">
        <w:rPr>
          <w:rFonts w:ascii="Arial" w:hAnsi="Arial" w:cs="Arial"/>
          <w:color w:val="000000"/>
          <w:sz w:val="22"/>
          <w:szCs w:val="22"/>
          <w:lang w:val="en-US"/>
        </w:rPr>
        <w:t>Lääkityslista</w:t>
      </w:r>
      <w:proofErr w:type="spellEnd"/>
      <w:r w:rsidRPr="4716D89F">
        <w:rPr>
          <w:rFonts w:ascii="Arial" w:hAnsi="Arial" w:cs="Arial"/>
          <w:color w:val="000000"/>
          <w:sz w:val="22"/>
          <w:szCs w:val="22"/>
          <w:lang w:val="en-US"/>
        </w:rPr>
        <w:t xml:space="preserve">" </w:t>
      </w:r>
      <w:proofErr w:type="spellStart"/>
      <w:r w:rsidRPr="4716D89F">
        <w:rPr>
          <w:rFonts w:ascii="Arial" w:hAnsi="Arial" w:cs="Arial"/>
          <w:color w:val="FF0000"/>
          <w:sz w:val="22"/>
          <w:szCs w:val="22"/>
          <w:highlight w:val="white"/>
          <w:lang w:val="en-US"/>
        </w:rPr>
        <w:t>displayName</w:t>
      </w:r>
      <w:proofErr w:type="spellEnd"/>
      <w:r w:rsidRPr="4716D89F">
        <w:rPr>
          <w:rFonts w:ascii="Arial" w:hAnsi="Arial" w:cs="Arial"/>
          <w:color w:val="000000"/>
          <w:sz w:val="22"/>
          <w:szCs w:val="22"/>
          <w:lang w:val="en-US"/>
        </w:rPr>
        <w:t>="</w:t>
      </w:r>
      <w:proofErr w:type="spellStart"/>
      <w:r w:rsidR="00842B2C" w:rsidRPr="4716D89F">
        <w:rPr>
          <w:rFonts w:ascii="Arial" w:hAnsi="Arial" w:cs="Arial"/>
          <w:color w:val="000000"/>
          <w:sz w:val="22"/>
          <w:szCs w:val="22"/>
          <w:lang w:val="en-US"/>
        </w:rPr>
        <w:t>lääkeryhmä</w:t>
      </w:r>
      <w:proofErr w:type="spellEnd"/>
      <w:r w:rsidRPr="4716D89F">
        <w:rPr>
          <w:rFonts w:ascii="Arial" w:hAnsi="Arial" w:cs="Arial"/>
          <w:color w:val="000000"/>
          <w:sz w:val="22"/>
          <w:szCs w:val="22"/>
          <w:lang w:val="en-US"/>
        </w:rPr>
        <w:t>"/&gt;</w:t>
      </w:r>
    </w:p>
    <w:p w14:paraId="01253943" w14:textId="77777777" w:rsidR="009A7166" w:rsidRPr="009A7166" w:rsidRDefault="009A7166" w:rsidP="00C90F6F">
      <w:pPr>
        <w:tabs>
          <w:tab w:val="left" w:pos="284"/>
          <w:tab w:val="left" w:pos="567"/>
          <w:tab w:val="left" w:pos="851"/>
        </w:tabs>
        <w:autoSpaceDE w:val="0"/>
        <w:autoSpaceDN w:val="0"/>
        <w:adjustRightInd w:val="0"/>
        <w:ind w:left="1418" w:hanging="1418"/>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 xml:space="preserve"> </w:t>
      </w:r>
      <w:proofErr w:type="spellStart"/>
      <w:proofErr w:type="gramStart"/>
      <w:r w:rsidRPr="4716D89F">
        <w:rPr>
          <w:rFonts w:ascii="Arial" w:hAnsi="Arial" w:cs="Arial"/>
          <w:color w:val="FF0000"/>
          <w:sz w:val="22"/>
          <w:szCs w:val="22"/>
          <w:highlight w:val="white"/>
          <w:lang w:val="en-US"/>
        </w:rPr>
        <w:t>xsi</w:t>
      </w:r>
      <w:r w:rsidRPr="4716D89F">
        <w:rPr>
          <w:rFonts w:ascii="Arial" w:hAnsi="Arial" w:cs="Arial"/>
          <w:color w:val="FF0000"/>
          <w:sz w:val="22"/>
          <w:szCs w:val="22"/>
          <w:lang w:val="en-US"/>
        </w:rPr>
        <w:t>:</w:t>
      </w:r>
      <w:r w:rsidRPr="4716D89F">
        <w:rPr>
          <w:rFonts w:ascii="Arial" w:hAnsi="Arial" w:cs="Arial"/>
          <w:color w:val="FF0000"/>
          <w:sz w:val="22"/>
          <w:szCs w:val="22"/>
          <w:highlight w:val="white"/>
          <w:lang w:val="en-US"/>
        </w:rPr>
        <w:t>type</w:t>
      </w:r>
      <w:proofErr w:type="spellEnd"/>
      <w:proofErr w:type="gramEnd"/>
      <w:r w:rsidRPr="4716D89F">
        <w:rPr>
          <w:rFonts w:ascii="Arial" w:hAnsi="Arial" w:cs="Arial"/>
          <w:color w:val="000000"/>
          <w:sz w:val="22"/>
          <w:szCs w:val="22"/>
          <w:lang w:val="en-US"/>
        </w:rPr>
        <w:t>="ST"&gt;</w:t>
      </w:r>
      <w:proofErr w:type="spellStart"/>
      <w:r w:rsidRPr="4716D89F">
        <w:rPr>
          <w:rFonts w:ascii="Arial" w:hAnsi="Arial" w:cs="Arial"/>
          <w:color w:val="000000"/>
          <w:sz w:val="22"/>
          <w:szCs w:val="22"/>
          <w:lang w:val="en-US"/>
        </w:rPr>
        <w:t>lääkeryhmä</w:t>
      </w:r>
      <w:proofErr w:type="spellEnd"/>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value</w:t>
      </w:r>
      <w:r w:rsidRPr="4716D89F">
        <w:rPr>
          <w:rFonts w:ascii="Arial" w:hAnsi="Arial" w:cs="Arial"/>
          <w:color w:val="000000"/>
          <w:sz w:val="22"/>
          <w:szCs w:val="22"/>
          <w:lang w:val="en-US"/>
        </w:rPr>
        <w:t>&gt;</w:t>
      </w:r>
    </w:p>
    <w:p w14:paraId="01F16F1C"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17ED10B3"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009A7166">
        <w:rPr>
          <w:rFonts w:ascii="Arial" w:hAnsi="Arial" w:cs="Arial"/>
          <w:color w:val="000000"/>
          <w:sz w:val="22"/>
          <w:lang w:val="en-US"/>
        </w:rPr>
        <w:tab/>
      </w:r>
      <w:r w:rsidRPr="4716D89F">
        <w:rPr>
          <w:rFonts w:ascii="Arial" w:hAnsi="Arial" w:cs="Arial"/>
          <w:color w:val="000000"/>
          <w:sz w:val="22"/>
          <w:szCs w:val="22"/>
          <w:lang w:val="en-US"/>
        </w:rPr>
        <w:t>&lt;/</w:t>
      </w:r>
      <w:proofErr w:type="spellStart"/>
      <w:r w:rsidRPr="4716D89F">
        <w:rPr>
          <w:rFonts w:ascii="Arial" w:hAnsi="Arial" w:cs="Arial"/>
          <w:color w:val="800000"/>
          <w:sz w:val="22"/>
          <w:szCs w:val="22"/>
          <w:highlight w:val="white"/>
          <w:lang w:val="en-US"/>
        </w:rPr>
        <w:t>entryRelationship</w:t>
      </w:r>
      <w:proofErr w:type="spellEnd"/>
      <w:r w:rsidRPr="4716D89F">
        <w:rPr>
          <w:rFonts w:ascii="Arial" w:hAnsi="Arial" w:cs="Arial"/>
          <w:color w:val="000000"/>
          <w:sz w:val="22"/>
          <w:szCs w:val="22"/>
          <w:lang w:val="en-US"/>
        </w:rPr>
        <w:t>&gt;</w:t>
      </w:r>
    </w:p>
    <w:p w14:paraId="713420A2" w14:textId="77777777" w:rsidR="009A7166" w:rsidRPr="009A7166"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009A7166">
        <w:rPr>
          <w:rFonts w:ascii="Arial" w:hAnsi="Arial" w:cs="Arial"/>
          <w:color w:val="000000"/>
          <w:sz w:val="22"/>
          <w:lang w:val="en-US"/>
        </w:rPr>
        <w:tab/>
      </w: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observation</w:t>
      </w:r>
      <w:r w:rsidRPr="4716D89F">
        <w:rPr>
          <w:rFonts w:ascii="Arial" w:hAnsi="Arial" w:cs="Arial"/>
          <w:color w:val="000000"/>
          <w:sz w:val="22"/>
          <w:szCs w:val="22"/>
          <w:lang w:val="en-US"/>
        </w:rPr>
        <w:t>&gt;</w:t>
      </w:r>
    </w:p>
    <w:p w14:paraId="2B0F99B3" w14:textId="77777777" w:rsidR="00B46DF8" w:rsidRDefault="009A7166" w:rsidP="009A7166">
      <w:pPr>
        <w:tabs>
          <w:tab w:val="left" w:pos="284"/>
          <w:tab w:val="left" w:pos="567"/>
          <w:tab w:val="left" w:pos="851"/>
        </w:tabs>
        <w:autoSpaceDE w:val="0"/>
        <w:autoSpaceDN w:val="0"/>
        <w:adjustRightInd w:val="0"/>
        <w:rPr>
          <w:rFonts w:ascii="Arial" w:hAnsi="Arial" w:cs="Arial"/>
          <w:color w:val="000000"/>
          <w:sz w:val="22"/>
          <w:lang w:val="en-US"/>
        </w:rPr>
      </w:pPr>
      <w:r w:rsidRPr="4716D89F">
        <w:rPr>
          <w:rFonts w:ascii="Arial" w:hAnsi="Arial" w:cs="Arial"/>
          <w:color w:val="000000"/>
          <w:sz w:val="22"/>
          <w:szCs w:val="22"/>
          <w:lang w:val="en-US"/>
        </w:rPr>
        <w:t>&lt;/</w:t>
      </w:r>
      <w:r w:rsidRPr="4716D89F">
        <w:rPr>
          <w:rFonts w:ascii="Arial" w:hAnsi="Arial" w:cs="Arial"/>
          <w:color w:val="800000"/>
          <w:sz w:val="22"/>
          <w:szCs w:val="22"/>
          <w:highlight w:val="white"/>
          <w:lang w:val="en-US"/>
        </w:rPr>
        <w:t>component</w:t>
      </w:r>
      <w:r w:rsidRPr="4716D89F">
        <w:rPr>
          <w:rFonts w:ascii="Arial" w:hAnsi="Arial" w:cs="Arial"/>
          <w:color w:val="000000"/>
          <w:sz w:val="22"/>
          <w:szCs w:val="22"/>
          <w:lang w:val="en-US"/>
        </w:rPr>
        <w:t>&gt;</w:t>
      </w:r>
    </w:p>
    <w:p w14:paraId="0C0EBD8F" w14:textId="77777777" w:rsidR="009A7166" w:rsidRDefault="009A7166" w:rsidP="009A7166">
      <w:pPr>
        <w:autoSpaceDE w:val="0"/>
        <w:autoSpaceDN w:val="0"/>
        <w:adjustRightInd w:val="0"/>
        <w:rPr>
          <w:rFonts w:ascii="Arial" w:hAnsi="Arial" w:cs="Arial"/>
          <w:color w:val="000000"/>
          <w:highlight w:val="white"/>
          <w:lang w:val="en-US"/>
        </w:rPr>
      </w:pPr>
    </w:p>
    <w:p w14:paraId="2874AE15" w14:textId="4BF870D9" w:rsidR="00DB0209" w:rsidRDefault="00DB0209">
      <w:pPr>
        <w:rPr>
          <w:rFonts w:ascii="Arial" w:hAnsi="Arial" w:cs="Arial"/>
          <w:color w:val="000000"/>
          <w:highlight w:val="white"/>
          <w:lang w:val="en-US"/>
        </w:rPr>
      </w:pPr>
      <w:r>
        <w:rPr>
          <w:rFonts w:ascii="Arial" w:hAnsi="Arial" w:cs="Arial"/>
          <w:color w:val="000000"/>
          <w:highlight w:val="white"/>
          <w:lang w:val="en-US"/>
        </w:rPr>
        <w:br w:type="page"/>
      </w:r>
    </w:p>
    <w:p w14:paraId="150E0C34" w14:textId="77777777" w:rsidR="00854245" w:rsidRPr="00C148A3" w:rsidRDefault="00854245" w:rsidP="009A7166">
      <w:pPr>
        <w:autoSpaceDE w:val="0"/>
        <w:autoSpaceDN w:val="0"/>
        <w:adjustRightInd w:val="0"/>
        <w:rPr>
          <w:rFonts w:ascii="Arial" w:hAnsi="Arial" w:cs="Arial"/>
          <w:color w:val="000000"/>
          <w:highlight w:val="white"/>
          <w:lang w:val="en-US"/>
        </w:rPr>
      </w:pPr>
    </w:p>
    <w:p w14:paraId="3C97B039" w14:textId="77777777" w:rsidR="0077747B" w:rsidRDefault="0077747B">
      <w:pPr>
        <w:pStyle w:val="Otsikko1"/>
      </w:pPr>
      <w:bookmarkStart w:id="372" w:name="_Toc127960007"/>
      <w:r>
        <w:t>Lääkemääräyksen mitätöinti</w:t>
      </w:r>
      <w:bookmarkEnd w:id="372"/>
    </w:p>
    <w:p w14:paraId="16BABE05" w14:textId="77777777" w:rsidR="0077747B" w:rsidRDefault="0077747B"/>
    <w:p w14:paraId="4AB5FDFB" w14:textId="77777777" w:rsidR="0077747B" w:rsidRDefault="0077747B">
      <w:pPr>
        <w:pStyle w:val="Otsikko2"/>
      </w:pPr>
      <w:bookmarkStart w:id="373" w:name="_Toc127960008"/>
      <w:r>
        <w:t>Yleisrakenne</w:t>
      </w:r>
      <w:bookmarkEnd w:id="373"/>
    </w:p>
    <w:p w14:paraId="5C40F4AA" w14:textId="77777777" w:rsidR="0077747B" w:rsidRDefault="0077747B"/>
    <w:p w14:paraId="2EBFA93A" w14:textId="77777777" w:rsidR="0077747B" w:rsidRDefault="0077747B">
      <w:r>
        <w:t xml:space="preserve">Lääkemääräyksen mitätöinti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mitätöintisanoma. </w:t>
      </w:r>
    </w:p>
    <w:p w14:paraId="13A358A6" w14:textId="77777777" w:rsidR="0077747B" w:rsidRDefault="0077747B"/>
    <w:p w14:paraId="1A99B2AF" w14:textId="77777777" w:rsidR="0077747B" w:rsidRDefault="0077747B">
      <w:r>
        <w:t xml:space="preserve">Potilaskertomusrakenne on samanlainen kuin varsinaiselle lääkemääräyssanomalle. </w:t>
      </w:r>
      <w:r w:rsidR="00CE5F20">
        <w:t xml:space="preserve">Seuraavat </w:t>
      </w:r>
      <w:proofErr w:type="spellStart"/>
      <w:r w:rsidR="00CE5F20">
        <w:t>entry</w:t>
      </w:r>
      <w:proofErr w:type="spellEnd"/>
      <w:r w:rsidR="00CE5F20">
        <w:t>-rakenteet on tuettu mitätöinnissä:</w:t>
      </w:r>
    </w:p>
    <w:p w14:paraId="183651AE" w14:textId="77777777" w:rsidR="00CE5F20" w:rsidRDefault="00CE5F20"/>
    <w:p w14:paraId="42A7EAD5" w14:textId="77777777" w:rsidR="00835213" w:rsidRDefault="00835213" w:rsidP="00835213">
      <w:proofErr w:type="spellStart"/>
      <w:r>
        <w:t>code</w:t>
      </w:r>
      <w:proofErr w:type="spellEnd"/>
      <w:r>
        <w:t>=160:</w:t>
      </w:r>
      <w:r>
        <w:tab/>
      </w:r>
      <w:r w:rsidR="006A4F79">
        <w:t>määrätyn lääkkeen yksilöivä tunniste</w:t>
      </w:r>
    </w:p>
    <w:p w14:paraId="0A3A2363" w14:textId="77777777" w:rsidR="00835213" w:rsidRDefault="00835213" w:rsidP="00835213">
      <w:proofErr w:type="spellStart"/>
      <w:r>
        <w:t>code</w:t>
      </w:r>
      <w:proofErr w:type="spellEnd"/>
      <w:r>
        <w:t>=83:</w:t>
      </w:r>
      <w:r>
        <w:tab/>
        <w:t>lääkevalmisteen ja pakkauksen tiedot ja reseptin perustiedot</w:t>
      </w:r>
    </w:p>
    <w:p w14:paraId="396B217B" w14:textId="77777777" w:rsidR="00835213" w:rsidRDefault="00835213" w:rsidP="00835213">
      <w:proofErr w:type="spellStart"/>
      <w:r>
        <w:t>code</w:t>
      </w:r>
      <w:proofErr w:type="spellEnd"/>
      <w:r>
        <w:t>=4:</w:t>
      </w:r>
      <w:r>
        <w:tab/>
        <w:t>lääkkeen vaikuttavat ainesosat</w:t>
      </w:r>
    </w:p>
    <w:p w14:paraId="17A39733" w14:textId="77777777" w:rsidR="00835213" w:rsidRDefault="00835213" w:rsidP="00835213">
      <w:proofErr w:type="spellStart"/>
      <w:r>
        <w:t>code</w:t>
      </w:r>
      <w:proofErr w:type="spellEnd"/>
      <w:r>
        <w:t>=10:</w:t>
      </w:r>
      <w:r>
        <w:tab/>
        <w:t>lääkkeen muut ainesosat</w:t>
      </w:r>
    </w:p>
    <w:p w14:paraId="6FF81A71" w14:textId="77777777" w:rsidR="00835213" w:rsidRDefault="00835213" w:rsidP="00835213">
      <w:proofErr w:type="spellStart"/>
      <w:r>
        <w:t>code</w:t>
      </w:r>
      <w:proofErr w:type="spellEnd"/>
      <w:r>
        <w:t>=32:</w:t>
      </w:r>
      <w:r>
        <w:tab/>
        <w:t>annostus</w:t>
      </w:r>
    </w:p>
    <w:p w14:paraId="70BAFC7E" w14:textId="77777777" w:rsidR="00CE5F20" w:rsidRDefault="00835213">
      <w:proofErr w:type="spellStart"/>
      <w:r>
        <w:t>code</w:t>
      </w:r>
      <w:proofErr w:type="spellEnd"/>
      <w:r>
        <w:t>=98:</w:t>
      </w:r>
      <w:r>
        <w:tab/>
        <w:t>lääkemääräyksen mitätöinnin muut tiedot</w:t>
      </w:r>
    </w:p>
    <w:p w14:paraId="698B81FC" w14:textId="77777777" w:rsidR="0077747B" w:rsidRDefault="0077747B"/>
    <w:p w14:paraId="0C88DDC9" w14:textId="77777777" w:rsidR="0077747B" w:rsidRDefault="0077747B">
      <w:pPr>
        <w:pStyle w:val="Otsikko2"/>
      </w:pPr>
      <w:bookmarkStart w:id="374" w:name="_Toc127960009"/>
      <w:r>
        <w:t>Rakenteinen muoto</w:t>
      </w:r>
      <w:bookmarkEnd w:id="374"/>
    </w:p>
    <w:p w14:paraId="64FF81D6" w14:textId="77777777" w:rsidR="0077747B" w:rsidRDefault="0077747B"/>
    <w:p w14:paraId="5081D6FF" w14:textId="77777777" w:rsidR="00066D16" w:rsidRDefault="0077747B">
      <w:proofErr w:type="spellStart"/>
      <w:r>
        <w:t>Body</w:t>
      </w:r>
      <w:proofErr w:type="spellEnd"/>
      <w:r>
        <w:t>-osaan generoidaan reseptin</w:t>
      </w:r>
      <w:r w:rsidR="00D77416">
        <w:t xml:space="preserve"> edellisen version</w:t>
      </w:r>
      <w:r>
        <w:t xml:space="preserve"> kaikki tiedot samassa muodossa kuin </w:t>
      </w:r>
      <w:r w:rsidR="00D77416">
        <w:t xml:space="preserve">edellisessä </w:t>
      </w:r>
      <w:r>
        <w:t>lääkemääräyksessä</w:t>
      </w:r>
      <w:r w:rsidR="00FD6586">
        <w:t xml:space="preserve"> (myös tapauksissa, joissa mitätöitävä lääkemääräys on tehty vanhemmilla määritysversioilla)</w:t>
      </w:r>
      <w:r>
        <w:t>.</w:t>
      </w:r>
      <w:r w:rsidR="00F04D76">
        <w:t xml:space="preserve"> </w:t>
      </w:r>
      <w:proofErr w:type="spellStart"/>
      <w:r w:rsidR="00F04D76">
        <w:t>Bodyn</w:t>
      </w:r>
      <w:proofErr w:type="spellEnd"/>
      <w:r w:rsidR="00F04D76">
        <w:t xml:space="preserve"> </w:t>
      </w:r>
      <w:proofErr w:type="spellStart"/>
      <w:r w:rsidR="00F04D76">
        <w:t>authorissa</w:t>
      </w:r>
      <w:proofErr w:type="spellEnd"/>
      <w:r w:rsidR="00F04D76">
        <w:t xml:space="preserve"> on alkuperäisen lääkemääräyksen </w:t>
      </w:r>
      <w:r w:rsidR="00B35483">
        <w:t>laatija</w:t>
      </w:r>
      <w:r w:rsidR="00F04D76">
        <w:t>.</w:t>
      </w:r>
      <w:r w:rsidR="004F33BA">
        <w:t xml:space="preserve"> </w:t>
      </w:r>
      <w:r w:rsidR="00656E7E">
        <w:t xml:space="preserve">Mikäli alkuperäisestä lääkemääräyksestä puuttuu </w:t>
      </w:r>
      <w:proofErr w:type="spellStart"/>
      <w:r w:rsidR="00656E7E">
        <w:t>authorin</w:t>
      </w:r>
      <w:proofErr w:type="spellEnd"/>
      <w:r w:rsidR="00656E7E">
        <w:t xml:space="preserve"> tietoja, jotka ovat uusimman määrityksen mukaan pakollisia, tietoja ei tuoda lääkemääräyksen mitätöinnissä. </w:t>
      </w:r>
    </w:p>
    <w:p w14:paraId="0F2C5354" w14:textId="77777777" w:rsidR="00066D16" w:rsidRDefault="00066D16"/>
    <w:p w14:paraId="39F25F9F" w14:textId="77777777" w:rsidR="0077747B" w:rsidRDefault="004F33BA">
      <w:r>
        <w:t>Lääkemäär</w:t>
      </w:r>
      <w:r w:rsidR="00853435">
        <w:t>äyksen määräyspäivää ei</w:t>
      </w:r>
      <w:r>
        <w:t xml:space="preserve"> saa muuttaa</w:t>
      </w:r>
      <w:r w:rsidR="009F73D0">
        <w:t xml:space="preserve"> lääkemääräyksen mitätöinnissä</w:t>
      </w:r>
      <w:r>
        <w:t>.</w:t>
      </w:r>
    </w:p>
    <w:p w14:paraId="105A24C7" w14:textId="77777777" w:rsidR="003017EC" w:rsidRDefault="003017EC"/>
    <w:p w14:paraId="6477AE9A" w14:textId="77777777" w:rsidR="0077747B" w:rsidRDefault="0077747B">
      <w:r>
        <w:t>Supply-</w:t>
      </w:r>
      <w:proofErr w:type="spellStart"/>
      <w:r>
        <w:t>actin</w:t>
      </w:r>
      <w:proofErr w:type="spellEnd"/>
      <w:r>
        <w:t xml:space="preserve"> </w:t>
      </w:r>
      <w:proofErr w:type="spellStart"/>
      <w:r>
        <w:t>reference</w:t>
      </w:r>
      <w:proofErr w:type="spellEnd"/>
      <w:r>
        <w:t xml:space="preserve"> kopioidaan muuten sellaisenaan, paitsi </w:t>
      </w:r>
      <w:proofErr w:type="spellStart"/>
      <w:r>
        <w:t>typeCode</w:t>
      </w:r>
      <w:proofErr w:type="spellEnd"/>
      <w:r>
        <w:t xml:space="preserve"> on nyt ”RPLC”.  Nyt </w:t>
      </w:r>
      <w:proofErr w:type="spellStart"/>
      <w:proofErr w:type="gramStart"/>
      <w:r>
        <w:t>reference</w:t>
      </w:r>
      <w:proofErr w:type="spellEnd"/>
      <w:r>
        <w:t xml:space="preserve">  viittaa</w:t>
      </w:r>
      <w:proofErr w:type="gramEnd"/>
      <w:r>
        <w:t xml:space="preserve"> automaattisesti </w:t>
      </w:r>
      <w:r w:rsidR="00D77416">
        <w:t xml:space="preserve">edelliseen </w:t>
      </w:r>
      <w:r>
        <w:t xml:space="preserve">lääkemääräykseen. Sanomaan lisätään toinen </w:t>
      </w:r>
      <w:proofErr w:type="spellStart"/>
      <w:r>
        <w:t>reference</w:t>
      </w:r>
      <w:proofErr w:type="spellEnd"/>
      <w:r>
        <w:t xml:space="preserve">, joka viittaa mitätöintisanomaan itseensä. Tässä viittauksessa käytetään </w:t>
      </w:r>
      <w:proofErr w:type="spellStart"/>
      <w:r>
        <w:t>typeCodea</w:t>
      </w:r>
      <w:proofErr w:type="spellEnd"/>
      <w:r>
        <w:t xml:space="preserve"> ”SPRT”.</w:t>
      </w:r>
    </w:p>
    <w:p w14:paraId="01E06101" w14:textId="77777777" w:rsidR="0077747B" w:rsidRDefault="0077747B"/>
    <w:p w14:paraId="05C6F734" w14:textId="3D6C51BA" w:rsidR="0077747B" w:rsidRPr="0077747B" w:rsidRDefault="0077747B">
      <w:r w:rsidRPr="0077747B">
        <w:t>Esim</w:t>
      </w:r>
      <w:r w:rsidR="001D4B01">
        <w:t>erkki</w:t>
      </w:r>
      <w:r w:rsidRPr="0077747B">
        <w:t>:</w:t>
      </w:r>
    </w:p>
    <w:p w14:paraId="2C09763A" w14:textId="77777777" w:rsidR="0077747B" w:rsidRPr="0077747B" w:rsidRDefault="0077747B"/>
    <w:p w14:paraId="15F94196" w14:textId="77777777" w:rsidR="0077747B" w:rsidRPr="006477F8" w:rsidRDefault="0077747B">
      <w:pPr>
        <w:rPr>
          <w:rStyle w:val="XMLText"/>
          <w:sz w:val="22"/>
        </w:rPr>
      </w:pPr>
      <w:r w:rsidRPr="006477F8">
        <w:rPr>
          <w:rStyle w:val="XMLBlue"/>
          <w:sz w:val="22"/>
        </w:rPr>
        <w:t>&lt;</w:t>
      </w:r>
      <w:proofErr w:type="spellStart"/>
      <w:r w:rsidRPr="006477F8">
        <w:rPr>
          <w:rStyle w:val="XMLBrown"/>
          <w:sz w:val="22"/>
        </w:rPr>
        <w:t>reference</w:t>
      </w:r>
      <w:proofErr w:type="spellEnd"/>
      <w:r w:rsidRPr="006477F8">
        <w:rPr>
          <w:rStyle w:val="XMLText"/>
          <w:sz w:val="22"/>
        </w:rPr>
        <w:t xml:space="preserve"> </w:t>
      </w:r>
      <w:proofErr w:type="spellStart"/>
      <w:r w:rsidRPr="006477F8">
        <w:rPr>
          <w:rStyle w:val="XMLRed"/>
          <w:sz w:val="22"/>
        </w:rPr>
        <w:t>typeCode</w:t>
      </w:r>
      <w:proofErr w:type="spellEnd"/>
      <w:r w:rsidRPr="006477F8">
        <w:rPr>
          <w:rStyle w:val="XMLBlue"/>
          <w:sz w:val="22"/>
        </w:rPr>
        <w:t>="</w:t>
      </w:r>
      <w:r w:rsidRPr="006477F8">
        <w:rPr>
          <w:rStyle w:val="XMLText"/>
          <w:sz w:val="22"/>
        </w:rPr>
        <w:t>RPLC</w:t>
      </w:r>
      <w:r w:rsidRPr="006477F8">
        <w:rPr>
          <w:rStyle w:val="XMLBlue"/>
          <w:sz w:val="22"/>
        </w:rPr>
        <w:t>"&gt;</w:t>
      </w:r>
    </w:p>
    <w:p w14:paraId="3638B844" w14:textId="77777777" w:rsidR="0077747B" w:rsidRPr="006477F8" w:rsidRDefault="0077747B">
      <w:pPr>
        <w:ind w:firstLine="720"/>
        <w:rPr>
          <w:rStyle w:val="XMLText"/>
          <w:sz w:val="22"/>
        </w:rPr>
      </w:pPr>
      <w:r w:rsidRPr="006477F8">
        <w:rPr>
          <w:rStyle w:val="XMLBlue"/>
          <w:sz w:val="22"/>
        </w:rPr>
        <w:t>&lt;</w:t>
      </w:r>
      <w:proofErr w:type="spellStart"/>
      <w:r w:rsidRPr="006477F8">
        <w:rPr>
          <w:rStyle w:val="XMLBrown"/>
          <w:sz w:val="22"/>
        </w:rPr>
        <w:t>externalDocument</w:t>
      </w:r>
      <w:proofErr w:type="spellEnd"/>
      <w:r w:rsidRPr="006477F8">
        <w:rPr>
          <w:rStyle w:val="XMLBlue"/>
          <w:sz w:val="22"/>
        </w:rPr>
        <w:t>&gt;</w:t>
      </w:r>
    </w:p>
    <w:p w14:paraId="0BDD256F" w14:textId="73B8EDD5" w:rsidR="0077747B" w:rsidRPr="006477F8" w:rsidRDefault="0077747B" w:rsidP="00510D2F">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BCEF8EC" w14:textId="576E0E1C" w:rsidR="0077747B" w:rsidRPr="006477F8" w:rsidRDefault="0077747B" w:rsidP="00467124">
      <w:pPr>
        <w:ind w:left="1985" w:hanging="681"/>
        <w:rPr>
          <w:rStyle w:val="XMLBlue"/>
          <w:sz w:val="22"/>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510D2F"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w:t>
      </w:r>
      <w:r w:rsidR="006D1274" w:rsidRPr="4716D89F">
        <w:rPr>
          <w:rStyle w:val="XMLText"/>
          <w:sz w:val="22"/>
          <w:szCs w:val="22"/>
          <w:lang w:val="nl-NL"/>
        </w:rPr>
        <w:t>.2006</w:t>
      </w:r>
      <w:r w:rsidRPr="4716D89F">
        <w:rPr>
          <w:rStyle w:val="XMLBlue"/>
          <w:sz w:val="22"/>
          <w:szCs w:val="22"/>
          <w:highlight w:val="white"/>
          <w:lang w:val="nl-NL"/>
        </w:rPr>
        <w:t>"</w:t>
      </w:r>
      <w:r w:rsidRPr="4716D89F">
        <w:rPr>
          <w:rStyle w:val="XMLRed"/>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00C27440" w:rsidRPr="4716D89F">
        <w:rPr>
          <w:rStyle w:val="XMLBlack"/>
          <w:sz w:val="22"/>
          <w:szCs w:val="22"/>
          <w:highlight w:val="white"/>
        </w:rPr>
        <w:t>Sähköinen lääkemääräys</w:t>
      </w:r>
      <w:r w:rsidR="00C27440" w:rsidRPr="4716D89F">
        <w:rPr>
          <w:sz w:val="22"/>
          <w:szCs w:val="22"/>
          <w:highlight w:val="white"/>
        </w:rPr>
        <w:t xml:space="preserve"> - </w:t>
      </w:r>
      <w:r w:rsidR="00C27440" w:rsidRPr="4716D89F">
        <w:rPr>
          <w:rStyle w:val="XMLBlack"/>
          <w:sz w:val="22"/>
          <w:szCs w:val="22"/>
          <w:highlight w:val="white"/>
        </w:rPr>
        <w:t xml:space="preserve">Reseptisanoman </w:t>
      </w:r>
      <w:r w:rsidRPr="4716D89F">
        <w:rPr>
          <w:rStyle w:val="XMLBlack"/>
          <w:sz w:val="22"/>
          <w:szCs w:val="22"/>
          <w:highlight w:val="white"/>
        </w:rPr>
        <w:t>tyyppi</w:t>
      </w:r>
      <w:r w:rsidRPr="4716D89F">
        <w:rPr>
          <w:rStyle w:val="XMLBlue"/>
          <w:sz w:val="22"/>
          <w:szCs w:val="22"/>
          <w:highlight w:val="white"/>
        </w:rPr>
        <w:t>"</w:t>
      </w:r>
      <w:r w:rsidR="00510D2F"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lääkemääräys</w:t>
      </w:r>
      <w:r w:rsidRPr="4716D89F">
        <w:rPr>
          <w:rStyle w:val="XMLBlue"/>
          <w:sz w:val="22"/>
          <w:szCs w:val="22"/>
          <w:highlight w:val="white"/>
        </w:rPr>
        <w:t>"/&gt;</w:t>
      </w:r>
    </w:p>
    <w:p w14:paraId="44517256" w14:textId="1F1293E5" w:rsidR="0077747B" w:rsidRPr="006477F8" w:rsidRDefault="0077747B" w:rsidP="00467124">
      <w:pPr>
        <w:ind w:firstLine="1304"/>
        <w:rPr>
          <w:rStyle w:val="XMLBlack"/>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FEEE1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C77B554"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3FBD252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ED1ECE1"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516CDC9" w14:textId="43397AEF" w:rsidR="0077747B" w:rsidRPr="006477F8" w:rsidRDefault="0077747B" w:rsidP="00467124">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3135435</w:t>
      </w:r>
      <w:r w:rsidRPr="006477F8">
        <w:rPr>
          <w:rStyle w:val="XMLBlue"/>
          <w:sz w:val="22"/>
          <w:lang w:val="nl-NL"/>
        </w:rPr>
        <w:t>"/&gt;</w:t>
      </w:r>
    </w:p>
    <w:p w14:paraId="7CE26A3A" w14:textId="4540A80F" w:rsidR="0077747B" w:rsidRPr="00D32773" w:rsidRDefault="0077747B" w:rsidP="008F29D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2</w:t>
      </w:r>
      <w:r w:rsidRPr="4716D89F">
        <w:rPr>
          <w:rStyle w:val="XMLBlue"/>
          <w:sz w:val="22"/>
          <w:szCs w:val="22"/>
          <w:highlight w:val="white"/>
          <w:lang w:val="nl-NL"/>
        </w:rPr>
        <w:t>"</w:t>
      </w:r>
      <w:r w:rsidR="00467124"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5B6533" w:rsidRPr="4716D89F">
        <w:rPr>
          <w:rStyle w:val="XMLBlack"/>
          <w:sz w:val="22"/>
          <w:szCs w:val="22"/>
          <w:highlight w:val="white"/>
          <w:lang w:val="nl-NL"/>
        </w:rPr>
        <w:t>Sähköinen lääkemääräys</w:t>
      </w:r>
      <w:r w:rsidR="005B6533" w:rsidRPr="4716D89F">
        <w:rPr>
          <w:sz w:val="22"/>
          <w:szCs w:val="22"/>
          <w:highlight w:val="white"/>
          <w:lang w:val="nl-NL"/>
        </w:rPr>
        <w:t xml:space="preserve"> - </w:t>
      </w:r>
      <w:r w:rsidR="005B6533" w:rsidRPr="4716D89F">
        <w:rPr>
          <w:rStyle w:val="XMLBlack"/>
          <w:sz w:val="22"/>
          <w:szCs w:val="22"/>
          <w:highlight w:val="white"/>
          <w:lang w:val="nl-NL"/>
        </w:rPr>
        <w:t xml:space="preserve">Reseptisanoman </w:t>
      </w:r>
      <w:r w:rsidRPr="4716D89F">
        <w:rPr>
          <w:rStyle w:val="XMLBlack"/>
          <w:sz w:val="22"/>
          <w:szCs w:val="22"/>
          <w:highlight w:val="white"/>
          <w:lang w:val="nl-NL"/>
        </w:rPr>
        <w:t>tyyppi</w:t>
      </w:r>
      <w:r w:rsidRPr="4716D89F">
        <w:rPr>
          <w:rStyle w:val="XMLBlue"/>
          <w:sz w:val="22"/>
          <w:szCs w:val="22"/>
          <w:highlight w:val="white"/>
          <w:lang w:val="nl-NL"/>
        </w:rPr>
        <w:t>"</w:t>
      </w:r>
      <w:r w:rsidR="00C72A0F"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lääkemääräyksen</w:t>
      </w:r>
      <w:r w:rsidR="00C72A0F" w:rsidRPr="4716D89F">
        <w:rPr>
          <w:rStyle w:val="XMLBlack"/>
          <w:sz w:val="22"/>
          <w:szCs w:val="22"/>
          <w:highlight w:val="white"/>
          <w:lang w:val="nl-NL"/>
        </w:rPr>
        <w:t xml:space="preserve"> </w:t>
      </w:r>
      <w:r w:rsidRPr="4716D89F">
        <w:rPr>
          <w:rStyle w:val="XMLBlack"/>
          <w:sz w:val="22"/>
          <w:szCs w:val="22"/>
          <w:highlight w:val="white"/>
          <w:lang w:val="nl-NL"/>
        </w:rPr>
        <w:t>mitätöinti</w:t>
      </w:r>
      <w:r w:rsidRPr="4716D89F">
        <w:rPr>
          <w:rStyle w:val="XMLBlue"/>
          <w:sz w:val="22"/>
          <w:szCs w:val="22"/>
          <w:highlight w:val="white"/>
          <w:lang w:val="nl-NL"/>
        </w:rPr>
        <w:t>"/&gt;</w:t>
      </w:r>
    </w:p>
    <w:p w14:paraId="32430F6A" w14:textId="776049EE" w:rsidR="0077747B" w:rsidRPr="00D32773" w:rsidRDefault="0077747B" w:rsidP="008F29D1">
      <w:pPr>
        <w:ind w:firstLine="1304"/>
        <w:rPr>
          <w:rStyle w:val="XMLBlack"/>
          <w:sz w:val="22"/>
        </w:rPr>
      </w:pPr>
      <w:r w:rsidRPr="00D32773">
        <w:rPr>
          <w:rStyle w:val="XMLBlue"/>
          <w:sz w:val="22"/>
        </w:rPr>
        <w:t>&lt;</w:t>
      </w:r>
      <w:proofErr w:type="spellStart"/>
      <w:r w:rsidRPr="00D32773">
        <w:rPr>
          <w:rStyle w:val="XMLBrown"/>
          <w:sz w:val="22"/>
        </w:rPr>
        <w:t>setId</w:t>
      </w:r>
      <w:proofErr w:type="spellEnd"/>
      <w:r w:rsidRPr="00D32773">
        <w:rPr>
          <w:rStyle w:val="XMLText"/>
          <w:sz w:val="22"/>
        </w:rPr>
        <w:t xml:space="preserve"> </w:t>
      </w:r>
      <w:proofErr w:type="spellStart"/>
      <w:r w:rsidRPr="00D32773">
        <w:rPr>
          <w:rStyle w:val="XMLRed"/>
          <w:sz w:val="22"/>
        </w:rPr>
        <w:t>root</w:t>
      </w:r>
      <w:proofErr w:type="spellEnd"/>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48D59CF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proofErr w:type="spellStart"/>
      <w:r w:rsidRPr="00D32773">
        <w:rPr>
          <w:rStyle w:val="XMLBrown"/>
          <w:sz w:val="22"/>
        </w:rPr>
        <w:t>externalDocument</w:t>
      </w:r>
      <w:proofErr w:type="spellEnd"/>
      <w:r w:rsidRPr="00D32773">
        <w:rPr>
          <w:rStyle w:val="XMLBlue"/>
          <w:sz w:val="22"/>
        </w:rPr>
        <w:t>&gt;</w:t>
      </w:r>
    </w:p>
    <w:p w14:paraId="5679FD76" w14:textId="77777777" w:rsidR="0077747B" w:rsidRPr="00D32773" w:rsidRDefault="0077747B">
      <w:pPr>
        <w:rPr>
          <w:rStyle w:val="XMLText"/>
          <w:sz w:val="22"/>
        </w:rPr>
      </w:pPr>
      <w:r w:rsidRPr="00D32773">
        <w:rPr>
          <w:rStyle w:val="XMLBlue"/>
          <w:sz w:val="22"/>
        </w:rPr>
        <w:t>&lt;/</w:t>
      </w:r>
      <w:proofErr w:type="spellStart"/>
      <w:r w:rsidRPr="00D32773">
        <w:rPr>
          <w:rStyle w:val="XMLBrown"/>
          <w:sz w:val="22"/>
        </w:rPr>
        <w:t>reference</w:t>
      </w:r>
      <w:proofErr w:type="spellEnd"/>
      <w:r w:rsidRPr="00D32773">
        <w:rPr>
          <w:rStyle w:val="XMLBlue"/>
          <w:sz w:val="22"/>
        </w:rPr>
        <w:t>&gt;</w:t>
      </w:r>
    </w:p>
    <w:p w14:paraId="739FBF75" w14:textId="77777777" w:rsidR="0077747B" w:rsidRPr="00D32773" w:rsidRDefault="0077747B"/>
    <w:p w14:paraId="5D6AA061" w14:textId="77777777" w:rsidR="0077747B" w:rsidRDefault="0077747B">
      <w:proofErr w:type="spellStart"/>
      <w:r>
        <w:t>Organizeriin</w:t>
      </w:r>
      <w:proofErr w:type="spellEnd"/>
      <w:r>
        <w:t xml:space="preserve"> (</w:t>
      </w:r>
      <w:proofErr w:type="spellStart"/>
      <w:r>
        <w:t>code</w:t>
      </w:r>
      <w:proofErr w:type="spellEnd"/>
      <w:r>
        <w:t xml:space="preserve">=88) lisätään (verrattuna varsinaiseen lääkemääräyssanomaan) seuraavat </w:t>
      </w:r>
      <w:proofErr w:type="spellStart"/>
      <w:r>
        <w:t>observation-</w:t>
      </w:r>
      <w:proofErr w:type="gramStart"/>
      <w:r>
        <w:t>actit</w:t>
      </w:r>
      <w:proofErr w:type="spellEnd"/>
      <w:r>
        <w:t xml:space="preserve">  mitätöintisanomassa</w:t>
      </w:r>
      <w:proofErr w:type="gramEnd"/>
      <w:r>
        <w:t xml:space="preserve"> ja </w:t>
      </w:r>
      <w:proofErr w:type="spellStart"/>
      <w:r>
        <w:t>organizerille</w:t>
      </w:r>
      <w:proofErr w:type="spellEnd"/>
      <w:r>
        <w:t xml:space="preserve"> annetaan nyt </w:t>
      </w:r>
      <w:proofErr w:type="spellStart"/>
      <w:r>
        <w:t>code</w:t>
      </w:r>
      <w:proofErr w:type="spellEnd"/>
      <w:r>
        <w:t>-arvo 98</w:t>
      </w:r>
      <w:r w:rsidR="005B065E">
        <w:t xml:space="preserve"> (</w:t>
      </w:r>
      <w:proofErr w:type="spellStart"/>
      <w:r w:rsidR="005B065E">
        <w:t>organizerin</w:t>
      </w:r>
      <w:proofErr w:type="spellEnd"/>
      <w:r w:rsidR="005B065E">
        <w:t xml:space="preserve"> 88 tiedot siis kopioidaan sellaisenaan, koodi 88 muutetaan arvoon 98 ja lisätään rakenteeseen alla olevat tiedot) </w:t>
      </w:r>
      <w:r>
        <w:t>:</w:t>
      </w:r>
    </w:p>
    <w:p w14:paraId="2EE5915C" w14:textId="77777777" w:rsidR="0077747B" w:rsidRDefault="0077747B"/>
    <w:tbl>
      <w:tblPr>
        <w:tblW w:w="935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420"/>
        <w:gridCol w:w="1793"/>
        <w:gridCol w:w="1180"/>
        <w:gridCol w:w="2729"/>
        <w:gridCol w:w="1237"/>
        <w:gridCol w:w="992"/>
      </w:tblGrid>
      <w:tr w:rsidR="0077747B" w14:paraId="2C23FF46" w14:textId="77777777" w:rsidTr="4716D89F">
        <w:tc>
          <w:tcPr>
            <w:tcW w:w="1420" w:type="dxa"/>
            <w:shd w:val="clear" w:color="auto" w:fill="CCCCCC"/>
          </w:tcPr>
          <w:p w14:paraId="36CAC56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793" w:type="dxa"/>
            <w:shd w:val="clear" w:color="auto" w:fill="CCCCCC"/>
          </w:tcPr>
          <w:p w14:paraId="2591B98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180" w:type="dxa"/>
            <w:shd w:val="clear" w:color="auto" w:fill="CCCCCC"/>
          </w:tcPr>
          <w:p w14:paraId="224FD7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729" w:type="dxa"/>
            <w:shd w:val="clear" w:color="auto" w:fill="CCCCCC"/>
          </w:tcPr>
          <w:p w14:paraId="694F39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237" w:type="dxa"/>
            <w:shd w:val="clear" w:color="auto" w:fill="CCCCCC"/>
          </w:tcPr>
          <w:p w14:paraId="6A7CB265" w14:textId="6A769FC0" w:rsidR="0077747B" w:rsidRDefault="0077747B" w:rsidP="00025268">
            <w:pPr>
              <w:tabs>
                <w:tab w:val="left" w:pos="300"/>
                <w:tab w:val="left" w:pos="15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w:t>
            </w:r>
            <w:r w:rsidR="00025268">
              <w:t>iot</w:t>
            </w:r>
          </w:p>
        </w:tc>
        <w:tc>
          <w:tcPr>
            <w:tcW w:w="992" w:type="dxa"/>
            <w:shd w:val="clear" w:color="auto" w:fill="CCCCCC"/>
          </w:tcPr>
          <w:p w14:paraId="7DBC89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rsidRPr="00E640AB" w14:paraId="7E4BCC6D" w14:textId="77777777" w:rsidTr="4716D89F">
        <w:tc>
          <w:tcPr>
            <w:tcW w:w="1420" w:type="dxa"/>
          </w:tcPr>
          <w:p w14:paraId="2389626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95</w:t>
            </w:r>
          </w:p>
        </w:tc>
        <w:tc>
          <w:tcPr>
            <w:tcW w:w="1793" w:type="dxa"/>
          </w:tcPr>
          <w:p w14:paraId="0C3064A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lääkemääräyksen mitätöinnin syy</w:t>
            </w:r>
          </w:p>
          <w:p w14:paraId="1F3D71C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tekstinä</w:t>
            </w:r>
            <w:proofErr w:type="spellEnd"/>
          </w:p>
        </w:tc>
        <w:tc>
          <w:tcPr>
            <w:tcW w:w="1180" w:type="dxa"/>
          </w:tcPr>
          <w:p w14:paraId="0D7AAA4B" w14:textId="77777777" w:rsidR="0077747B"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CE, </w:t>
            </w:r>
            <w:r w:rsidR="0077747B">
              <w:rPr>
                <w:lang w:val="en-GB"/>
              </w:rPr>
              <w:t>ST</w:t>
            </w:r>
          </w:p>
        </w:tc>
        <w:tc>
          <w:tcPr>
            <w:tcW w:w="2729" w:type="dxa"/>
          </w:tcPr>
          <w:p w14:paraId="509CFF9F" w14:textId="77777777" w:rsid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code=”” </w:t>
            </w:r>
            <w:proofErr w:type="spellStart"/>
            <w:r>
              <w:rPr>
                <w:lang w:val="en-GB"/>
              </w:rPr>
              <w:t>codeSystem</w:t>
            </w:r>
            <w:proofErr w:type="spellEnd"/>
            <w:r>
              <w:rPr>
                <w:lang w:val="en-GB"/>
              </w:rPr>
              <w:t>=”</w:t>
            </w:r>
          </w:p>
          <w:p w14:paraId="05A5C1B9" w14:textId="77777777" w:rsidR="0077747B" w:rsidRPr="00E640AB"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1.2.246.537.</w:t>
            </w:r>
            <w:r w:rsidR="00CC656E">
              <w:rPr>
                <w:lang w:val="en-GB"/>
              </w:rPr>
              <w:t>6.600</w:t>
            </w:r>
            <w:r w:rsidR="009A2884">
              <w:rPr>
                <w:lang w:val="en-GB"/>
              </w:rPr>
              <w:t>.2013</w:t>
            </w:r>
            <w:r w:rsidRPr="00E640AB">
              <w:rPr>
                <w:lang w:val="en-GB"/>
              </w:rPr>
              <w:t>”</w:t>
            </w:r>
            <w:r w:rsidR="00B6209C">
              <w:rPr>
                <w:lang w:val="en-GB"/>
              </w:rPr>
              <w:t>/</w:t>
            </w:r>
            <w:r w:rsidRPr="00E640AB">
              <w:rPr>
                <w:lang w:val="en-GB"/>
              </w:rPr>
              <w:t>&gt;</w:t>
            </w:r>
            <w:r w:rsidR="0077747B">
              <w:rPr>
                <w:lang w:val="en-GB"/>
              </w:rPr>
              <w:t xml:space="preserve"> </w:t>
            </w:r>
          </w:p>
          <w:p w14:paraId="329A05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23A575F9"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&gt;</w:t>
            </w:r>
            <w:proofErr w:type="spellStart"/>
            <w:r w:rsidRPr="00E640AB">
              <w:rPr>
                <w:lang w:val="en-GB"/>
              </w:rPr>
              <w:t>teksti</w:t>
            </w:r>
            <w:proofErr w:type="spellEnd"/>
            <w:r w:rsidRPr="00E640AB">
              <w:rPr>
                <w:lang w:val="en-GB"/>
              </w:rPr>
              <w:t>&lt;/value&gt;</w:t>
            </w:r>
          </w:p>
        </w:tc>
        <w:tc>
          <w:tcPr>
            <w:tcW w:w="1237" w:type="dxa"/>
          </w:tcPr>
          <w:p w14:paraId="16F2A87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992" w:type="dxa"/>
          </w:tcPr>
          <w:p w14:paraId="7BCCECE1"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 xml:space="preserve">max 100 </w:t>
            </w:r>
            <w:proofErr w:type="spellStart"/>
            <w:r w:rsidRPr="00E640AB">
              <w:rPr>
                <w:lang w:val="en-GB"/>
              </w:rPr>
              <w:t>merkkiä</w:t>
            </w:r>
            <w:proofErr w:type="spellEnd"/>
          </w:p>
        </w:tc>
      </w:tr>
      <w:tr w:rsidR="0077747B" w14:paraId="25CE7B80" w14:textId="77777777" w:rsidTr="4716D89F">
        <w:tc>
          <w:tcPr>
            <w:tcW w:w="1420" w:type="dxa"/>
          </w:tcPr>
          <w:p w14:paraId="534E343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 (observation)</w:t>
            </w:r>
          </w:p>
          <w:p w14:paraId="60AE1F7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96.1 (qualifier)</w:t>
            </w:r>
          </w:p>
          <w:p w14:paraId="7FA88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96.2 (qualifier)</w:t>
            </w:r>
          </w:p>
        </w:tc>
        <w:tc>
          <w:tcPr>
            <w:tcW w:w="1793" w:type="dxa"/>
          </w:tcPr>
          <w:p w14:paraId="0A1AA72E" w14:textId="77777777"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2C60BB">
              <w:t>lääkemääräyksen mitätöinnin tyyppi</w:t>
            </w:r>
            <w:r w:rsidR="00835213" w:rsidRPr="002C60BB">
              <w:br/>
              <w:t>mitätöinnin osapuoli</w:t>
            </w:r>
            <w:r w:rsidR="00835213" w:rsidRPr="002C60BB">
              <w:br/>
              <w:t>potilaan antama suostumus</w:t>
            </w:r>
          </w:p>
        </w:tc>
        <w:tc>
          <w:tcPr>
            <w:tcW w:w="1180" w:type="dxa"/>
          </w:tcPr>
          <w:p w14:paraId="1A38DF4E"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E640AB">
              <w:rPr>
                <w:lang w:val="en-GB"/>
              </w:rPr>
              <w:t>CD</w:t>
            </w:r>
          </w:p>
        </w:tc>
        <w:tc>
          <w:tcPr>
            <w:tcW w:w="2729" w:type="dxa"/>
          </w:tcPr>
          <w:p w14:paraId="3FD20F22" w14:textId="77777777" w:rsidR="0077747B" w:rsidRPr="00E640A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37" w:type="dxa"/>
          </w:tcPr>
          <w:p w14:paraId="53FB3A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9A2884">
              <w:t>Katso jäljempän</w:t>
            </w:r>
            <w:r>
              <w:t>ä selitys ja täydellinen esimerkki</w:t>
            </w:r>
          </w:p>
        </w:tc>
        <w:tc>
          <w:tcPr>
            <w:tcW w:w="992" w:type="dxa"/>
          </w:tcPr>
          <w:p w14:paraId="22F95BF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37C313E4" w14:textId="77777777" w:rsidR="0077747B" w:rsidRDefault="0077747B"/>
    <w:p w14:paraId="4DD65FF4" w14:textId="77777777" w:rsidR="00D6054F" w:rsidRDefault="00F762B2">
      <w:r>
        <w:t>Lääkemääräyksen mitätöinnin syy voidaan koodiston mukaisen arvon (pakollinen) lisäksi antaa vapaana tekstinä. Vapaa teksti on pakollinen, mikäli koodiston mukainen arvo on Muu syy.</w:t>
      </w:r>
      <w:r w:rsidR="006E12E5">
        <w:t xml:space="preserve"> </w:t>
      </w:r>
    </w:p>
    <w:p w14:paraId="2B8B0AB2" w14:textId="77777777" w:rsidR="00D6054F" w:rsidRDefault="00D6054F"/>
    <w:p w14:paraId="12844125" w14:textId="77777777" w:rsidR="00F762B2" w:rsidRDefault="006E12E5">
      <w:r>
        <w:t>Mitätöinnin syytä ei ole pakollista ilmoittaa koodiston mukaisena arvona tämän määrittelyversion vaiheittaisen käyttöönoton aikana</w:t>
      </w:r>
      <w:r w:rsidR="00C509A3">
        <w:t xml:space="preserve"> tilanteessa, jossa</w:t>
      </w:r>
      <w:r>
        <w:t xml:space="preserve"> </w:t>
      </w:r>
      <w:r w:rsidR="00692D1B">
        <w:t>vanhempaa</w:t>
      </w:r>
      <w:r>
        <w:t xml:space="preserve"> määrittelyversiota tukeva jär</w:t>
      </w:r>
      <w:r w:rsidR="00AD3F31">
        <w:t>jestelmä mitätöi lääkemääräyksen</w:t>
      </w:r>
      <w:r>
        <w:t xml:space="preserve">, jotka on laadittu tämän </w:t>
      </w:r>
      <w:r w:rsidR="00AD3F31">
        <w:t>määrittely</w:t>
      </w:r>
      <w:r>
        <w:t>version mukaisesti</w:t>
      </w:r>
      <w:r w:rsidR="002E233B">
        <w:t xml:space="preserve"> (ks. </w:t>
      </w:r>
      <w:proofErr w:type="spellStart"/>
      <w:r w:rsidR="002E233B">
        <w:t>header</w:t>
      </w:r>
      <w:proofErr w:type="spellEnd"/>
      <w:r w:rsidR="002E233B">
        <w:t>-dokumentin linjaus)</w:t>
      </w:r>
      <w:r>
        <w:t>.</w:t>
      </w:r>
      <w:r w:rsidR="00D6054F">
        <w:t xml:space="preserve"> Tässä tilanteessa mitätöinnin perustelu tekstimuotoisena on pakollinen. </w:t>
      </w:r>
    </w:p>
    <w:p w14:paraId="7D9223F7" w14:textId="77777777" w:rsidR="00F762B2" w:rsidRDefault="00F762B2"/>
    <w:p w14:paraId="139925E1" w14:textId="77777777" w:rsidR="0077747B" w:rsidRDefault="0077747B">
      <w:r>
        <w:t>Lääkemääräyksen mitätöinnin tyypin sisältö on seuraava:</w:t>
      </w:r>
    </w:p>
    <w:p w14:paraId="2807277B" w14:textId="77777777" w:rsidR="0077747B" w:rsidRDefault="0077747B"/>
    <w:p w14:paraId="29B4A192" w14:textId="77777777" w:rsidR="0077747B" w:rsidRDefault="0077747B">
      <w:r>
        <w:t xml:space="preserve"> lääkäri ja </w:t>
      </w:r>
      <w:proofErr w:type="gramStart"/>
      <w:r>
        <w:t>apteekki :</w:t>
      </w:r>
      <w:proofErr w:type="gramEnd"/>
      <w:r>
        <w:t xml:space="preserve"> </w:t>
      </w:r>
    </w:p>
    <w:p w14:paraId="3FD1A948" w14:textId="77777777" w:rsidR="0077747B" w:rsidRDefault="0077747B" w:rsidP="00AF6059">
      <w:pPr>
        <w:numPr>
          <w:ilvl w:val="0"/>
          <w:numId w:val="8"/>
        </w:numPr>
      </w:pPr>
      <w:r>
        <w:t xml:space="preserve">hoidollisesta syystä  </w:t>
      </w:r>
    </w:p>
    <w:p w14:paraId="2BC7942E" w14:textId="77777777" w:rsidR="0077747B" w:rsidRDefault="0077747B" w:rsidP="00AF6059">
      <w:pPr>
        <w:numPr>
          <w:ilvl w:val="0"/>
          <w:numId w:val="9"/>
        </w:numPr>
      </w:pPr>
      <w:r>
        <w:t xml:space="preserve">teknisestä syystä </w:t>
      </w:r>
    </w:p>
    <w:p w14:paraId="25ED8A5E" w14:textId="77777777" w:rsidR="0077747B" w:rsidRDefault="0077747B" w:rsidP="00AF6059">
      <w:pPr>
        <w:numPr>
          <w:ilvl w:val="0"/>
          <w:numId w:val="10"/>
        </w:numPr>
      </w:pPr>
      <w:r>
        <w:t>potilaan tarkoituksellisesti</w:t>
      </w:r>
      <w:r w:rsidR="004B7A21">
        <w:t xml:space="preserve"> </w:t>
      </w:r>
      <w:r>
        <w:t xml:space="preserve">aiheuttaman 'virheen' vuoksi </w:t>
      </w:r>
    </w:p>
    <w:p w14:paraId="1AA9640F" w14:textId="77777777" w:rsidR="0077747B" w:rsidRDefault="0077747B">
      <w:pPr>
        <w:pStyle w:val="Yltunniste"/>
        <w:tabs>
          <w:tab w:val="clear" w:pos="4153"/>
          <w:tab w:val="clear" w:pos="8306"/>
        </w:tabs>
      </w:pPr>
    </w:p>
    <w:p w14:paraId="0D18667C" w14:textId="77777777" w:rsidR="003C4683" w:rsidRDefault="0077747B">
      <w:pPr>
        <w:pStyle w:val="Yltunniste"/>
        <w:tabs>
          <w:tab w:val="clear" w:pos="4153"/>
          <w:tab w:val="clear" w:pos="8306"/>
        </w:tabs>
      </w:pPr>
      <w:r>
        <w:t xml:space="preserve">reseptikeskus: </w:t>
      </w:r>
      <w:r>
        <w:tab/>
      </w:r>
    </w:p>
    <w:p w14:paraId="68AB3C5F" w14:textId="77777777" w:rsidR="0077747B" w:rsidRDefault="0077747B" w:rsidP="00AF6059">
      <w:pPr>
        <w:pStyle w:val="Yltunniste"/>
        <w:numPr>
          <w:ilvl w:val="0"/>
          <w:numId w:val="10"/>
        </w:numPr>
        <w:tabs>
          <w:tab w:val="clear" w:pos="4153"/>
          <w:tab w:val="clear" w:pos="8306"/>
        </w:tabs>
      </w:pPr>
      <w:r>
        <w:t xml:space="preserve">lääkemääräys vanhentunut   </w:t>
      </w:r>
    </w:p>
    <w:p w14:paraId="4E5D5E0A" w14:textId="77777777" w:rsidR="0077747B" w:rsidRDefault="00922770" w:rsidP="00AF6059">
      <w:pPr>
        <w:pStyle w:val="Yltunniste"/>
        <w:numPr>
          <w:ilvl w:val="0"/>
          <w:numId w:val="10"/>
        </w:numPr>
        <w:tabs>
          <w:tab w:val="clear" w:pos="4153"/>
          <w:tab w:val="clear" w:pos="8306"/>
        </w:tabs>
      </w:pPr>
      <w:r>
        <w:t xml:space="preserve">potilas </w:t>
      </w:r>
      <w:r w:rsidR="0077747B">
        <w:t>kuollut</w:t>
      </w:r>
    </w:p>
    <w:p w14:paraId="5DA4F86D" w14:textId="77777777" w:rsidR="0077747B" w:rsidRDefault="0077747B"/>
    <w:p w14:paraId="6107A42A" w14:textId="6DA2FBCE" w:rsidR="0077747B" w:rsidRDefault="0077747B">
      <w:r>
        <w:t xml:space="preserve">Mitätöinnin päätyyppi ilmoitetaan koodistolla </w:t>
      </w:r>
      <w:r w:rsidR="006B028D" w:rsidRPr="006B028D">
        <w:t>Sähköinen lääkemääräys - Lääkemääräyksen mitätöinnin tyyppi</w:t>
      </w:r>
      <w:r w:rsidR="006B028D">
        <w:t xml:space="preserve"> </w:t>
      </w:r>
      <w:r>
        <w:t>1.2.246.537.5.40103.2006:</w:t>
      </w:r>
    </w:p>
    <w:p w14:paraId="5BA08BD2" w14:textId="77777777" w:rsidR="0077747B" w:rsidRDefault="0077747B">
      <w:pPr>
        <w:ind w:left="540"/>
      </w:pPr>
      <w:r>
        <w:t>1=hoidollinen syy</w:t>
      </w:r>
    </w:p>
    <w:p w14:paraId="2C9D4DB1" w14:textId="77777777" w:rsidR="0077747B" w:rsidRDefault="0077747B" w:rsidP="000549F8">
      <w:pPr>
        <w:ind w:left="540"/>
      </w:pPr>
      <w:r>
        <w:t>2=tekninen syy</w:t>
      </w:r>
    </w:p>
    <w:p w14:paraId="163B970D" w14:textId="77777777" w:rsidR="000549F8" w:rsidRDefault="0077747B" w:rsidP="001755A4">
      <w:pPr>
        <w:ind w:left="540"/>
      </w:pPr>
      <w:r>
        <w:t>3=potilaan aiheuttama virhe</w:t>
      </w:r>
    </w:p>
    <w:p w14:paraId="32D4877D" w14:textId="77777777" w:rsidR="0077747B" w:rsidRDefault="0077747B">
      <w:pPr>
        <w:ind w:left="540"/>
      </w:pPr>
      <w:r>
        <w:t>4=lääkemääräys vanhentunut</w:t>
      </w:r>
    </w:p>
    <w:p w14:paraId="5CAD1704" w14:textId="77777777" w:rsidR="00DE6298" w:rsidRDefault="0077747B">
      <w:pPr>
        <w:ind w:left="540"/>
      </w:pPr>
      <w:r>
        <w:t>5=potilas kuollut</w:t>
      </w:r>
    </w:p>
    <w:p w14:paraId="1CF97AC2" w14:textId="77777777" w:rsidR="0077747B" w:rsidRDefault="0077747B"/>
    <w:p w14:paraId="379C24E1" w14:textId="64386C05" w:rsidR="0077747B" w:rsidRDefault="0077747B">
      <w:r>
        <w:t xml:space="preserve">Lääkemääräyksen mitätöinnin osapuolen kenttäkoodi on 96.1 ja luokitus </w:t>
      </w:r>
      <w:r w:rsidR="00B17F92" w:rsidRPr="00B17F92">
        <w:t>Sähköinen lääkemääräys - Lääkemääräyksen mitätöinnin osapuoli</w:t>
      </w:r>
      <w:r w:rsidR="00B17F92">
        <w:t xml:space="preserve"> </w:t>
      </w:r>
      <w:r>
        <w:t>1.2.246.537.5.40102.2006 on sisällöltään seuraava:</w:t>
      </w:r>
    </w:p>
    <w:p w14:paraId="5B975D28" w14:textId="77777777" w:rsidR="0077747B" w:rsidRDefault="0077747B">
      <w:pPr>
        <w:ind w:left="540"/>
      </w:pPr>
      <w:r>
        <w:t>1=lääkäri</w:t>
      </w:r>
    </w:p>
    <w:p w14:paraId="4B75DFC8" w14:textId="77777777" w:rsidR="0077747B" w:rsidRDefault="0077747B">
      <w:pPr>
        <w:ind w:left="540"/>
      </w:pPr>
      <w:r>
        <w:t>2=apteekki</w:t>
      </w:r>
    </w:p>
    <w:p w14:paraId="37223EC3" w14:textId="77777777" w:rsidR="0077747B" w:rsidRDefault="0077747B">
      <w:pPr>
        <w:ind w:left="540"/>
      </w:pPr>
      <w:r>
        <w:t>3=reseptikeskus</w:t>
      </w:r>
    </w:p>
    <w:p w14:paraId="61825372" w14:textId="016EE384" w:rsidR="00F66109" w:rsidRDefault="00F66109">
      <w:r>
        <w:t>Myös muut lääkkeen määräämiseen oikeutetut</w:t>
      </w:r>
      <w:r w:rsidR="003516AB">
        <w:t xml:space="preserve"> (</w:t>
      </w:r>
      <w:r w:rsidR="002D121B">
        <w:t xml:space="preserve">esim. </w:t>
      </w:r>
      <w:r w:rsidR="003516AB">
        <w:t>lääkemääräämisoikeuden omaavat sairaanhoitajat)</w:t>
      </w:r>
      <w:r>
        <w:t xml:space="preserve"> hyödyntävät luokituksen 1.2.246.537.5.40102.2006 mukaista (1=Lääkäri) arvoa mitätöinnin yhteydessä.</w:t>
      </w:r>
    </w:p>
    <w:p w14:paraId="4B209ADC" w14:textId="77777777" w:rsidR="00F66109" w:rsidRDefault="00F66109"/>
    <w:p w14:paraId="0816F8A4" w14:textId="34A8CF2C" w:rsidR="0077747B" w:rsidRDefault="0077747B">
      <w:r>
        <w:t xml:space="preserve">Edellä mainittujen tietojen kaikki tekniset yhdistelmät eivät ole sallittuja, ainoastaan </w:t>
      </w:r>
      <w:proofErr w:type="gramStart"/>
      <w:r>
        <w:t>edellä  dokumentoidut</w:t>
      </w:r>
      <w:proofErr w:type="gramEnd"/>
      <w:r>
        <w:t>.</w:t>
      </w:r>
    </w:p>
    <w:p w14:paraId="297D2A78" w14:textId="77777777" w:rsidR="007B4593" w:rsidRDefault="007B4593"/>
    <w:p w14:paraId="60F46D21" w14:textId="5A74B3BE" w:rsidR="007B4593" w:rsidRDefault="007B4593" w:rsidP="007B4593">
      <w:r>
        <w:t xml:space="preserve">Mitätöintiin liittyvä suostumus ilmoitetaan koodistolla </w:t>
      </w:r>
      <w:r w:rsidR="00A246C8" w:rsidRPr="00A246C8">
        <w:t xml:space="preserve">Sähköinen lääkemääräys </w:t>
      </w:r>
      <w:r w:rsidR="00A246C8">
        <w:t>–</w:t>
      </w:r>
      <w:r w:rsidR="00A246C8" w:rsidRPr="00A246C8">
        <w:t xml:space="preserve"> Suostumustyypit</w:t>
      </w:r>
      <w:r w:rsidR="00A246C8">
        <w:t xml:space="preserve"> </w:t>
      </w:r>
      <w:r>
        <w:t xml:space="preserve">1.2.246.537.5.40119.2006 ja tiedon kenttäkoodi </w:t>
      </w:r>
      <w:proofErr w:type="spellStart"/>
      <w:r>
        <w:t>qualifierissa</w:t>
      </w:r>
      <w:proofErr w:type="spellEnd"/>
      <w:r>
        <w:t xml:space="preserve"> on 96.2.</w:t>
      </w:r>
    </w:p>
    <w:p w14:paraId="168177B7" w14:textId="77777777" w:rsidR="007B4593" w:rsidRDefault="007B4593"/>
    <w:p w14:paraId="5AC32D1D" w14:textId="2375EFFE" w:rsidR="0077747B" w:rsidRPr="00EE6BB0" w:rsidRDefault="006F1880">
      <w:pPr>
        <w:rPr>
          <w:lang w:val="en-GB"/>
        </w:rPr>
      </w:pPr>
      <w:proofErr w:type="spellStart"/>
      <w:r w:rsidRPr="00EE6BB0">
        <w:rPr>
          <w:lang w:val="en-GB"/>
        </w:rPr>
        <w:t>Esim</w:t>
      </w:r>
      <w:r w:rsidR="00DB0209">
        <w:rPr>
          <w:lang w:val="en-GB"/>
        </w:rPr>
        <w:t>erkki</w:t>
      </w:r>
      <w:proofErr w:type="spellEnd"/>
      <w:r w:rsidR="00DB0209">
        <w:rPr>
          <w:lang w:val="en-GB"/>
        </w:rPr>
        <w:t>:</w:t>
      </w:r>
    </w:p>
    <w:p w14:paraId="4688B889"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60A559F6" w14:textId="781C618A" w:rsidR="00B72359" w:rsidRPr="006477F8" w:rsidRDefault="00B72359" w:rsidP="003B1561">
      <w:pPr>
        <w:tabs>
          <w:tab w:val="left" w:pos="284"/>
          <w:tab w:val="left" w:pos="567"/>
          <w:tab w:val="left" w:pos="851"/>
        </w:tabs>
        <w:autoSpaceDE w:val="0"/>
        <w:autoSpaceDN w:val="0"/>
        <w:adjustRightInd w:val="0"/>
        <w:ind w:left="851" w:hanging="1304"/>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code</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96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1.2.246.537.6.12.2002.126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Lääkityslista</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"/&gt;</w:t>
      </w:r>
    </w:p>
    <w:p w14:paraId="3D03D9BE" w14:textId="57A99552" w:rsidR="00B72359" w:rsidRPr="006477F8" w:rsidRDefault="00B72359" w:rsidP="003B1561">
      <w:pPr>
        <w:tabs>
          <w:tab w:val="left" w:pos="284"/>
          <w:tab w:val="left" w:pos="567"/>
          <w:tab w:val="left" w:pos="851"/>
          <w:tab w:val="left" w:pos="1276"/>
        </w:tabs>
        <w:autoSpaceDE w:val="0"/>
        <w:autoSpaceDN w:val="0"/>
        <w:adjustRightInd w:val="0"/>
        <w:ind w:left="851" w:hanging="851"/>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FF0000"/>
          <w:sz w:val="22"/>
          <w:szCs w:val="22"/>
          <w:highlight w:val="white"/>
        </w:rPr>
        <w:t xml:space="preserve"> </w:t>
      </w:r>
      <w:proofErr w:type="spellStart"/>
      <w:proofErr w:type="gramStart"/>
      <w:r w:rsidRPr="4716D89F">
        <w:rPr>
          <w:rFonts w:ascii="Arial" w:hAnsi="Arial" w:cs="Arial"/>
          <w:color w:val="FF0000"/>
          <w:sz w:val="22"/>
          <w:szCs w:val="22"/>
          <w:highlight w:val="white"/>
        </w:rPr>
        <w:t>xsi:type</w:t>
      </w:r>
      <w:proofErr w:type="spellEnd"/>
      <w:proofErr w:type="gram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CD</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1.2.246.537.5.40103.2006</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codeSystemName</w:t>
      </w:r>
      <w:proofErr w:type="spellEnd"/>
      <w:r w:rsidRPr="4716D89F">
        <w:rPr>
          <w:rFonts w:ascii="Arial" w:hAnsi="Arial" w:cs="Arial"/>
          <w:color w:val="0000FF"/>
          <w:sz w:val="22"/>
          <w:szCs w:val="22"/>
          <w:highlight w:val="white"/>
        </w:rPr>
        <w:t>="</w:t>
      </w:r>
      <w:r w:rsidR="00A73AEA" w:rsidRPr="4716D89F">
        <w:rPr>
          <w:rFonts w:ascii="Arial" w:hAnsi="Arial" w:cs="Arial"/>
          <w:color w:val="000000"/>
          <w:sz w:val="22"/>
          <w:szCs w:val="22"/>
          <w:highlight w:val="white"/>
        </w:rPr>
        <w:t>Sähköinen lääkemääräys -</w:t>
      </w:r>
      <w:r w:rsidR="00A73AEA"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 mitätöinnin tyyppi</w:t>
      </w:r>
      <w:r w:rsidRPr="4716D89F">
        <w:rPr>
          <w:rFonts w:ascii="Arial" w:hAnsi="Arial" w:cs="Arial"/>
          <w:color w:val="0000FF"/>
          <w:sz w:val="22"/>
          <w:szCs w:val="22"/>
          <w:highlight w:val="white"/>
        </w:rPr>
        <w:t>"</w:t>
      </w:r>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displayName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Hoidollinen syy</w:t>
      </w:r>
      <w:r w:rsidRPr="4716D89F">
        <w:rPr>
          <w:rFonts w:ascii="Arial" w:hAnsi="Arial" w:cs="Arial"/>
          <w:color w:val="0000FF"/>
          <w:sz w:val="22"/>
          <w:szCs w:val="22"/>
          <w:highlight w:val="white"/>
        </w:rPr>
        <w:t>"&gt;</w:t>
      </w:r>
    </w:p>
    <w:p w14:paraId="5D9E9A3D" w14:textId="77777777" w:rsidR="00B42911"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6B2B1442" w14:textId="103EABF9"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96.1</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codeSystem</w:t>
      </w:r>
      <w:proofErr w:type="spellEnd"/>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DF4E5F"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displayName</w:t>
      </w:r>
      <w:proofErr w:type="spellEnd"/>
      <w:r w:rsidR="00B72359" w:rsidRPr="4716D89F">
        <w:rPr>
          <w:rFonts w:ascii="Arial" w:hAnsi="Arial" w:cs="Arial"/>
          <w:color w:val="0000FF"/>
          <w:sz w:val="22"/>
          <w:szCs w:val="22"/>
          <w:highlight w:val="white"/>
          <w:lang w:val="en-GB"/>
        </w:rPr>
        <w:t>="</w:t>
      </w:r>
      <w:proofErr w:type="spellStart"/>
      <w:r w:rsidR="00B72359" w:rsidRPr="4716D89F">
        <w:rPr>
          <w:rFonts w:ascii="Arial" w:hAnsi="Arial" w:cs="Arial"/>
          <w:color w:val="000000"/>
          <w:sz w:val="22"/>
          <w:szCs w:val="22"/>
          <w:highlight w:val="white"/>
          <w:lang w:val="en-GB"/>
        </w:rPr>
        <w:t>Mitätöinnin</w:t>
      </w:r>
      <w:proofErr w:type="spellEnd"/>
      <w:r w:rsidR="00B72359" w:rsidRPr="4716D89F">
        <w:rPr>
          <w:rFonts w:ascii="Arial" w:hAnsi="Arial" w:cs="Arial"/>
          <w:color w:val="000000"/>
          <w:sz w:val="22"/>
          <w:szCs w:val="22"/>
          <w:highlight w:val="white"/>
          <w:lang w:val="en-GB"/>
        </w:rPr>
        <w:t xml:space="preserve"> </w:t>
      </w:r>
      <w:proofErr w:type="spellStart"/>
      <w:r w:rsidR="00B72359" w:rsidRPr="4716D89F">
        <w:rPr>
          <w:rFonts w:ascii="Arial" w:hAnsi="Arial" w:cs="Arial"/>
          <w:color w:val="000000"/>
          <w:sz w:val="22"/>
          <w:szCs w:val="22"/>
          <w:highlight w:val="white"/>
          <w:lang w:val="en-GB"/>
        </w:rPr>
        <w:t>osapuoli</w:t>
      </w:r>
      <w:proofErr w:type="spellEnd"/>
      <w:r w:rsidR="00B72359" w:rsidRPr="4716D89F">
        <w:rPr>
          <w:rFonts w:ascii="Arial" w:hAnsi="Arial" w:cs="Arial"/>
          <w:color w:val="0000FF"/>
          <w:sz w:val="22"/>
          <w:szCs w:val="22"/>
          <w:highlight w:val="white"/>
          <w:lang w:val="en-GB"/>
        </w:rPr>
        <w:t>"/&gt;</w:t>
      </w:r>
    </w:p>
    <w:p w14:paraId="16FD4A43" w14:textId="61A7D2FA"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D32773">
        <w:rPr>
          <w:rFonts w:ascii="Arial" w:hAnsi="Arial" w:cs="Arial"/>
          <w:color w:val="000000"/>
          <w:sz w:val="22"/>
          <w:highlight w:val="white"/>
          <w:lang w:val="en-US"/>
        </w:rPr>
        <w:tab/>
      </w:r>
      <w:r w:rsidR="00B72359" w:rsidRPr="4716D89F">
        <w:rPr>
          <w:rFonts w:ascii="Arial" w:hAnsi="Arial" w:cs="Arial"/>
          <w:color w:val="0000FF"/>
          <w:sz w:val="22"/>
          <w:szCs w:val="22"/>
          <w:highlight w:val="white"/>
        </w:rPr>
        <w:t>&lt;</w:t>
      </w:r>
      <w:proofErr w:type="spellStart"/>
      <w:r w:rsidR="00B72359" w:rsidRPr="4716D89F">
        <w:rPr>
          <w:rFonts w:ascii="Arial" w:hAnsi="Arial" w:cs="Arial"/>
          <w:color w:val="800000"/>
          <w:sz w:val="22"/>
          <w:szCs w:val="22"/>
          <w:highlight w:val="white"/>
        </w:rPr>
        <w:t>value</w:t>
      </w:r>
      <w:proofErr w:type="spellEnd"/>
      <w:r w:rsidR="00B72359"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1.2.246.537.5.40102.2006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codeSystemName</w:t>
      </w:r>
      <w:proofErr w:type="spellEnd"/>
      <w:r w:rsidR="00B72359" w:rsidRPr="4716D89F">
        <w:rPr>
          <w:rFonts w:ascii="Arial" w:hAnsi="Arial" w:cs="Arial"/>
          <w:color w:val="0000FF"/>
          <w:sz w:val="22"/>
          <w:szCs w:val="22"/>
          <w:highlight w:val="white"/>
        </w:rPr>
        <w:t>="</w:t>
      </w:r>
      <w:r w:rsidR="009F4873" w:rsidRPr="4716D89F">
        <w:rPr>
          <w:rFonts w:ascii="Arial" w:hAnsi="Arial" w:cs="Arial"/>
          <w:color w:val="000000"/>
          <w:sz w:val="22"/>
          <w:szCs w:val="22"/>
          <w:highlight w:val="white"/>
        </w:rPr>
        <w:t>Sähköinen lääkemääräys -</w:t>
      </w:r>
      <w:r w:rsidR="009F4873" w:rsidRPr="4716D89F">
        <w:rPr>
          <w:rFonts w:ascii="Arial" w:hAnsi="Arial" w:cs="Arial"/>
          <w:color w:val="0000FF"/>
          <w:sz w:val="22"/>
          <w:szCs w:val="22"/>
        </w:rPr>
        <w:t xml:space="preserve"> </w:t>
      </w:r>
      <w:r w:rsidRPr="4716D89F">
        <w:rPr>
          <w:rFonts w:ascii="Arial" w:hAnsi="Arial" w:cs="Arial"/>
          <w:color w:val="000000"/>
          <w:sz w:val="22"/>
          <w:szCs w:val="22"/>
          <w:highlight w:val="white"/>
        </w:rPr>
        <w:t>Lääkemääräyksen</w:t>
      </w:r>
      <w:r w:rsidR="00F71BF8" w:rsidRPr="4716D89F">
        <w:rPr>
          <w:rFonts w:ascii="Arial" w:hAnsi="Arial" w:cs="Arial"/>
          <w:color w:val="000000"/>
          <w:sz w:val="22"/>
          <w:szCs w:val="22"/>
          <w:highlight w:val="white"/>
        </w:rPr>
        <w:t xml:space="preserve"> </w:t>
      </w:r>
      <w:r w:rsidR="00B72359" w:rsidRPr="4716D89F">
        <w:rPr>
          <w:rFonts w:ascii="Arial" w:hAnsi="Arial" w:cs="Arial"/>
          <w:color w:val="000000"/>
          <w:sz w:val="22"/>
          <w:szCs w:val="22"/>
          <w:highlight w:val="white"/>
        </w:rPr>
        <w:t>mitätöinnin osapuoli</w:t>
      </w:r>
      <w:r w:rsidR="00B72359" w:rsidRPr="4716D89F">
        <w:rPr>
          <w:rFonts w:ascii="Arial" w:hAnsi="Arial" w:cs="Arial"/>
          <w:color w:val="0000FF"/>
          <w:sz w:val="22"/>
          <w:szCs w:val="22"/>
          <w:highlight w:val="white"/>
        </w:rPr>
        <w:t>"</w:t>
      </w:r>
      <w:r w:rsidR="00B72359"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displayName</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Lääkäri</w:t>
      </w:r>
      <w:r w:rsidR="00B72359" w:rsidRPr="4716D89F">
        <w:rPr>
          <w:rFonts w:ascii="Arial" w:hAnsi="Arial" w:cs="Arial"/>
          <w:color w:val="0000FF"/>
          <w:sz w:val="22"/>
          <w:szCs w:val="22"/>
          <w:highlight w:val="white"/>
        </w:rPr>
        <w:t>"/&gt;</w:t>
      </w:r>
    </w:p>
    <w:p w14:paraId="3BBD4923"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3C93E6E0" w14:textId="77777777" w:rsidR="00B72359" w:rsidRPr="006477F8"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qualifier</w:t>
      </w:r>
      <w:r w:rsidRPr="4716D89F">
        <w:rPr>
          <w:rFonts w:ascii="Arial" w:hAnsi="Arial" w:cs="Arial"/>
          <w:color w:val="0000FF"/>
          <w:sz w:val="22"/>
          <w:szCs w:val="22"/>
          <w:highlight w:val="white"/>
          <w:lang w:val="en-GB"/>
        </w:rPr>
        <w:t>&gt;</w:t>
      </w:r>
    </w:p>
    <w:p w14:paraId="15C2851C" w14:textId="2DAEA23C" w:rsidR="00B42911" w:rsidRPr="006477F8"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lang w:val="en-GB"/>
        </w:rPr>
      </w:pPr>
      <w:r w:rsidRPr="006477F8">
        <w:rPr>
          <w:rFonts w:ascii="Arial" w:hAnsi="Arial" w:cs="Arial"/>
          <w:color w:val="0000FF"/>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lang w:val="en-GB"/>
        </w:rPr>
        <w:t>&lt;</w:t>
      </w:r>
      <w:r w:rsidR="00B72359" w:rsidRPr="4716D89F">
        <w:rPr>
          <w:rFonts w:ascii="Arial" w:hAnsi="Arial" w:cs="Arial"/>
          <w:color w:val="800000"/>
          <w:sz w:val="22"/>
          <w:szCs w:val="22"/>
          <w:highlight w:val="white"/>
          <w:lang w:val="en-GB"/>
        </w:rPr>
        <w:t>name</w:t>
      </w:r>
      <w:r w:rsidR="00B72359" w:rsidRPr="4716D89F">
        <w:rPr>
          <w:rFonts w:ascii="Arial" w:hAnsi="Arial" w:cs="Arial"/>
          <w:color w:val="FF0000"/>
          <w:sz w:val="22"/>
          <w:szCs w:val="22"/>
          <w:highlight w:val="white"/>
          <w:lang w:val="en-GB"/>
        </w:rPr>
        <w:t xml:space="preserve"> code</w:t>
      </w:r>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96.2</w:t>
      </w:r>
      <w:r w:rsidR="00B72359" w:rsidRPr="4716D89F">
        <w:rPr>
          <w:rFonts w:ascii="Arial" w:hAnsi="Arial" w:cs="Arial"/>
          <w:color w:val="0000FF"/>
          <w:sz w:val="22"/>
          <w:szCs w:val="22"/>
          <w:highlight w:val="white"/>
          <w:lang w:val="en-GB"/>
        </w:rPr>
        <w:t>"</w:t>
      </w:r>
      <w:r w:rsidR="00F71BF8"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codeSystem</w:t>
      </w:r>
      <w:proofErr w:type="spellEnd"/>
      <w:r w:rsidR="00B72359" w:rsidRPr="4716D89F">
        <w:rPr>
          <w:rFonts w:ascii="Arial" w:hAnsi="Arial" w:cs="Arial"/>
          <w:color w:val="0000FF"/>
          <w:sz w:val="22"/>
          <w:szCs w:val="22"/>
          <w:highlight w:val="white"/>
          <w:lang w:val="en-GB"/>
        </w:rPr>
        <w:t>="</w:t>
      </w:r>
      <w:r w:rsidR="00B72359" w:rsidRPr="4716D89F">
        <w:rPr>
          <w:rFonts w:ascii="Arial" w:hAnsi="Arial" w:cs="Arial"/>
          <w:color w:val="000000"/>
          <w:sz w:val="22"/>
          <w:szCs w:val="22"/>
          <w:highlight w:val="white"/>
          <w:lang w:val="en-GB"/>
        </w:rPr>
        <w:t>1.2.246.537.</w:t>
      </w:r>
      <w:r w:rsidR="0001531B" w:rsidRPr="4716D89F">
        <w:rPr>
          <w:rFonts w:ascii="Arial" w:hAnsi="Arial" w:cs="Arial"/>
          <w:color w:val="000000"/>
          <w:sz w:val="22"/>
          <w:szCs w:val="22"/>
          <w:highlight w:val="white"/>
          <w:lang w:val="en-GB"/>
        </w:rPr>
        <w:t>6.</w:t>
      </w:r>
      <w:r w:rsidR="00B72359" w:rsidRPr="4716D89F">
        <w:rPr>
          <w:rFonts w:ascii="Arial" w:hAnsi="Arial" w:cs="Arial"/>
          <w:color w:val="000000"/>
          <w:sz w:val="22"/>
          <w:szCs w:val="22"/>
          <w:highlight w:val="white"/>
          <w:lang w:val="en-GB"/>
        </w:rPr>
        <w:t>12.2002.126</w:t>
      </w:r>
      <w:r w:rsidR="00B72359" w:rsidRPr="4716D89F">
        <w:rPr>
          <w:rFonts w:ascii="Arial" w:hAnsi="Arial" w:cs="Arial"/>
          <w:color w:val="0000FF"/>
          <w:sz w:val="22"/>
          <w:szCs w:val="22"/>
          <w:highlight w:val="white"/>
          <w:lang w:val="en-GB"/>
        </w:rPr>
        <w:t>"</w:t>
      </w:r>
      <w:r w:rsidR="00B72359" w:rsidRPr="4716D89F">
        <w:rPr>
          <w:rFonts w:ascii="Arial" w:hAnsi="Arial" w:cs="Arial"/>
          <w:color w:val="FF0000"/>
          <w:sz w:val="22"/>
          <w:szCs w:val="22"/>
          <w:highlight w:val="white"/>
          <w:lang w:val="en-GB"/>
        </w:rPr>
        <w:t xml:space="preserve"> </w:t>
      </w:r>
      <w:proofErr w:type="spellStart"/>
      <w:r w:rsidR="00B72359" w:rsidRPr="4716D89F">
        <w:rPr>
          <w:rFonts w:ascii="Arial" w:hAnsi="Arial" w:cs="Arial"/>
          <w:color w:val="FF0000"/>
          <w:sz w:val="22"/>
          <w:szCs w:val="22"/>
          <w:highlight w:val="white"/>
          <w:lang w:val="en-GB"/>
        </w:rPr>
        <w:t>displayName</w:t>
      </w:r>
      <w:proofErr w:type="spellEnd"/>
      <w:r w:rsidR="00B72359" w:rsidRPr="4716D89F">
        <w:rPr>
          <w:rFonts w:ascii="Arial" w:hAnsi="Arial" w:cs="Arial"/>
          <w:color w:val="0000FF"/>
          <w:sz w:val="22"/>
          <w:szCs w:val="22"/>
          <w:highlight w:val="white"/>
          <w:lang w:val="en-GB"/>
        </w:rPr>
        <w:t>="</w:t>
      </w:r>
      <w:proofErr w:type="spellStart"/>
      <w:r w:rsidR="00B72359" w:rsidRPr="4716D89F">
        <w:rPr>
          <w:rFonts w:ascii="Arial" w:hAnsi="Arial" w:cs="Arial"/>
          <w:color w:val="000000"/>
          <w:sz w:val="22"/>
          <w:szCs w:val="22"/>
          <w:highlight w:val="white"/>
          <w:lang w:val="en-GB"/>
        </w:rPr>
        <w:t>Mitätöinnin</w:t>
      </w:r>
      <w:proofErr w:type="spellEnd"/>
      <w:r w:rsidR="00B72359" w:rsidRPr="4716D89F">
        <w:rPr>
          <w:rFonts w:ascii="Arial" w:hAnsi="Arial" w:cs="Arial"/>
          <w:color w:val="000000"/>
          <w:sz w:val="22"/>
          <w:szCs w:val="22"/>
          <w:highlight w:val="white"/>
          <w:lang w:val="en-GB"/>
        </w:rPr>
        <w:t xml:space="preserve"> </w:t>
      </w:r>
      <w:proofErr w:type="spellStart"/>
      <w:r w:rsidR="00B72359" w:rsidRPr="4716D89F">
        <w:rPr>
          <w:rFonts w:ascii="Arial" w:hAnsi="Arial" w:cs="Arial"/>
          <w:color w:val="000000"/>
          <w:sz w:val="22"/>
          <w:szCs w:val="22"/>
          <w:highlight w:val="white"/>
          <w:lang w:val="en-GB"/>
        </w:rPr>
        <w:t>suostumus</w:t>
      </w:r>
      <w:proofErr w:type="spellEnd"/>
      <w:r w:rsidR="00B72359" w:rsidRPr="4716D89F">
        <w:rPr>
          <w:rFonts w:ascii="Arial" w:hAnsi="Arial" w:cs="Arial"/>
          <w:color w:val="0000FF"/>
          <w:sz w:val="22"/>
          <w:szCs w:val="22"/>
          <w:highlight w:val="white"/>
          <w:lang w:val="en-GB"/>
        </w:rPr>
        <w:t>"/&gt;</w:t>
      </w:r>
    </w:p>
    <w:p w14:paraId="712948EF" w14:textId="4037E8DC" w:rsidR="00B72359" w:rsidRPr="00D32773" w:rsidRDefault="00B42911" w:rsidP="003B1561">
      <w:pPr>
        <w:tabs>
          <w:tab w:val="left" w:pos="284"/>
          <w:tab w:val="left" w:pos="567"/>
          <w:tab w:val="left" w:pos="851"/>
          <w:tab w:val="left" w:pos="1276"/>
          <w:tab w:val="left" w:pos="3420"/>
        </w:tabs>
        <w:autoSpaceDE w:val="0"/>
        <w:autoSpaceDN w:val="0"/>
        <w:adjustRightInd w:val="0"/>
        <w:ind w:left="1276" w:hanging="1276"/>
        <w:rPr>
          <w:rFonts w:ascii="Arial" w:hAnsi="Arial" w:cs="Arial"/>
          <w:color w:val="000000"/>
          <w:sz w:val="22"/>
          <w:highlight w:val="white"/>
        </w:rPr>
      </w:pPr>
      <w:r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3B1561" w:rsidRPr="006477F8">
        <w:rPr>
          <w:rFonts w:ascii="Arial" w:hAnsi="Arial" w:cs="Arial"/>
          <w:color w:val="000000"/>
          <w:sz w:val="22"/>
          <w:highlight w:val="white"/>
          <w:lang w:val="en-GB"/>
        </w:rPr>
        <w:tab/>
      </w:r>
      <w:r w:rsidR="00B72359" w:rsidRPr="4716D89F">
        <w:rPr>
          <w:rFonts w:ascii="Arial" w:hAnsi="Arial" w:cs="Arial"/>
          <w:color w:val="0000FF"/>
          <w:sz w:val="22"/>
          <w:szCs w:val="22"/>
          <w:highlight w:val="white"/>
        </w:rPr>
        <w:t>&lt;</w:t>
      </w:r>
      <w:proofErr w:type="spellStart"/>
      <w:r w:rsidR="00B72359" w:rsidRPr="4716D89F">
        <w:rPr>
          <w:rFonts w:ascii="Arial" w:hAnsi="Arial" w:cs="Arial"/>
          <w:color w:val="800000"/>
          <w:sz w:val="22"/>
          <w:szCs w:val="22"/>
          <w:highlight w:val="white"/>
        </w:rPr>
        <w:t>value</w:t>
      </w:r>
      <w:proofErr w:type="spellEnd"/>
      <w:r w:rsidR="00B72359"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w:t>
      </w:r>
      <w:proofErr w:type="spellEnd"/>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1.2.246.537.5.40119.2006</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codeSystemName</w:t>
      </w:r>
      <w:proofErr w:type="spellEnd"/>
      <w:r w:rsidR="00B72359" w:rsidRPr="4716D89F">
        <w:rPr>
          <w:rFonts w:ascii="Arial" w:hAnsi="Arial" w:cs="Arial"/>
          <w:color w:val="0000FF"/>
          <w:sz w:val="22"/>
          <w:szCs w:val="22"/>
          <w:highlight w:val="white"/>
        </w:rPr>
        <w:t>="</w:t>
      </w:r>
      <w:r w:rsidR="00B72359" w:rsidRPr="4716D89F">
        <w:rPr>
          <w:rFonts w:ascii="Arial" w:hAnsi="Arial" w:cs="Arial"/>
          <w:color w:val="000000"/>
          <w:sz w:val="22"/>
          <w:szCs w:val="22"/>
          <w:highlight w:val="white"/>
        </w:rPr>
        <w:t>S</w:t>
      </w:r>
      <w:r w:rsidR="00982CEB" w:rsidRPr="4716D89F">
        <w:rPr>
          <w:rFonts w:ascii="Arial" w:hAnsi="Arial" w:cs="Arial"/>
          <w:color w:val="000000"/>
          <w:sz w:val="22"/>
          <w:szCs w:val="22"/>
          <w:highlight w:val="white"/>
        </w:rPr>
        <w:t>ähköinen lääkemääräys - S</w:t>
      </w:r>
      <w:r w:rsidR="00B72359" w:rsidRPr="4716D89F">
        <w:rPr>
          <w:rFonts w:ascii="Arial" w:hAnsi="Arial" w:cs="Arial"/>
          <w:color w:val="000000"/>
          <w:sz w:val="22"/>
          <w:szCs w:val="22"/>
          <w:highlight w:val="white"/>
        </w:rPr>
        <w:t>uostumustyypit</w:t>
      </w:r>
      <w:r w:rsidR="00B72359" w:rsidRPr="4716D89F">
        <w:rPr>
          <w:rFonts w:ascii="Arial" w:hAnsi="Arial" w:cs="Arial"/>
          <w:color w:val="0000FF"/>
          <w:sz w:val="22"/>
          <w:szCs w:val="22"/>
          <w:highlight w:val="white"/>
        </w:rPr>
        <w:t>"</w:t>
      </w:r>
      <w:r w:rsidR="00F71BF8" w:rsidRPr="4716D89F">
        <w:rPr>
          <w:rFonts w:ascii="Arial" w:hAnsi="Arial" w:cs="Arial"/>
          <w:color w:val="FF0000"/>
          <w:sz w:val="22"/>
          <w:szCs w:val="22"/>
          <w:highlight w:val="white"/>
        </w:rPr>
        <w:t xml:space="preserve"> </w:t>
      </w:r>
      <w:proofErr w:type="spellStart"/>
      <w:r w:rsidR="00B72359" w:rsidRPr="4716D89F">
        <w:rPr>
          <w:rFonts w:ascii="Arial" w:hAnsi="Arial" w:cs="Arial"/>
          <w:color w:val="FF0000"/>
          <w:sz w:val="22"/>
          <w:szCs w:val="22"/>
          <w:highlight w:val="white"/>
        </w:rPr>
        <w:t>displayName</w:t>
      </w:r>
      <w:proofErr w:type="spellEnd"/>
      <w:r w:rsidR="00B72359" w:rsidRPr="4716D89F">
        <w:rPr>
          <w:rFonts w:ascii="Arial" w:hAnsi="Arial" w:cs="Arial"/>
          <w:color w:val="0000FF"/>
          <w:sz w:val="22"/>
          <w:szCs w:val="22"/>
          <w:highlight w:val="white"/>
        </w:rPr>
        <w:t>="</w:t>
      </w:r>
      <w:r w:rsidR="009148F6" w:rsidRPr="4716D89F">
        <w:rPr>
          <w:rFonts w:ascii="Arial" w:hAnsi="Arial" w:cs="Arial"/>
          <w:color w:val="000000"/>
          <w:sz w:val="22"/>
          <w:szCs w:val="22"/>
          <w:highlight w:val="white"/>
        </w:rPr>
        <w:t>Yhteisymmärrys</w:t>
      </w:r>
      <w:r w:rsidR="00B72359" w:rsidRPr="4716D89F">
        <w:rPr>
          <w:rFonts w:ascii="Arial" w:hAnsi="Arial" w:cs="Arial"/>
          <w:color w:val="0000FF"/>
          <w:sz w:val="22"/>
          <w:szCs w:val="22"/>
          <w:highlight w:val="white"/>
        </w:rPr>
        <w:t>"/&gt;</w:t>
      </w:r>
    </w:p>
    <w:p w14:paraId="0E918FF0"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qualifier</w:t>
      </w:r>
      <w:proofErr w:type="spellEnd"/>
      <w:r w:rsidRPr="4716D89F">
        <w:rPr>
          <w:rFonts w:ascii="Arial" w:hAnsi="Arial" w:cs="Arial"/>
          <w:color w:val="0000FF"/>
          <w:sz w:val="22"/>
          <w:szCs w:val="22"/>
          <w:highlight w:val="white"/>
        </w:rPr>
        <w:t>&gt;</w:t>
      </w:r>
    </w:p>
    <w:p w14:paraId="5AE81C43"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value</w:t>
      </w:r>
      <w:proofErr w:type="spellEnd"/>
      <w:r w:rsidRPr="4716D89F">
        <w:rPr>
          <w:rFonts w:ascii="Arial" w:hAnsi="Arial" w:cs="Arial"/>
          <w:color w:val="0000FF"/>
          <w:sz w:val="22"/>
          <w:szCs w:val="22"/>
          <w:highlight w:val="white"/>
        </w:rPr>
        <w:t>&gt;</w:t>
      </w:r>
    </w:p>
    <w:p w14:paraId="21FAC6CF" w14:textId="77777777" w:rsidR="00B72359" w:rsidRPr="00D32773" w:rsidRDefault="00B72359" w:rsidP="003B1561">
      <w:pPr>
        <w:tabs>
          <w:tab w:val="left" w:pos="284"/>
          <w:tab w:val="left" w:pos="567"/>
          <w:tab w:val="left" w:pos="851"/>
          <w:tab w:val="left" w:pos="1276"/>
        </w:tabs>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48234618" w14:textId="77777777" w:rsidR="00B72359" w:rsidRPr="00D32773" w:rsidRDefault="00B72359" w:rsidP="00B72359">
      <w:pPr>
        <w:autoSpaceDE w:val="0"/>
        <w:autoSpaceDN w:val="0"/>
        <w:adjustRightInd w:val="0"/>
        <w:rPr>
          <w:color w:val="000000"/>
          <w:highlight w:val="white"/>
        </w:rPr>
      </w:pPr>
    </w:p>
    <w:p w14:paraId="70E4E8B7" w14:textId="77777777" w:rsidR="0077747B" w:rsidRDefault="0077747B">
      <w:r>
        <w:t>Esimerkissä</w:t>
      </w:r>
      <w:r w:rsidR="003B49E6">
        <w:t xml:space="preserve"> lääkäri on tehnyt lääkemääräyksen mitätöinnin hoidollisesta syystä</w:t>
      </w:r>
      <w:r>
        <w:t xml:space="preserve"> </w:t>
      </w:r>
      <w:r w:rsidR="009148F6">
        <w:t>yhteisymmärryksessä potilaan kanssa</w:t>
      </w:r>
      <w:r>
        <w:t>.</w:t>
      </w:r>
    </w:p>
    <w:p w14:paraId="0E3D8F3F" w14:textId="77777777" w:rsidR="00860452" w:rsidRDefault="00860452"/>
    <w:p w14:paraId="6674626B" w14:textId="43E7E3C3" w:rsidR="009F4873" w:rsidRDefault="00860452">
      <w:r w:rsidRPr="00254A8E">
        <w:t xml:space="preserve">Reseptikeskus mitätöi lääkemääräykset vanhentumisen ja potilaan kuoleman vuoksi. Mitätöinti tapahtuu eräajolla, jolloin mitätöinnistä ei synny mitätöintiasiakirjaa. Mitätöinnissä lääkemääräyksen </w:t>
      </w:r>
      <w:proofErr w:type="spellStart"/>
      <w:r w:rsidRPr="00254A8E">
        <w:t>dispenseStatus</w:t>
      </w:r>
      <w:proofErr w:type="spellEnd"/>
      <w:r w:rsidRPr="00254A8E">
        <w:t xml:space="preserve"> päivitetään arvoon 4 = Mitätöity ja mitätöinnin tyyppi arvoon 4 = Lääkemääräys vanhentunut tai 5 = Potilas kuollut. Potilaan kuoleman vuoksi mitätöityjä lääkemääräyksiä ei palauteta Reseptikeskuksesta potilastietojärjestelmän hakiessa tietoja.</w:t>
      </w:r>
    </w:p>
    <w:p w14:paraId="024A69B6" w14:textId="56F6E96D" w:rsidR="00DB0209" w:rsidRDefault="00DB0209">
      <w:r>
        <w:br w:type="page"/>
      </w:r>
    </w:p>
    <w:p w14:paraId="5965DFD3" w14:textId="77777777" w:rsidR="00990486" w:rsidRDefault="00990486"/>
    <w:p w14:paraId="66E06981" w14:textId="77777777" w:rsidR="0077747B" w:rsidRDefault="0077747B">
      <w:pPr>
        <w:pStyle w:val="Otsikko1"/>
      </w:pPr>
      <w:bookmarkStart w:id="375" w:name="_Toc127960010"/>
      <w:r>
        <w:t>Lääkemääräyksen korjaus</w:t>
      </w:r>
      <w:bookmarkEnd w:id="375"/>
    </w:p>
    <w:p w14:paraId="0F6C12A7" w14:textId="77777777" w:rsidR="0077747B" w:rsidRDefault="0077747B"/>
    <w:p w14:paraId="3FE636F1" w14:textId="77777777" w:rsidR="0077747B" w:rsidRDefault="0077747B">
      <w:pPr>
        <w:pStyle w:val="Otsikko2"/>
      </w:pPr>
      <w:bookmarkStart w:id="376" w:name="_Toc127960011"/>
      <w:r>
        <w:t>Yleisrakenne</w:t>
      </w:r>
      <w:bookmarkEnd w:id="376"/>
    </w:p>
    <w:p w14:paraId="468FADF2" w14:textId="77777777" w:rsidR="0077747B" w:rsidRDefault="0077747B"/>
    <w:p w14:paraId="12F839E8" w14:textId="77777777" w:rsidR="0077747B" w:rsidRDefault="0077747B">
      <w:r>
        <w:t xml:space="preserve">Lääkemääräyksen korjaus on uusi lääkemääräyssanoma korjatuin tiedon. </w:t>
      </w:r>
      <w:proofErr w:type="spellStart"/>
      <w:r>
        <w:t>Headeristä</w:t>
      </w:r>
      <w:proofErr w:type="spellEnd"/>
      <w:r>
        <w:t xml:space="preserve"> selviää, että kyseessä on korjaussanoma. </w:t>
      </w:r>
    </w:p>
    <w:p w14:paraId="6DB80413" w14:textId="77777777" w:rsidR="007713DA" w:rsidRDefault="007713DA"/>
    <w:p w14:paraId="50EBC7C5" w14:textId="77777777" w:rsidR="0077747B" w:rsidRDefault="0077747B">
      <w:r>
        <w:t xml:space="preserve">Potilaskertomusrakenne on samanlainen kuin varsinaiselle lääkemääräyssanomalle. </w:t>
      </w:r>
      <w:r w:rsidR="00CE5F20">
        <w:t xml:space="preserve">Seuraavia </w:t>
      </w:r>
      <w:proofErr w:type="spellStart"/>
      <w:r w:rsidR="00CE5F20">
        <w:t>entry</w:t>
      </w:r>
      <w:proofErr w:type="spellEnd"/>
      <w:r w:rsidR="00CE5F20">
        <w:t>-rakenteita hyödynnetään korjauksessa:</w:t>
      </w:r>
    </w:p>
    <w:p w14:paraId="511F1DD7" w14:textId="77777777" w:rsidR="00CE5F20" w:rsidRDefault="00CE5F20"/>
    <w:p w14:paraId="1E9CB214" w14:textId="77777777" w:rsidR="00CE5F20" w:rsidRDefault="00CE5F20" w:rsidP="00CE5F20">
      <w:proofErr w:type="spellStart"/>
      <w:r>
        <w:t>code</w:t>
      </w:r>
      <w:proofErr w:type="spellEnd"/>
      <w:r>
        <w:t>=160:</w:t>
      </w:r>
      <w:r>
        <w:tab/>
      </w:r>
      <w:r w:rsidR="006A4F79">
        <w:t>määrätyn lääkkeen yksilöivä tunniste</w:t>
      </w:r>
    </w:p>
    <w:p w14:paraId="4EFEB373" w14:textId="77777777" w:rsidR="00CE5F20" w:rsidRDefault="00CE5F20" w:rsidP="00CE5F20">
      <w:proofErr w:type="spellStart"/>
      <w:r>
        <w:t>code</w:t>
      </w:r>
      <w:proofErr w:type="spellEnd"/>
      <w:r>
        <w:t>=83:</w:t>
      </w:r>
      <w:r>
        <w:tab/>
        <w:t>lääkevalmisteen ja pakkauksen tiedot ja reseptin perustiedot</w:t>
      </w:r>
    </w:p>
    <w:p w14:paraId="0D5632B2" w14:textId="77777777" w:rsidR="00CE5F20" w:rsidRDefault="00CE5F20" w:rsidP="00CE5F20">
      <w:proofErr w:type="spellStart"/>
      <w:r>
        <w:t>code</w:t>
      </w:r>
      <w:proofErr w:type="spellEnd"/>
      <w:r>
        <w:t>=4:</w:t>
      </w:r>
      <w:r>
        <w:tab/>
        <w:t>lääkkeen vaikuttavat ainesosat</w:t>
      </w:r>
    </w:p>
    <w:p w14:paraId="4F00BACC" w14:textId="77777777" w:rsidR="00CE5F20" w:rsidRDefault="00CE5F20" w:rsidP="00CE5F20">
      <w:proofErr w:type="spellStart"/>
      <w:r>
        <w:t>code</w:t>
      </w:r>
      <w:proofErr w:type="spellEnd"/>
      <w:r>
        <w:t>=10:</w:t>
      </w:r>
      <w:r>
        <w:tab/>
        <w:t>lääkkeen muut ainesosat</w:t>
      </w:r>
    </w:p>
    <w:p w14:paraId="718202C1" w14:textId="77777777" w:rsidR="00CE5F20" w:rsidRDefault="00CE5F20" w:rsidP="00CE5F20">
      <w:proofErr w:type="spellStart"/>
      <w:r>
        <w:t>code</w:t>
      </w:r>
      <w:proofErr w:type="spellEnd"/>
      <w:r>
        <w:t>=32:</w:t>
      </w:r>
      <w:r>
        <w:tab/>
        <w:t>annostus</w:t>
      </w:r>
    </w:p>
    <w:p w14:paraId="69016483" w14:textId="77777777" w:rsidR="00CE5F20" w:rsidRDefault="00CE5F20" w:rsidP="00CE5F20">
      <w:proofErr w:type="spellStart"/>
      <w:r>
        <w:t>code</w:t>
      </w:r>
      <w:proofErr w:type="spellEnd"/>
      <w:r>
        <w:t>=99:</w:t>
      </w:r>
      <w:r>
        <w:tab/>
        <w:t>l</w:t>
      </w:r>
      <w:r w:rsidRPr="00CE5F20">
        <w:t>ääkemääräyksen korjauksen muut tiedot</w:t>
      </w:r>
    </w:p>
    <w:p w14:paraId="37BB33BF" w14:textId="77777777" w:rsidR="00CE5F20" w:rsidRDefault="00CE5F20"/>
    <w:p w14:paraId="22F28D04" w14:textId="77777777" w:rsidR="0077747B" w:rsidRDefault="0077747B"/>
    <w:p w14:paraId="77E026C6" w14:textId="77777777" w:rsidR="0077747B" w:rsidRDefault="0077747B" w:rsidP="00BA4F89">
      <w:pPr>
        <w:pStyle w:val="Otsikko2"/>
        <w:ind w:left="578" w:hanging="578"/>
      </w:pPr>
      <w:bookmarkStart w:id="377" w:name="_Toc127960012"/>
      <w:r>
        <w:t>Rakenteinen muoto</w:t>
      </w:r>
      <w:bookmarkEnd w:id="377"/>
    </w:p>
    <w:p w14:paraId="2024F480" w14:textId="77777777" w:rsidR="0077747B" w:rsidRDefault="0077747B" w:rsidP="00BA4F89">
      <w:pPr>
        <w:keepNext/>
      </w:pPr>
    </w:p>
    <w:p w14:paraId="5FB9C92F" w14:textId="77777777" w:rsidR="00190A69" w:rsidRDefault="0077747B" w:rsidP="00190A69">
      <w:proofErr w:type="spellStart"/>
      <w:r>
        <w:t>Body</w:t>
      </w:r>
      <w:proofErr w:type="spellEnd"/>
      <w:r>
        <w:t xml:space="preserve">-osa </w:t>
      </w:r>
      <w:proofErr w:type="gramStart"/>
      <w:r>
        <w:t>generoidaan  lääkemääräyksen</w:t>
      </w:r>
      <w:proofErr w:type="gramEnd"/>
      <w:r>
        <w:t xml:space="preserve"> </w:t>
      </w:r>
      <w:r w:rsidR="00DD6307">
        <w:t xml:space="preserve">tiedot </w:t>
      </w:r>
      <w:r>
        <w:t>määrityksen mukaisesti, mutta vastaamaan uutta tilannetta.</w:t>
      </w:r>
      <w:r w:rsidR="003051E5">
        <w:t xml:space="preserve"> </w:t>
      </w:r>
      <w:proofErr w:type="spellStart"/>
      <w:r w:rsidR="003051E5">
        <w:t>Bodyn</w:t>
      </w:r>
      <w:proofErr w:type="spellEnd"/>
      <w:r w:rsidR="003051E5">
        <w:t xml:space="preserve"> </w:t>
      </w:r>
      <w:proofErr w:type="spellStart"/>
      <w:r w:rsidR="003051E5">
        <w:t>authorissa</w:t>
      </w:r>
      <w:proofErr w:type="spellEnd"/>
      <w:r w:rsidR="003051E5">
        <w:t xml:space="preserve"> on alkuperäisen lääkemääräyksen tekijä, </w:t>
      </w:r>
      <w:r w:rsidR="003051E5" w:rsidRPr="003051E5">
        <w:t>korjauksen tehneen lääkärin tiedot ovat korjauksen perustelun yhteydessä</w:t>
      </w:r>
      <w:r w:rsidR="003051E5">
        <w:t>.</w:t>
      </w:r>
      <w:r w:rsidR="00853435">
        <w:t xml:space="preserve"> </w:t>
      </w:r>
      <w:r w:rsidR="00190A69">
        <w:t xml:space="preserve">Mikäli alkuperäisestä lääkemääräyksestä puuttuu </w:t>
      </w:r>
      <w:proofErr w:type="spellStart"/>
      <w:r w:rsidR="00190A69">
        <w:t>authorin</w:t>
      </w:r>
      <w:proofErr w:type="spellEnd"/>
      <w:r w:rsidR="00190A69">
        <w:t xml:space="preserve"> tietoja, jotka ovat uusimman määrityksen mukaan pakollisia, tietoja ei tuoda lääkemääräyksen korjauksessa. </w:t>
      </w:r>
    </w:p>
    <w:p w14:paraId="4AB2BF80" w14:textId="77777777" w:rsidR="00853435" w:rsidRDefault="00853435"/>
    <w:p w14:paraId="4B31E805" w14:textId="77777777" w:rsidR="007B2933" w:rsidRDefault="007B2933">
      <w:r>
        <w:t>Lääkemääräyksen määräyspäivää ei saa korjaustilanteessa muuttaa.</w:t>
      </w:r>
    </w:p>
    <w:p w14:paraId="6F238AB9" w14:textId="77777777" w:rsidR="007B2933" w:rsidRDefault="007B2933"/>
    <w:p w14:paraId="4E056838" w14:textId="77777777" w:rsidR="0077747B" w:rsidRDefault="0077747B">
      <w:r>
        <w:t xml:space="preserve">Supplyn ensimmäinen </w:t>
      </w:r>
      <w:proofErr w:type="spellStart"/>
      <w:r>
        <w:t>reference</w:t>
      </w:r>
      <w:proofErr w:type="spellEnd"/>
      <w:r>
        <w:t xml:space="preserve"> (act </w:t>
      </w:r>
      <w:proofErr w:type="spellStart"/>
      <w:r>
        <w:t>relationship</w:t>
      </w:r>
      <w:proofErr w:type="spellEnd"/>
      <w:r>
        <w:t xml:space="preserve">) viittaa </w:t>
      </w:r>
      <w:r w:rsidR="00D77416">
        <w:t xml:space="preserve">edelliseen </w:t>
      </w:r>
      <w:r>
        <w:t>lääkemääräyksen</w:t>
      </w:r>
      <w:r w:rsidR="00D77416">
        <w:t xml:space="preserve"> versioon</w:t>
      </w:r>
      <w:r>
        <w:t xml:space="preserve">, </w:t>
      </w:r>
      <w:proofErr w:type="spellStart"/>
      <w:r>
        <w:t>typeCode</w:t>
      </w:r>
      <w:proofErr w:type="spellEnd"/>
      <w:r>
        <w:t xml:space="preserve">=”RPLC”. Toinen </w:t>
      </w:r>
      <w:proofErr w:type="spellStart"/>
      <w:r>
        <w:t>reference</w:t>
      </w:r>
      <w:proofErr w:type="spellEnd"/>
      <w:r>
        <w:t xml:space="preserve"> viittaa korjattuun lääkemääräykseen eli itseensä, </w:t>
      </w:r>
      <w:proofErr w:type="spellStart"/>
      <w:r>
        <w:t>typeCode</w:t>
      </w:r>
      <w:proofErr w:type="spellEnd"/>
      <w:r>
        <w:t>=”SPRT”</w:t>
      </w:r>
    </w:p>
    <w:p w14:paraId="419A2C22" w14:textId="77777777" w:rsidR="0077747B" w:rsidRDefault="0077747B"/>
    <w:p w14:paraId="6489B987" w14:textId="77777777" w:rsidR="0077747B" w:rsidRPr="006477F8" w:rsidRDefault="0077747B">
      <w:pPr>
        <w:rPr>
          <w:rStyle w:val="XMLText"/>
          <w:sz w:val="22"/>
        </w:rPr>
      </w:pPr>
      <w:r w:rsidRPr="006477F8">
        <w:rPr>
          <w:rStyle w:val="XMLBlue"/>
          <w:sz w:val="22"/>
        </w:rPr>
        <w:t>&lt;</w:t>
      </w:r>
      <w:proofErr w:type="spellStart"/>
      <w:r w:rsidRPr="006477F8">
        <w:rPr>
          <w:rStyle w:val="XMLBrown"/>
          <w:sz w:val="22"/>
        </w:rPr>
        <w:t>reference</w:t>
      </w:r>
      <w:proofErr w:type="spellEnd"/>
      <w:r w:rsidRPr="006477F8">
        <w:rPr>
          <w:rStyle w:val="XMLText"/>
          <w:sz w:val="22"/>
        </w:rPr>
        <w:t xml:space="preserve"> </w:t>
      </w:r>
      <w:proofErr w:type="spellStart"/>
      <w:r w:rsidRPr="006477F8">
        <w:rPr>
          <w:rStyle w:val="XMLRed"/>
          <w:sz w:val="22"/>
        </w:rPr>
        <w:t>typeCode</w:t>
      </w:r>
      <w:proofErr w:type="spellEnd"/>
      <w:r w:rsidRPr="006477F8">
        <w:rPr>
          <w:rStyle w:val="XMLBlue"/>
          <w:sz w:val="22"/>
        </w:rPr>
        <w:t>="</w:t>
      </w:r>
      <w:r w:rsidRPr="006477F8">
        <w:rPr>
          <w:rStyle w:val="XMLText"/>
          <w:sz w:val="22"/>
        </w:rPr>
        <w:t>RPLC</w:t>
      </w:r>
      <w:r w:rsidRPr="006477F8">
        <w:rPr>
          <w:rStyle w:val="XMLBlue"/>
          <w:sz w:val="22"/>
        </w:rPr>
        <w:t>"&gt;</w:t>
      </w:r>
    </w:p>
    <w:p w14:paraId="5213CA06"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DEDBF83" w14:textId="3C1F768A" w:rsidR="0077747B" w:rsidRPr="006477F8" w:rsidRDefault="0077747B" w:rsidP="00DB0209">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D17ACBC" w14:textId="06A12DBA" w:rsidR="0077747B" w:rsidRPr="006477F8"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rPr>
        <w:t>1</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B53625" w:rsidRPr="4716D89F">
        <w:rPr>
          <w:rStyle w:val="XMLBlue"/>
          <w:color w:val="auto"/>
          <w:sz w:val="22"/>
          <w:szCs w:val="22"/>
          <w:highlight w:val="white"/>
          <w:lang w:val="nl-NL"/>
        </w:rPr>
        <w:t>Sähköinen lääkemääräys -</w:t>
      </w:r>
      <w:r w:rsidR="00B53625" w:rsidRPr="4716D89F">
        <w:rPr>
          <w:rStyle w:val="XMLBlue"/>
          <w:sz w:val="22"/>
          <w:szCs w:val="22"/>
          <w:highlight w:val="white"/>
          <w:lang w:val="nl-NL"/>
        </w:rPr>
        <w:t xml:space="preserve"> </w:t>
      </w:r>
      <w:r w:rsidR="00C342CF"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DB0209"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78BE9932" w14:textId="73B36AB0" w:rsidR="0077747B" w:rsidRPr="006477F8" w:rsidRDefault="0077747B" w:rsidP="00DB0209">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0D060B0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0405105B"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E05450F"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A81F1A"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7725D307" w14:textId="213F66BE" w:rsidR="0077747B" w:rsidRPr="006477F8" w:rsidRDefault="0077747B" w:rsidP="00260D08">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3135438</w:t>
      </w:r>
      <w:r w:rsidRPr="006477F8">
        <w:rPr>
          <w:rStyle w:val="XMLBlue"/>
          <w:sz w:val="22"/>
          <w:lang w:val="nl-NL"/>
        </w:rPr>
        <w:t>"/&gt;</w:t>
      </w:r>
    </w:p>
    <w:p w14:paraId="7F0839CA" w14:textId="3D57E627" w:rsidR="0077747B" w:rsidRPr="00D32773" w:rsidRDefault="0077747B" w:rsidP="00260D08">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3</w:t>
      </w:r>
      <w:r w:rsidRPr="4716D89F">
        <w:rPr>
          <w:rStyle w:val="XMLBlue"/>
          <w:sz w:val="22"/>
          <w:szCs w:val="22"/>
          <w:highlight w:val="white"/>
          <w:lang w:val="nl-NL"/>
        </w:rPr>
        <w:t>"</w:t>
      </w:r>
      <w:r w:rsidR="00E1723D" w:rsidRPr="4716D89F">
        <w:rPr>
          <w:rStyle w:val="XMLBlue"/>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BF3C82" w:rsidRPr="4716D89F">
        <w:rPr>
          <w:rStyle w:val="XMLBlue"/>
          <w:color w:val="auto"/>
          <w:sz w:val="22"/>
          <w:szCs w:val="22"/>
          <w:highlight w:val="white"/>
          <w:lang w:val="nl-NL"/>
        </w:rPr>
        <w:t xml:space="preserve"> Sähköinen lääkemääräys -</w:t>
      </w:r>
      <w:r w:rsidR="00BF3C82" w:rsidRPr="4716D89F">
        <w:rPr>
          <w:rStyle w:val="XMLBlue"/>
          <w:sz w:val="22"/>
          <w:szCs w:val="22"/>
          <w:highlight w:val="white"/>
          <w:lang w:val="nl-NL"/>
        </w:rPr>
        <w:t xml:space="preserve"> </w:t>
      </w:r>
      <w:r w:rsidR="008578BC"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260D08"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578BC" w:rsidRPr="4716D89F">
        <w:rPr>
          <w:rStyle w:val="XMLBlack"/>
          <w:sz w:val="22"/>
          <w:szCs w:val="22"/>
          <w:highlight w:val="white"/>
          <w:lang w:val="nl-NL"/>
        </w:rPr>
        <w:t>L</w:t>
      </w:r>
      <w:r w:rsidRPr="4716D89F">
        <w:rPr>
          <w:rStyle w:val="XMLBlack"/>
          <w:sz w:val="22"/>
          <w:szCs w:val="22"/>
          <w:highlight w:val="white"/>
          <w:lang w:val="nl-NL"/>
        </w:rPr>
        <w:t>ääkemääräyksen korjaus</w:t>
      </w:r>
      <w:r w:rsidRPr="4716D89F">
        <w:rPr>
          <w:rStyle w:val="XMLBlue"/>
          <w:sz w:val="22"/>
          <w:szCs w:val="22"/>
          <w:highlight w:val="white"/>
          <w:lang w:val="nl-NL"/>
        </w:rPr>
        <w:t>"/&gt;</w:t>
      </w:r>
    </w:p>
    <w:p w14:paraId="50BFF437" w14:textId="244616B1" w:rsidR="0077747B" w:rsidRPr="00D32773" w:rsidRDefault="0077747B" w:rsidP="00260D08">
      <w:pPr>
        <w:ind w:firstLine="1304"/>
        <w:rPr>
          <w:rStyle w:val="XMLBlack"/>
          <w:color w:val="auto"/>
          <w:sz w:val="22"/>
        </w:rPr>
      </w:pPr>
      <w:r w:rsidRPr="00D32773">
        <w:rPr>
          <w:rStyle w:val="XMLBlue"/>
          <w:sz w:val="22"/>
        </w:rPr>
        <w:t>&lt;</w:t>
      </w:r>
      <w:proofErr w:type="spellStart"/>
      <w:r w:rsidRPr="00D32773">
        <w:rPr>
          <w:rStyle w:val="XMLBrown"/>
          <w:sz w:val="22"/>
        </w:rPr>
        <w:t>setId</w:t>
      </w:r>
      <w:proofErr w:type="spellEnd"/>
      <w:r w:rsidRPr="00D32773">
        <w:rPr>
          <w:rStyle w:val="XMLText"/>
          <w:sz w:val="22"/>
        </w:rPr>
        <w:t xml:space="preserve"> </w:t>
      </w:r>
      <w:proofErr w:type="spellStart"/>
      <w:r w:rsidRPr="00D32773">
        <w:rPr>
          <w:rStyle w:val="XMLRed"/>
          <w:sz w:val="22"/>
        </w:rPr>
        <w:t>root</w:t>
      </w:r>
      <w:proofErr w:type="spellEnd"/>
      <w:r w:rsidRPr="00D32773">
        <w:rPr>
          <w:rStyle w:val="XMLBlue"/>
          <w:sz w:val="22"/>
        </w:rPr>
        <w:t>="</w:t>
      </w:r>
      <w:r w:rsidRPr="00D32773">
        <w:rPr>
          <w:rStyle w:val="XMLText"/>
          <w:sz w:val="22"/>
        </w:rPr>
        <w:t>1.2.246.537.10.15675350.93.2006</w:t>
      </w:r>
      <w:r w:rsidRPr="00D32773">
        <w:rPr>
          <w:rStyle w:val="XMLBlue"/>
          <w:sz w:val="22"/>
        </w:rPr>
        <w:t>.</w:t>
      </w:r>
      <w:r w:rsidRPr="00D32773">
        <w:rPr>
          <w:rStyle w:val="XMLText"/>
          <w:sz w:val="22"/>
        </w:rPr>
        <w:t>313663</w:t>
      </w:r>
      <w:r w:rsidRPr="00D32773">
        <w:rPr>
          <w:rStyle w:val="XMLBlue"/>
          <w:sz w:val="22"/>
        </w:rPr>
        <w:t>"/&gt;</w:t>
      </w:r>
    </w:p>
    <w:p w14:paraId="2E83C60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D32773">
        <w:rPr>
          <w:rStyle w:val="XMLBlack"/>
          <w:sz w:val="22"/>
        </w:rPr>
        <w:tab/>
      </w:r>
      <w:r w:rsidRPr="00D32773">
        <w:rPr>
          <w:rStyle w:val="XMLBlack"/>
          <w:sz w:val="22"/>
        </w:rPr>
        <w:tab/>
      </w:r>
      <w:r w:rsidRPr="00D32773">
        <w:rPr>
          <w:rStyle w:val="XMLBlue"/>
          <w:sz w:val="22"/>
        </w:rPr>
        <w:t>&lt;/</w:t>
      </w:r>
      <w:proofErr w:type="spellStart"/>
      <w:r w:rsidRPr="00D32773">
        <w:rPr>
          <w:rStyle w:val="XMLBrown"/>
          <w:sz w:val="22"/>
        </w:rPr>
        <w:t>externalDocument</w:t>
      </w:r>
      <w:proofErr w:type="spellEnd"/>
      <w:r w:rsidRPr="00D32773">
        <w:rPr>
          <w:rStyle w:val="XMLBlue"/>
          <w:sz w:val="22"/>
        </w:rPr>
        <w:t>&gt;</w:t>
      </w:r>
    </w:p>
    <w:p w14:paraId="6C379EE0" w14:textId="77777777" w:rsidR="0077747B" w:rsidRPr="00D32773" w:rsidRDefault="0077747B">
      <w:pPr>
        <w:rPr>
          <w:sz w:val="22"/>
        </w:rPr>
      </w:pPr>
      <w:r w:rsidRPr="00D32773">
        <w:rPr>
          <w:rStyle w:val="XMLBlue"/>
          <w:sz w:val="22"/>
        </w:rPr>
        <w:t>&lt;/</w:t>
      </w:r>
      <w:proofErr w:type="spellStart"/>
      <w:r w:rsidRPr="00D32773">
        <w:rPr>
          <w:rStyle w:val="XMLBrown"/>
          <w:sz w:val="22"/>
        </w:rPr>
        <w:t>reference</w:t>
      </w:r>
      <w:proofErr w:type="spellEnd"/>
      <w:r w:rsidRPr="00D32773">
        <w:rPr>
          <w:rStyle w:val="XMLBlue"/>
          <w:sz w:val="22"/>
        </w:rPr>
        <w:t>&gt;</w:t>
      </w:r>
    </w:p>
    <w:p w14:paraId="3797AA35" w14:textId="77777777" w:rsidR="0077747B" w:rsidRPr="00D32773" w:rsidRDefault="0077747B"/>
    <w:p w14:paraId="204887ED" w14:textId="77777777" w:rsidR="0077747B" w:rsidRDefault="0077747B">
      <w:proofErr w:type="spellStart"/>
      <w:r>
        <w:t>Organizeriin</w:t>
      </w:r>
      <w:proofErr w:type="spellEnd"/>
      <w:r>
        <w:t xml:space="preserve"> (</w:t>
      </w:r>
      <w:proofErr w:type="spellStart"/>
      <w:r>
        <w:t>code</w:t>
      </w:r>
      <w:proofErr w:type="spellEnd"/>
      <w:r>
        <w:t xml:space="preserve">=88) lisätään (verrattuna varsinaiseen lääkemääräyssanomaan) seuraava </w:t>
      </w:r>
      <w:proofErr w:type="spellStart"/>
      <w:r>
        <w:t>observation</w:t>
      </w:r>
      <w:proofErr w:type="spellEnd"/>
      <w:r>
        <w:t>-</w:t>
      </w:r>
      <w:proofErr w:type="gramStart"/>
      <w:r>
        <w:t>act  ja</w:t>
      </w:r>
      <w:proofErr w:type="gramEnd"/>
      <w:r>
        <w:t xml:space="preserve"> </w:t>
      </w:r>
      <w:proofErr w:type="spellStart"/>
      <w:r>
        <w:t>organizerille</w:t>
      </w:r>
      <w:proofErr w:type="spellEnd"/>
      <w:r>
        <w:t xml:space="preserve"> annetaan </w:t>
      </w:r>
      <w:proofErr w:type="spellStart"/>
      <w:r>
        <w:t>code</w:t>
      </w:r>
      <w:proofErr w:type="spellEnd"/>
      <w:r>
        <w:t>-arvo 99</w:t>
      </w:r>
      <w:r w:rsidR="00DA5D95">
        <w:t xml:space="preserve"> (</w:t>
      </w:r>
      <w:proofErr w:type="spellStart"/>
      <w:r w:rsidR="00DA5D95">
        <w:t>organizerin</w:t>
      </w:r>
      <w:proofErr w:type="spellEnd"/>
      <w:r w:rsidR="00DA5D95">
        <w:t xml:space="preserve"> 88 tiedot siis kopioidaan sellaisena</w:t>
      </w:r>
      <w:r w:rsidR="00447395">
        <w:t>an</w:t>
      </w:r>
      <w:r w:rsidR="007713DA">
        <w:t xml:space="preserve"> mahdolliset korjaukset huomioon ottaen</w:t>
      </w:r>
      <w:r w:rsidR="00447395">
        <w:t>, koodi 88 muutetaan arvoon 99</w:t>
      </w:r>
      <w:r w:rsidR="00DA5D95">
        <w:t xml:space="preserve"> ja lisätään rakenteeseen korjauksen perustelu)</w:t>
      </w:r>
      <w:r>
        <w:t>:</w:t>
      </w:r>
    </w:p>
    <w:p w14:paraId="71E0CEB8"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1843"/>
        <w:gridCol w:w="1275"/>
        <w:gridCol w:w="2932"/>
        <w:gridCol w:w="1321"/>
        <w:gridCol w:w="992"/>
      </w:tblGrid>
      <w:tr w:rsidR="0077747B" w14:paraId="04F581D0" w14:textId="77777777" w:rsidTr="4716D89F">
        <w:tc>
          <w:tcPr>
            <w:tcW w:w="846" w:type="dxa"/>
            <w:shd w:val="clear" w:color="auto" w:fill="CCCCCC"/>
          </w:tcPr>
          <w:p w14:paraId="2E6E8060" w14:textId="7AF8615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3E6D23">
              <w:t>-</w:t>
            </w:r>
            <w:r>
              <w:t>koodi</w:t>
            </w:r>
            <w:proofErr w:type="gramEnd"/>
          </w:p>
        </w:tc>
        <w:tc>
          <w:tcPr>
            <w:tcW w:w="1843" w:type="dxa"/>
            <w:shd w:val="clear" w:color="auto" w:fill="CCCCCC"/>
          </w:tcPr>
          <w:p w14:paraId="1BA43A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5" w:type="dxa"/>
            <w:shd w:val="clear" w:color="auto" w:fill="CCCCCC"/>
          </w:tcPr>
          <w:p w14:paraId="1F1AB36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932" w:type="dxa"/>
            <w:shd w:val="clear" w:color="auto" w:fill="CCCCCC"/>
          </w:tcPr>
          <w:p w14:paraId="63315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321" w:type="dxa"/>
            <w:shd w:val="clear" w:color="auto" w:fill="CCCCCC"/>
          </w:tcPr>
          <w:p w14:paraId="624501ED" w14:textId="17483AF5" w:rsidR="0077747B" w:rsidRDefault="00BC5FA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huomiot</w:t>
            </w:r>
          </w:p>
        </w:tc>
        <w:tc>
          <w:tcPr>
            <w:tcW w:w="992" w:type="dxa"/>
            <w:shd w:val="clear" w:color="auto" w:fill="CCCCCC"/>
          </w:tcPr>
          <w:p w14:paraId="12AE5D9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22E79EC0" w14:textId="77777777" w:rsidTr="4716D89F">
        <w:tc>
          <w:tcPr>
            <w:tcW w:w="846" w:type="dxa"/>
          </w:tcPr>
          <w:p w14:paraId="08A1583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97</w:t>
            </w:r>
          </w:p>
        </w:tc>
        <w:tc>
          <w:tcPr>
            <w:tcW w:w="1843" w:type="dxa"/>
          </w:tcPr>
          <w:p w14:paraId="1BE9B7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lääkemääräyksen korjauksen perustelu</w:t>
            </w:r>
          </w:p>
        </w:tc>
        <w:tc>
          <w:tcPr>
            <w:tcW w:w="1275" w:type="dxa"/>
          </w:tcPr>
          <w:p w14:paraId="47465544" w14:textId="77777777" w:rsidR="0077747B" w:rsidRPr="00842B2C" w:rsidRDefault="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CE, </w:t>
            </w:r>
            <w:r w:rsidR="0077747B" w:rsidRPr="00842B2C">
              <w:rPr>
                <w:sz w:val="22"/>
                <w:lang w:val="en-GB"/>
              </w:rPr>
              <w:t>ST</w:t>
            </w:r>
          </w:p>
        </w:tc>
        <w:tc>
          <w:tcPr>
            <w:tcW w:w="2932" w:type="dxa"/>
          </w:tcPr>
          <w:p w14:paraId="2A33F3D1"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 xml:space="preserve">=”CE” code=”” </w:t>
            </w:r>
            <w:proofErr w:type="spellStart"/>
            <w:r w:rsidRPr="00842B2C">
              <w:rPr>
                <w:sz w:val="22"/>
                <w:lang w:val="en-GB"/>
              </w:rPr>
              <w:t>codeSystem</w:t>
            </w:r>
            <w:proofErr w:type="spellEnd"/>
            <w:r w:rsidRPr="00842B2C">
              <w:rPr>
                <w:sz w:val="22"/>
                <w:lang w:val="en-GB"/>
              </w:rPr>
              <w:t>=”</w:t>
            </w:r>
          </w:p>
          <w:p w14:paraId="6ADA1BB7" w14:textId="77777777" w:rsidR="00E640AB" w:rsidRPr="00842B2C" w:rsidRDefault="00E640A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1.2.246.537.</w:t>
            </w:r>
            <w:r w:rsidR="007F5565" w:rsidRPr="00842B2C">
              <w:rPr>
                <w:sz w:val="22"/>
                <w:lang w:val="en-GB"/>
              </w:rPr>
              <w:t>6.600.2013</w:t>
            </w:r>
            <w:r w:rsidRPr="00842B2C">
              <w:rPr>
                <w:sz w:val="22"/>
                <w:lang w:val="en-GB"/>
              </w:rPr>
              <w:t>”</w:t>
            </w:r>
            <w:r w:rsidR="00B6209C" w:rsidRPr="00842B2C">
              <w:rPr>
                <w:sz w:val="22"/>
                <w:lang w:val="en-GB"/>
              </w:rPr>
              <w:t>/</w:t>
            </w:r>
            <w:r w:rsidRPr="00842B2C">
              <w:rPr>
                <w:sz w:val="22"/>
                <w:lang w:val="en-GB"/>
              </w:rPr>
              <w:t>&gt;</w:t>
            </w:r>
          </w:p>
          <w:p w14:paraId="1C1FE425" w14:textId="77777777" w:rsidR="0077747B" w:rsidRPr="00842B2C" w:rsidRDefault="0077747B" w:rsidP="00E640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=”ST”</w:t>
            </w:r>
          </w:p>
          <w:p w14:paraId="11B484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w:t>
            </w:r>
            <w:proofErr w:type="spellStart"/>
            <w:r w:rsidRPr="00842B2C">
              <w:rPr>
                <w:sz w:val="22"/>
                <w:lang w:val="en-GB"/>
              </w:rPr>
              <w:t>teksti</w:t>
            </w:r>
            <w:proofErr w:type="spellEnd"/>
            <w:r w:rsidRPr="00842B2C">
              <w:rPr>
                <w:sz w:val="22"/>
                <w:lang w:val="en-GB"/>
              </w:rPr>
              <w:t>&lt;/value&gt;</w:t>
            </w:r>
          </w:p>
        </w:tc>
        <w:tc>
          <w:tcPr>
            <w:tcW w:w="1321" w:type="dxa"/>
          </w:tcPr>
          <w:p w14:paraId="5FDAF2A8" w14:textId="490A82EC" w:rsidR="0077747B" w:rsidRPr="002C60B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c>
          <w:tcPr>
            <w:tcW w:w="992" w:type="dxa"/>
          </w:tcPr>
          <w:p w14:paraId="3D07726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max</w:t>
            </w:r>
            <w:proofErr w:type="spellEnd"/>
            <w:r w:rsidRPr="00842B2C">
              <w:rPr>
                <w:sz w:val="22"/>
              </w:rPr>
              <w:t xml:space="preserve"> 100 merkkiä</w:t>
            </w:r>
          </w:p>
        </w:tc>
      </w:tr>
    </w:tbl>
    <w:p w14:paraId="540C14FD" w14:textId="77777777" w:rsidR="0077747B" w:rsidRDefault="0077747B"/>
    <w:p w14:paraId="16C45130" w14:textId="77777777" w:rsidR="00AE3CEB" w:rsidRDefault="00AE3CEB" w:rsidP="00AE3CEB">
      <w:r>
        <w:t>Lääkemääräyksen korjauksen perustelu voidaan koodiston mukaisen arvon (pakollinen) lisäksi antaa vapaana tekstinä. Vapaa teksti on pakollinen, mikäli koodiston mukainen arvo on Muu syy.</w:t>
      </w:r>
    </w:p>
    <w:p w14:paraId="4E9DD605" w14:textId="77777777" w:rsidR="00AE3CEB" w:rsidRDefault="00AE3CEB"/>
    <w:p w14:paraId="0BAC5A88" w14:textId="77777777" w:rsidR="0077747B" w:rsidRDefault="0077747B">
      <w:r>
        <w:t xml:space="preserve">Korjauksen perustelun ilmoittavaan </w:t>
      </w:r>
      <w:proofErr w:type="spellStart"/>
      <w:r>
        <w:t>observationiin</w:t>
      </w:r>
      <w:proofErr w:type="spellEnd"/>
      <w:r>
        <w:t xml:space="preserve"> (kenttäkoodi 97) liitetään myös korjaajan nimi. Nimi esitetään </w:t>
      </w:r>
      <w:proofErr w:type="spellStart"/>
      <w:r>
        <w:t>author-participationilla</w:t>
      </w:r>
      <w:proofErr w:type="spellEnd"/>
      <w:r>
        <w:t xml:space="preserve">. Nimen HL7-tietotyyppi on PN. Nimi esitetään rakenteisessa muodossa käyttäen pelkästään elementtejä </w:t>
      </w:r>
      <w:proofErr w:type="spellStart"/>
      <w:r>
        <w:t>given</w:t>
      </w:r>
      <w:proofErr w:type="spellEnd"/>
      <w:r>
        <w:t xml:space="preserve">- ja </w:t>
      </w:r>
      <w:proofErr w:type="spellStart"/>
      <w:r>
        <w:t>family</w:t>
      </w:r>
      <w:proofErr w:type="spellEnd"/>
      <w:r>
        <w:t xml:space="preserve"> (</w:t>
      </w:r>
      <w:proofErr w:type="spellStart"/>
      <w:r>
        <w:t>max</w:t>
      </w:r>
      <w:proofErr w:type="spellEnd"/>
      <w:r>
        <w:t xml:space="preserve"> 100 + 100 </w:t>
      </w:r>
      <w:proofErr w:type="spellStart"/>
      <w:r>
        <w:t>mkiä</w:t>
      </w:r>
      <w:proofErr w:type="spellEnd"/>
      <w:r>
        <w:t>).</w:t>
      </w:r>
    </w:p>
    <w:p w14:paraId="64E27359" w14:textId="77777777" w:rsidR="009B6484" w:rsidRDefault="009B6484"/>
    <w:p w14:paraId="2C839E9A" w14:textId="77777777" w:rsidR="009B6484" w:rsidRDefault="009B6484">
      <w:r>
        <w:t>Jos lääkemääräystä on korjattu useita kertoja, ilmoitetaan jokaisessa versiossa vain kyseisen version korjauksen perustelu ja tekijä.</w:t>
      </w:r>
    </w:p>
    <w:p w14:paraId="0EA42BE0" w14:textId="77777777" w:rsidR="0077747B" w:rsidRDefault="0077747B"/>
    <w:p w14:paraId="6EE585B8" w14:textId="77777777" w:rsidR="006C4207" w:rsidRPr="00EE6BB0" w:rsidRDefault="006C4207">
      <w:pPr>
        <w:rPr>
          <w:lang w:val="en-GB"/>
        </w:rPr>
      </w:pPr>
      <w:proofErr w:type="spellStart"/>
      <w:r w:rsidRPr="00EE6BB0">
        <w:rPr>
          <w:lang w:val="en-GB"/>
        </w:rPr>
        <w:t>Esim</w:t>
      </w:r>
      <w:proofErr w:type="spellEnd"/>
      <w:r w:rsidRPr="00EE6BB0">
        <w:rPr>
          <w:lang w:val="en-GB"/>
        </w:rPr>
        <w:t>:</w:t>
      </w:r>
    </w:p>
    <w:p w14:paraId="249D7454"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author</w:t>
      </w:r>
      <w:r w:rsidRPr="4716D89F">
        <w:rPr>
          <w:rFonts w:ascii="Arial" w:hAnsi="Arial" w:cs="Arial"/>
          <w:color w:val="0000FF"/>
          <w:sz w:val="22"/>
          <w:szCs w:val="22"/>
          <w:highlight w:val="white"/>
          <w:lang w:val="en-GB"/>
        </w:rPr>
        <w:t>&gt;</w:t>
      </w:r>
    </w:p>
    <w:p w14:paraId="1BF9BD4E"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time</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4C240F0C"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assignedAuthor</w:t>
      </w:r>
      <w:proofErr w:type="spellEnd"/>
      <w:r w:rsidRPr="4716D89F">
        <w:rPr>
          <w:rFonts w:ascii="Arial" w:hAnsi="Arial" w:cs="Arial"/>
          <w:color w:val="0000FF"/>
          <w:sz w:val="22"/>
          <w:szCs w:val="22"/>
          <w:highlight w:val="white"/>
          <w:lang w:val="en-GB"/>
        </w:rPr>
        <w:t>&gt;</w:t>
      </w:r>
    </w:p>
    <w:p w14:paraId="3FE17D2B"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31490057"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31692B40"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502C568D"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Tohtori</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06DDCA7A" w14:textId="77777777" w:rsidR="00F428FD" w:rsidRPr="006477F8" w:rsidRDefault="00F428FD" w:rsidP="00F428FD">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Tiina</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0810893F"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name</w:t>
      </w:r>
      <w:r w:rsidRPr="4716D89F">
        <w:rPr>
          <w:rFonts w:ascii="Arial" w:hAnsi="Arial" w:cs="Arial"/>
          <w:color w:val="0000FF"/>
          <w:sz w:val="22"/>
          <w:szCs w:val="22"/>
          <w:highlight w:val="white"/>
          <w:lang w:val="en-US"/>
        </w:rPr>
        <w:t>&gt;</w:t>
      </w:r>
    </w:p>
    <w:p w14:paraId="55968FFA" w14:textId="77777777" w:rsidR="00F428FD" w:rsidRPr="008F6762" w:rsidRDefault="00F428FD" w:rsidP="00F428FD">
      <w:pPr>
        <w:autoSpaceDE w:val="0"/>
        <w:autoSpaceDN w:val="0"/>
        <w:adjustRightInd w:val="0"/>
        <w:rPr>
          <w:rFonts w:ascii="Arial" w:hAnsi="Arial" w:cs="Arial"/>
          <w:color w:val="000000"/>
          <w:sz w:val="22"/>
          <w:highlight w:val="white"/>
          <w:lang w:val="en-US"/>
        </w:rPr>
      </w:pPr>
      <w:r w:rsidRPr="008F6762">
        <w:rPr>
          <w:rFonts w:ascii="Arial" w:hAnsi="Arial" w:cs="Arial"/>
          <w:color w:val="000000"/>
          <w:sz w:val="22"/>
          <w:highlight w:val="white"/>
          <w:lang w:val="en-US"/>
        </w:rPr>
        <w:tab/>
      </w:r>
      <w:r w:rsidRPr="008F6762">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assignedPerson</w:t>
      </w:r>
      <w:proofErr w:type="spellEnd"/>
      <w:r w:rsidRPr="4716D89F">
        <w:rPr>
          <w:rFonts w:ascii="Arial" w:hAnsi="Arial" w:cs="Arial"/>
          <w:color w:val="0000FF"/>
          <w:sz w:val="22"/>
          <w:szCs w:val="22"/>
          <w:highlight w:val="white"/>
          <w:lang w:val="en-US"/>
        </w:rPr>
        <w:t>&gt;</w:t>
      </w:r>
    </w:p>
    <w:p w14:paraId="32610B02" w14:textId="77777777" w:rsidR="00F428FD" w:rsidRPr="006477F8" w:rsidRDefault="00F428FD" w:rsidP="00F428FD">
      <w:pPr>
        <w:autoSpaceDE w:val="0"/>
        <w:autoSpaceDN w:val="0"/>
        <w:adjustRightInd w:val="0"/>
        <w:rPr>
          <w:rFonts w:ascii="Arial" w:hAnsi="Arial" w:cs="Arial"/>
          <w:color w:val="000000"/>
          <w:sz w:val="22"/>
          <w:highlight w:val="white"/>
        </w:rPr>
      </w:pPr>
      <w:r w:rsidRPr="008F6762">
        <w:rPr>
          <w:rFonts w:ascii="Arial" w:hAnsi="Arial" w:cs="Arial"/>
          <w:color w:val="000000"/>
          <w:sz w:val="22"/>
          <w:highlight w:val="white"/>
          <w:lang w:val="en-US"/>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assignedAuthor</w:t>
      </w:r>
      <w:proofErr w:type="spellEnd"/>
      <w:r w:rsidRPr="4716D89F">
        <w:rPr>
          <w:rFonts w:ascii="Arial" w:hAnsi="Arial" w:cs="Arial"/>
          <w:color w:val="0000FF"/>
          <w:sz w:val="22"/>
          <w:szCs w:val="22"/>
          <w:highlight w:val="white"/>
        </w:rPr>
        <w:t>&gt;</w:t>
      </w:r>
    </w:p>
    <w:p w14:paraId="4C8D6BB9" w14:textId="77777777" w:rsidR="00F428FD" w:rsidRPr="006477F8" w:rsidRDefault="00F428FD" w:rsidP="00F428FD">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author</w:t>
      </w:r>
      <w:proofErr w:type="spellEnd"/>
      <w:r w:rsidRPr="4716D89F">
        <w:rPr>
          <w:rFonts w:ascii="Arial" w:hAnsi="Arial" w:cs="Arial"/>
          <w:color w:val="0000FF"/>
          <w:sz w:val="22"/>
          <w:szCs w:val="22"/>
          <w:highlight w:val="white"/>
        </w:rPr>
        <w:t>&gt;</w:t>
      </w:r>
    </w:p>
    <w:p w14:paraId="2A79EECC" w14:textId="77777777" w:rsidR="0077747B" w:rsidRDefault="0077747B"/>
    <w:p w14:paraId="4D69B499" w14:textId="77777777" w:rsidR="0077747B" w:rsidRDefault="0077747B"/>
    <w:p w14:paraId="761A379B" w14:textId="77777777" w:rsidR="0077747B" w:rsidRDefault="0077747B"/>
    <w:p w14:paraId="6CB9349C" w14:textId="77777777" w:rsidR="0077747B" w:rsidRDefault="006A51A9">
      <w:r>
        <w:br w:type="page"/>
      </w:r>
    </w:p>
    <w:p w14:paraId="130632DA" w14:textId="77777777" w:rsidR="0077747B" w:rsidRDefault="0077747B">
      <w:pPr>
        <w:pStyle w:val="Otsikko1"/>
      </w:pPr>
      <w:bookmarkStart w:id="378" w:name="_Toc127960013"/>
      <w:r>
        <w:t>Lääkemääräyksen lukitus</w:t>
      </w:r>
      <w:bookmarkEnd w:id="378"/>
    </w:p>
    <w:p w14:paraId="7705EDF8" w14:textId="77777777" w:rsidR="0077747B" w:rsidRDefault="0077747B"/>
    <w:p w14:paraId="09A673A5" w14:textId="77777777" w:rsidR="0077747B" w:rsidRDefault="0077747B">
      <w:pPr>
        <w:pStyle w:val="Otsikko2"/>
      </w:pPr>
      <w:bookmarkStart w:id="379" w:name="_Toc127960014"/>
      <w:r>
        <w:t>Yleisrakenne</w:t>
      </w:r>
      <w:bookmarkEnd w:id="379"/>
    </w:p>
    <w:p w14:paraId="5BE6933F" w14:textId="77777777" w:rsidR="0077747B" w:rsidRDefault="0077747B"/>
    <w:p w14:paraId="54D445F9" w14:textId="77777777" w:rsidR="0077747B" w:rsidRDefault="0077747B">
      <w:r>
        <w:t xml:space="preserve">Lääkemääräyksen lukitus tehdään myös CDA R2:lla. </w:t>
      </w:r>
    </w:p>
    <w:p w14:paraId="65690399" w14:textId="77777777" w:rsidR="0077747B" w:rsidRDefault="0077747B">
      <w:r>
        <w:t xml:space="preserve">Lääkemääräyksen lukitus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lukitussanoma. </w:t>
      </w:r>
    </w:p>
    <w:p w14:paraId="34A01012" w14:textId="77777777" w:rsidR="0077747B" w:rsidRDefault="0077747B"/>
    <w:p w14:paraId="1CCF41EF" w14:textId="77777777" w:rsidR="0077747B" w:rsidRDefault="0077747B">
      <w:r>
        <w:t>Potilaskertomusrakenne on samanlainen kuin varsinaiselle lääkemääräyssanomalle. Aika, paikka ja tekijä kuvaavat nyt kuitenkin lukitustapahtumaa.</w:t>
      </w:r>
    </w:p>
    <w:p w14:paraId="0C5CAC38" w14:textId="77777777" w:rsidR="0077747B" w:rsidRDefault="0077747B"/>
    <w:p w14:paraId="7A9037D4"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47A26C7E" w14:textId="77777777" w:rsidR="00CE5F20" w:rsidRDefault="00CE5F20"/>
    <w:p w14:paraId="098436BD" w14:textId="77777777" w:rsidR="0077747B" w:rsidRDefault="0077747B"/>
    <w:p w14:paraId="2342F8B3" w14:textId="77777777" w:rsidR="0077747B" w:rsidRDefault="0077747B">
      <w:pPr>
        <w:pStyle w:val="Otsikko2"/>
      </w:pPr>
      <w:bookmarkStart w:id="380" w:name="_Toc127960015"/>
      <w:r>
        <w:t>Rakenteinen muoto</w:t>
      </w:r>
      <w:bookmarkEnd w:id="380"/>
    </w:p>
    <w:p w14:paraId="79492747" w14:textId="77777777" w:rsidR="0077747B" w:rsidRDefault="0077747B"/>
    <w:p w14:paraId="498C0D06"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t>Act:issä</w:t>
      </w:r>
      <w:proofErr w:type="spellEnd"/>
      <w:r>
        <w:t xml:space="preserve"> ilmoitetaan lukituksen selitys/syy </w:t>
      </w:r>
      <w:proofErr w:type="spellStart"/>
      <w:r>
        <w:t>text</w:t>
      </w:r>
      <w:proofErr w:type="spellEnd"/>
      <w:r>
        <w:t>-elementissä</w:t>
      </w:r>
      <w:r w:rsidR="00423257">
        <w:t xml:space="preserve"> (</w:t>
      </w:r>
      <w:proofErr w:type="spellStart"/>
      <w:r w:rsidR="00423257">
        <w:t>max</w:t>
      </w:r>
      <w:proofErr w:type="spellEnd"/>
      <w:r w:rsidR="00423257">
        <w:t xml:space="preserve"> 100 merkkiä)</w:t>
      </w:r>
      <w:r>
        <w:t xml:space="preserve">.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 xml:space="preserve">=4). Elementissä </w:t>
      </w:r>
      <w:proofErr w:type="spellStart"/>
      <w:r>
        <w:t>effectiveTime</w:t>
      </w:r>
      <w:proofErr w:type="spellEnd"/>
      <w:r>
        <w:t xml:space="preserve"> ilmoitetaan lukituksen päivämäärä </w:t>
      </w:r>
      <w:proofErr w:type="spellStart"/>
      <w:r>
        <w:t>timestampinä</w:t>
      </w:r>
      <w:proofErr w:type="spellEnd"/>
      <w:r w:rsidR="007230B5">
        <w:t xml:space="preserve"> sekunnin tarkkuudella</w:t>
      </w:r>
      <w:r>
        <w:t>.</w:t>
      </w:r>
    </w:p>
    <w:p w14:paraId="6F209B72" w14:textId="77777777" w:rsidR="0077747B" w:rsidRDefault="0077747B"/>
    <w:p w14:paraId="10768781" w14:textId="068A2BA3" w:rsidR="00A32AF9" w:rsidRPr="009332F5" w:rsidRDefault="00A32AF9">
      <w:r w:rsidRPr="009332F5">
        <w:t>Esim</w:t>
      </w:r>
      <w:r w:rsidR="00FD109F">
        <w:t>erkki</w:t>
      </w:r>
      <w:r w:rsidRPr="009332F5">
        <w:t>:</w:t>
      </w:r>
    </w:p>
    <w:p w14:paraId="744BD89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entry</w:t>
      </w:r>
      <w:proofErr w:type="spellEnd"/>
      <w:r w:rsidRPr="4716D89F">
        <w:rPr>
          <w:rStyle w:val="XMLBlue"/>
          <w:sz w:val="22"/>
          <w:szCs w:val="22"/>
          <w:highlight w:val="white"/>
        </w:rPr>
        <w:t>&gt;</w:t>
      </w:r>
    </w:p>
    <w:p w14:paraId="468A4E89" w14:textId="198D3089"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4716D89F">
        <w:rPr>
          <w:rStyle w:val="XMLBlue"/>
          <w:sz w:val="22"/>
          <w:szCs w:val="22"/>
          <w:highlight w:val="white"/>
          <w:lang w:val="en-US"/>
        </w:rPr>
        <w:t>&lt;</w:t>
      </w:r>
      <w:r w:rsidRPr="4716D89F">
        <w:rPr>
          <w:rStyle w:val="XMLDarkRed"/>
          <w:sz w:val="22"/>
          <w:szCs w:val="22"/>
          <w:highlight w:val="white"/>
          <w:lang w:val="en-US"/>
        </w:rPr>
        <w:t>act</w:t>
      </w:r>
      <w:r w:rsidR="00D309A8"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ACT</w:t>
      </w:r>
      <w:r w:rsidRPr="4716D89F">
        <w:rPr>
          <w:rStyle w:val="XMLBlue"/>
          <w:sz w:val="22"/>
          <w:szCs w:val="22"/>
          <w:highlight w:val="white"/>
          <w:lang w:val="en-US"/>
        </w:rPr>
        <w:t>"</w:t>
      </w:r>
      <w:r w:rsidRPr="4716D89F">
        <w:rPr>
          <w:rStyle w:val="XMLRed"/>
          <w:sz w:val="22"/>
          <w:szCs w:val="22"/>
          <w:highlight w:val="white"/>
          <w:lang w:val="en-US"/>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6A808C86" w14:textId="1E041F78" w:rsidR="0077747B" w:rsidRPr="00D32773" w:rsidRDefault="0077747B" w:rsidP="007357DC">
      <w:pPr>
        <w:ind w:left="1418" w:hanging="681"/>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4</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7357DC" w:rsidRPr="4716D89F">
        <w:rPr>
          <w:rStyle w:val="XMLRed"/>
          <w:sz w:val="22"/>
          <w:szCs w:val="22"/>
          <w:highlight w:val="white"/>
        </w:rPr>
        <w:t xml:space="preserve"> </w:t>
      </w:r>
      <w:proofErr w:type="spellStart"/>
      <w:r w:rsidR="007357DC" w:rsidRPr="4716D89F">
        <w:rPr>
          <w:rStyle w:val="XMLRed"/>
          <w:sz w:val="22"/>
          <w:szCs w:val="22"/>
          <w:highlight w:val="white"/>
        </w:rPr>
        <w:t>codeSystemName</w:t>
      </w:r>
      <w:proofErr w:type="spellEnd"/>
      <w:r w:rsidR="007357DC" w:rsidRPr="4716D89F">
        <w:rPr>
          <w:rStyle w:val="XMLBlue"/>
          <w:sz w:val="22"/>
          <w:szCs w:val="22"/>
          <w:highlight w:val="white"/>
        </w:rPr>
        <w:t>="</w:t>
      </w:r>
      <w:r w:rsidR="007357DC" w:rsidRPr="4716D89F">
        <w:rPr>
          <w:rStyle w:val="XMLBlue"/>
          <w:color w:val="auto"/>
          <w:sz w:val="22"/>
          <w:szCs w:val="22"/>
          <w:highlight w:val="white"/>
          <w:lang w:val="nl-NL"/>
        </w:rPr>
        <w:t xml:space="preserve"> Sähköinen lääkemääräys -</w:t>
      </w:r>
      <w:r w:rsidR="007357DC" w:rsidRPr="4716D89F">
        <w:rPr>
          <w:rStyle w:val="XMLBlue"/>
          <w:sz w:val="22"/>
          <w:szCs w:val="22"/>
          <w:highlight w:val="white"/>
          <w:lang w:val="nl-NL"/>
        </w:rPr>
        <w:t xml:space="preserve"> </w:t>
      </w:r>
      <w:r w:rsidR="007357DC" w:rsidRPr="4716D89F">
        <w:rPr>
          <w:rStyle w:val="XMLBlack"/>
          <w:sz w:val="22"/>
          <w:szCs w:val="22"/>
          <w:highlight w:val="white"/>
        </w:rPr>
        <w:t>Reseptisanoman tyyppi</w:t>
      </w:r>
      <w:r w:rsidR="007357DC" w:rsidRPr="4716D89F">
        <w:rPr>
          <w:rStyle w:val="XMLBlue"/>
          <w:sz w:val="22"/>
          <w:szCs w:val="22"/>
          <w:highlight w:val="white"/>
        </w:rPr>
        <w:t>"</w:t>
      </w:r>
      <w:r w:rsidR="007357DC" w:rsidRPr="4716D89F">
        <w:rPr>
          <w:rStyle w:val="XMLRed"/>
          <w:sz w:val="22"/>
          <w:szCs w:val="22"/>
          <w:highlight w:val="white"/>
        </w:rPr>
        <w:t xml:space="preserve"> </w:t>
      </w:r>
      <w:proofErr w:type="spellStart"/>
      <w:r w:rsidR="007357DC" w:rsidRPr="4716D89F">
        <w:rPr>
          <w:rStyle w:val="XMLRed"/>
          <w:sz w:val="22"/>
          <w:szCs w:val="22"/>
          <w:highlight w:val="white"/>
        </w:rPr>
        <w:t>displayName</w:t>
      </w:r>
      <w:proofErr w:type="spellEnd"/>
      <w:r w:rsidR="007357DC" w:rsidRPr="4716D89F">
        <w:rPr>
          <w:rStyle w:val="XMLBlue"/>
          <w:sz w:val="22"/>
          <w:szCs w:val="22"/>
          <w:highlight w:val="white"/>
        </w:rPr>
        <w:t>="</w:t>
      </w:r>
      <w:r w:rsidR="007357DC" w:rsidRPr="4716D89F">
        <w:rPr>
          <w:rStyle w:val="XMLBlack"/>
          <w:sz w:val="22"/>
          <w:szCs w:val="22"/>
          <w:highlight w:val="white"/>
        </w:rPr>
        <w:t>Lääkemääräyksen lukitus</w:t>
      </w:r>
      <w:r w:rsidR="007357DC" w:rsidRPr="4716D89F">
        <w:rPr>
          <w:rStyle w:val="XMLBlue"/>
          <w:sz w:val="22"/>
          <w:szCs w:val="22"/>
          <w:highlight w:val="white"/>
        </w:rPr>
        <w:t>"/&gt;</w:t>
      </w:r>
    </w:p>
    <w:p w14:paraId="7719FEB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roofErr w:type="spellStart"/>
      <w:r w:rsidRPr="4716D89F">
        <w:rPr>
          <w:rStyle w:val="XMLText"/>
          <w:sz w:val="22"/>
          <w:szCs w:val="22"/>
          <w:highlight w:val="white"/>
          <w:lang w:val="en-GB"/>
        </w:rPr>
        <w:t>lukituksen</w:t>
      </w:r>
      <w:proofErr w:type="spellEnd"/>
      <w:r w:rsidRPr="4716D89F">
        <w:rPr>
          <w:rStyle w:val="XMLText"/>
          <w:sz w:val="22"/>
          <w:szCs w:val="22"/>
          <w:highlight w:val="white"/>
          <w:lang w:val="en-GB"/>
        </w:rPr>
        <w:t xml:space="preserve"> </w:t>
      </w:r>
      <w:proofErr w:type="spellStart"/>
      <w:r w:rsidRPr="4716D89F">
        <w:rPr>
          <w:rStyle w:val="XMLText"/>
          <w:sz w:val="22"/>
          <w:szCs w:val="22"/>
          <w:highlight w:val="white"/>
          <w:lang w:val="en-GB"/>
        </w:rPr>
        <w:t>selitys</w:t>
      </w:r>
      <w:proofErr w:type="spellEnd"/>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35629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rFonts w:cs="Arial"/>
          <w:color w:val="0000FF"/>
          <w:sz w:val="22"/>
          <w:highlight w:val="white"/>
          <w:lang w:val="en-GB"/>
        </w:rPr>
      </w:pPr>
      <w:r w:rsidRPr="006477F8">
        <w:rPr>
          <w:rStyle w:val="XMLBlue"/>
          <w:sz w:val="22"/>
          <w:highlight w:val="white"/>
          <w:lang w:val="en-GB"/>
        </w:rPr>
        <w:tab/>
      </w:r>
      <w:r w:rsidRPr="006477F8">
        <w:rPr>
          <w:rStyle w:val="XMLBlue"/>
          <w:sz w:val="22"/>
          <w:highlight w:val="white"/>
          <w:lang w:val="en-GB"/>
        </w:rPr>
        <w:tab/>
      </w:r>
      <w:r w:rsidR="009B17BD" w:rsidRPr="4716D89F">
        <w:rPr>
          <w:rFonts w:ascii="Arial" w:hAnsi="Arial" w:cs="Arial"/>
          <w:color w:val="0000FF"/>
          <w:sz w:val="22"/>
          <w:szCs w:val="22"/>
          <w:highlight w:val="white"/>
          <w:lang w:val="en-GB"/>
        </w:rPr>
        <w:t>&lt;</w:t>
      </w:r>
      <w:proofErr w:type="spellStart"/>
      <w:r w:rsidR="009B17BD" w:rsidRPr="4716D89F">
        <w:rPr>
          <w:rFonts w:ascii="Arial" w:hAnsi="Arial" w:cs="Arial"/>
          <w:color w:val="800000"/>
          <w:sz w:val="22"/>
          <w:szCs w:val="22"/>
          <w:highlight w:val="white"/>
          <w:lang w:val="en-GB"/>
        </w:rPr>
        <w:t>effectiveTime</w:t>
      </w:r>
      <w:proofErr w:type="spellEnd"/>
      <w:r w:rsidR="009B17BD" w:rsidRPr="4716D89F">
        <w:rPr>
          <w:rFonts w:ascii="Arial" w:hAnsi="Arial" w:cs="Arial"/>
          <w:color w:val="FF0000"/>
          <w:sz w:val="22"/>
          <w:szCs w:val="22"/>
          <w:highlight w:val="white"/>
          <w:lang w:val="en-GB"/>
        </w:rPr>
        <w:t xml:space="preserve"> value</w:t>
      </w:r>
      <w:r w:rsidR="009B17BD" w:rsidRPr="4716D89F">
        <w:rPr>
          <w:rFonts w:ascii="Arial" w:hAnsi="Arial" w:cs="Arial"/>
          <w:color w:val="0000FF"/>
          <w:sz w:val="22"/>
          <w:szCs w:val="22"/>
          <w:highlight w:val="white"/>
          <w:lang w:val="en-GB"/>
        </w:rPr>
        <w:t>="</w:t>
      </w:r>
      <w:r w:rsidR="009B17BD" w:rsidRPr="4716D89F">
        <w:rPr>
          <w:rFonts w:ascii="Arial" w:hAnsi="Arial" w:cs="Arial"/>
          <w:color w:val="000000"/>
          <w:sz w:val="22"/>
          <w:szCs w:val="22"/>
          <w:highlight w:val="white"/>
          <w:lang w:val="en-GB"/>
        </w:rPr>
        <w:t>20090424143600</w:t>
      </w:r>
      <w:r w:rsidR="009B17BD" w:rsidRPr="4716D89F">
        <w:rPr>
          <w:rFonts w:ascii="Arial" w:hAnsi="Arial" w:cs="Arial"/>
          <w:color w:val="0000FF"/>
          <w:sz w:val="22"/>
          <w:szCs w:val="22"/>
          <w:highlight w:val="white"/>
          <w:lang w:val="en-GB"/>
        </w:rPr>
        <w:t>"/&gt;</w:t>
      </w:r>
    </w:p>
    <w:p w14:paraId="62C9927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4689542A" w14:textId="77777777" w:rsidR="00F859AE"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F53791D" w14:textId="77777777" w:rsidR="0077747B" w:rsidRDefault="006A51A9">
      <w:pPr>
        <w:ind w:left="432"/>
        <w:rPr>
          <w:lang w:val="en-GB"/>
        </w:rPr>
      </w:pPr>
      <w:r>
        <w:rPr>
          <w:lang w:val="en-GB"/>
        </w:rPr>
        <w:br w:type="page"/>
      </w:r>
    </w:p>
    <w:p w14:paraId="134D86EF" w14:textId="77777777" w:rsidR="0077747B" w:rsidRDefault="0077747B">
      <w:pPr>
        <w:pStyle w:val="Otsikko1"/>
      </w:pPr>
      <w:bookmarkStart w:id="381" w:name="_Toc127960016"/>
      <w:r>
        <w:t>Lääkemääräyksen lukituksen purku</w:t>
      </w:r>
      <w:bookmarkEnd w:id="381"/>
    </w:p>
    <w:p w14:paraId="128D8394" w14:textId="77777777" w:rsidR="0077747B" w:rsidRDefault="0077747B"/>
    <w:p w14:paraId="06A26064" w14:textId="77777777" w:rsidR="0077747B" w:rsidRDefault="0077747B">
      <w:pPr>
        <w:pStyle w:val="Otsikko2"/>
      </w:pPr>
      <w:bookmarkStart w:id="382" w:name="_Toc127960017"/>
      <w:r>
        <w:t>Yleisrakenne</w:t>
      </w:r>
      <w:bookmarkEnd w:id="382"/>
    </w:p>
    <w:p w14:paraId="20AA1994" w14:textId="77777777" w:rsidR="0077747B" w:rsidRDefault="0077747B"/>
    <w:p w14:paraId="6DDC8560" w14:textId="77777777" w:rsidR="0077747B" w:rsidRDefault="0077747B">
      <w:r>
        <w:t xml:space="preserve">Lääkemääräyksen lukituksen purku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lukitussanoma. </w:t>
      </w:r>
    </w:p>
    <w:p w14:paraId="22DD2AF5" w14:textId="77777777" w:rsidR="006C0CB5" w:rsidRDefault="006C0CB5"/>
    <w:p w14:paraId="32BD98A0" w14:textId="77777777" w:rsidR="0077747B" w:rsidRDefault="0077747B">
      <w:r>
        <w:t>Potilaskertomusrakenne on samanlainen kuin varsinaiselle lääkemääräyssanomalle. Aika, paikka ja tekijä kuvaavat nyt kuitenkin lukituksen purkutapahtumaa.</w:t>
      </w:r>
    </w:p>
    <w:p w14:paraId="1A113FBF" w14:textId="77777777" w:rsidR="0077747B" w:rsidRDefault="0077747B"/>
    <w:p w14:paraId="3F3470BA"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6759AD3B" w14:textId="77777777" w:rsidR="0077747B" w:rsidRDefault="0077747B"/>
    <w:p w14:paraId="2F54CD1D" w14:textId="77777777" w:rsidR="0077747B" w:rsidRDefault="0077747B">
      <w:pPr>
        <w:pStyle w:val="Otsikko2"/>
      </w:pPr>
      <w:bookmarkStart w:id="383" w:name="_Toc127960018"/>
      <w:r>
        <w:t>Rakenteinen muoto</w:t>
      </w:r>
      <w:bookmarkEnd w:id="383"/>
    </w:p>
    <w:p w14:paraId="3384D0F3" w14:textId="77777777" w:rsidR="0077747B" w:rsidRDefault="0077747B"/>
    <w:p w14:paraId="36B8C882" w14:textId="77777777" w:rsidR="00055618" w:rsidRDefault="0077747B" w:rsidP="00055618">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t>Act:issä</w:t>
      </w:r>
      <w:proofErr w:type="spellEnd"/>
      <w:r>
        <w:t xml:space="preserve"> ilmoitetaan lukituksen purun selitys </w:t>
      </w:r>
      <w:proofErr w:type="spellStart"/>
      <w:r>
        <w:t>text</w:t>
      </w:r>
      <w:proofErr w:type="spellEnd"/>
      <w:r>
        <w:t>-elementissä</w:t>
      </w:r>
      <w:r w:rsidR="00110053">
        <w:t xml:space="preserve"> (</w:t>
      </w:r>
      <w:proofErr w:type="spellStart"/>
      <w:r w:rsidR="00110053">
        <w:t>max</w:t>
      </w:r>
      <w:proofErr w:type="spellEnd"/>
      <w:r w:rsidR="00110053">
        <w:t xml:space="preserve"> 100 merkkiä)</w:t>
      </w:r>
      <w:r>
        <w:t xml:space="preserve">. Lukituksen purun selitys on pakollinen.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=5).</w:t>
      </w:r>
      <w:r w:rsidR="00055618">
        <w:t xml:space="preserve"> Elementissä </w:t>
      </w:r>
      <w:proofErr w:type="spellStart"/>
      <w:r w:rsidR="00055618">
        <w:t>effectiveTime</w:t>
      </w:r>
      <w:proofErr w:type="spellEnd"/>
      <w:r w:rsidR="00055618">
        <w:t xml:space="preserve"> ilmoitetaan lukituksen purun päivämäärä </w:t>
      </w:r>
      <w:proofErr w:type="spellStart"/>
      <w:r w:rsidR="00055618">
        <w:t>timestampinä</w:t>
      </w:r>
      <w:proofErr w:type="spellEnd"/>
      <w:r w:rsidR="00482EF8">
        <w:t xml:space="preserve"> sekunnin </w:t>
      </w:r>
      <w:proofErr w:type="gramStart"/>
      <w:r w:rsidR="00482EF8">
        <w:t>tarkkuudella.</w:t>
      </w:r>
      <w:r w:rsidR="00055618">
        <w:t>.</w:t>
      </w:r>
      <w:proofErr w:type="gramEnd"/>
    </w:p>
    <w:p w14:paraId="69C6BEC1" w14:textId="77777777" w:rsidR="0077747B" w:rsidRDefault="0077747B"/>
    <w:p w14:paraId="46A81FD0" w14:textId="77777777" w:rsidR="00C01168" w:rsidRDefault="00C01168"/>
    <w:p w14:paraId="639AD1C6" w14:textId="77777777" w:rsidR="0077747B" w:rsidRPr="004818BA" w:rsidRDefault="000D5734">
      <w:pPr>
        <w:rPr>
          <w:lang w:val="en-US"/>
        </w:rPr>
      </w:pPr>
      <w:proofErr w:type="spellStart"/>
      <w:r w:rsidRPr="004818BA">
        <w:rPr>
          <w:lang w:val="en-US"/>
        </w:rPr>
        <w:t>Esim</w:t>
      </w:r>
      <w:proofErr w:type="spellEnd"/>
      <w:r w:rsidRPr="004818BA">
        <w:rPr>
          <w:lang w:val="en-US"/>
        </w:rPr>
        <w:t>:</w:t>
      </w:r>
    </w:p>
    <w:p w14:paraId="0EC761F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C16E438" w14:textId="4E91D274" w:rsidR="0077747B" w:rsidRPr="006477F8" w:rsidRDefault="0077747B" w:rsidP="00FD10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FD109F"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2FCEF2FC" w14:textId="334D813C" w:rsidR="0077747B" w:rsidRPr="00D32773" w:rsidRDefault="0077747B" w:rsidP="00BF2C58">
      <w:pPr>
        <w:ind w:left="1418" w:hanging="681"/>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5</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Text"/>
          <w:sz w:val="22"/>
          <w:szCs w:val="22"/>
        </w:rPr>
        <w:t>1.2.246.537.5.40105.2006</w:t>
      </w:r>
      <w:r w:rsidRPr="4716D89F">
        <w:rPr>
          <w:rStyle w:val="XMLBlue"/>
          <w:sz w:val="22"/>
          <w:szCs w:val="22"/>
          <w:highlight w:val="white"/>
        </w:rPr>
        <w:t>"</w:t>
      </w:r>
      <w:r w:rsidR="00FD109F" w:rsidRPr="4716D89F">
        <w:rPr>
          <w:rStyle w:val="XMLRed"/>
          <w:sz w:val="22"/>
          <w:szCs w:val="22"/>
          <w:highlight w:val="white"/>
        </w:rPr>
        <w:t xml:space="preserve"> </w:t>
      </w:r>
      <w:proofErr w:type="spellStart"/>
      <w:r w:rsidR="00FD109F" w:rsidRPr="4716D89F">
        <w:rPr>
          <w:rStyle w:val="XMLRed"/>
          <w:sz w:val="22"/>
          <w:szCs w:val="22"/>
          <w:highlight w:val="white"/>
        </w:rPr>
        <w:t>codeSystemName</w:t>
      </w:r>
      <w:proofErr w:type="spellEnd"/>
      <w:r w:rsidR="00FD109F" w:rsidRPr="4716D89F">
        <w:rPr>
          <w:rStyle w:val="XMLBlue"/>
          <w:sz w:val="22"/>
          <w:szCs w:val="22"/>
          <w:highlight w:val="white"/>
        </w:rPr>
        <w:t>="</w:t>
      </w:r>
      <w:r w:rsidR="00FD109F" w:rsidRPr="4716D89F">
        <w:rPr>
          <w:rStyle w:val="XMLBlue"/>
          <w:color w:val="auto"/>
          <w:sz w:val="22"/>
          <w:szCs w:val="22"/>
          <w:highlight w:val="white"/>
          <w:lang w:val="nl-NL"/>
        </w:rPr>
        <w:t xml:space="preserve"> Sähköinen lääkemääräys -</w:t>
      </w:r>
      <w:r w:rsidR="00FD109F" w:rsidRPr="4716D89F">
        <w:rPr>
          <w:rStyle w:val="XMLBlue"/>
          <w:sz w:val="22"/>
          <w:szCs w:val="22"/>
          <w:highlight w:val="white"/>
          <w:lang w:val="nl-NL"/>
        </w:rPr>
        <w:t xml:space="preserve"> </w:t>
      </w:r>
      <w:r w:rsidR="00FD109F" w:rsidRPr="4716D89F">
        <w:rPr>
          <w:rStyle w:val="XMLBlack"/>
          <w:sz w:val="22"/>
          <w:szCs w:val="22"/>
          <w:highlight w:val="white"/>
        </w:rPr>
        <w:t>Reseptisanoman tyyppi</w:t>
      </w:r>
      <w:r w:rsidR="00FD109F" w:rsidRPr="4716D89F">
        <w:rPr>
          <w:rStyle w:val="XMLBlue"/>
          <w:sz w:val="22"/>
          <w:szCs w:val="22"/>
          <w:highlight w:val="white"/>
        </w:rPr>
        <w:t>"</w:t>
      </w:r>
      <w:r w:rsidR="00FD109F" w:rsidRPr="4716D89F">
        <w:rPr>
          <w:rStyle w:val="XMLRed"/>
          <w:sz w:val="22"/>
          <w:szCs w:val="22"/>
          <w:highlight w:val="white"/>
        </w:rPr>
        <w:t xml:space="preserve"> </w:t>
      </w:r>
      <w:proofErr w:type="spellStart"/>
      <w:r w:rsidR="00FD109F" w:rsidRPr="4716D89F">
        <w:rPr>
          <w:rStyle w:val="XMLRed"/>
          <w:sz w:val="22"/>
          <w:szCs w:val="22"/>
          <w:highlight w:val="white"/>
        </w:rPr>
        <w:t>displayName</w:t>
      </w:r>
      <w:proofErr w:type="spellEnd"/>
      <w:r w:rsidR="00FD109F" w:rsidRPr="4716D89F">
        <w:rPr>
          <w:rStyle w:val="XMLBlue"/>
          <w:sz w:val="22"/>
          <w:szCs w:val="22"/>
          <w:highlight w:val="white"/>
        </w:rPr>
        <w:t>="</w:t>
      </w:r>
      <w:r w:rsidR="00FD109F" w:rsidRPr="4716D89F">
        <w:rPr>
          <w:rStyle w:val="XMLBlack"/>
          <w:sz w:val="22"/>
          <w:szCs w:val="22"/>
          <w:highlight w:val="white"/>
        </w:rPr>
        <w:t xml:space="preserve">Lääkemääräyksen </w:t>
      </w:r>
      <w:r w:rsidR="00BF2C58" w:rsidRPr="4716D89F">
        <w:rPr>
          <w:rStyle w:val="XMLBlack"/>
          <w:sz w:val="22"/>
          <w:szCs w:val="22"/>
          <w:highlight w:val="white"/>
        </w:rPr>
        <w:t>lukituksen purku</w:t>
      </w:r>
      <w:r w:rsidR="00FD109F" w:rsidRPr="4716D89F">
        <w:rPr>
          <w:rStyle w:val="XMLBlue"/>
          <w:sz w:val="22"/>
          <w:szCs w:val="22"/>
          <w:highlight w:val="white"/>
        </w:rPr>
        <w:t>"/&gt;</w:t>
      </w:r>
    </w:p>
    <w:p w14:paraId="262EE61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00D32773">
        <w:rPr>
          <w:rStyle w:val="XMLBlue"/>
          <w:sz w:val="22"/>
          <w:highlight w:val="white"/>
        </w:rPr>
        <w:tab/>
      </w:r>
      <w:r w:rsidRPr="00D32773">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text</w:t>
      </w:r>
      <w:proofErr w:type="spellEnd"/>
      <w:r w:rsidRPr="4716D89F">
        <w:rPr>
          <w:rStyle w:val="XMLBlue"/>
          <w:sz w:val="22"/>
          <w:szCs w:val="22"/>
          <w:highlight w:val="white"/>
        </w:rPr>
        <w:t>&gt;</w:t>
      </w:r>
      <w:r w:rsidRPr="4716D89F">
        <w:rPr>
          <w:rStyle w:val="XMLText"/>
          <w:sz w:val="22"/>
          <w:szCs w:val="22"/>
          <w:highlight w:val="white"/>
        </w:rPr>
        <w:t>lukituksen purun selitys</w:t>
      </w:r>
      <w:r w:rsidRPr="4716D89F">
        <w:rPr>
          <w:rStyle w:val="XMLBlue"/>
          <w:sz w:val="22"/>
          <w:szCs w:val="22"/>
          <w:highlight w:val="white"/>
        </w:rPr>
        <w:t>&lt;/</w:t>
      </w:r>
      <w:proofErr w:type="spellStart"/>
      <w:r w:rsidRPr="4716D89F">
        <w:rPr>
          <w:rStyle w:val="XMLDarkRed"/>
          <w:sz w:val="22"/>
          <w:szCs w:val="22"/>
          <w:highlight w:val="white"/>
        </w:rPr>
        <w:t>text</w:t>
      </w:r>
      <w:proofErr w:type="spellEnd"/>
      <w:r w:rsidRPr="4716D89F">
        <w:rPr>
          <w:rStyle w:val="XMLBlue"/>
          <w:sz w:val="22"/>
          <w:szCs w:val="22"/>
          <w:highlight w:val="white"/>
        </w:rPr>
        <w:t>&gt;</w:t>
      </w:r>
    </w:p>
    <w:p w14:paraId="30001145" w14:textId="77777777" w:rsidR="00F75ECC" w:rsidRPr="006477F8" w:rsidRDefault="00F75E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Fonts w:ascii="Arial" w:hAnsi="Arial" w:cs="Arial"/>
          <w:color w:val="0000FF"/>
          <w:sz w:val="22"/>
          <w:highlight w:val="white"/>
        </w:rPr>
        <w:tab/>
      </w:r>
      <w:r w:rsidRPr="006477F8">
        <w:rPr>
          <w:rFonts w:ascii="Arial" w:hAnsi="Arial" w:cs="Arial"/>
          <w:color w:val="0000FF"/>
          <w:sz w:val="22"/>
          <w:highlight w:val="white"/>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effectiveTime</w:t>
      </w:r>
      <w:proofErr w:type="spellEnd"/>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20090424143600</w:t>
      </w:r>
      <w:r w:rsidRPr="4716D89F">
        <w:rPr>
          <w:rFonts w:ascii="Arial" w:hAnsi="Arial" w:cs="Arial"/>
          <w:color w:val="0000FF"/>
          <w:sz w:val="22"/>
          <w:szCs w:val="22"/>
          <w:highlight w:val="white"/>
          <w:lang w:val="en-GB"/>
        </w:rPr>
        <w:t>"/&gt;</w:t>
      </w:r>
    </w:p>
    <w:p w14:paraId="1FAD9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r w:rsidRPr="4716D89F">
        <w:rPr>
          <w:rStyle w:val="XMLDarkRed"/>
          <w:sz w:val="22"/>
          <w:szCs w:val="22"/>
          <w:highlight w:val="white"/>
        </w:rPr>
        <w:t>act</w:t>
      </w:r>
      <w:r w:rsidRPr="4716D89F">
        <w:rPr>
          <w:rStyle w:val="XMLBlue"/>
          <w:sz w:val="22"/>
          <w:szCs w:val="22"/>
          <w:highlight w:val="white"/>
        </w:rPr>
        <w:t>&gt;</w:t>
      </w:r>
    </w:p>
    <w:p w14:paraId="1F25E71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entry</w:t>
      </w:r>
      <w:proofErr w:type="spellEnd"/>
      <w:r w:rsidRPr="4716D89F">
        <w:rPr>
          <w:rStyle w:val="XMLBlue"/>
          <w:sz w:val="22"/>
          <w:szCs w:val="22"/>
          <w:highlight w:val="white"/>
        </w:rPr>
        <w:t>&gt;</w:t>
      </w:r>
    </w:p>
    <w:p w14:paraId="64CC9488" w14:textId="77777777" w:rsidR="0077747B" w:rsidRDefault="0077747B"/>
    <w:p w14:paraId="317E1CA2" w14:textId="77777777" w:rsidR="0077747B" w:rsidRDefault="0077747B">
      <w:pPr>
        <w:ind w:left="432"/>
      </w:pPr>
    </w:p>
    <w:p w14:paraId="029F7121" w14:textId="77777777" w:rsidR="0077747B" w:rsidRDefault="006A51A9">
      <w:pPr>
        <w:ind w:left="432"/>
      </w:pPr>
      <w:r>
        <w:br w:type="page"/>
      </w:r>
    </w:p>
    <w:p w14:paraId="6E16BBE7" w14:textId="77777777" w:rsidR="0077747B" w:rsidRDefault="0077747B">
      <w:pPr>
        <w:pStyle w:val="Otsikko1"/>
      </w:pPr>
      <w:bookmarkStart w:id="384" w:name="_Toc127960019"/>
      <w:r>
        <w:t>Lääkemääräyksen varaus</w:t>
      </w:r>
      <w:bookmarkEnd w:id="384"/>
    </w:p>
    <w:p w14:paraId="3D7BC8D1" w14:textId="77777777" w:rsidR="0077747B" w:rsidRDefault="0077747B"/>
    <w:p w14:paraId="41000C1A" w14:textId="77777777" w:rsidR="0077747B" w:rsidRDefault="0077747B">
      <w:r>
        <w:t xml:space="preserve">Lääkemääräyksen varaus tehdään samoilla rakenteilla ja periaatteilla kuin lääkemääräyksen lukituskin, joten rakennetta ei tässä toisteta.  </w:t>
      </w:r>
      <w:proofErr w:type="spellStart"/>
      <w:r>
        <w:t>Actin</w:t>
      </w:r>
      <w:proofErr w:type="spellEnd"/>
      <w:r>
        <w:t xml:space="preserve"> </w:t>
      </w:r>
      <w:proofErr w:type="spellStart"/>
      <w:r>
        <w:t>text</w:t>
      </w:r>
      <w:proofErr w:type="spellEnd"/>
      <w:r>
        <w:t>-elementissä on nyt varauksen syy</w:t>
      </w:r>
      <w:r w:rsidR="008C1A0D">
        <w:t xml:space="preserve"> (</w:t>
      </w:r>
      <w:proofErr w:type="spellStart"/>
      <w:r w:rsidR="008C1A0D">
        <w:t>max</w:t>
      </w:r>
      <w:proofErr w:type="spellEnd"/>
      <w:r w:rsidR="008C1A0D">
        <w:t xml:space="preserve"> 100 merkkiä)</w:t>
      </w:r>
      <w:r>
        <w:t xml:space="preserve">. </w:t>
      </w:r>
      <w:proofErr w:type="spellStart"/>
      <w:r>
        <w:t>Actin</w:t>
      </w:r>
      <w:proofErr w:type="spellEnd"/>
      <w:r>
        <w:t xml:space="preserve"> </w:t>
      </w:r>
      <w:proofErr w:type="spellStart"/>
      <w:r>
        <w:t>code</w:t>
      </w:r>
      <w:proofErr w:type="spellEnd"/>
      <w:r>
        <w:t xml:space="preserve"> on nyt 6. </w:t>
      </w:r>
      <w:proofErr w:type="gramStart"/>
      <w:r>
        <w:t>Varauksen  päivämäärää</w:t>
      </w:r>
      <w:proofErr w:type="gramEnd"/>
      <w:r>
        <w:t xml:space="preserve"> ilmoitetaan </w:t>
      </w:r>
      <w:proofErr w:type="spellStart"/>
      <w:r>
        <w:t>effectiveTimella</w:t>
      </w:r>
      <w:proofErr w:type="spellEnd"/>
      <w:r>
        <w:t>. Toimitusvarausta ei tehdä tällä sanomalla, vaan kyselysanoman avulla (reseptin nouto).</w:t>
      </w:r>
    </w:p>
    <w:p w14:paraId="68DA1D28" w14:textId="77777777" w:rsidR="0077747B" w:rsidRDefault="0077747B"/>
    <w:p w14:paraId="415E574A" w14:textId="77777777" w:rsidR="00991CB3" w:rsidRDefault="00991CB3"/>
    <w:p w14:paraId="00A2FF9A" w14:textId="77777777" w:rsidR="0077747B" w:rsidRDefault="0077747B">
      <w:pPr>
        <w:pStyle w:val="Otsikko1"/>
      </w:pPr>
      <w:bookmarkStart w:id="385" w:name="_Toc127960020"/>
      <w:r>
        <w:t>Lääkemääräyksen varauksen purku</w:t>
      </w:r>
      <w:bookmarkEnd w:id="385"/>
    </w:p>
    <w:p w14:paraId="5BAF87A5" w14:textId="77777777" w:rsidR="0077747B" w:rsidRDefault="0077747B"/>
    <w:p w14:paraId="5DB8EEE0" w14:textId="77777777" w:rsidR="00842B2C" w:rsidRDefault="00842B2C"/>
    <w:p w14:paraId="5A3A98DB" w14:textId="77777777" w:rsidR="0077747B" w:rsidRDefault="0077747B">
      <w:r>
        <w:t xml:space="preserve">Lääkemääräyksen varauksen purku tehdään samoilla rakenteilla ja periaatteilla kuin lääkemääräyksen lukituksen purkukin, joten rakennetta ei tässä toisteta. Tässä sanomassa ei käytetä </w:t>
      </w:r>
      <w:proofErr w:type="spellStart"/>
      <w:r>
        <w:t>actin</w:t>
      </w:r>
      <w:proofErr w:type="spellEnd"/>
      <w:r>
        <w:t xml:space="preserve"> </w:t>
      </w:r>
      <w:proofErr w:type="spellStart"/>
      <w:r>
        <w:t>text</w:t>
      </w:r>
      <w:proofErr w:type="spellEnd"/>
      <w:r>
        <w:t xml:space="preserve">-elementtiä. </w:t>
      </w:r>
      <w:proofErr w:type="spellStart"/>
      <w:r>
        <w:t>Actin</w:t>
      </w:r>
      <w:proofErr w:type="spellEnd"/>
      <w:r>
        <w:t xml:space="preserve"> </w:t>
      </w:r>
      <w:proofErr w:type="spellStart"/>
      <w:r>
        <w:t>code</w:t>
      </w:r>
      <w:proofErr w:type="spellEnd"/>
      <w:r>
        <w:t xml:space="preserve"> on nyt 7. </w:t>
      </w:r>
    </w:p>
    <w:p w14:paraId="45EA395F" w14:textId="77777777" w:rsidR="00991CB3" w:rsidRDefault="00991CB3"/>
    <w:p w14:paraId="5EF19763" w14:textId="3F63AB0C" w:rsidR="00842B2C" w:rsidRDefault="00842B2C"/>
    <w:p w14:paraId="1735816C" w14:textId="77777777" w:rsidR="0077747B" w:rsidRDefault="0077747B">
      <w:pPr>
        <w:pStyle w:val="Otsikko1"/>
      </w:pPr>
      <w:bookmarkStart w:id="386" w:name="_Toc127960021"/>
      <w:r>
        <w:t>Lääkemääräyksen uusimispyyntö</w:t>
      </w:r>
      <w:bookmarkEnd w:id="386"/>
    </w:p>
    <w:p w14:paraId="2F8150A1" w14:textId="77777777" w:rsidR="0077747B" w:rsidRDefault="0077747B"/>
    <w:p w14:paraId="209F8F5B" w14:textId="77777777" w:rsidR="0077747B" w:rsidRDefault="0077747B">
      <w:pPr>
        <w:pStyle w:val="Otsikko2"/>
      </w:pPr>
      <w:bookmarkStart w:id="387" w:name="_Toc127960022"/>
      <w:r>
        <w:t>Yleisrakenne</w:t>
      </w:r>
      <w:bookmarkEnd w:id="387"/>
    </w:p>
    <w:p w14:paraId="00B9CDC5" w14:textId="77777777" w:rsidR="0077747B" w:rsidRDefault="0077747B"/>
    <w:p w14:paraId="54023081" w14:textId="77777777" w:rsidR="0077747B" w:rsidRDefault="0077747B">
      <w:r>
        <w:t xml:space="preserve">Lääkemääräyksen uusimispyyntö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uusimispyyntö. </w:t>
      </w:r>
    </w:p>
    <w:p w14:paraId="3A7ED136" w14:textId="77777777" w:rsidR="005440FE" w:rsidRDefault="005440FE"/>
    <w:p w14:paraId="1C13098E" w14:textId="77777777" w:rsidR="0077747B" w:rsidRDefault="0077747B">
      <w:r>
        <w:t>Potilaskertomusrakenne on samanlainen kuin muillekin sanomille. Aika, paikka ja tekijä kuvaavat nyt kuitenkin uusimispyyntöä.</w:t>
      </w:r>
    </w:p>
    <w:p w14:paraId="5736A2B6" w14:textId="77777777" w:rsidR="0077747B" w:rsidRDefault="0077747B"/>
    <w:p w14:paraId="5C5F6D62"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w:t>
      </w:r>
      <w:proofErr w:type="gramStart"/>
      <w:r>
        <w:t>uusimispyyntöä  ei</w:t>
      </w:r>
      <w:proofErr w:type="gramEnd"/>
      <w:r>
        <w:t xml:space="preserve">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3E5755E4" w14:textId="77777777" w:rsidR="0077747B" w:rsidRDefault="0077747B"/>
    <w:p w14:paraId="70DB2697" w14:textId="77777777" w:rsidR="0077747B" w:rsidRDefault="0077747B">
      <w:pPr>
        <w:pStyle w:val="Otsikko2"/>
      </w:pPr>
      <w:bookmarkStart w:id="388" w:name="_Toc127960023"/>
      <w:r>
        <w:t>Rakenteinen muoto</w:t>
      </w:r>
      <w:bookmarkEnd w:id="388"/>
    </w:p>
    <w:p w14:paraId="3BB5BB55" w14:textId="77777777" w:rsidR="0077747B" w:rsidRDefault="0077747B"/>
    <w:p w14:paraId="48A61668"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w:t>
      </w:r>
      <w:proofErr w:type="spellStart"/>
      <w:r>
        <w:t>entry</w:t>
      </w:r>
      <w:proofErr w:type="spellEnd"/>
      <w:r>
        <w:t xml:space="preserve">: act, johon on liitetty pääosa uusimispyynnön tiedoista.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attribuutissa (</w:t>
      </w:r>
      <w:proofErr w:type="spellStart"/>
      <w:r>
        <w:t>code</w:t>
      </w:r>
      <w:proofErr w:type="spellEnd"/>
      <w:r>
        <w:t>=8).</w:t>
      </w:r>
    </w:p>
    <w:p w14:paraId="4E2EEF45" w14:textId="77777777" w:rsidR="0077747B" w:rsidRDefault="0077747B"/>
    <w:p w14:paraId="03B743D7" w14:textId="77777777" w:rsidR="0077747B" w:rsidRDefault="0077747B">
      <w:r>
        <w:t xml:space="preserve">Saman </w:t>
      </w:r>
      <w:proofErr w:type="spellStart"/>
      <w:r>
        <w:t>sectionin</w:t>
      </w:r>
      <w:proofErr w:type="spellEnd"/>
      <w:r>
        <w:t xml:space="preserve"> alla on myös </w:t>
      </w:r>
      <w:proofErr w:type="spellStart"/>
      <w:r>
        <w:t>entry</w:t>
      </w:r>
      <w:proofErr w:type="spellEnd"/>
      <w:r>
        <w:t xml:space="preserve"> </w:t>
      </w:r>
      <w:proofErr w:type="spellStart"/>
      <w:r>
        <w:t>substanceAdministration</w:t>
      </w:r>
      <w:proofErr w:type="spellEnd"/>
      <w:r>
        <w:t>, jolla ilmoitetaan valmisteen nimi, määrääjän nimi ja määräyspäivä.</w:t>
      </w:r>
    </w:p>
    <w:p w14:paraId="4DF10417" w14:textId="77777777" w:rsidR="0077747B" w:rsidRDefault="0077747B"/>
    <w:p w14:paraId="6893231C" w14:textId="77777777" w:rsidR="007405FE" w:rsidRPr="008822FB" w:rsidRDefault="007405FE">
      <w:pPr>
        <w:rPr>
          <w:lang w:val="en-US"/>
        </w:rPr>
      </w:pPr>
      <w:proofErr w:type="spellStart"/>
      <w:r w:rsidRPr="008822FB">
        <w:rPr>
          <w:lang w:val="en-US"/>
        </w:rPr>
        <w:t>Esim</w:t>
      </w:r>
      <w:proofErr w:type="spellEnd"/>
      <w:r w:rsidRPr="008822FB">
        <w:rPr>
          <w:lang w:val="en-US"/>
        </w:rPr>
        <w:t>:</w:t>
      </w:r>
    </w:p>
    <w:p w14:paraId="3C94FF9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3A75ABAA" w14:textId="542AAC41" w:rsidR="0077747B" w:rsidRPr="006477F8" w:rsidRDefault="0077747B" w:rsidP="008B7C5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008B7C52"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ACT</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RQO</w:t>
      </w:r>
      <w:r w:rsidRPr="4716D89F">
        <w:rPr>
          <w:rStyle w:val="XMLBlue"/>
          <w:sz w:val="22"/>
          <w:szCs w:val="22"/>
          <w:highlight w:val="white"/>
          <w:lang w:val="en-GB"/>
        </w:rPr>
        <w:t>"&gt;</w:t>
      </w:r>
    </w:p>
    <w:p w14:paraId="5DCE02A7" w14:textId="6DA5B370" w:rsidR="0077747B" w:rsidRPr="006477F8" w:rsidRDefault="0077747B" w:rsidP="008B7C52">
      <w:pPr>
        <w:ind w:left="1276" w:hanging="681"/>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code</w:t>
      </w:r>
      <w:r w:rsidRPr="4716D89F">
        <w:rPr>
          <w:rStyle w:val="XMLRed"/>
          <w:sz w:val="22"/>
          <w:szCs w:val="22"/>
          <w:highlight w:val="white"/>
          <w:lang w:val="pt-BR"/>
        </w:rPr>
        <w:t xml:space="preserve"> code</w:t>
      </w:r>
      <w:r w:rsidRPr="4716D89F">
        <w:rPr>
          <w:rStyle w:val="XMLBlue"/>
          <w:sz w:val="22"/>
          <w:szCs w:val="22"/>
          <w:highlight w:val="white"/>
          <w:lang w:val="pt-BR"/>
        </w:rPr>
        <w:t>="</w:t>
      </w:r>
      <w:r w:rsidRPr="4716D89F">
        <w:rPr>
          <w:rStyle w:val="XMLBlack"/>
          <w:sz w:val="22"/>
          <w:szCs w:val="22"/>
          <w:highlight w:val="white"/>
          <w:lang w:val="pt-BR"/>
        </w:rPr>
        <w:t>8</w:t>
      </w:r>
      <w:r w:rsidRPr="4716D89F">
        <w:rPr>
          <w:rStyle w:val="XMLBlue"/>
          <w:sz w:val="22"/>
          <w:szCs w:val="22"/>
          <w:highlight w:val="white"/>
          <w:lang w:val="pt-BR"/>
        </w:rPr>
        <w:t>"</w:t>
      </w:r>
      <w:r w:rsidRPr="4716D89F">
        <w:rPr>
          <w:rStyle w:val="XMLRed"/>
          <w:sz w:val="22"/>
          <w:szCs w:val="22"/>
          <w:highlight w:val="white"/>
          <w:lang w:val="pt-BR"/>
        </w:rPr>
        <w:t xml:space="preserve"> codeSystem</w:t>
      </w:r>
      <w:r w:rsidRPr="4716D89F">
        <w:rPr>
          <w:rStyle w:val="XMLBlue"/>
          <w:sz w:val="22"/>
          <w:szCs w:val="22"/>
          <w:highlight w:val="white"/>
          <w:lang w:val="pt-BR"/>
        </w:rPr>
        <w:t>="</w:t>
      </w:r>
      <w:r w:rsidRPr="4716D89F">
        <w:rPr>
          <w:rStyle w:val="XMLText"/>
          <w:sz w:val="22"/>
          <w:szCs w:val="22"/>
          <w:lang w:val="pt-BR"/>
        </w:rPr>
        <w:t>1.2.246.537.5.40105.2006</w:t>
      </w:r>
      <w:r w:rsidRPr="4716D89F">
        <w:rPr>
          <w:rStyle w:val="XMLBlue"/>
          <w:sz w:val="22"/>
          <w:szCs w:val="22"/>
          <w:highlight w:val="white"/>
          <w:lang w:val="pt-BR"/>
        </w:rPr>
        <w:t>"</w:t>
      </w:r>
      <w:r w:rsidR="008B7C52" w:rsidRPr="4716D89F">
        <w:rPr>
          <w:rStyle w:val="XMLRed"/>
          <w:sz w:val="22"/>
          <w:szCs w:val="22"/>
          <w:highlight w:val="white"/>
          <w:lang w:val="en-GB"/>
        </w:rPr>
        <w:t xml:space="preserve"> </w:t>
      </w:r>
      <w:proofErr w:type="spellStart"/>
      <w:r w:rsidR="008B7C52" w:rsidRPr="4716D89F">
        <w:rPr>
          <w:rStyle w:val="XMLRed"/>
          <w:sz w:val="22"/>
          <w:szCs w:val="22"/>
          <w:highlight w:val="white"/>
          <w:lang w:val="en-GB"/>
        </w:rPr>
        <w:t>codeSystemName</w:t>
      </w:r>
      <w:proofErr w:type="spellEnd"/>
      <w:r w:rsidR="008B7C52" w:rsidRPr="4716D89F">
        <w:rPr>
          <w:rStyle w:val="XMLBlue"/>
          <w:sz w:val="22"/>
          <w:szCs w:val="22"/>
          <w:highlight w:val="white"/>
          <w:lang w:val="en-GB"/>
        </w:rPr>
        <w:t>="</w:t>
      </w:r>
      <w:r w:rsidR="008B7C52" w:rsidRPr="4716D89F">
        <w:rPr>
          <w:rStyle w:val="XMLBlue"/>
          <w:color w:val="auto"/>
          <w:sz w:val="22"/>
          <w:szCs w:val="22"/>
          <w:highlight w:val="white"/>
          <w:lang w:val="nl-NL"/>
        </w:rPr>
        <w:t xml:space="preserve"> Sähköinen lääkemääräys -</w:t>
      </w:r>
      <w:r w:rsidR="008B7C52" w:rsidRPr="4716D89F">
        <w:rPr>
          <w:rStyle w:val="XMLBlue"/>
          <w:sz w:val="22"/>
          <w:szCs w:val="22"/>
          <w:highlight w:val="white"/>
          <w:lang w:val="nl-NL"/>
        </w:rPr>
        <w:t xml:space="preserve"> </w:t>
      </w:r>
      <w:proofErr w:type="spellStart"/>
      <w:r w:rsidR="008B7C52" w:rsidRPr="4716D89F">
        <w:rPr>
          <w:rStyle w:val="XMLBlack"/>
          <w:sz w:val="22"/>
          <w:szCs w:val="22"/>
          <w:highlight w:val="white"/>
          <w:lang w:val="en-GB"/>
        </w:rPr>
        <w:t>Reseptisanoman</w:t>
      </w:r>
      <w:proofErr w:type="spellEnd"/>
      <w:r w:rsidR="008B7C52" w:rsidRPr="4716D89F">
        <w:rPr>
          <w:rStyle w:val="XMLBlack"/>
          <w:sz w:val="22"/>
          <w:szCs w:val="22"/>
          <w:highlight w:val="white"/>
          <w:lang w:val="en-GB"/>
        </w:rPr>
        <w:t xml:space="preserve"> </w:t>
      </w:r>
      <w:proofErr w:type="spellStart"/>
      <w:r w:rsidR="008B7C52" w:rsidRPr="4716D89F">
        <w:rPr>
          <w:rStyle w:val="XMLBlack"/>
          <w:sz w:val="22"/>
          <w:szCs w:val="22"/>
          <w:highlight w:val="white"/>
          <w:lang w:val="en-GB"/>
        </w:rPr>
        <w:t>tyyppi</w:t>
      </w:r>
      <w:proofErr w:type="spellEnd"/>
      <w:r w:rsidR="008B7C52" w:rsidRPr="4716D89F">
        <w:rPr>
          <w:rStyle w:val="XMLBlue"/>
          <w:sz w:val="22"/>
          <w:szCs w:val="22"/>
          <w:highlight w:val="white"/>
          <w:lang w:val="en-GB"/>
        </w:rPr>
        <w:t>"</w:t>
      </w:r>
      <w:r w:rsidR="008B7C52" w:rsidRPr="4716D89F">
        <w:rPr>
          <w:rStyle w:val="XMLRed"/>
          <w:sz w:val="22"/>
          <w:szCs w:val="22"/>
          <w:highlight w:val="white"/>
          <w:lang w:val="en-GB"/>
        </w:rPr>
        <w:t xml:space="preserve"> </w:t>
      </w:r>
      <w:proofErr w:type="spellStart"/>
      <w:r w:rsidR="008B7C52" w:rsidRPr="4716D89F">
        <w:rPr>
          <w:rStyle w:val="XMLRed"/>
          <w:sz w:val="22"/>
          <w:szCs w:val="22"/>
          <w:highlight w:val="white"/>
          <w:lang w:val="en-GB"/>
        </w:rPr>
        <w:t>displayName</w:t>
      </w:r>
      <w:proofErr w:type="spellEnd"/>
      <w:r w:rsidR="008B7C52" w:rsidRPr="4716D89F">
        <w:rPr>
          <w:rStyle w:val="XMLBlue"/>
          <w:sz w:val="22"/>
          <w:szCs w:val="22"/>
          <w:highlight w:val="white"/>
          <w:lang w:val="en-GB"/>
        </w:rPr>
        <w:t>="</w:t>
      </w:r>
      <w:proofErr w:type="spellStart"/>
      <w:r w:rsidR="008B7C52" w:rsidRPr="4716D89F">
        <w:rPr>
          <w:rStyle w:val="XMLBlack"/>
          <w:sz w:val="22"/>
          <w:szCs w:val="22"/>
          <w:highlight w:val="white"/>
          <w:lang w:val="en-GB"/>
        </w:rPr>
        <w:t>Uusimispyyntö</w:t>
      </w:r>
      <w:proofErr w:type="spellEnd"/>
      <w:r w:rsidR="008B7C52" w:rsidRPr="4716D89F">
        <w:rPr>
          <w:rStyle w:val="XMLBlue"/>
          <w:sz w:val="22"/>
          <w:szCs w:val="22"/>
          <w:highlight w:val="white"/>
          <w:lang w:val="en-US"/>
        </w:rPr>
        <w:t>"/&gt;</w:t>
      </w:r>
    </w:p>
    <w:p w14:paraId="223C7A7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subject</w:t>
      </w:r>
      <w:r w:rsidRPr="4716D89F">
        <w:rPr>
          <w:rStyle w:val="XMLBlue"/>
          <w:sz w:val="22"/>
          <w:szCs w:val="22"/>
          <w:highlight w:val="white"/>
          <w:lang w:val="pt-BR"/>
        </w:rPr>
        <w:t>/&gt;</w:t>
      </w:r>
    </w:p>
    <w:p w14:paraId="0E24625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participant</w:t>
      </w:r>
      <w:r w:rsidRPr="4716D89F">
        <w:rPr>
          <w:rStyle w:val="XMLBlue"/>
          <w:sz w:val="22"/>
          <w:szCs w:val="22"/>
          <w:highlight w:val="white"/>
          <w:lang w:val="pt-BR"/>
        </w:rPr>
        <w:t>/&gt;</w:t>
      </w:r>
    </w:p>
    <w:p w14:paraId="305AFB4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pt-BR"/>
        </w:rPr>
        <w:tab/>
      </w:r>
      <w:r w:rsidRPr="006477F8">
        <w:rPr>
          <w:rStyle w:val="XMLBlue"/>
          <w:sz w:val="22"/>
          <w:highlight w:val="white"/>
          <w:lang w:val="pt-BR"/>
        </w:rPr>
        <w:tab/>
      </w: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Pr="4716D89F">
        <w:rPr>
          <w:rStyle w:val="XMLBlue"/>
          <w:sz w:val="22"/>
          <w:szCs w:val="22"/>
          <w:highlight w:val="white"/>
          <w:lang w:val="en-GB"/>
        </w:rPr>
        <w:t>/&gt;</w:t>
      </w:r>
    </w:p>
    <w:p w14:paraId="76FCFF1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E5DF5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5BF37D55" w14:textId="77777777" w:rsidR="0077747B" w:rsidRDefault="0077747B">
      <w:pPr>
        <w:rPr>
          <w:lang w:val="en-GB"/>
        </w:rPr>
      </w:pPr>
    </w:p>
    <w:p w14:paraId="0260D120" w14:textId="77777777" w:rsidR="00C12BDB" w:rsidRDefault="00C12BDB">
      <w:pPr>
        <w:rPr>
          <w:lang w:val="en-GB"/>
        </w:rPr>
      </w:pPr>
    </w:p>
    <w:p w14:paraId="50DD5B98" w14:textId="77777777" w:rsidR="0077747B" w:rsidRDefault="0077747B" w:rsidP="00BC5FA4">
      <w:pPr>
        <w:pStyle w:val="Otsikko3"/>
      </w:pPr>
      <w:bookmarkStart w:id="389" w:name="_Toc127960024"/>
      <w:r>
        <w:t>Potilaan tiedot</w:t>
      </w:r>
      <w:bookmarkEnd w:id="389"/>
    </w:p>
    <w:p w14:paraId="0EF964A7" w14:textId="77777777" w:rsidR="0077747B" w:rsidRDefault="0077747B" w:rsidP="00DB11F6">
      <w:pPr>
        <w:keepNext/>
      </w:pPr>
    </w:p>
    <w:p w14:paraId="007EC0A4" w14:textId="77777777" w:rsidR="009D0794" w:rsidRDefault="0077747B">
      <w:r>
        <w:t xml:space="preserve">Potilaan tiedot ovat periaatteessa </w:t>
      </w:r>
      <w:proofErr w:type="spellStart"/>
      <w:r>
        <w:t>headerissa</w:t>
      </w:r>
      <w:proofErr w:type="spellEnd"/>
      <w:r>
        <w:t xml:space="preserve">.  Tässä potilaan tiedot sijoitetaan </w:t>
      </w:r>
      <w:proofErr w:type="spellStart"/>
      <w:r>
        <w:t>actin</w:t>
      </w:r>
      <w:proofErr w:type="spellEnd"/>
      <w:r>
        <w:t xml:space="preserve"> </w:t>
      </w:r>
      <w:proofErr w:type="spellStart"/>
      <w:r>
        <w:t>subject</w:t>
      </w:r>
      <w:proofErr w:type="spellEnd"/>
      <w:r>
        <w:t xml:space="preserve"> </w:t>
      </w:r>
      <w:proofErr w:type="spellStart"/>
      <w:r>
        <w:t>participationiin</w:t>
      </w:r>
      <w:proofErr w:type="spellEnd"/>
      <w:r>
        <w:t xml:space="preserve">.  </w:t>
      </w:r>
      <w:proofErr w:type="spellStart"/>
      <w:r>
        <w:t>RelatedSubject</w:t>
      </w:r>
      <w:proofErr w:type="spellEnd"/>
      <w:r>
        <w:t>-</w:t>
      </w:r>
      <w:proofErr w:type="gramStart"/>
      <w:r>
        <w:t>luokan  avulla</w:t>
      </w:r>
      <w:proofErr w:type="gramEnd"/>
      <w:r>
        <w:t xml:space="preserve"> ilmoitetaan puhelinnumero reseptin uusimistietoa varten. </w:t>
      </w:r>
      <w:r w:rsidR="008C72E3" w:rsidRPr="008C72E3">
        <w:t>Uusimispyynnön käsittelyn tulos (hyväksytty/hylätty) lähetetään potilaalle tekstiviestillä Reseptikeskuksesta, mikäli potilas on uusimispyyntöä jättäessään itse valinnut tekstiviestillä ilmoittamisen ja antanut sitä varten matkapuhelinnumeronsa.</w:t>
      </w:r>
      <w:r>
        <w:t xml:space="preserve"> </w:t>
      </w:r>
    </w:p>
    <w:p w14:paraId="7F0E06BF" w14:textId="77777777" w:rsidR="009D0794" w:rsidRDefault="009D0794"/>
    <w:p w14:paraId="1E6C1959" w14:textId="77777777" w:rsidR="0077747B" w:rsidRDefault="0077747B">
      <w:proofErr w:type="spellStart"/>
      <w:r>
        <w:t>Subject-entityn</w:t>
      </w:r>
      <w:proofErr w:type="spellEnd"/>
      <w:r>
        <w:t xml:space="preserve"> </w:t>
      </w:r>
      <w:proofErr w:type="spellStart"/>
      <w:r>
        <w:t>name</w:t>
      </w:r>
      <w:proofErr w:type="spellEnd"/>
      <w:r>
        <w:t xml:space="preserve">-elementissä ilmoitetaan potilaan nimi, etunimi </w:t>
      </w:r>
      <w:proofErr w:type="spellStart"/>
      <w:r>
        <w:t>max</w:t>
      </w:r>
      <w:proofErr w:type="spellEnd"/>
      <w:r>
        <w:t xml:space="preserve"> 100 merkkiä </w:t>
      </w:r>
      <w:proofErr w:type="gramStart"/>
      <w:r>
        <w:t>ja  sukunimi</w:t>
      </w:r>
      <w:proofErr w:type="gramEnd"/>
      <w:r>
        <w:t xml:space="preserve"> </w:t>
      </w:r>
      <w:proofErr w:type="spellStart"/>
      <w:r>
        <w:t>max</w:t>
      </w:r>
      <w:proofErr w:type="spellEnd"/>
      <w:r>
        <w:t xml:space="preserve"> 100 merkkiä.</w:t>
      </w:r>
      <w:r w:rsidR="009D0794">
        <w:t xml:space="preserve"> </w:t>
      </w:r>
      <w:r>
        <w:t>Pot</w:t>
      </w:r>
      <w:r w:rsidR="009D0794">
        <w:t xml:space="preserve">ilaan nimen tietotyyppi on PN. </w:t>
      </w:r>
    </w:p>
    <w:p w14:paraId="345AB5A2" w14:textId="77777777" w:rsidR="0077747B" w:rsidRDefault="0077747B">
      <w:r>
        <w:t xml:space="preserve">Potilaan nimi ilmoitetaan rakenteisessa muodossa käyttäen pelkästään elementtejä </w:t>
      </w:r>
      <w:proofErr w:type="spellStart"/>
      <w:r>
        <w:t>given</w:t>
      </w:r>
      <w:proofErr w:type="spellEnd"/>
      <w:r>
        <w:t xml:space="preserve"> ja </w:t>
      </w:r>
      <w:proofErr w:type="spellStart"/>
      <w:r>
        <w:t>family</w:t>
      </w:r>
      <w:proofErr w:type="spellEnd"/>
      <w:r>
        <w:t>. Nimen esittämistapa on tarkemmin selitetty HL7-yhdistyksen tietotyyppioppaassa.</w:t>
      </w:r>
    </w:p>
    <w:p w14:paraId="71C2C511" w14:textId="77777777" w:rsidR="009D0794" w:rsidRDefault="009D0794"/>
    <w:p w14:paraId="2E9D409F" w14:textId="77777777" w:rsidR="001671D8" w:rsidRDefault="009D0794">
      <w:r>
        <w:t>Puhelinnumero ilmoitetaan telecom-elementin toistumalla, jonka tietotyyppi on TEL (ks. tietotyyppiopas). M</w:t>
      </w:r>
      <w:r w:rsidR="001671D8" w:rsidRPr="003F5484">
        <w:t xml:space="preserve">atkapuhelinnumero välitetään Reseptikeskukseen telecom-elementillä, jossa </w:t>
      </w:r>
      <w:proofErr w:type="spellStart"/>
      <w:r w:rsidR="001671D8" w:rsidRPr="003F5484">
        <w:t>use</w:t>
      </w:r>
      <w:proofErr w:type="spellEnd"/>
      <w:r w:rsidR="001671D8" w:rsidRPr="003F5484">
        <w:t>-attribuutin arvona on "MC".</w:t>
      </w:r>
    </w:p>
    <w:p w14:paraId="3397EAB1" w14:textId="77777777" w:rsidR="001671D8" w:rsidRDefault="001671D8"/>
    <w:p w14:paraId="2168BF43" w14:textId="77777777" w:rsidR="0077747B" w:rsidRPr="009D0794" w:rsidRDefault="0077747B" w:rsidP="006A51A9">
      <w:pPr>
        <w:rPr>
          <w:lang w:val="en-GB"/>
        </w:rPr>
      </w:pPr>
      <w:proofErr w:type="spellStart"/>
      <w:r w:rsidRPr="009D0794">
        <w:rPr>
          <w:lang w:val="en-GB"/>
        </w:rPr>
        <w:t>Esim</w:t>
      </w:r>
      <w:proofErr w:type="spellEnd"/>
      <w:r w:rsidRPr="009D0794">
        <w:rPr>
          <w:lang w:val="en-GB"/>
        </w:rPr>
        <w:t>.:</w:t>
      </w:r>
    </w:p>
    <w:p w14:paraId="21D88292"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&lt;</w:t>
      </w:r>
      <w:r w:rsidRPr="006477F8">
        <w:rPr>
          <w:rStyle w:val="XMLDarkRed"/>
          <w:sz w:val="22"/>
          <w:lang w:val="en-GB"/>
        </w:rPr>
        <w:t>subject</w:t>
      </w:r>
      <w:r w:rsidRPr="006477F8">
        <w:rPr>
          <w:rStyle w:val="XMLRed"/>
          <w:sz w:val="22"/>
          <w:lang w:val="en-GB"/>
        </w:rPr>
        <w:t xml:space="preserve"> </w:t>
      </w:r>
      <w:proofErr w:type="spellStart"/>
      <w:r w:rsidRPr="006477F8">
        <w:rPr>
          <w:rStyle w:val="XMLRed"/>
          <w:sz w:val="22"/>
          <w:lang w:val="en-GB"/>
        </w:rPr>
        <w:t>typeCode</w:t>
      </w:r>
      <w:proofErr w:type="spellEnd"/>
      <w:r w:rsidRPr="006477F8">
        <w:rPr>
          <w:rStyle w:val="XMLBlue"/>
          <w:sz w:val="22"/>
          <w:lang w:val="en-GB"/>
        </w:rPr>
        <w:t>="</w:t>
      </w:r>
      <w:r w:rsidRPr="006477F8">
        <w:rPr>
          <w:rStyle w:val="XMLBlack"/>
          <w:sz w:val="22"/>
          <w:lang w:val="en-GB"/>
        </w:rPr>
        <w:t>SBJ</w:t>
      </w:r>
      <w:r w:rsidRPr="006477F8">
        <w:rPr>
          <w:rStyle w:val="XMLBlue"/>
          <w:sz w:val="22"/>
          <w:lang w:val="en-GB"/>
        </w:rPr>
        <w:t>"&gt;</w:t>
      </w:r>
    </w:p>
    <w:p w14:paraId="0BA346D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PAT</w:t>
      </w:r>
      <w:r w:rsidRPr="006477F8">
        <w:rPr>
          <w:rStyle w:val="XMLBlue"/>
          <w:sz w:val="22"/>
          <w:lang w:val="en-GB"/>
        </w:rPr>
        <w:t>"&gt;</w:t>
      </w:r>
    </w:p>
    <w:p w14:paraId="02A8B636" w14:textId="77777777" w:rsidR="00CB5647" w:rsidRPr="006477F8" w:rsidRDefault="009D0794" w:rsidP="00CB5647">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w:t>
      </w:r>
      <w:proofErr w:type="spellStart"/>
      <w:r w:rsidRPr="006477F8">
        <w:rPr>
          <w:rStyle w:val="XMLRed"/>
          <w:sz w:val="22"/>
          <w:lang w:val="en-GB"/>
        </w:rPr>
        <w:t>codeSystem</w:t>
      </w:r>
      <w:proofErr w:type="spellEnd"/>
      <w:r w:rsidRPr="006477F8">
        <w:rPr>
          <w:rStyle w:val="XMLBlue"/>
          <w:sz w:val="22"/>
          <w:lang w:val="en-GB"/>
        </w:rPr>
        <w:t>="</w:t>
      </w:r>
      <w:r w:rsidRPr="006477F8">
        <w:rPr>
          <w:rStyle w:val="XMLBlack"/>
          <w:sz w:val="22"/>
          <w:lang w:val="en-GB"/>
        </w:rPr>
        <w:t>1.2.246.21</w:t>
      </w:r>
      <w:r w:rsidRPr="006477F8">
        <w:rPr>
          <w:rStyle w:val="XMLBlue"/>
          <w:sz w:val="22"/>
          <w:lang w:val="en-GB"/>
        </w:rPr>
        <w:t>"/&gt;</w:t>
      </w:r>
    </w:p>
    <w:p w14:paraId="77FEF690" w14:textId="587000E7" w:rsidR="00CB5647" w:rsidRPr="006477F8" w:rsidRDefault="00CB5647" w:rsidP="009D0794">
      <w:pPr>
        <w:tabs>
          <w:tab w:val="left" w:pos="301"/>
          <w:tab w:val="left" w:pos="601"/>
          <w:tab w:val="left" w:pos="902"/>
          <w:tab w:val="left" w:pos="1202"/>
          <w:tab w:val="left" w:pos="1503"/>
        </w:tabs>
        <w:autoSpaceDE w:val="0"/>
        <w:autoSpaceDN w:val="0"/>
        <w:adjustRightInd w:val="0"/>
        <w:rPr>
          <w:rStyle w:val="XMLBlack"/>
          <w:color w:val="0000FF"/>
          <w:sz w:val="22"/>
          <w:lang w:val="en-GB"/>
        </w:rPr>
      </w:pPr>
      <w:r w:rsidRPr="006477F8">
        <w:rPr>
          <w:rFonts w:ascii="Arial" w:hAnsi="Arial"/>
          <w:color w:val="0000FF"/>
          <w:sz w:val="22"/>
          <w:lang w:val="en-GB"/>
        </w:rPr>
        <w:tab/>
      </w:r>
      <w:r w:rsidRPr="006477F8">
        <w:rPr>
          <w:rFonts w:ascii="Arial" w:hAnsi="Arial"/>
          <w:color w:val="0000FF"/>
          <w:sz w:val="22"/>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009B195A" w:rsidRPr="4716D89F">
        <w:rPr>
          <w:rFonts w:ascii="Arial" w:hAnsi="Arial" w:cs="Arial"/>
          <w:color w:val="000000"/>
          <w:sz w:val="22"/>
          <w:szCs w:val="22"/>
          <w:highlight w:val="white"/>
          <w:lang w:val="en-GB"/>
        </w:rPr>
        <w:t>MC</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proofErr w:type="spellStart"/>
      <w:proofErr w:type="gramStart"/>
      <w:r w:rsidRPr="4716D89F">
        <w:rPr>
          <w:rFonts w:ascii="Arial" w:hAnsi="Arial" w:cs="Arial"/>
          <w:color w:val="000000"/>
          <w:sz w:val="22"/>
          <w:szCs w:val="22"/>
          <w:highlight w:val="white"/>
          <w:lang w:val="en-GB"/>
        </w:rPr>
        <w:t>tel</w:t>
      </w:r>
      <w:proofErr w:type="spellEnd"/>
      <w:r w:rsidRPr="4716D89F">
        <w:rPr>
          <w:rFonts w:ascii="Arial" w:hAnsi="Arial" w:cs="Arial"/>
          <w:color w:val="000000"/>
          <w:sz w:val="22"/>
          <w:szCs w:val="22"/>
          <w:highlight w:val="white"/>
          <w:lang w:val="en-GB"/>
        </w:rPr>
        <w:t>:+</w:t>
      </w:r>
      <w:proofErr w:type="gramEnd"/>
      <w:r w:rsidRPr="4716D89F">
        <w:rPr>
          <w:rFonts w:ascii="Arial" w:hAnsi="Arial" w:cs="Arial"/>
          <w:color w:val="000000"/>
          <w:sz w:val="22"/>
          <w:szCs w:val="22"/>
          <w:highlight w:val="white"/>
          <w:lang w:val="en-GB"/>
        </w:rPr>
        <w:t>358401122334</w:t>
      </w:r>
      <w:r w:rsidRPr="4716D89F">
        <w:rPr>
          <w:rFonts w:ascii="Arial" w:hAnsi="Arial" w:cs="Arial"/>
          <w:color w:val="0000FF"/>
          <w:sz w:val="22"/>
          <w:szCs w:val="22"/>
          <w:highlight w:val="white"/>
          <w:lang w:val="en-GB"/>
        </w:rPr>
        <w:t>"/&gt;</w:t>
      </w:r>
    </w:p>
    <w:p w14:paraId="05A89BF5"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PSN</w:t>
      </w:r>
      <w:r w:rsidRPr="006477F8">
        <w:rPr>
          <w:rStyle w:val="XMLBlue"/>
          <w:sz w:val="22"/>
          <w:lang w:val="en-GB"/>
        </w:rPr>
        <w:t>"&gt;</w:t>
      </w:r>
    </w:p>
    <w:p w14:paraId="37FCE931"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D80986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488C2CA6" w14:textId="77777777" w:rsidR="009D0794" w:rsidRPr="00C745E9" w:rsidRDefault="009D0794" w:rsidP="009D0794">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proofErr w:type="spellStart"/>
      <w:r w:rsidRPr="00C745E9">
        <w:rPr>
          <w:rStyle w:val="XMLDarkRed"/>
          <w:sz w:val="22"/>
        </w:rPr>
        <w:t>given</w:t>
      </w:r>
      <w:proofErr w:type="spellEnd"/>
      <w:r w:rsidRPr="00C745E9">
        <w:rPr>
          <w:rStyle w:val="XMLBlue"/>
          <w:sz w:val="22"/>
        </w:rPr>
        <w:t>&gt;</w:t>
      </w:r>
      <w:r w:rsidRPr="00C745E9">
        <w:rPr>
          <w:rStyle w:val="XMLBlack"/>
          <w:sz w:val="22"/>
        </w:rPr>
        <w:t>Teppo</w:t>
      </w:r>
      <w:r w:rsidRPr="00C745E9">
        <w:rPr>
          <w:rStyle w:val="XMLBlue"/>
          <w:sz w:val="22"/>
        </w:rPr>
        <w:t>&lt;/</w:t>
      </w:r>
      <w:proofErr w:type="spellStart"/>
      <w:r w:rsidRPr="00C745E9">
        <w:rPr>
          <w:rStyle w:val="XMLDarkRed"/>
          <w:sz w:val="22"/>
        </w:rPr>
        <w:t>given</w:t>
      </w:r>
      <w:proofErr w:type="spellEnd"/>
      <w:r w:rsidRPr="00C745E9">
        <w:rPr>
          <w:rStyle w:val="XMLBlue"/>
          <w:sz w:val="22"/>
        </w:rPr>
        <w:t>&gt;</w:t>
      </w:r>
    </w:p>
    <w:p w14:paraId="0FC7EAC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proofErr w:type="spellStart"/>
      <w:r w:rsidRPr="006477F8">
        <w:rPr>
          <w:rStyle w:val="XMLDarkRed"/>
          <w:color w:val="999999"/>
          <w:sz w:val="22"/>
        </w:rPr>
        <w:t>qualifier</w:t>
      </w:r>
      <w:proofErr w:type="spellEnd"/>
      <w:r w:rsidRPr="006477F8">
        <w:rPr>
          <w:rStyle w:val="XMLDarkRed"/>
          <w:color w:val="999999"/>
          <w:sz w:val="22"/>
        </w:rPr>
        <w:t>=”CL” attribuutilla--&gt;</w:t>
      </w:r>
    </w:p>
    <w:p w14:paraId="71A775BE"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095539C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proofErr w:type="spellStart"/>
      <w:r w:rsidRPr="006477F8">
        <w:rPr>
          <w:rStyle w:val="XMLBlack"/>
          <w:sz w:val="22"/>
          <w:lang w:val="en-GB"/>
        </w:rPr>
        <w:t>Hulkkonen</w:t>
      </w:r>
      <w:proofErr w:type="spellEnd"/>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65AEA60F"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55C7D20"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birthTime</w:t>
      </w:r>
      <w:proofErr w:type="spellEnd"/>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750BA4F6"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51E97B19" w14:textId="77777777" w:rsidR="009D0794" w:rsidRPr="006477F8" w:rsidRDefault="009D0794" w:rsidP="009D0794">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Blue"/>
          <w:sz w:val="22"/>
          <w:lang w:val="en-GB"/>
        </w:rPr>
        <w:t>&gt;</w:t>
      </w:r>
    </w:p>
    <w:p w14:paraId="57F31B1D" w14:textId="77777777" w:rsidR="009D0794" w:rsidRPr="006477F8" w:rsidRDefault="009D0794" w:rsidP="009D0794">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r w:rsidR="006477F8" w:rsidRPr="006477F8">
        <w:rPr>
          <w:rStyle w:val="XMLBlue"/>
          <w:sz w:val="22"/>
          <w:lang w:val="en-GB"/>
        </w:rPr>
        <w:t>&gt;</w:t>
      </w:r>
    </w:p>
    <w:p w14:paraId="52A3DC3E" w14:textId="77777777" w:rsidR="0077747B" w:rsidRDefault="0077747B"/>
    <w:p w14:paraId="1D7EDD14" w14:textId="77777777" w:rsidR="0077747B" w:rsidRDefault="0077747B"/>
    <w:p w14:paraId="45DDCE24" w14:textId="77777777" w:rsidR="0077747B" w:rsidRDefault="0077747B" w:rsidP="00BC5FA4">
      <w:pPr>
        <w:pStyle w:val="Otsikko3"/>
      </w:pPr>
      <w:bookmarkStart w:id="390" w:name="_Toc127960025"/>
      <w:r>
        <w:t>Uusimispyynnön kohteena oleva organisaatio</w:t>
      </w:r>
      <w:bookmarkEnd w:id="390"/>
    </w:p>
    <w:p w14:paraId="0A23D5E8" w14:textId="77777777" w:rsidR="0077747B" w:rsidRDefault="0077747B"/>
    <w:p w14:paraId="25160A7C" w14:textId="77777777" w:rsidR="0077747B" w:rsidRDefault="0077747B">
      <w:r>
        <w:t xml:space="preserve">Uusimispyynnön kohde ilmoitetaan </w:t>
      </w:r>
      <w:proofErr w:type="spellStart"/>
      <w:r>
        <w:t>participant-participationilla</w:t>
      </w:r>
      <w:proofErr w:type="spellEnd"/>
      <w:r>
        <w:t xml:space="preserve">, </w:t>
      </w:r>
      <w:proofErr w:type="spellStart"/>
      <w:r>
        <w:t>typeCode</w:t>
      </w:r>
      <w:proofErr w:type="spellEnd"/>
      <w:r>
        <w:t>=”DIR”.</w:t>
      </w:r>
    </w:p>
    <w:p w14:paraId="78D8AD5E" w14:textId="77777777" w:rsidR="0077747B" w:rsidRDefault="0077747B">
      <w:r>
        <w:t xml:space="preserve">Organisaation yhteystiedot ilmoitetaan </w:t>
      </w:r>
      <w:proofErr w:type="spellStart"/>
      <w:r>
        <w:t>participantRole</w:t>
      </w:r>
      <w:proofErr w:type="spellEnd"/>
      <w:r>
        <w:t xml:space="preserve">-luokan elementeillä </w:t>
      </w:r>
      <w:proofErr w:type="spellStart"/>
      <w:r>
        <w:t>addr</w:t>
      </w:r>
      <w:proofErr w:type="spellEnd"/>
      <w:r>
        <w:t xml:space="preserve"> ja </w:t>
      </w:r>
      <w:proofErr w:type="spellStart"/>
      <w:r>
        <w:t>telecom</w:t>
      </w:r>
      <w:proofErr w:type="spellEnd"/>
      <w:r>
        <w:t xml:space="preserve">. </w:t>
      </w:r>
      <w:r w:rsidR="001671D8" w:rsidRPr="003F5484">
        <w:t>Organisaation puhelinnumero</w:t>
      </w:r>
      <w:r w:rsidR="001671D8">
        <w:t>a sisältävässä</w:t>
      </w:r>
      <w:r w:rsidR="001671D8" w:rsidRPr="003F5484">
        <w:t xml:space="preserve"> telecom-elementi</w:t>
      </w:r>
      <w:r w:rsidR="001671D8">
        <w:t>ss</w:t>
      </w:r>
      <w:r w:rsidR="001671D8" w:rsidRPr="003F5484">
        <w:t xml:space="preserve">ä </w:t>
      </w:r>
      <w:proofErr w:type="spellStart"/>
      <w:r w:rsidR="001671D8" w:rsidRPr="003F5484">
        <w:t>use</w:t>
      </w:r>
      <w:proofErr w:type="spellEnd"/>
      <w:r w:rsidR="001671D8" w:rsidRPr="003F5484">
        <w:t>-attribuutin arvo on "DIR" (suora numero) tai ”PUB” (vaihteen numero).</w:t>
      </w:r>
      <w:r w:rsidR="001671D8">
        <w:t xml:space="preserve"> </w:t>
      </w:r>
      <w:proofErr w:type="spellStart"/>
      <w:r>
        <w:t>PlayingEntity</w:t>
      </w:r>
      <w:proofErr w:type="spellEnd"/>
      <w:r>
        <w:t xml:space="preserve"> jätetään tyhjäksi ja organisaation OID ilmoitetaan id-elementissä ja nimi </w:t>
      </w:r>
      <w:proofErr w:type="spellStart"/>
      <w:r>
        <w:t>descr</w:t>
      </w:r>
      <w:proofErr w:type="spellEnd"/>
      <w:r>
        <w:t xml:space="preserve">-elementissä </w:t>
      </w:r>
      <w:proofErr w:type="spellStart"/>
      <w:r>
        <w:t>entityssä</w:t>
      </w:r>
      <w:proofErr w:type="spellEnd"/>
      <w:r>
        <w:t xml:space="preserve"> </w:t>
      </w:r>
      <w:proofErr w:type="spellStart"/>
      <w:r>
        <w:t>scopingEntity</w:t>
      </w:r>
      <w:proofErr w:type="spellEnd"/>
      <w:r>
        <w:t xml:space="preserve"> (</w:t>
      </w:r>
      <w:proofErr w:type="spellStart"/>
      <w:r>
        <w:t>classCode</w:t>
      </w:r>
      <w:proofErr w:type="spellEnd"/>
      <w:r>
        <w:t>=”ORG”).</w:t>
      </w:r>
    </w:p>
    <w:p w14:paraId="006BF00D" w14:textId="77777777" w:rsidR="0077747B" w:rsidRDefault="0077747B"/>
    <w:p w14:paraId="3BF684C4" w14:textId="77777777" w:rsidR="00B930E0" w:rsidRPr="00EE6BB0" w:rsidRDefault="00B930E0">
      <w:pPr>
        <w:rPr>
          <w:lang w:val="en-GB"/>
        </w:rPr>
      </w:pPr>
      <w:proofErr w:type="spellStart"/>
      <w:r w:rsidRPr="00EE6BB0">
        <w:rPr>
          <w:lang w:val="en-GB"/>
        </w:rPr>
        <w:t>Esim</w:t>
      </w:r>
      <w:proofErr w:type="spellEnd"/>
      <w:r w:rsidRPr="00EE6BB0">
        <w:rPr>
          <w:lang w:val="en-GB"/>
        </w:rPr>
        <w:t>:</w:t>
      </w:r>
    </w:p>
    <w:p w14:paraId="1FFDCAFF"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participant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typeCode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2CBC56AE"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participantRole</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ROL</w:t>
      </w:r>
      <w:r w:rsidRPr="4716D89F">
        <w:rPr>
          <w:rFonts w:ascii="Arial" w:hAnsi="Arial" w:cs="Arial"/>
          <w:color w:val="0000FF"/>
          <w:sz w:val="22"/>
          <w:szCs w:val="22"/>
          <w:highlight w:val="white"/>
          <w:lang w:val="en-GB"/>
        </w:rPr>
        <w:t>"&gt;</w:t>
      </w:r>
    </w:p>
    <w:p w14:paraId="482755C4"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addr</w:t>
      </w:r>
      <w:proofErr w:type="spellEnd"/>
      <w:r w:rsidRPr="4716D89F">
        <w:rPr>
          <w:rFonts w:ascii="Arial" w:hAnsi="Arial" w:cs="Arial"/>
          <w:color w:val="0000FF"/>
          <w:sz w:val="22"/>
          <w:szCs w:val="22"/>
          <w:highlight w:val="white"/>
          <w:lang w:val="en-GB"/>
        </w:rPr>
        <w:t>&gt;</w:t>
      </w:r>
    </w:p>
    <w:p w14:paraId="4F20E88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Peltolantie</w:t>
      </w:r>
      <w:proofErr w:type="spellEnd"/>
      <w:r w:rsidRPr="4716D89F">
        <w:rPr>
          <w:rFonts w:ascii="Arial" w:hAnsi="Arial" w:cs="Arial"/>
          <w:color w:val="000000"/>
          <w:sz w:val="22"/>
          <w:szCs w:val="22"/>
          <w:highlight w:val="white"/>
          <w:lang w:val="en-GB"/>
        </w:rPr>
        <w:t xml:space="preserve"> 3</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
    <w:p w14:paraId="654B2A7D"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postalCode</w:t>
      </w:r>
      <w:proofErr w:type="spellEnd"/>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20720</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postalCode</w:t>
      </w:r>
      <w:proofErr w:type="spellEnd"/>
      <w:r w:rsidRPr="4716D89F">
        <w:rPr>
          <w:rFonts w:ascii="Arial" w:hAnsi="Arial" w:cs="Arial"/>
          <w:color w:val="0000FF"/>
          <w:sz w:val="22"/>
          <w:szCs w:val="22"/>
          <w:highlight w:val="white"/>
          <w:lang w:val="en-GB"/>
        </w:rPr>
        <w:t>&gt;</w:t>
      </w:r>
    </w:p>
    <w:p w14:paraId="19964E75" w14:textId="77777777" w:rsidR="00D205E8" w:rsidRPr="006477F8" w:rsidRDefault="00D205E8" w:rsidP="00D205E8">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76D05E0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FF"/>
          <w:sz w:val="22"/>
          <w:highlight w:val="white"/>
          <w:lang w:val="en-GB"/>
        </w:rPr>
        <w:tab/>
      </w:r>
      <w:r w:rsidRPr="006477F8">
        <w:rPr>
          <w:rFonts w:ascii="Arial" w:hAnsi="Arial" w:cs="Arial"/>
          <w:color w:val="0000FF"/>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addr</w:t>
      </w:r>
      <w:proofErr w:type="spellEnd"/>
      <w:r w:rsidRPr="4716D89F">
        <w:rPr>
          <w:rFonts w:ascii="Arial" w:hAnsi="Arial" w:cs="Arial"/>
          <w:color w:val="0000FF"/>
          <w:sz w:val="22"/>
          <w:szCs w:val="22"/>
          <w:highlight w:val="white"/>
          <w:lang w:val="en-GB"/>
        </w:rPr>
        <w:t>&gt;</w:t>
      </w:r>
    </w:p>
    <w:p w14:paraId="0DF7BEFA"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w:t>
      </w:r>
      <w:r w:rsidR="00E43A56" w:rsidRPr="4716D89F">
        <w:rPr>
          <w:rFonts w:ascii="Arial" w:hAnsi="Arial" w:cs="Arial"/>
          <w:color w:val="FF0000"/>
          <w:sz w:val="22"/>
          <w:szCs w:val="22"/>
          <w:highlight w:val="white"/>
          <w:lang w:val="en-GB"/>
        </w:rPr>
        <w:t>use</w:t>
      </w:r>
      <w:r w:rsidR="00E43A56" w:rsidRPr="4716D89F">
        <w:rPr>
          <w:rFonts w:ascii="Arial" w:hAnsi="Arial" w:cs="Arial"/>
          <w:color w:val="0000FF"/>
          <w:sz w:val="22"/>
          <w:szCs w:val="22"/>
          <w:highlight w:val="white"/>
          <w:lang w:val="en-GB"/>
        </w:rPr>
        <w:t>=”</w:t>
      </w:r>
      <w:r w:rsidR="00E43A56" w:rsidRPr="4716D89F">
        <w:rPr>
          <w:rFonts w:ascii="Arial" w:hAnsi="Arial" w:cs="Arial"/>
          <w:sz w:val="22"/>
          <w:szCs w:val="22"/>
          <w:highlight w:val="white"/>
          <w:lang w:val="en-GB"/>
        </w:rPr>
        <w:t>PUB</w:t>
      </w:r>
      <w:r w:rsidR="00E43A56" w:rsidRPr="4716D89F">
        <w:rPr>
          <w:rFonts w:ascii="Arial" w:hAnsi="Arial" w:cs="Arial"/>
          <w:color w:val="0000FF"/>
          <w:sz w:val="22"/>
          <w:szCs w:val="22"/>
          <w:highlight w:val="white"/>
          <w:lang w:val="en-GB"/>
        </w:rPr>
        <w:t>”</w:t>
      </w:r>
      <w:r w:rsidR="003C260A" w:rsidRPr="4716D89F">
        <w:rPr>
          <w:rFonts w:ascii="Arial" w:hAnsi="Arial" w:cs="Arial"/>
          <w:color w:val="0000FF"/>
          <w:sz w:val="22"/>
          <w:szCs w:val="22"/>
          <w:highlight w:val="white"/>
          <w:lang w:val="en-GB"/>
        </w:rPr>
        <w:t xml:space="preserve"> </w:t>
      </w:r>
      <w:r w:rsidRPr="4716D89F">
        <w:rPr>
          <w:rFonts w:ascii="Arial" w:hAnsi="Arial" w:cs="Arial"/>
          <w:color w:val="FF0000"/>
          <w:sz w:val="22"/>
          <w:szCs w:val="22"/>
          <w:highlight w:val="white"/>
          <w:lang w:val="en-GB"/>
        </w:rPr>
        <w:t>value</w:t>
      </w:r>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tel</w:t>
      </w:r>
      <w:proofErr w:type="spellEnd"/>
      <w:r w:rsidRPr="4716D89F">
        <w:rPr>
          <w:rFonts w:ascii="Arial" w:hAnsi="Arial" w:cs="Arial"/>
          <w:color w:val="000000"/>
          <w:sz w:val="22"/>
          <w:szCs w:val="22"/>
          <w:highlight w:val="white"/>
          <w:lang w:val="en-GB"/>
        </w:rPr>
        <w:t>:(02)24370000</w:t>
      </w:r>
      <w:r w:rsidRPr="4716D89F">
        <w:rPr>
          <w:rFonts w:ascii="Arial" w:hAnsi="Arial" w:cs="Arial"/>
          <w:color w:val="0000FF"/>
          <w:sz w:val="22"/>
          <w:szCs w:val="22"/>
          <w:highlight w:val="white"/>
          <w:lang w:val="en-GB"/>
        </w:rPr>
        <w:t>"&gt;&lt;/</w:t>
      </w:r>
      <w:r w:rsidRPr="4716D89F">
        <w:rPr>
          <w:rFonts w:ascii="Arial" w:hAnsi="Arial" w:cs="Arial"/>
          <w:color w:val="800000"/>
          <w:sz w:val="22"/>
          <w:szCs w:val="22"/>
          <w:highlight w:val="white"/>
          <w:lang w:val="en-GB"/>
        </w:rPr>
        <w:t>telecom</w:t>
      </w:r>
      <w:r w:rsidRPr="4716D89F">
        <w:rPr>
          <w:rFonts w:ascii="Arial" w:hAnsi="Arial" w:cs="Arial"/>
          <w:color w:val="0000FF"/>
          <w:sz w:val="22"/>
          <w:szCs w:val="22"/>
          <w:highlight w:val="white"/>
          <w:lang w:val="en-GB"/>
        </w:rPr>
        <w:t>&gt;</w:t>
      </w:r>
    </w:p>
    <w:p w14:paraId="45AB06A2"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playingEntity</w:t>
      </w:r>
      <w:proofErr w:type="spellEnd"/>
      <w:r w:rsidRPr="4716D89F">
        <w:rPr>
          <w:rFonts w:ascii="Arial" w:hAnsi="Arial" w:cs="Arial"/>
          <w:color w:val="0000FF"/>
          <w:sz w:val="22"/>
          <w:szCs w:val="22"/>
          <w:highlight w:val="white"/>
          <w:lang w:val="en-GB"/>
        </w:rPr>
        <w:t>/&gt;</w:t>
      </w:r>
    </w:p>
    <w:p w14:paraId="50704508"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scopingEntity</w:t>
      </w:r>
      <w:proofErr w:type="spellEnd"/>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ORG</w:t>
      </w:r>
      <w:r w:rsidRPr="4716D89F">
        <w:rPr>
          <w:rFonts w:ascii="Arial" w:hAnsi="Arial" w:cs="Arial"/>
          <w:color w:val="0000FF"/>
          <w:sz w:val="22"/>
          <w:szCs w:val="22"/>
          <w:highlight w:val="white"/>
          <w:lang w:val="en-GB"/>
        </w:rPr>
        <w:t>"&gt;</w:t>
      </w:r>
    </w:p>
    <w:p w14:paraId="189D2918" w14:textId="2A40D9C6"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1.2.246.10.98765432.10.1</w:t>
      </w:r>
      <w:r w:rsidRPr="4716D89F">
        <w:rPr>
          <w:rFonts w:ascii="Arial" w:hAnsi="Arial" w:cs="Arial"/>
          <w:color w:val="0000FF"/>
          <w:sz w:val="22"/>
          <w:szCs w:val="22"/>
          <w:highlight w:val="white"/>
          <w:lang w:val="en-GB"/>
        </w:rPr>
        <w:t>"/&gt;</w:t>
      </w:r>
    </w:p>
    <w:p w14:paraId="4312CD63"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desc</w:t>
      </w:r>
      <w:proofErr w:type="spellEnd"/>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 xml:space="preserve">Timon </w:t>
      </w:r>
      <w:proofErr w:type="spellStart"/>
      <w:r w:rsidRPr="4716D89F">
        <w:rPr>
          <w:rFonts w:ascii="Arial" w:hAnsi="Arial" w:cs="Arial"/>
          <w:color w:val="000000"/>
          <w:sz w:val="22"/>
          <w:szCs w:val="22"/>
          <w:highlight w:val="white"/>
          <w:lang w:val="en-GB"/>
        </w:rPr>
        <w:t>Sairaala</w:t>
      </w:r>
      <w:proofErr w:type="spellEnd"/>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desc</w:t>
      </w:r>
      <w:proofErr w:type="spellEnd"/>
      <w:r w:rsidRPr="4716D89F">
        <w:rPr>
          <w:rFonts w:ascii="Arial" w:hAnsi="Arial" w:cs="Arial"/>
          <w:color w:val="0000FF"/>
          <w:sz w:val="22"/>
          <w:szCs w:val="22"/>
          <w:highlight w:val="white"/>
          <w:lang w:val="en-GB"/>
        </w:rPr>
        <w:t>&gt;</w:t>
      </w:r>
    </w:p>
    <w:p w14:paraId="261DFC71"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scopingEntity</w:t>
      </w:r>
      <w:proofErr w:type="spellEnd"/>
      <w:r w:rsidRPr="4716D89F">
        <w:rPr>
          <w:rFonts w:ascii="Arial" w:hAnsi="Arial" w:cs="Arial"/>
          <w:color w:val="0000FF"/>
          <w:sz w:val="22"/>
          <w:szCs w:val="22"/>
          <w:highlight w:val="white"/>
          <w:lang w:val="en-GB"/>
        </w:rPr>
        <w:t>&gt;</w:t>
      </w:r>
    </w:p>
    <w:p w14:paraId="65CF0C16" w14:textId="77777777" w:rsidR="00D205E8" w:rsidRPr="006477F8" w:rsidRDefault="00D205E8" w:rsidP="00D205E8">
      <w:pPr>
        <w:tabs>
          <w:tab w:val="left" w:pos="720"/>
          <w:tab w:val="left" w:pos="108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participantRole</w:t>
      </w:r>
      <w:proofErr w:type="spellEnd"/>
      <w:r w:rsidRPr="4716D89F">
        <w:rPr>
          <w:rFonts w:ascii="Arial" w:hAnsi="Arial" w:cs="Arial"/>
          <w:color w:val="0000FF"/>
          <w:sz w:val="22"/>
          <w:szCs w:val="22"/>
          <w:highlight w:val="white"/>
          <w:lang w:val="en-GB"/>
        </w:rPr>
        <w:t>&gt;</w:t>
      </w:r>
    </w:p>
    <w:p w14:paraId="1C93DE87" w14:textId="77777777" w:rsidR="00D205E8" w:rsidRPr="006477F8" w:rsidRDefault="00D205E8" w:rsidP="00D205E8">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participant</w:t>
      </w:r>
      <w:proofErr w:type="spellEnd"/>
      <w:r w:rsidRPr="4716D89F">
        <w:rPr>
          <w:rFonts w:ascii="Arial" w:hAnsi="Arial" w:cs="Arial"/>
          <w:color w:val="0000FF"/>
          <w:sz w:val="22"/>
          <w:szCs w:val="22"/>
          <w:highlight w:val="white"/>
        </w:rPr>
        <w:t>&gt;</w:t>
      </w:r>
    </w:p>
    <w:p w14:paraId="5627792B" w14:textId="77777777" w:rsidR="0077747B" w:rsidRDefault="0077747B">
      <w:pPr>
        <w:tabs>
          <w:tab w:val="left" w:pos="301"/>
          <w:tab w:val="left" w:pos="601"/>
          <w:tab w:val="left" w:pos="902"/>
          <w:tab w:val="left" w:pos="1202"/>
          <w:tab w:val="left" w:pos="1503"/>
        </w:tabs>
        <w:rPr>
          <w:rStyle w:val="XMLBlue"/>
        </w:rPr>
      </w:pPr>
    </w:p>
    <w:p w14:paraId="22DA62EE" w14:textId="77777777" w:rsidR="0077747B" w:rsidRDefault="0077747B">
      <w:pPr>
        <w:tabs>
          <w:tab w:val="left" w:pos="301"/>
          <w:tab w:val="left" w:pos="601"/>
          <w:tab w:val="left" w:pos="902"/>
          <w:tab w:val="left" w:pos="1202"/>
          <w:tab w:val="left" w:pos="1503"/>
        </w:tabs>
        <w:rPr>
          <w:rStyle w:val="XMLText"/>
        </w:rPr>
      </w:pPr>
    </w:p>
    <w:p w14:paraId="2E70D26B" w14:textId="77777777" w:rsidR="0077747B" w:rsidRDefault="0077747B" w:rsidP="00BC5FA4">
      <w:pPr>
        <w:pStyle w:val="Otsikko3"/>
      </w:pPr>
      <w:bookmarkStart w:id="391" w:name="_Toc127960026"/>
      <w:r>
        <w:t>Uusimispyynnön muut tiedot</w:t>
      </w:r>
      <w:bookmarkEnd w:id="391"/>
    </w:p>
    <w:p w14:paraId="4E960A8E" w14:textId="77777777" w:rsidR="0077747B" w:rsidRDefault="0077747B"/>
    <w:p w14:paraId="6A4C0796" w14:textId="77777777" w:rsidR="0077747B" w:rsidRDefault="0077747B">
      <w:r>
        <w:t xml:space="preserve"> muut tiedot ilmoitetaan toistamalla </w:t>
      </w:r>
      <w:proofErr w:type="spellStart"/>
      <w:r>
        <w:t>entryRelationship:iä</w:t>
      </w:r>
      <w:proofErr w:type="spellEnd"/>
      <w:r>
        <w:t xml:space="preserve">, jonka alla on </w:t>
      </w:r>
      <w:proofErr w:type="spellStart"/>
      <w:r>
        <w:t>observation</w:t>
      </w:r>
      <w:proofErr w:type="spellEnd"/>
      <w:r>
        <w:t xml:space="preserve">. Tiedon tunniste esitetään kenttäkoodilla elementissä </w:t>
      </w:r>
      <w:proofErr w:type="spellStart"/>
      <w:r>
        <w:t>code</w:t>
      </w:r>
      <w:proofErr w:type="spellEnd"/>
      <w:r>
        <w:t xml:space="preserve"> ja tiedon varsinainen arvo elementissä </w:t>
      </w:r>
      <w:proofErr w:type="spellStart"/>
      <w:r>
        <w:t>value</w:t>
      </w:r>
      <w:proofErr w:type="spellEnd"/>
      <w:r>
        <w:t>.</w:t>
      </w:r>
    </w:p>
    <w:p w14:paraId="790B975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6B2EB588" w14:textId="4D2252F6" w:rsidR="00151E0F" w:rsidRPr="00EE6BB0" w:rsidRDefault="00151E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lang w:val="en-GB"/>
        </w:rPr>
      </w:pPr>
      <w:proofErr w:type="spellStart"/>
      <w:r w:rsidRPr="4716D89F">
        <w:rPr>
          <w:highlight w:val="white"/>
          <w:lang w:val="en-GB"/>
        </w:rPr>
        <w:t>Esim</w:t>
      </w:r>
      <w:r w:rsidR="00D9672F" w:rsidRPr="4716D89F">
        <w:rPr>
          <w:highlight w:val="white"/>
          <w:lang w:val="en-GB"/>
        </w:rPr>
        <w:t>erkki</w:t>
      </w:r>
      <w:proofErr w:type="spellEnd"/>
      <w:r w:rsidRPr="4716D89F">
        <w:rPr>
          <w:highlight w:val="white"/>
          <w:lang w:val="en-GB"/>
        </w:rPr>
        <w:t>:</w:t>
      </w:r>
    </w:p>
    <w:p w14:paraId="2D248BA6" w14:textId="60352310" w:rsidR="0077747B" w:rsidRPr="006477F8" w:rsidRDefault="0077747B" w:rsidP="0088295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97414C9" w14:textId="5E49BEDD" w:rsidR="0077747B" w:rsidRPr="006477F8" w:rsidRDefault="0077747B" w:rsidP="00B4713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proofErr w:type="spellStart"/>
      <w:r w:rsidRPr="4716D89F">
        <w:rPr>
          <w:rStyle w:val="XMLBlack"/>
          <w:sz w:val="22"/>
          <w:szCs w:val="22"/>
          <w:highlight w:val="white"/>
          <w:lang w:val="de-DE"/>
        </w:rPr>
        <w:t>kenttäkoodi</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88295F"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Lääkityslista</w:t>
      </w:r>
      <w:proofErr w:type="spellEnd"/>
      <w:r w:rsidRPr="4716D89F">
        <w:rPr>
          <w:rStyle w:val="XMLBlue"/>
          <w:sz w:val="22"/>
          <w:szCs w:val="22"/>
          <w:highlight w:val="white"/>
          <w:lang w:val="de-DE"/>
        </w:rPr>
        <w:t>"</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tiedon</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nimi</w:t>
      </w:r>
      <w:proofErr w:type="spellEnd"/>
      <w:r w:rsidRPr="4716D89F">
        <w:rPr>
          <w:rStyle w:val="XMLBlue"/>
          <w:sz w:val="22"/>
          <w:szCs w:val="22"/>
          <w:highlight w:val="white"/>
          <w:lang w:val="en-GB"/>
        </w:rPr>
        <w:t>"/&gt;</w:t>
      </w:r>
    </w:p>
    <w:p w14:paraId="28FFD533" w14:textId="3EF42BC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B3756D1" w14:textId="0DC3A568"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DarkRed"/>
          <w:sz w:val="22"/>
          <w:szCs w:val="22"/>
          <w:highlight w:val="white"/>
        </w:rPr>
        <w:t>&gt;</w:t>
      </w:r>
    </w:p>
    <w:p w14:paraId="1AA141CD" w14:textId="77777777" w:rsidR="00636BB4" w:rsidRDefault="00636B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p>
    <w:p w14:paraId="16AC99D6" w14:textId="3CFBA050" w:rsidR="00F80B4D"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DarkRed"/>
          <w:sz w:val="22"/>
          <w:szCs w:val="22"/>
          <w:highlight w:val="white"/>
        </w:rPr>
        <w:t>Esimerkki Määrätyn lääkkeen yksilöivästä tunnisteesta ja määrätyn lääkkeen osatunnisteesta:</w:t>
      </w:r>
    </w:p>
    <w:p w14:paraId="2CE62C49"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&lt;</w:t>
      </w:r>
      <w:proofErr w:type="spellStart"/>
      <w:r w:rsidRPr="00F80B4D">
        <w:rPr>
          <w:szCs w:val="32"/>
          <w:lang w:val="en-US"/>
        </w:rPr>
        <w:t>entryRelationship</w:t>
      </w:r>
      <w:proofErr w:type="spellEnd"/>
      <w:r w:rsidRPr="00F80B4D">
        <w:rPr>
          <w:szCs w:val="32"/>
          <w:lang w:val="en-US"/>
        </w:rPr>
        <w:t xml:space="preserve"> </w:t>
      </w:r>
      <w:proofErr w:type="spellStart"/>
      <w:r w:rsidRPr="00F80B4D">
        <w:rPr>
          <w:szCs w:val="32"/>
          <w:lang w:val="en-US"/>
        </w:rPr>
        <w:t>typeCode</w:t>
      </w:r>
      <w:proofErr w:type="spellEnd"/>
      <w:r w:rsidRPr="00F80B4D">
        <w:rPr>
          <w:szCs w:val="32"/>
          <w:lang w:val="en-US"/>
        </w:rPr>
        <w:t>="COMP"&gt;</w:t>
      </w:r>
    </w:p>
    <w:p w14:paraId="153DABC3"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t xml:space="preserve">&lt;observation </w:t>
      </w:r>
      <w:proofErr w:type="spellStart"/>
      <w:r w:rsidRPr="00F80B4D">
        <w:rPr>
          <w:szCs w:val="32"/>
          <w:lang w:val="en-US"/>
        </w:rPr>
        <w:t>classCode</w:t>
      </w:r>
      <w:proofErr w:type="spellEnd"/>
      <w:r w:rsidRPr="00F80B4D">
        <w:rPr>
          <w:szCs w:val="32"/>
          <w:lang w:val="en-US"/>
        </w:rPr>
        <w:t xml:space="preserve">="OBS" </w:t>
      </w:r>
      <w:proofErr w:type="spellStart"/>
      <w:r w:rsidRPr="00F80B4D">
        <w:rPr>
          <w:szCs w:val="32"/>
          <w:lang w:val="en-US"/>
        </w:rPr>
        <w:t>moodCode</w:t>
      </w:r>
      <w:proofErr w:type="spellEnd"/>
      <w:r w:rsidRPr="00F80B4D">
        <w:rPr>
          <w:szCs w:val="32"/>
          <w:lang w:val="en-US"/>
        </w:rPr>
        <w:t>="EVN"&gt;</w:t>
      </w:r>
    </w:p>
    <w:p w14:paraId="65A0D100" w14:textId="77777777" w:rsidR="00CA5C0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rPr>
        <w:t>&lt;</w:t>
      </w:r>
      <w:proofErr w:type="spellStart"/>
      <w:r w:rsidRPr="00F80B4D">
        <w:rPr>
          <w:szCs w:val="32"/>
        </w:rPr>
        <w:t>code</w:t>
      </w:r>
      <w:proofErr w:type="spellEnd"/>
      <w:r w:rsidRPr="00F80B4D">
        <w:rPr>
          <w:szCs w:val="32"/>
        </w:rPr>
        <w:t xml:space="preserve"> </w:t>
      </w:r>
      <w:proofErr w:type="spellStart"/>
      <w:r w:rsidRPr="00F80B4D">
        <w:rPr>
          <w:szCs w:val="32"/>
        </w:rPr>
        <w:t>code</w:t>
      </w:r>
      <w:proofErr w:type="spellEnd"/>
      <w:r w:rsidRPr="00F80B4D">
        <w:rPr>
          <w:szCs w:val="32"/>
        </w:rPr>
        <w:t xml:space="preserve">="160" </w:t>
      </w:r>
      <w:proofErr w:type="spellStart"/>
      <w:r w:rsidRPr="00F80B4D">
        <w:rPr>
          <w:szCs w:val="32"/>
        </w:rPr>
        <w:t>displayName</w:t>
      </w:r>
      <w:proofErr w:type="spellEnd"/>
      <w:r w:rsidRPr="00F80B4D">
        <w:rPr>
          <w:szCs w:val="32"/>
        </w:rPr>
        <w:t xml:space="preserve">="määrätyn lääkkeen yksilöivä tunniste" </w:t>
      </w:r>
    </w:p>
    <w:p w14:paraId="6D60F8FE" w14:textId="77777777"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Pr>
          <w:szCs w:val="32"/>
        </w:rPr>
        <w:tab/>
      </w:r>
      <w:r>
        <w:rPr>
          <w:szCs w:val="32"/>
        </w:rPr>
        <w:tab/>
      </w:r>
      <w:r>
        <w:rPr>
          <w:szCs w:val="32"/>
        </w:rPr>
        <w:tab/>
      </w:r>
      <w:proofErr w:type="spellStart"/>
      <w:r w:rsidR="00F80B4D" w:rsidRPr="00F1422C">
        <w:rPr>
          <w:szCs w:val="32"/>
          <w:lang w:val="en-US"/>
        </w:rPr>
        <w:t>codeSystemName</w:t>
      </w:r>
      <w:proofErr w:type="spellEnd"/>
      <w:r w:rsidR="00F80B4D" w:rsidRPr="00F1422C">
        <w:rPr>
          <w:szCs w:val="32"/>
          <w:lang w:val="en-US"/>
        </w:rPr>
        <w:t>="</w:t>
      </w:r>
      <w:proofErr w:type="spellStart"/>
      <w:r w:rsidR="00F80B4D" w:rsidRPr="00F1422C">
        <w:rPr>
          <w:szCs w:val="32"/>
          <w:lang w:val="en-US"/>
        </w:rPr>
        <w:t>Lääkityslista</w:t>
      </w:r>
      <w:proofErr w:type="spellEnd"/>
      <w:r w:rsidR="00F80B4D" w:rsidRPr="00F1422C">
        <w:rPr>
          <w:szCs w:val="32"/>
          <w:lang w:val="en-US"/>
        </w:rPr>
        <w:t xml:space="preserve">" </w:t>
      </w:r>
    </w:p>
    <w:p w14:paraId="79F31700" w14:textId="0090810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1422C">
        <w:rPr>
          <w:szCs w:val="32"/>
          <w:lang w:val="en-US"/>
        </w:rPr>
        <w:tab/>
      </w:r>
      <w:proofErr w:type="spellStart"/>
      <w:r w:rsidR="00F80B4D" w:rsidRPr="00F1422C">
        <w:rPr>
          <w:szCs w:val="32"/>
          <w:lang w:val="en-US"/>
        </w:rPr>
        <w:t>codeSystem</w:t>
      </w:r>
      <w:proofErr w:type="spellEnd"/>
      <w:r w:rsidR="00F80B4D" w:rsidRPr="00F1422C">
        <w:rPr>
          <w:szCs w:val="32"/>
          <w:lang w:val="en-US"/>
        </w:rPr>
        <w:t>="1.2.246.537.6.12.2002.126"/&gt;</w:t>
      </w:r>
    </w:p>
    <w:p w14:paraId="7DC65FEB" w14:textId="530E82D6"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lang w:val="en-US"/>
        </w:rPr>
        <w:tab/>
      </w:r>
      <w:r w:rsidRPr="00F1422C">
        <w:rPr>
          <w:szCs w:val="32"/>
          <w:lang w:val="en-US"/>
        </w:rPr>
        <w:tab/>
      </w:r>
      <w:r w:rsidRPr="00F80B4D">
        <w:rPr>
          <w:szCs w:val="32"/>
          <w:lang w:val="en-US"/>
        </w:rPr>
        <w:t>&lt;value root="</w:t>
      </w:r>
      <w:r>
        <w:rPr>
          <w:szCs w:val="32"/>
          <w:lang w:val="en-US"/>
        </w:rPr>
        <w:t>xx</w:t>
      </w:r>
      <w:r w:rsidRPr="00F80B4D">
        <w:rPr>
          <w:szCs w:val="32"/>
          <w:lang w:val="en-US"/>
        </w:rPr>
        <w:t xml:space="preserve">" </w:t>
      </w:r>
      <w:proofErr w:type="spellStart"/>
      <w:proofErr w:type="gramStart"/>
      <w:r w:rsidRPr="00F80B4D">
        <w:rPr>
          <w:szCs w:val="32"/>
          <w:lang w:val="en-US"/>
        </w:rPr>
        <w:t>xsi:type</w:t>
      </w:r>
      <w:proofErr w:type="spellEnd"/>
      <w:proofErr w:type="gramEnd"/>
      <w:r w:rsidRPr="00F80B4D">
        <w:rPr>
          <w:szCs w:val="32"/>
          <w:lang w:val="en-US"/>
        </w:rPr>
        <w:t>="II"/&gt;</w:t>
      </w:r>
    </w:p>
    <w:p w14:paraId="3E5AC39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t>&lt;</w:t>
      </w:r>
      <w:proofErr w:type="spellStart"/>
      <w:r w:rsidRPr="00F80B4D">
        <w:rPr>
          <w:szCs w:val="32"/>
          <w:lang w:val="en-US"/>
        </w:rPr>
        <w:t>entryRelationship</w:t>
      </w:r>
      <w:proofErr w:type="spellEnd"/>
      <w:r w:rsidRPr="00F80B4D">
        <w:rPr>
          <w:szCs w:val="32"/>
          <w:lang w:val="en-US"/>
        </w:rPr>
        <w:t xml:space="preserve"> </w:t>
      </w:r>
      <w:proofErr w:type="spellStart"/>
      <w:r w:rsidRPr="00F80B4D">
        <w:rPr>
          <w:szCs w:val="32"/>
          <w:lang w:val="en-US"/>
        </w:rPr>
        <w:t>typeCode</w:t>
      </w:r>
      <w:proofErr w:type="spellEnd"/>
      <w:r w:rsidRPr="00F80B4D">
        <w:rPr>
          <w:szCs w:val="32"/>
          <w:lang w:val="en-US"/>
        </w:rPr>
        <w:t>="COMP"&gt;</w:t>
      </w:r>
    </w:p>
    <w:p w14:paraId="3B0D5BA1"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80B4D">
        <w:rPr>
          <w:szCs w:val="32"/>
          <w:lang w:val="en-US"/>
        </w:rPr>
        <w:tab/>
      </w:r>
      <w:r w:rsidRPr="00F80B4D">
        <w:rPr>
          <w:szCs w:val="32"/>
          <w:lang w:val="en-US"/>
        </w:rPr>
        <w:tab/>
      </w:r>
      <w:r w:rsidRPr="00F80B4D">
        <w:rPr>
          <w:szCs w:val="32"/>
          <w:lang w:val="en-US"/>
        </w:rPr>
        <w:tab/>
        <w:t xml:space="preserve">&lt;observation </w:t>
      </w:r>
      <w:proofErr w:type="spellStart"/>
      <w:r w:rsidRPr="00F80B4D">
        <w:rPr>
          <w:szCs w:val="32"/>
          <w:lang w:val="en-US"/>
        </w:rPr>
        <w:t>classCode</w:t>
      </w:r>
      <w:proofErr w:type="spellEnd"/>
      <w:r w:rsidRPr="00F80B4D">
        <w:rPr>
          <w:szCs w:val="32"/>
          <w:lang w:val="en-US"/>
        </w:rPr>
        <w:t xml:space="preserve">="OBS" </w:t>
      </w:r>
      <w:proofErr w:type="spellStart"/>
      <w:r w:rsidRPr="00F80B4D">
        <w:rPr>
          <w:szCs w:val="32"/>
          <w:lang w:val="en-US"/>
        </w:rPr>
        <w:t>moodCode</w:t>
      </w:r>
      <w:proofErr w:type="spellEnd"/>
      <w:r w:rsidRPr="00F80B4D">
        <w:rPr>
          <w:szCs w:val="32"/>
          <w:lang w:val="en-US"/>
        </w:rPr>
        <w:t>="EVN"&gt;</w:t>
      </w:r>
    </w:p>
    <w:p w14:paraId="16F978C9" w14:textId="77777777" w:rsidR="00CA5C0D" w:rsidRPr="00F1422C"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lang w:val="en-US"/>
        </w:rPr>
        <w:tab/>
      </w:r>
      <w:r w:rsidRPr="00F80B4D">
        <w:rPr>
          <w:szCs w:val="32"/>
          <w:lang w:val="en-US"/>
        </w:rPr>
        <w:tab/>
      </w:r>
      <w:r w:rsidRPr="00F80B4D">
        <w:rPr>
          <w:szCs w:val="32"/>
          <w:lang w:val="en-US"/>
        </w:rPr>
        <w:tab/>
      </w:r>
      <w:r w:rsidRPr="00F80B4D">
        <w:rPr>
          <w:szCs w:val="32"/>
          <w:lang w:val="en-US"/>
        </w:rPr>
        <w:tab/>
      </w:r>
      <w:r w:rsidRPr="00F1422C">
        <w:rPr>
          <w:szCs w:val="32"/>
        </w:rPr>
        <w:t>&lt;</w:t>
      </w:r>
      <w:proofErr w:type="spellStart"/>
      <w:r w:rsidRPr="00F1422C">
        <w:rPr>
          <w:szCs w:val="32"/>
        </w:rPr>
        <w:t>code</w:t>
      </w:r>
      <w:proofErr w:type="spellEnd"/>
      <w:r w:rsidRPr="00F1422C">
        <w:rPr>
          <w:szCs w:val="32"/>
        </w:rPr>
        <w:t xml:space="preserve"> </w:t>
      </w:r>
      <w:proofErr w:type="spellStart"/>
      <w:r w:rsidRPr="00F1422C">
        <w:rPr>
          <w:szCs w:val="32"/>
        </w:rPr>
        <w:t>code</w:t>
      </w:r>
      <w:proofErr w:type="spellEnd"/>
      <w:r w:rsidRPr="00F1422C">
        <w:rPr>
          <w:szCs w:val="32"/>
        </w:rPr>
        <w:t xml:space="preserve">="167" </w:t>
      </w:r>
      <w:proofErr w:type="spellStart"/>
      <w:r w:rsidRPr="00F1422C">
        <w:rPr>
          <w:szCs w:val="32"/>
        </w:rPr>
        <w:t>displayName</w:t>
      </w:r>
      <w:proofErr w:type="spellEnd"/>
      <w:r w:rsidRPr="00F1422C">
        <w:rPr>
          <w:szCs w:val="32"/>
        </w:rPr>
        <w:t>="määrätyn lääkkeen osatunniste"</w:t>
      </w:r>
    </w:p>
    <w:p w14:paraId="2E1012A5" w14:textId="11C21C40" w:rsidR="00CA5C0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proofErr w:type="spellStart"/>
      <w:r w:rsidR="00F80B4D" w:rsidRPr="00F1422C">
        <w:rPr>
          <w:szCs w:val="32"/>
        </w:rPr>
        <w:t>codeSystemName</w:t>
      </w:r>
      <w:proofErr w:type="spellEnd"/>
      <w:r w:rsidR="00F80B4D" w:rsidRPr="00F1422C">
        <w:rPr>
          <w:szCs w:val="32"/>
        </w:rPr>
        <w:t xml:space="preserve">="Lääkityslista" </w:t>
      </w:r>
    </w:p>
    <w:p w14:paraId="0A81140C" w14:textId="5EF7AE78" w:rsidR="00F80B4D" w:rsidRPr="00F1422C" w:rsidRDefault="00CA5C0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1422C">
        <w:rPr>
          <w:szCs w:val="32"/>
        </w:rPr>
        <w:tab/>
      </w:r>
      <w:r w:rsidRPr="00F1422C">
        <w:rPr>
          <w:szCs w:val="32"/>
        </w:rPr>
        <w:tab/>
      </w:r>
      <w:r w:rsidRPr="00F1422C">
        <w:rPr>
          <w:szCs w:val="32"/>
        </w:rPr>
        <w:tab/>
      </w:r>
      <w:r w:rsidRPr="00F1422C">
        <w:rPr>
          <w:szCs w:val="32"/>
        </w:rPr>
        <w:tab/>
      </w:r>
      <w:r w:rsidRPr="00F1422C">
        <w:rPr>
          <w:szCs w:val="32"/>
        </w:rPr>
        <w:tab/>
      </w:r>
      <w:proofErr w:type="spellStart"/>
      <w:r w:rsidR="00F80B4D" w:rsidRPr="00F1422C">
        <w:rPr>
          <w:szCs w:val="32"/>
        </w:rPr>
        <w:t>codeSystem</w:t>
      </w:r>
      <w:proofErr w:type="spellEnd"/>
      <w:r w:rsidR="00F80B4D" w:rsidRPr="00F1422C">
        <w:rPr>
          <w:szCs w:val="32"/>
        </w:rPr>
        <w:t>="1.2.246.537.6.12.2002.126"/&gt;</w:t>
      </w:r>
    </w:p>
    <w:p w14:paraId="14EABAB2" w14:textId="6F7C08B6" w:rsidR="00F80B4D" w:rsidRPr="00563339"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lang w:val="en-US"/>
        </w:rPr>
      </w:pPr>
      <w:r w:rsidRPr="00F1422C">
        <w:rPr>
          <w:szCs w:val="32"/>
        </w:rPr>
        <w:tab/>
      </w:r>
      <w:r w:rsidRPr="00F1422C">
        <w:rPr>
          <w:szCs w:val="32"/>
        </w:rPr>
        <w:tab/>
      </w:r>
      <w:r w:rsidRPr="00F1422C">
        <w:rPr>
          <w:szCs w:val="32"/>
        </w:rPr>
        <w:tab/>
      </w:r>
      <w:r w:rsidRPr="00F1422C">
        <w:rPr>
          <w:szCs w:val="32"/>
        </w:rPr>
        <w:tab/>
      </w:r>
      <w:r w:rsidRPr="00563339">
        <w:rPr>
          <w:szCs w:val="32"/>
          <w:lang w:val="en-US"/>
        </w:rPr>
        <w:t xml:space="preserve">&lt;value value="x" </w:t>
      </w:r>
      <w:proofErr w:type="spellStart"/>
      <w:proofErr w:type="gramStart"/>
      <w:r w:rsidRPr="00563339">
        <w:rPr>
          <w:szCs w:val="32"/>
          <w:lang w:val="en-US"/>
        </w:rPr>
        <w:t>xsi:type</w:t>
      </w:r>
      <w:proofErr w:type="spellEnd"/>
      <w:proofErr w:type="gramEnd"/>
      <w:r w:rsidRPr="00563339">
        <w:rPr>
          <w:szCs w:val="32"/>
          <w:lang w:val="en-US"/>
        </w:rPr>
        <w:t>="INT"/&gt;</w:t>
      </w:r>
    </w:p>
    <w:p w14:paraId="0C090A32"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563339">
        <w:rPr>
          <w:szCs w:val="32"/>
          <w:lang w:val="en-US"/>
        </w:rPr>
        <w:tab/>
      </w:r>
      <w:r w:rsidRPr="00563339">
        <w:rPr>
          <w:szCs w:val="32"/>
          <w:lang w:val="en-US"/>
        </w:rPr>
        <w:tab/>
      </w:r>
      <w:r w:rsidRPr="00563339">
        <w:rPr>
          <w:szCs w:val="32"/>
          <w:lang w:val="en-US"/>
        </w:rPr>
        <w:tab/>
      </w:r>
      <w:r w:rsidRPr="00F80B4D">
        <w:rPr>
          <w:szCs w:val="32"/>
        </w:rPr>
        <w:t>&lt;/</w:t>
      </w:r>
      <w:proofErr w:type="spellStart"/>
      <w:r w:rsidRPr="00F80B4D">
        <w:rPr>
          <w:szCs w:val="32"/>
        </w:rPr>
        <w:t>observation</w:t>
      </w:r>
      <w:proofErr w:type="spellEnd"/>
      <w:r w:rsidRPr="00F80B4D">
        <w:rPr>
          <w:szCs w:val="32"/>
        </w:rPr>
        <w:t>&gt;</w:t>
      </w:r>
    </w:p>
    <w:p w14:paraId="51D8D73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r>
      <w:r w:rsidRPr="00F80B4D">
        <w:rPr>
          <w:szCs w:val="32"/>
        </w:rPr>
        <w:tab/>
        <w:t>&lt;/</w:t>
      </w:r>
      <w:proofErr w:type="spellStart"/>
      <w:r w:rsidRPr="00F80B4D">
        <w:rPr>
          <w:szCs w:val="32"/>
        </w:rPr>
        <w:t>entryRelationship</w:t>
      </w:r>
      <w:proofErr w:type="spellEnd"/>
      <w:r w:rsidRPr="00F80B4D">
        <w:rPr>
          <w:szCs w:val="32"/>
        </w:rPr>
        <w:t>&gt;</w:t>
      </w:r>
    </w:p>
    <w:p w14:paraId="06C6060C" w14:textId="77777777" w:rsidR="00F80B4D" w:rsidRPr="00F80B4D"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F80B4D">
        <w:rPr>
          <w:szCs w:val="32"/>
        </w:rPr>
        <w:tab/>
        <w:t>&lt;/</w:t>
      </w:r>
      <w:proofErr w:type="spellStart"/>
      <w:r w:rsidRPr="00F80B4D">
        <w:rPr>
          <w:szCs w:val="32"/>
        </w:rPr>
        <w:t>observation</w:t>
      </w:r>
      <w:proofErr w:type="spellEnd"/>
      <w:r w:rsidRPr="00F80B4D">
        <w:rPr>
          <w:szCs w:val="32"/>
        </w:rPr>
        <w:t>&gt;</w:t>
      </w:r>
    </w:p>
    <w:p w14:paraId="46B23171" w14:textId="75E2A763" w:rsidR="0077747B" w:rsidRDefault="00F80B4D" w:rsidP="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t>&lt;/</w:t>
      </w:r>
      <w:proofErr w:type="spellStart"/>
      <w:r w:rsidRPr="4716D89F">
        <w:t>entryRelationship</w:t>
      </w:r>
      <w:proofErr w:type="spellEnd"/>
      <w:r w:rsidRPr="4716D89F">
        <w:t>&gt;</w:t>
      </w:r>
    </w:p>
    <w:p w14:paraId="5A2D3BCA" w14:textId="77777777" w:rsidR="00F80B4D" w:rsidRPr="00D32773" w:rsidRDefault="00F80B4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8012B91" w14:textId="7DC3157F" w:rsidR="0077747B" w:rsidRDefault="0077747B">
      <w:pPr>
        <w:rPr>
          <w:highlight w:val="white"/>
        </w:rPr>
      </w:pPr>
      <w:r>
        <w:rPr>
          <w:highlight w:val="white"/>
        </w:rPr>
        <w:t>Koska tiedon esittämisrakenne on samanlainen kaikille tiedoille, käytetään seuraavassa taulukkoesitystä tietojen kuvaamiseen.</w:t>
      </w:r>
    </w:p>
    <w:p w14:paraId="401CB301" w14:textId="77777777" w:rsidR="00B47138" w:rsidRDefault="00B47138">
      <w:pPr>
        <w:rPr>
          <w:highlight w:val="white"/>
        </w:rPr>
      </w:pPr>
    </w:p>
    <w:p w14:paraId="58EC4546" w14:textId="73996B1A" w:rsidR="0077747B" w:rsidRDefault="0077747B"/>
    <w:tbl>
      <w:tblPr>
        <w:tblpPr w:leftFromText="141" w:rightFromText="141" w:vertAnchor="text" w:tblpY="1"/>
        <w:tblOverlap w:val="never"/>
        <w:tblW w:w="924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5"/>
        <w:gridCol w:w="1758"/>
        <w:gridCol w:w="1195"/>
        <w:gridCol w:w="2856"/>
        <w:gridCol w:w="1391"/>
        <w:gridCol w:w="764"/>
      </w:tblGrid>
      <w:tr w:rsidR="0077747B" w14:paraId="6FD5936C" w14:textId="77777777" w:rsidTr="4716D89F">
        <w:tc>
          <w:tcPr>
            <w:tcW w:w="1329" w:type="dxa"/>
            <w:shd w:val="clear" w:color="auto" w:fill="CCCCCC"/>
          </w:tcPr>
          <w:p w14:paraId="3E5FAF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kenttäkoodi</w:t>
            </w:r>
          </w:p>
        </w:tc>
        <w:tc>
          <w:tcPr>
            <w:tcW w:w="1864" w:type="dxa"/>
            <w:shd w:val="clear" w:color="auto" w:fill="CCCCCC"/>
          </w:tcPr>
          <w:p w14:paraId="6341022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46" w:type="dxa"/>
            <w:shd w:val="clear" w:color="auto" w:fill="CCCCCC"/>
          </w:tcPr>
          <w:p w14:paraId="76319C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2077" w:type="dxa"/>
            <w:shd w:val="clear" w:color="auto" w:fill="CCCCCC"/>
          </w:tcPr>
          <w:p w14:paraId="7AD717B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843" w:type="dxa"/>
            <w:shd w:val="clear" w:color="auto" w:fill="CCCCCC"/>
          </w:tcPr>
          <w:p w14:paraId="7B5D7AC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huom</w:t>
            </w:r>
            <w:proofErr w:type="spellEnd"/>
          </w:p>
        </w:tc>
        <w:tc>
          <w:tcPr>
            <w:tcW w:w="890" w:type="dxa"/>
            <w:shd w:val="clear" w:color="auto" w:fill="CCCCCC"/>
          </w:tcPr>
          <w:p w14:paraId="20039F6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54EC3817" w14:textId="77777777" w:rsidTr="4716D89F">
        <w:tc>
          <w:tcPr>
            <w:tcW w:w="1329" w:type="dxa"/>
          </w:tcPr>
          <w:p w14:paraId="5C6E7BD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113</w:t>
            </w:r>
          </w:p>
        </w:tc>
        <w:tc>
          <w:tcPr>
            <w:tcW w:w="1864" w:type="dxa"/>
          </w:tcPr>
          <w:p w14:paraId="0ED6AD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uusimispyynnön </w:t>
            </w:r>
            <w:proofErr w:type="gramStart"/>
            <w:r>
              <w:t>kirjaajan  antama</w:t>
            </w:r>
            <w:proofErr w:type="gramEnd"/>
            <w:r>
              <w:t xml:space="preserve"> viesti (apteekki tai potilas)</w:t>
            </w:r>
          </w:p>
        </w:tc>
        <w:tc>
          <w:tcPr>
            <w:tcW w:w="1246" w:type="dxa"/>
          </w:tcPr>
          <w:p w14:paraId="31D51EA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2077" w:type="dxa"/>
          </w:tcPr>
          <w:p w14:paraId="6CD4D0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00EAFE8D"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843" w:type="dxa"/>
          </w:tcPr>
          <w:p w14:paraId="6FB654F8"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674972F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max</w:t>
            </w:r>
            <w:proofErr w:type="spellEnd"/>
            <w:r>
              <w:t xml:space="preserve"> 100 </w:t>
            </w:r>
          </w:p>
          <w:p w14:paraId="76A5381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mkiä</w:t>
            </w:r>
            <w:proofErr w:type="spellEnd"/>
          </w:p>
        </w:tc>
      </w:tr>
      <w:tr w:rsidR="008A1ACC" w14:paraId="49E5DB3F" w14:textId="77777777" w:rsidTr="4716D89F">
        <w:tc>
          <w:tcPr>
            <w:tcW w:w="1329" w:type="dxa"/>
          </w:tcPr>
          <w:p w14:paraId="543AAC88" w14:textId="307B200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4716D89F">
              <w:rPr>
                <w:sz w:val="22"/>
                <w:szCs w:val="22"/>
              </w:rPr>
              <w:t>120</w:t>
            </w:r>
          </w:p>
        </w:tc>
        <w:tc>
          <w:tcPr>
            <w:tcW w:w="1864" w:type="dxa"/>
          </w:tcPr>
          <w:p w14:paraId="69F9BC1D" w14:textId="7E88C312"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F03191">
              <w:rPr>
                <w:sz w:val="22"/>
              </w:rPr>
              <w:t>uusimispyynnön suostumustyyppi</w:t>
            </w:r>
          </w:p>
        </w:tc>
        <w:tc>
          <w:tcPr>
            <w:tcW w:w="1246" w:type="dxa"/>
          </w:tcPr>
          <w:p w14:paraId="2CB29527" w14:textId="1B5E3B43"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w:t>
            </w:r>
          </w:p>
        </w:tc>
        <w:tc>
          <w:tcPr>
            <w:tcW w:w="2077" w:type="dxa"/>
          </w:tcPr>
          <w:p w14:paraId="09143596"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w:t>
            </w:r>
          </w:p>
          <w:p w14:paraId="67587077"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code=""</w:t>
            </w:r>
          </w:p>
          <w:p w14:paraId="46DF6F2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codeSystem</w:t>
            </w:r>
            <w:proofErr w:type="spellEnd"/>
            <w:r>
              <w:t>=</w:t>
            </w:r>
          </w:p>
          <w:p w14:paraId="5A10D33B" w14:textId="04B90B6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t>"1.2.246.537.5.40119.2006"</w:t>
            </w:r>
          </w:p>
        </w:tc>
        <w:tc>
          <w:tcPr>
            <w:tcW w:w="1843" w:type="dxa"/>
          </w:tcPr>
          <w:p w14:paraId="52846502" w14:textId="77777777" w:rsidR="008A1ACC" w:rsidRPr="0077747B"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890" w:type="dxa"/>
          </w:tcPr>
          <w:p w14:paraId="3C23F11E"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8A1ACC" w:rsidRPr="005A5499" w14:paraId="2A42A2D0" w14:textId="77777777" w:rsidTr="4716D89F">
        <w:tc>
          <w:tcPr>
            <w:tcW w:w="1329" w:type="dxa"/>
          </w:tcPr>
          <w:p w14:paraId="161FE876" w14:textId="32FEA4E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160</w:t>
            </w:r>
          </w:p>
        </w:tc>
        <w:tc>
          <w:tcPr>
            <w:tcW w:w="1864" w:type="dxa"/>
          </w:tcPr>
          <w:p w14:paraId="42EAED6A" w14:textId="729B513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C97D18">
              <w:t>määrätyn lääkkeen yksilöivä tunniste</w:t>
            </w:r>
          </w:p>
        </w:tc>
        <w:tc>
          <w:tcPr>
            <w:tcW w:w="1246" w:type="dxa"/>
          </w:tcPr>
          <w:p w14:paraId="34CF1576" w14:textId="0D5A3C71"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II</w:t>
            </w:r>
          </w:p>
        </w:tc>
        <w:tc>
          <w:tcPr>
            <w:tcW w:w="2077" w:type="dxa"/>
          </w:tcPr>
          <w:p w14:paraId="431F6F27" w14:textId="463BF68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="II" root=""/&gt;</w:t>
            </w:r>
          </w:p>
        </w:tc>
        <w:tc>
          <w:tcPr>
            <w:tcW w:w="1843" w:type="dxa"/>
          </w:tcPr>
          <w:p w14:paraId="3CB43A17"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c>
          <w:tcPr>
            <w:tcW w:w="890" w:type="dxa"/>
          </w:tcPr>
          <w:p w14:paraId="21FC5CDF" w14:textId="77777777"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p>
        </w:tc>
      </w:tr>
      <w:tr w:rsidR="008A1ACC" w14:paraId="739C4E60" w14:textId="77777777" w:rsidTr="4716D89F">
        <w:tc>
          <w:tcPr>
            <w:tcW w:w="1329" w:type="dxa"/>
          </w:tcPr>
          <w:p w14:paraId="6CD0A257" w14:textId="41BCCD8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864" w:type="dxa"/>
          </w:tcPr>
          <w:p w14:paraId="1AF0E11D" w14:textId="73AFDE50" w:rsidR="008A1ACC" w:rsidRPr="00C97D18"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46" w:type="dxa"/>
          </w:tcPr>
          <w:p w14:paraId="25F8D29B" w14:textId="3C42299D"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2077" w:type="dxa"/>
          </w:tcPr>
          <w:p w14:paraId="55B43935" w14:textId="643B7E22" w:rsidR="008A1ACC" w:rsidRPr="00B55464"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="INT" value="1"/&gt;</w:t>
            </w:r>
          </w:p>
        </w:tc>
        <w:tc>
          <w:tcPr>
            <w:tcW w:w="1843" w:type="dxa"/>
          </w:tcPr>
          <w:p w14:paraId="7E03893B" w14:textId="68F57F39"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Tämä on lisätieto-</w:t>
            </w:r>
            <w:proofErr w:type="spellStart"/>
            <w:r>
              <w:t>observation</w:t>
            </w:r>
            <w:proofErr w:type="spellEnd"/>
            <w:r>
              <w:t xml:space="preserve"> rakenne edelliselle määrätyn lääkkeen yksilöivälle tunnisteelle</w:t>
            </w:r>
          </w:p>
        </w:tc>
        <w:tc>
          <w:tcPr>
            <w:tcW w:w="890" w:type="dxa"/>
          </w:tcPr>
          <w:p w14:paraId="68B49A9C" w14:textId="77777777" w:rsidR="008A1ACC" w:rsidRDefault="008A1ACC" w:rsidP="008A1AC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bl>
    <w:p w14:paraId="1ED22C42" w14:textId="77777777" w:rsidR="0077747B" w:rsidRDefault="0077747B"/>
    <w:p w14:paraId="37DF7511" w14:textId="77777777" w:rsidR="0077747B" w:rsidRDefault="0077747B"/>
    <w:p w14:paraId="228C760D" w14:textId="77777777" w:rsidR="0077747B" w:rsidRDefault="0077747B">
      <w:pPr>
        <w:pStyle w:val="Otsikko2"/>
      </w:pPr>
      <w:bookmarkStart w:id="392" w:name="_Toc127960027"/>
      <w:r>
        <w:t>Valmisteen nimi, määrääjä ja määräyspäivä</w:t>
      </w:r>
      <w:bookmarkEnd w:id="392"/>
    </w:p>
    <w:p w14:paraId="25384C7F" w14:textId="77777777" w:rsidR="0077747B" w:rsidRDefault="0077747B" w:rsidP="00404061"/>
    <w:p w14:paraId="1C36F1D9" w14:textId="77777777" w:rsidR="0077747B" w:rsidRDefault="0077747B">
      <w:r>
        <w:t xml:space="preserve">Näiden tietojen esittämiseen käytetään luokkaa </w:t>
      </w:r>
      <w:proofErr w:type="spellStart"/>
      <w:r>
        <w:t>substanceAdministration</w:t>
      </w:r>
      <w:proofErr w:type="spellEnd"/>
      <w:r>
        <w:t xml:space="preserve">, joka on samalla tasolla </w:t>
      </w:r>
      <w:proofErr w:type="spellStart"/>
      <w:r>
        <w:t>perus-act:in</w:t>
      </w:r>
      <w:proofErr w:type="spellEnd"/>
      <w:r>
        <w:t xml:space="preserve"> kanssa.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541D9041" w14:textId="77777777" w:rsidR="0077747B" w:rsidRDefault="0077747B"/>
    <w:p w14:paraId="6F9D53E4" w14:textId="77777777" w:rsidR="0077747B" w:rsidRDefault="00D77416">
      <w:proofErr w:type="gramStart"/>
      <w:r>
        <w:t xml:space="preserve">Uusittavan  </w:t>
      </w:r>
      <w:r w:rsidR="0077747B">
        <w:t>lääkemääräyksen</w:t>
      </w:r>
      <w:proofErr w:type="gramEnd"/>
      <w:r w:rsidR="0077747B">
        <w:t xml:space="preserve"> </w:t>
      </w:r>
      <w:r w:rsidR="006C0CB5">
        <w:t xml:space="preserve">määräyspäivä </w:t>
      </w:r>
      <w:r w:rsidR="0077747B">
        <w:t xml:space="preserve">ilmoitetaan elementissä </w:t>
      </w:r>
      <w:proofErr w:type="spellStart"/>
      <w:r w:rsidR="0077747B">
        <w:t>effectiveTime</w:t>
      </w:r>
      <w:proofErr w:type="spellEnd"/>
      <w:r w:rsidR="0077747B">
        <w:t>.</w:t>
      </w:r>
    </w:p>
    <w:p w14:paraId="37DB7692" w14:textId="77777777" w:rsidR="0077747B" w:rsidRDefault="0077747B"/>
    <w:p w14:paraId="5F6BCAFF" w14:textId="14EF5899" w:rsidR="0077747B" w:rsidRPr="0077747B" w:rsidRDefault="0077747B">
      <w:r w:rsidRPr="0077747B">
        <w:t>Esim</w:t>
      </w:r>
      <w:r w:rsidR="0078167A">
        <w:t>erkki</w:t>
      </w:r>
      <w:r w:rsidRPr="0077747B">
        <w:t xml:space="preserve">: </w:t>
      </w:r>
    </w:p>
    <w:p w14:paraId="43A79940" w14:textId="77777777" w:rsidR="0077747B" w:rsidRPr="00F13A8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00B418DD" w:rsidRPr="4716D89F">
        <w:rPr>
          <w:rStyle w:val="XMLBlack"/>
          <w:sz w:val="22"/>
          <w:szCs w:val="22"/>
          <w:highlight w:val="white"/>
        </w:rPr>
        <w:t>201001</w:t>
      </w:r>
      <w:r w:rsidRPr="4716D89F">
        <w:rPr>
          <w:rStyle w:val="XMLBlack"/>
          <w:sz w:val="22"/>
          <w:szCs w:val="22"/>
          <w:highlight w:val="white"/>
        </w:rPr>
        <w:t>17</w:t>
      </w:r>
      <w:r w:rsidR="00163E67" w:rsidRPr="4716D89F">
        <w:rPr>
          <w:rStyle w:val="XMLBlack"/>
          <w:sz w:val="22"/>
          <w:szCs w:val="22"/>
          <w:highlight w:val="white"/>
        </w:rPr>
        <w:t>150005</w:t>
      </w:r>
      <w:r w:rsidRPr="4716D89F">
        <w:rPr>
          <w:rStyle w:val="XMLBlue"/>
          <w:sz w:val="22"/>
          <w:szCs w:val="22"/>
          <w:highlight w:val="white"/>
        </w:rPr>
        <w:t>"/&gt;</w:t>
      </w:r>
    </w:p>
    <w:p w14:paraId="6651E5BE" w14:textId="77777777" w:rsidR="0077747B" w:rsidRPr="0077747B" w:rsidRDefault="0077747B"/>
    <w:p w14:paraId="647AB313" w14:textId="77777777" w:rsidR="00D557DD" w:rsidRDefault="006B349A" w:rsidP="006B349A">
      <w:r>
        <w:t xml:space="preserve">Uusittavan valmisteen nimi tai </w:t>
      </w:r>
      <w:r w:rsidR="006716A4" w:rsidRPr="006716A4">
        <w:t>vaikuttava aine</w:t>
      </w:r>
      <w:r>
        <w:t xml:space="preserve"> (jos lääke määrätty vaikuttavalla aineella) ilmoitetaan rakenteella </w:t>
      </w:r>
      <w:proofErr w:type="spellStart"/>
      <w:r w:rsidR="0077747B" w:rsidRPr="0077747B">
        <w:t>consumable</w:t>
      </w:r>
      <w:proofErr w:type="spellEnd"/>
      <w:r w:rsidR="0077747B" w:rsidRPr="0077747B">
        <w:t>&gt;&lt;</w:t>
      </w:r>
      <w:proofErr w:type="spellStart"/>
      <w:r w:rsidR="0077747B" w:rsidRPr="0077747B">
        <w:t>manufacturedProduct</w:t>
      </w:r>
      <w:proofErr w:type="spellEnd"/>
      <w:r w:rsidR="0077747B" w:rsidRPr="0077747B">
        <w:t>&gt;&lt;</w:t>
      </w:r>
      <w:proofErr w:type="spellStart"/>
      <w:r w:rsidR="0077747B" w:rsidRPr="0077747B">
        <w:t>manufacturedLabeledDrug</w:t>
      </w:r>
      <w:proofErr w:type="spellEnd"/>
      <w:r w:rsidR="0077747B" w:rsidRPr="0077747B">
        <w:t>&gt;&lt;</w:t>
      </w:r>
      <w:proofErr w:type="spellStart"/>
      <w:r w:rsidR="0077747B" w:rsidRPr="0077747B">
        <w:t>name</w:t>
      </w:r>
      <w:proofErr w:type="spellEnd"/>
      <w:r w:rsidR="0077747B" w:rsidRPr="0077747B">
        <w:t xml:space="preserve">&gt;. </w:t>
      </w:r>
    </w:p>
    <w:p w14:paraId="4B2FD042" w14:textId="77777777" w:rsidR="0077747B" w:rsidRDefault="0077747B" w:rsidP="006B349A">
      <w:r>
        <w:t xml:space="preserve">Nimi ilmoitetaan koodaamattomassa muodossa, </w:t>
      </w:r>
      <w:proofErr w:type="spellStart"/>
      <w:r>
        <w:t>max</w:t>
      </w:r>
      <w:proofErr w:type="spellEnd"/>
      <w:r>
        <w:t xml:space="preserve"> 80 merkkiä.</w:t>
      </w:r>
    </w:p>
    <w:p w14:paraId="58646E3A" w14:textId="77777777" w:rsidR="0077747B" w:rsidRDefault="0077747B"/>
    <w:p w14:paraId="6F74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manufacturedLabeledDrug</w:t>
      </w:r>
      <w:proofErr w:type="spellEnd"/>
      <w:r w:rsidRPr="4716D89F">
        <w:rPr>
          <w:rStyle w:val="XMLBlue"/>
          <w:sz w:val="22"/>
          <w:szCs w:val="22"/>
          <w:highlight w:val="white"/>
          <w:lang w:val="en-US"/>
        </w:rPr>
        <w:t>&gt;</w:t>
      </w:r>
    </w:p>
    <w:p w14:paraId="7DAE1C8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ue"/>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name</w:t>
      </w:r>
      <w:r w:rsidRPr="4716D89F">
        <w:rPr>
          <w:rStyle w:val="XMLBlue"/>
          <w:sz w:val="22"/>
          <w:szCs w:val="22"/>
          <w:highlight w:val="white"/>
          <w:lang w:val="en-US"/>
        </w:rPr>
        <w:t>&gt;</w:t>
      </w:r>
      <w:proofErr w:type="spellStart"/>
      <w:r w:rsidRPr="4716D89F">
        <w:rPr>
          <w:rStyle w:val="XMLBlack"/>
          <w:sz w:val="22"/>
          <w:szCs w:val="22"/>
          <w:highlight w:val="white"/>
          <w:lang w:val="de-DE"/>
        </w:rPr>
        <w:t>lääkevalmisteen</w:t>
      </w:r>
      <w:proofErr w:type="spellEnd"/>
      <w:r w:rsidRPr="4716D89F">
        <w:rPr>
          <w:rStyle w:val="XMLBlack"/>
          <w:sz w:val="22"/>
          <w:szCs w:val="22"/>
          <w:highlight w:val="white"/>
          <w:lang w:val="de-DE"/>
        </w:rPr>
        <w:t xml:space="preserve"> </w:t>
      </w:r>
      <w:proofErr w:type="spellStart"/>
      <w:r w:rsidRPr="4716D89F">
        <w:rPr>
          <w:rStyle w:val="XMLBlack"/>
          <w:sz w:val="22"/>
          <w:szCs w:val="22"/>
          <w:highlight w:val="white"/>
          <w:lang w:val="de-DE"/>
        </w:rPr>
        <w:t>nimi</w:t>
      </w:r>
      <w:proofErr w:type="spellEnd"/>
      <w:r w:rsidRPr="4716D89F">
        <w:rPr>
          <w:rStyle w:val="XMLBlue"/>
          <w:color w:val="800000"/>
          <w:sz w:val="22"/>
          <w:szCs w:val="22"/>
          <w:highlight w:val="white"/>
          <w:lang w:val="en-US"/>
        </w:rPr>
        <w:t>&lt;/name</w:t>
      </w:r>
      <w:r w:rsidRPr="4716D89F">
        <w:rPr>
          <w:rStyle w:val="XMLBlue"/>
          <w:sz w:val="22"/>
          <w:szCs w:val="22"/>
          <w:highlight w:val="white"/>
          <w:lang w:val="en-US"/>
        </w:rPr>
        <w:t>&gt;</w:t>
      </w:r>
    </w:p>
    <w:p w14:paraId="4B2B161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14B0AF6F" w14:textId="77777777" w:rsidR="0077747B" w:rsidRPr="00E63809"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F049FCE" w14:textId="77777777" w:rsidR="0077747B" w:rsidRDefault="0077747B">
      <w:r>
        <w:t xml:space="preserve">Lääkärin nimi esitetään </w:t>
      </w:r>
      <w:proofErr w:type="spellStart"/>
      <w:r>
        <w:t>author-</w:t>
      </w:r>
      <w:proofErr w:type="gramStart"/>
      <w:r>
        <w:t>participationilla.Lääkärin</w:t>
      </w:r>
      <w:proofErr w:type="spellEnd"/>
      <w:proofErr w:type="gramEnd"/>
      <w:r>
        <w:t xml:space="preserve"> nimen HL7-tietotyyppi on PN. Nimi esitetään rakenteisessa muodossa käyttäen pelkästään elementtejä </w:t>
      </w:r>
      <w:proofErr w:type="spellStart"/>
      <w:r>
        <w:t>given</w:t>
      </w:r>
      <w:proofErr w:type="spellEnd"/>
      <w:r>
        <w:t xml:space="preserve">- ja </w:t>
      </w:r>
      <w:proofErr w:type="spellStart"/>
      <w:r>
        <w:t>family</w:t>
      </w:r>
      <w:proofErr w:type="spellEnd"/>
      <w:r>
        <w:t xml:space="preserve"> (</w:t>
      </w:r>
      <w:proofErr w:type="spellStart"/>
      <w:r>
        <w:t>max</w:t>
      </w:r>
      <w:proofErr w:type="spellEnd"/>
      <w:r>
        <w:t xml:space="preserve"> 100 + 100 </w:t>
      </w:r>
      <w:proofErr w:type="spellStart"/>
      <w:r>
        <w:t>mkiä</w:t>
      </w:r>
      <w:proofErr w:type="spellEnd"/>
      <w:r>
        <w:t>).</w:t>
      </w:r>
    </w:p>
    <w:p w14:paraId="14A3DF8F" w14:textId="77777777" w:rsidR="0077747B" w:rsidRDefault="0077747B"/>
    <w:p w14:paraId="74E2093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&lt;</w:t>
      </w:r>
      <w:r w:rsidRPr="006477F8">
        <w:rPr>
          <w:rStyle w:val="XMLDarkRed"/>
          <w:sz w:val="22"/>
          <w:lang w:val="en-US"/>
        </w:rPr>
        <w:t>author</w:t>
      </w:r>
      <w:r w:rsidRPr="006477F8">
        <w:rPr>
          <w:rStyle w:val="XMLBlue"/>
          <w:sz w:val="22"/>
          <w:lang w:val="en-US"/>
        </w:rPr>
        <w:t>&gt;</w:t>
      </w:r>
    </w:p>
    <w:p w14:paraId="5358E970"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ue"/>
          <w:sz w:val="22"/>
          <w:lang w:val="en-US"/>
        </w:rPr>
        <w:tab/>
        <w:t>&lt;</w:t>
      </w:r>
      <w:r w:rsidRPr="006477F8">
        <w:rPr>
          <w:rStyle w:val="XMLDarkRed"/>
          <w:sz w:val="22"/>
          <w:lang w:val="en-US"/>
        </w:rPr>
        <w:t>time</w:t>
      </w:r>
      <w:r w:rsidRPr="006477F8">
        <w:rPr>
          <w:rStyle w:val="XMLBlue"/>
          <w:sz w:val="22"/>
          <w:lang w:val="en-US"/>
        </w:rPr>
        <w:t>/&gt;</w:t>
      </w:r>
    </w:p>
    <w:p w14:paraId="79091D81"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ue"/>
          <w:sz w:val="22"/>
          <w:lang w:val="en-US"/>
        </w:rPr>
        <w:t>&lt;</w:t>
      </w:r>
      <w:proofErr w:type="spellStart"/>
      <w:r w:rsidRPr="006477F8">
        <w:rPr>
          <w:rStyle w:val="XMLDarkRed"/>
          <w:sz w:val="22"/>
          <w:lang w:val="en-US"/>
        </w:rPr>
        <w:t>assignedAuthor</w:t>
      </w:r>
      <w:proofErr w:type="spellEnd"/>
      <w:r w:rsidRPr="006477F8">
        <w:rPr>
          <w:rStyle w:val="XMLBlue"/>
          <w:sz w:val="22"/>
          <w:lang w:val="en-US"/>
        </w:rPr>
        <w:t>&gt;</w:t>
      </w:r>
    </w:p>
    <w:p w14:paraId="422AA1C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US"/>
        </w:rPr>
        <w:tab/>
      </w:r>
      <w:r w:rsidRPr="006477F8">
        <w:rPr>
          <w:rStyle w:val="XMLBlack"/>
          <w:sz w:val="22"/>
          <w:lang w:val="en-US"/>
        </w:rPr>
        <w:tab/>
      </w:r>
      <w:proofErr w:type="gramStart"/>
      <w:r w:rsidRPr="006477F8">
        <w:rPr>
          <w:rStyle w:val="XMLBlue"/>
          <w:sz w:val="22"/>
          <w:lang w:val="en-GB"/>
        </w:rPr>
        <w:t>&lt;!—</w:t>
      </w:r>
      <w:proofErr w:type="spellStart"/>
      <w:proofErr w:type="gramEnd"/>
      <w:r w:rsidRPr="006477F8">
        <w:rPr>
          <w:rStyle w:val="XMLGray50"/>
          <w:sz w:val="22"/>
          <w:lang w:val="en-GB"/>
        </w:rPr>
        <w:t>Lääkärin</w:t>
      </w:r>
      <w:proofErr w:type="spellEnd"/>
      <w:r w:rsidRPr="006477F8">
        <w:rPr>
          <w:rStyle w:val="XMLGray50"/>
          <w:sz w:val="22"/>
          <w:lang w:val="en-GB"/>
        </w:rPr>
        <w:t xml:space="preserve"> </w:t>
      </w:r>
      <w:proofErr w:type="spellStart"/>
      <w:r w:rsidRPr="006477F8">
        <w:rPr>
          <w:rStyle w:val="XMLGray50"/>
          <w:sz w:val="22"/>
          <w:lang w:val="en-GB"/>
        </w:rPr>
        <w:t>nimi</w:t>
      </w:r>
      <w:proofErr w:type="spellEnd"/>
      <w:r w:rsidRPr="006477F8">
        <w:rPr>
          <w:rStyle w:val="XMLBlue"/>
          <w:sz w:val="22"/>
          <w:lang w:val="en-GB"/>
        </w:rPr>
        <w:t>--&gt;</w:t>
      </w:r>
    </w:p>
    <w:p w14:paraId="05AD7CB6"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assignedPerson</w:t>
      </w:r>
      <w:proofErr w:type="spellEnd"/>
      <w:r w:rsidRPr="006477F8">
        <w:rPr>
          <w:rStyle w:val="XMLBlue"/>
          <w:sz w:val="22"/>
          <w:lang w:val="en-GB"/>
        </w:rPr>
        <w:t>&gt;</w:t>
      </w:r>
    </w:p>
    <w:p w14:paraId="7EBD3262"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75176E5A"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family</w:t>
      </w:r>
      <w:r w:rsidRPr="006477F8">
        <w:rPr>
          <w:rStyle w:val="XMLBlue"/>
          <w:sz w:val="22"/>
          <w:lang w:val="en-US"/>
        </w:rPr>
        <w:t>/&gt;</w:t>
      </w:r>
    </w:p>
    <w:p w14:paraId="03C74407"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given</w:t>
      </w:r>
      <w:r w:rsidRPr="006477F8">
        <w:rPr>
          <w:rStyle w:val="XMLBlue"/>
          <w:sz w:val="22"/>
          <w:lang w:val="en-US"/>
        </w:rPr>
        <w:t>/&gt;</w:t>
      </w:r>
    </w:p>
    <w:p w14:paraId="2332161B"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ack"/>
          <w:sz w:val="22"/>
          <w:lang w:val="en-US"/>
        </w:rPr>
        <w:tab/>
      </w:r>
      <w:r w:rsidRPr="006477F8">
        <w:rPr>
          <w:rStyle w:val="XMLBlue"/>
          <w:sz w:val="22"/>
          <w:lang w:val="en-US"/>
        </w:rPr>
        <w:t>&lt;/</w:t>
      </w:r>
      <w:r w:rsidRPr="006477F8">
        <w:rPr>
          <w:rStyle w:val="XMLDarkRed"/>
          <w:sz w:val="22"/>
          <w:lang w:val="en-US"/>
        </w:rPr>
        <w:t>name</w:t>
      </w:r>
      <w:r w:rsidRPr="006477F8">
        <w:rPr>
          <w:rStyle w:val="XMLBlue"/>
          <w:sz w:val="22"/>
          <w:lang w:val="en-US"/>
        </w:rPr>
        <w:t>&gt;</w:t>
      </w:r>
    </w:p>
    <w:p w14:paraId="15CCD61F"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US"/>
        </w:rPr>
      </w:pPr>
      <w:r w:rsidRPr="006477F8">
        <w:rPr>
          <w:rStyle w:val="XMLBlack"/>
          <w:sz w:val="22"/>
          <w:lang w:val="en-US"/>
        </w:rPr>
        <w:tab/>
      </w:r>
      <w:r w:rsidRPr="006477F8">
        <w:rPr>
          <w:rStyle w:val="XMLBlack"/>
          <w:sz w:val="22"/>
          <w:lang w:val="en-US"/>
        </w:rPr>
        <w:tab/>
      </w:r>
      <w:r w:rsidRPr="006477F8">
        <w:rPr>
          <w:rStyle w:val="XMLBlue"/>
          <w:sz w:val="22"/>
          <w:lang w:val="en-US"/>
        </w:rPr>
        <w:t>&lt;/</w:t>
      </w:r>
      <w:proofErr w:type="spellStart"/>
      <w:r w:rsidRPr="006477F8">
        <w:rPr>
          <w:rStyle w:val="XMLDarkRed"/>
          <w:sz w:val="22"/>
          <w:lang w:val="en-US"/>
        </w:rPr>
        <w:t>assignedPerson</w:t>
      </w:r>
      <w:proofErr w:type="spellEnd"/>
      <w:r w:rsidRPr="006477F8">
        <w:rPr>
          <w:rStyle w:val="XMLBlue"/>
          <w:sz w:val="22"/>
          <w:lang w:val="en-US"/>
        </w:rPr>
        <w:t>&gt;</w:t>
      </w:r>
    </w:p>
    <w:p w14:paraId="33215955" w14:textId="77777777" w:rsidR="0077747B" w:rsidRPr="006477F8" w:rsidRDefault="0077747B">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assignedAuthor</w:t>
      </w:r>
      <w:proofErr w:type="spellEnd"/>
      <w:r w:rsidRPr="006477F8">
        <w:rPr>
          <w:rStyle w:val="XMLBlue"/>
          <w:sz w:val="22"/>
          <w:lang w:val="en-GB"/>
        </w:rPr>
        <w:t>&gt;</w:t>
      </w:r>
    </w:p>
    <w:p w14:paraId="1C6352FB" w14:textId="77777777" w:rsidR="0077747B" w:rsidRPr="006477F8" w:rsidRDefault="0077747B" w:rsidP="00944D80">
      <w:pPr>
        <w:tabs>
          <w:tab w:val="left" w:pos="301"/>
          <w:tab w:val="left" w:pos="601"/>
          <w:tab w:val="left" w:pos="902"/>
          <w:tab w:val="left" w:pos="1202"/>
          <w:tab w:val="left" w:pos="1503"/>
          <w:tab w:val="left" w:pos="1803"/>
          <w:tab w:val="left" w:pos="2104"/>
          <w:tab w:val="left" w:pos="2404"/>
        </w:tabs>
        <w:rPr>
          <w:rFonts w:ascii="Arial" w:hAnsi="Arial"/>
          <w:sz w:val="22"/>
          <w:lang w:val="en-GB"/>
        </w:rPr>
      </w:pPr>
      <w:r w:rsidRPr="006477F8">
        <w:rPr>
          <w:rStyle w:val="XMLBlue"/>
          <w:sz w:val="22"/>
          <w:lang w:val="en-GB"/>
        </w:rPr>
        <w:t>&lt;/</w:t>
      </w:r>
      <w:r w:rsidRPr="006477F8">
        <w:rPr>
          <w:rStyle w:val="XMLDarkRed"/>
          <w:sz w:val="22"/>
          <w:lang w:val="en-GB"/>
        </w:rPr>
        <w:t>author</w:t>
      </w:r>
      <w:r w:rsidRPr="006477F8">
        <w:rPr>
          <w:rStyle w:val="XMLBlue"/>
          <w:sz w:val="22"/>
          <w:lang w:val="en-GB"/>
        </w:rPr>
        <w:t>&gt;</w:t>
      </w:r>
    </w:p>
    <w:p w14:paraId="446ED5E6" w14:textId="77777777" w:rsidR="0077747B" w:rsidRPr="0077747B" w:rsidRDefault="0077747B">
      <w:pPr>
        <w:rPr>
          <w:lang w:val="en-GB"/>
        </w:rPr>
      </w:pPr>
    </w:p>
    <w:p w14:paraId="3E522742" w14:textId="77777777" w:rsidR="0077747B" w:rsidRPr="0077747B" w:rsidRDefault="0077747B">
      <w:pPr>
        <w:rPr>
          <w:lang w:val="en-GB"/>
        </w:rPr>
      </w:pPr>
      <w:proofErr w:type="spellStart"/>
      <w:r w:rsidRPr="0077747B">
        <w:rPr>
          <w:lang w:val="en-GB"/>
        </w:rPr>
        <w:t>Yhteenveto</w:t>
      </w:r>
      <w:proofErr w:type="spellEnd"/>
      <w:r w:rsidRPr="0077747B">
        <w:rPr>
          <w:lang w:val="en-GB"/>
        </w:rPr>
        <w:t xml:space="preserve"> </w:t>
      </w:r>
      <w:proofErr w:type="spellStart"/>
      <w:r w:rsidRPr="0077747B">
        <w:rPr>
          <w:lang w:val="en-GB"/>
        </w:rPr>
        <w:t>rakenteesta</w:t>
      </w:r>
      <w:proofErr w:type="spellEnd"/>
      <w:r w:rsidRPr="0077747B">
        <w:rPr>
          <w:lang w:val="en-GB"/>
        </w:rPr>
        <w:t>:</w:t>
      </w:r>
    </w:p>
    <w:p w14:paraId="584AA1A6" w14:textId="77777777" w:rsidR="0077747B" w:rsidRPr="0077747B" w:rsidRDefault="0077747B">
      <w:pPr>
        <w:rPr>
          <w:lang w:val="en-GB"/>
        </w:rPr>
      </w:pPr>
    </w:p>
    <w:p w14:paraId="00CEA7D6" w14:textId="443290CD" w:rsidR="0077747B" w:rsidRPr="006477F8" w:rsidRDefault="0077747B" w:rsidP="00D1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substanceAdministration</w:t>
      </w:r>
      <w:proofErr w:type="spellEnd"/>
      <w:r w:rsidR="00D115DC"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SBADM</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CD127F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effectiveTime</w:t>
      </w:r>
      <w:proofErr w:type="spellEnd"/>
      <w:r w:rsidRPr="4716D89F">
        <w:rPr>
          <w:rStyle w:val="XMLDarkRed"/>
          <w:sz w:val="22"/>
          <w:szCs w:val="22"/>
          <w:highlight w:val="white"/>
          <w:lang w:val="en-GB"/>
        </w:rPr>
        <w:t>/&gt;</w:t>
      </w:r>
      <w:r w:rsidRPr="4716D89F">
        <w:rPr>
          <w:rStyle w:val="XMLRed"/>
          <w:sz w:val="22"/>
          <w:szCs w:val="22"/>
          <w:highlight w:val="white"/>
          <w:lang w:val="en-GB"/>
        </w:rPr>
        <w:t xml:space="preserve"> </w:t>
      </w:r>
    </w:p>
    <w:p w14:paraId="56FB3723"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consumable/</w:t>
      </w:r>
      <w:r w:rsidRPr="4716D89F">
        <w:rPr>
          <w:rStyle w:val="XMLBlue"/>
          <w:sz w:val="22"/>
          <w:szCs w:val="22"/>
          <w:highlight w:val="white"/>
          <w:lang w:val="en-GB"/>
        </w:rPr>
        <w:t>&gt;</w:t>
      </w:r>
    </w:p>
    <w:p w14:paraId="526953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en-GB"/>
        </w:rPr>
        <w:t>&lt;</w:t>
      </w:r>
      <w:r w:rsidRPr="4716D89F">
        <w:rPr>
          <w:rStyle w:val="XMLBlue"/>
          <w:color w:val="800000"/>
          <w:sz w:val="22"/>
          <w:szCs w:val="22"/>
          <w:highlight w:val="white"/>
          <w:lang w:val="en-GB"/>
        </w:rPr>
        <w:t>author/</w:t>
      </w:r>
      <w:r w:rsidRPr="4716D89F">
        <w:rPr>
          <w:rStyle w:val="XMLBlue"/>
          <w:sz w:val="22"/>
          <w:szCs w:val="22"/>
          <w:highlight w:val="white"/>
          <w:lang w:val="en-GB"/>
        </w:rPr>
        <w:t>&gt;</w:t>
      </w:r>
    </w:p>
    <w:p w14:paraId="5F06EFA2" w14:textId="77777777" w:rsidR="006A51A9" w:rsidRPr="006477F8" w:rsidRDefault="0077747B" w:rsidP="006A51A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substanceAdministration</w:t>
      </w:r>
      <w:proofErr w:type="spellEnd"/>
      <w:r w:rsidRPr="4716D89F">
        <w:rPr>
          <w:rStyle w:val="XMLBlue"/>
          <w:sz w:val="22"/>
          <w:szCs w:val="22"/>
          <w:highlight w:val="white"/>
          <w:lang w:val="en-GB"/>
        </w:rPr>
        <w:t>&gt;</w:t>
      </w:r>
    </w:p>
    <w:p w14:paraId="3D43654C" w14:textId="77777777" w:rsidR="006A51A9" w:rsidRPr="006A51A9" w:rsidRDefault="006A51A9" w:rsidP="00F82839">
      <w:pPr>
        <w:rPr>
          <w:highlight w:val="white"/>
          <w:lang w:val="en-GB"/>
        </w:rPr>
      </w:pPr>
      <w:r>
        <w:rPr>
          <w:rStyle w:val="XMLBlue"/>
          <w:highlight w:val="white"/>
          <w:lang w:val="en-GB"/>
        </w:rPr>
        <w:br w:type="page"/>
      </w:r>
    </w:p>
    <w:p w14:paraId="09646F3A" w14:textId="77777777" w:rsidR="0077747B" w:rsidRDefault="0077747B">
      <w:pPr>
        <w:pStyle w:val="Otsikko1"/>
      </w:pPr>
      <w:bookmarkStart w:id="393" w:name="_Toc127960028"/>
      <w:r>
        <w:t>Lääkemääräyksen uusimispyynnön vastaus (käsittelyviesti)</w:t>
      </w:r>
      <w:bookmarkEnd w:id="393"/>
    </w:p>
    <w:p w14:paraId="02CEBFE6" w14:textId="77777777" w:rsidR="0077747B" w:rsidRDefault="0077747B"/>
    <w:p w14:paraId="51DE3495" w14:textId="77777777" w:rsidR="0077747B" w:rsidRDefault="0077747B">
      <w:pPr>
        <w:pStyle w:val="Otsikko2"/>
      </w:pPr>
      <w:bookmarkStart w:id="394" w:name="_Toc36460721"/>
      <w:bookmarkStart w:id="395" w:name="_Toc127960029"/>
      <w:bookmarkEnd w:id="394"/>
      <w:r>
        <w:t>Yleisrakenne</w:t>
      </w:r>
      <w:bookmarkEnd w:id="395"/>
    </w:p>
    <w:p w14:paraId="69A3FF5A" w14:textId="77777777" w:rsidR="00842B2C" w:rsidRDefault="00842B2C"/>
    <w:p w14:paraId="2E6EBFB8" w14:textId="77777777" w:rsidR="0077747B" w:rsidRDefault="0077747B">
      <w:r>
        <w:t xml:space="preserve">Uusimispyynnön vastaus saa oman </w:t>
      </w:r>
      <w:proofErr w:type="spellStart"/>
      <w:proofErr w:type="gramStart"/>
      <w:r>
        <w:t>id:nsä</w:t>
      </w:r>
      <w:proofErr w:type="spellEnd"/>
      <w:proofErr w:type="gramEnd"/>
      <w:r>
        <w:t xml:space="preserve"> ja </w:t>
      </w:r>
      <w:proofErr w:type="spellStart"/>
      <w:r>
        <w:t>headerin</w:t>
      </w:r>
      <w:proofErr w:type="spellEnd"/>
      <w:r>
        <w:t xml:space="preserve"> </w:t>
      </w:r>
      <w:proofErr w:type="spellStart"/>
      <w:r>
        <w:t>code</w:t>
      </w:r>
      <w:proofErr w:type="spellEnd"/>
      <w:r>
        <w:t xml:space="preserve">-elementistä selviää, että kyseessä on uusimispyynnön vastaus. </w:t>
      </w:r>
    </w:p>
    <w:p w14:paraId="0DAF9A49" w14:textId="77777777" w:rsidR="0077747B" w:rsidRDefault="0077747B"/>
    <w:p w14:paraId="03AE7EEF" w14:textId="77777777" w:rsidR="0077747B" w:rsidRDefault="0077747B">
      <w:r>
        <w:t>Potilaskertomusrakenne on samanlainen kuin muillekin sanomille. Aika, paikka ja tekijä kuvaavat nyt kuitenkin uusimispyynnön vastausta.</w:t>
      </w:r>
    </w:p>
    <w:p w14:paraId="0A2E4CB3" w14:textId="77777777" w:rsidR="0077747B" w:rsidRDefault="0077747B"/>
    <w:p w14:paraId="42FD6BD5"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4F338C9C" w14:textId="77777777" w:rsidR="0077747B" w:rsidRDefault="0077747B"/>
    <w:p w14:paraId="2C2F2EFD" w14:textId="77777777" w:rsidR="004A2339" w:rsidRDefault="00CE5948" w:rsidP="004A2339">
      <w:r>
        <w:t>K</w:t>
      </w:r>
      <w:r w:rsidR="004A2339" w:rsidRPr="004A2339">
        <w:t>un uusimispyynt</w:t>
      </w:r>
      <w:r>
        <w:t xml:space="preserve">ö hyväksytään, </w:t>
      </w:r>
      <w:r w:rsidR="004A2339" w:rsidRPr="004A2339">
        <w:t>uusimispyynnön käsittelyviestiä</w:t>
      </w:r>
      <w:r w:rsidR="002C6AF9">
        <w:t xml:space="preserve"> eli uusimispyynnön vastausta</w:t>
      </w:r>
      <w:r>
        <w:t xml:space="preserve"> ei lähetetä</w:t>
      </w:r>
      <w:r w:rsidR="004A2339" w:rsidRPr="004A2339">
        <w:t>, vaan luodaan pelkästään uusimispyynnön perusteella uusi lääkemääräys</w:t>
      </w:r>
      <w:r>
        <w:t>. Uusi lääkemääräys</w:t>
      </w:r>
      <w:r w:rsidR="004A2339" w:rsidRPr="004A2339">
        <w:t xml:space="preserve"> muuttaa uusimispyyntöobjektin tilan hyväksytyksi reseptikeskuksen toimesta auto</w:t>
      </w:r>
      <w:r w:rsidR="003E63A3">
        <w:t>maattisella tila</w:t>
      </w:r>
      <w:r w:rsidR="004A2339" w:rsidRPr="004A2339">
        <w:t>siirtymällä. Sanomien lähetysjärjestys:</w:t>
      </w:r>
    </w:p>
    <w:p w14:paraId="5A0C5009" w14:textId="77777777" w:rsidR="00D42874" w:rsidRPr="004A2339" w:rsidRDefault="00D42874" w:rsidP="004A2339"/>
    <w:p w14:paraId="4E70138B" w14:textId="77777777" w:rsidR="004A2339" w:rsidRPr="004A2339" w:rsidRDefault="004A2339" w:rsidP="00AF6059">
      <w:pPr>
        <w:numPr>
          <w:ilvl w:val="0"/>
          <w:numId w:val="7"/>
        </w:numPr>
      </w:pPr>
      <w:r w:rsidRPr="004A2339">
        <w:t>Uusimispyyntö reseptikeskukseen</w:t>
      </w:r>
    </w:p>
    <w:p w14:paraId="70E02181" w14:textId="77777777" w:rsidR="004A2339" w:rsidRPr="004A2339" w:rsidRDefault="004A2339" w:rsidP="00AF6059">
      <w:pPr>
        <w:numPr>
          <w:ilvl w:val="0"/>
          <w:numId w:val="7"/>
        </w:numPr>
      </w:pPr>
      <w:r w:rsidRPr="004A2339">
        <w:t>Uusi lääkemääräys (uusimispyynnöstä odotettava kuittaus ennen uuden lääkemääräyksen lähettämistä)</w:t>
      </w:r>
    </w:p>
    <w:p w14:paraId="42C40837" w14:textId="77777777" w:rsidR="004A2339" w:rsidRPr="004A2339" w:rsidRDefault="004A2339" w:rsidP="004A2339"/>
    <w:p w14:paraId="5BA486F8" w14:textId="77777777" w:rsidR="004A2339" w:rsidRPr="004A2339" w:rsidRDefault="004A2339" w:rsidP="004A2339">
      <w:r w:rsidRPr="004A2339">
        <w:t>Silloin kun uusimispyyntö hylätään, lähetetään uusimispyynnön käsittelyviesti, jolla uusimispyynnön tilaksi muutetaan hylätty.</w:t>
      </w:r>
    </w:p>
    <w:p w14:paraId="6A9BCA69" w14:textId="77777777" w:rsidR="004A2339" w:rsidRPr="004A2339" w:rsidRDefault="004A2339" w:rsidP="004A2339"/>
    <w:p w14:paraId="2DDAC321" w14:textId="77777777" w:rsidR="004A2339" w:rsidRDefault="004A2339"/>
    <w:p w14:paraId="33308C69" w14:textId="77777777" w:rsidR="0077747B" w:rsidRDefault="0077747B">
      <w:pPr>
        <w:pStyle w:val="Otsikko2"/>
      </w:pPr>
      <w:bookmarkStart w:id="396" w:name="_Toc127960030"/>
      <w:r>
        <w:t>Rakenteinen muoto</w:t>
      </w:r>
      <w:bookmarkEnd w:id="396"/>
    </w:p>
    <w:p w14:paraId="48176018" w14:textId="77777777" w:rsidR="0077747B" w:rsidRDefault="0077747B"/>
    <w:p w14:paraId="06C0FA5C" w14:textId="77777777" w:rsidR="0077747B" w:rsidRDefault="0077747B">
      <w:r>
        <w:t>Rakenne on sa</w:t>
      </w:r>
      <w:r w:rsidR="000E02A6">
        <w:t xml:space="preserve">manlainen yhden </w:t>
      </w:r>
      <w:proofErr w:type="spellStart"/>
      <w:r w:rsidR="000E02A6">
        <w:t>act:in</w:t>
      </w:r>
      <w:proofErr w:type="spellEnd"/>
      <w:r w:rsidR="000E02A6">
        <w:t xml:space="preserve"> toteutus</w:t>
      </w:r>
      <w:r>
        <w:t xml:space="preserve"> kuin varsinaiselle uusimispyynnölle ja vastauksessa palautetaan vastaavat tiedot kuin mitä on varsinaisessa uusimispyynnössä. </w:t>
      </w:r>
      <w:proofErr w:type="spellStart"/>
      <w:r>
        <w:t>Act:in</w:t>
      </w:r>
      <w:proofErr w:type="spellEnd"/>
      <w:r>
        <w:t xml:space="preserve"> </w:t>
      </w:r>
      <w:proofErr w:type="spellStart"/>
      <w:r>
        <w:t>code</w:t>
      </w:r>
      <w:proofErr w:type="spellEnd"/>
      <w:r>
        <w:t xml:space="preserve"> on nyt kuitenkin 9 ja </w:t>
      </w:r>
      <w:proofErr w:type="spellStart"/>
      <w:r>
        <w:t>moodCode</w:t>
      </w:r>
      <w:proofErr w:type="spellEnd"/>
      <w:r>
        <w:t>=”PRMS”.</w:t>
      </w:r>
    </w:p>
    <w:p w14:paraId="1A1246F8" w14:textId="77777777" w:rsidR="0077747B" w:rsidRDefault="0077747B"/>
    <w:p w14:paraId="172A4E3C" w14:textId="77777777" w:rsidR="0077747B" w:rsidRDefault="0077747B">
      <w:r>
        <w:t>Lisäksi &lt;</w:t>
      </w:r>
      <w:proofErr w:type="spellStart"/>
      <w:r>
        <w:t>entryRelationship</w:t>
      </w:r>
      <w:proofErr w:type="spellEnd"/>
      <w:r>
        <w:t>&gt;&lt;</w:t>
      </w:r>
      <w:proofErr w:type="spellStart"/>
      <w:r>
        <w:t>observation</w:t>
      </w:r>
      <w:proofErr w:type="spellEnd"/>
      <w:r>
        <w:t>&gt;-toistumaan lisätään seuraavat tiedot:</w:t>
      </w:r>
    </w:p>
    <w:p w14:paraId="2788EE41" w14:textId="77777777" w:rsidR="0077747B" w:rsidRDefault="0077747B"/>
    <w:tbl>
      <w:tblPr>
        <w:tblpPr w:leftFromText="141" w:rightFromText="141" w:vertAnchor="text" w:tblpY="1"/>
        <w:tblOverlap w:val="neve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36"/>
        <w:gridCol w:w="1901"/>
        <w:gridCol w:w="1256"/>
        <w:gridCol w:w="3014"/>
        <w:gridCol w:w="1260"/>
        <w:gridCol w:w="942"/>
      </w:tblGrid>
      <w:tr w:rsidR="0077747B" w14:paraId="475E6887" w14:textId="77777777" w:rsidTr="4716D89F">
        <w:tc>
          <w:tcPr>
            <w:tcW w:w="844" w:type="dxa"/>
            <w:shd w:val="clear" w:color="auto" w:fill="CCCCCC"/>
          </w:tcPr>
          <w:p w14:paraId="13E20799" w14:textId="065C2B26"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036D18">
              <w:t>-</w:t>
            </w:r>
            <w:r>
              <w:t>koodi</w:t>
            </w:r>
            <w:proofErr w:type="gramEnd"/>
          </w:p>
        </w:tc>
        <w:tc>
          <w:tcPr>
            <w:tcW w:w="1971" w:type="dxa"/>
            <w:shd w:val="clear" w:color="auto" w:fill="CCCCCC"/>
          </w:tcPr>
          <w:p w14:paraId="423377D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273" w:type="dxa"/>
            <w:shd w:val="clear" w:color="auto" w:fill="CCCCCC"/>
          </w:tcPr>
          <w:p w14:paraId="4752A6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3102" w:type="dxa"/>
            <w:shd w:val="clear" w:color="auto" w:fill="CCCCCC"/>
          </w:tcPr>
          <w:p w14:paraId="423A8B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027" w:type="dxa"/>
            <w:shd w:val="clear" w:color="auto" w:fill="CCCCCC"/>
          </w:tcPr>
          <w:p w14:paraId="15DB199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huom</w:t>
            </w:r>
            <w:proofErr w:type="spellEnd"/>
          </w:p>
        </w:tc>
        <w:tc>
          <w:tcPr>
            <w:tcW w:w="992" w:type="dxa"/>
            <w:shd w:val="clear" w:color="auto" w:fill="CCCCCC"/>
          </w:tcPr>
          <w:p w14:paraId="1615842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6FA4AE47" w14:textId="77777777" w:rsidTr="4716D89F">
        <w:tc>
          <w:tcPr>
            <w:tcW w:w="844" w:type="dxa"/>
          </w:tcPr>
          <w:p w14:paraId="3F5BE1E9"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115</w:t>
            </w:r>
          </w:p>
        </w:tc>
        <w:tc>
          <w:tcPr>
            <w:tcW w:w="1971" w:type="dxa"/>
          </w:tcPr>
          <w:p w14:paraId="5A3814E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ohje kansalaiselle jatkosta</w:t>
            </w:r>
          </w:p>
        </w:tc>
        <w:tc>
          <w:tcPr>
            <w:tcW w:w="1273" w:type="dxa"/>
          </w:tcPr>
          <w:p w14:paraId="2CDEFD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4E6C75C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 xml:space="preserve">="CE" </w:t>
            </w:r>
          </w:p>
          <w:p w14:paraId="3E8A732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r w:rsidR="0001531B" w:rsidRPr="00842B2C">
              <w:rPr>
                <w:sz w:val="22"/>
                <w:lang w:val="en-GB"/>
              </w:rPr>
              <w:t xml:space="preserve"> </w:t>
            </w:r>
          </w:p>
          <w:p w14:paraId="398E16C0" w14:textId="77777777" w:rsidR="0001531B" w:rsidRPr="00842B2C" w:rsidRDefault="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roofErr w:type="spellStart"/>
            <w:r w:rsidRPr="00842B2C">
              <w:rPr>
                <w:sz w:val="22"/>
                <w:lang w:val="en-GB"/>
              </w:rPr>
              <w:t>displayName</w:t>
            </w:r>
            <w:proofErr w:type="spellEnd"/>
            <w:r w:rsidRPr="00842B2C">
              <w:rPr>
                <w:sz w:val="22"/>
                <w:lang w:val="en-GB"/>
              </w:rPr>
              <w:t>=””</w:t>
            </w:r>
          </w:p>
          <w:p w14:paraId="675E1666"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codeSystem</w:t>
            </w:r>
            <w:proofErr w:type="spellEnd"/>
            <w:r w:rsidRPr="00842B2C">
              <w:rPr>
                <w:sz w:val="22"/>
              </w:rPr>
              <w:t>=</w:t>
            </w:r>
          </w:p>
          <w:p w14:paraId="2571BF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"1.2.246.537.5.40108.2006"</w:t>
            </w:r>
          </w:p>
          <w:p w14:paraId="18B4D4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408933" w14:textId="77777777" w:rsidR="0077747B" w:rsidRPr="00842B2C" w:rsidRDefault="0087309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Ei käytössä toistaiseksi</w:t>
            </w:r>
          </w:p>
        </w:tc>
        <w:tc>
          <w:tcPr>
            <w:tcW w:w="992" w:type="dxa"/>
          </w:tcPr>
          <w:p w14:paraId="7B54BB6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0917150A" w14:textId="77777777" w:rsidTr="4716D89F">
        <w:tc>
          <w:tcPr>
            <w:tcW w:w="844" w:type="dxa"/>
          </w:tcPr>
          <w:p w14:paraId="29F5FF4F"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111</w:t>
            </w:r>
          </w:p>
        </w:tc>
        <w:tc>
          <w:tcPr>
            <w:tcW w:w="1971" w:type="dxa"/>
          </w:tcPr>
          <w:p w14:paraId="29C05D8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uusimispyynnön tila</w:t>
            </w:r>
          </w:p>
        </w:tc>
        <w:tc>
          <w:tcPr>
            <w:tcW w:w="1273" w:type="dxa"/>
          </w:tcPr>
          <w:p w14:paraId="325E944A"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CE</w:t>
            </w:r>
          </w:p>
        </w:tc>
        <w:tc>
          <w:tcPr>
            <w:tcW w:w="3102" w:type="dxa"/>
          </w:tcPr>
          <w:p w14:paraId="7BF10677"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 xml:space="preserve">="CE" </w:t>
            </w:r>
          </w:p>
          <w:p w14:paraId="14372EE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code=""</w:t>
            </w:r>
          </w:p>
          <w:p w14:paraId="76C4CCB3" w14:textId="77777777" w:rsidR="0001531B" w:rsidRPr="00842B2C" w:rsidRDefault="0001531B" w:rsidP="0001531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roofErr w:type="spellStart"/>
            <w:r w:rsidRPr="00842B2C">
              <w:rPr>
                <w:sz w:val="22"/>
                <w:lang w:val="en-GB"/>
              </w:rPr>
              <w:t>displayName</w:t>
            </w:r>
            <w:proofErr w:type="spellEnd"/>
            <w:r w:rsidRPr="00842B2C">
              <w:rPr>
                <w:sz w:val="22"/>
                <w:lang w:val="en-GB"/>
              </w:rPr>
              <w:t>=””</w:t>
            </w:r>
          </w:p>
          <w:p w14:paraId="746B253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codeSystem</w:t>
            </w:r>
            <w:proofErr w:type="spellEnd"/>
            <w:r w:rsidRPr="00842B2C">
              <w:rPr>
                <w:sz w:val="22"/>
              </w:rPr>
              <w:t>=</w:t>
            </w:r>
          </w:p>
          <w:p w14:paraId="0F68A22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"1.2.246.537.5.40106.2006"</w:t>
            </w:r>
          </w:p>
          <w:p w14:paraId="5633E2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/&gt;</w:t>
            </w:r>
          </w:p>
        </w:tc>
        <w:tc>
          <w:tcPr>
            <w:tcW w:w="1027" w:type="dxa"/>
          </w:tcPr>
          <w:p w14:paraId="3AB75FC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992" w:type="dxa"/>
          </w:tcPr>
          <w:p w14:paraId="24B46D7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77747B" w14:paraId="37CBED9D" w14:textId="77777777" w:rsidTr="4716D89F">
        <w:tc>
          <w:tcPr>
            <w:tcW w:w="844" w:type="dxa"/>
          </w:tcPr>
          <w:p w14:paraId="0F80AA57"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114</w:t>
            </w:r>
          </w:p>
        </w:tc>
        <w:tc>
          <w:tcPr>
            <w:tcW w:w="1971" w:type="dxa"/>
          </w:tcPr>
          <w:p w14:paraId="1DB3E29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kirjoittama perustelu</w:t>
            </w:r>
          </w:p>
        </w:tc>
        <w:tc>
          <w:tcPr>
            <w:tcW w:w="1273" w:type="dxa"/>
          </w:tcPr>
          <w:p w14:paraId="224596D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1A8CB81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=”ST”</w:t>
            </w:r>
          </w:p>
          <w:p w14:paraId="4B7C227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w:t>
            </w:r>
            <w:proofErr w:type="spellStart"/>
            <w:r w:rsidRPr="00842B2C">
              <w:rPr>
                <w:sz w:val="22"/>
                <w:lang w:val="en-GB"/>
              </w:rPr>
              <w:t>teksti</w:t>
            </w:r>
            <w:proofErr w:type="spellEnd"/>
            <w:r w:rsidRPr="00842B2C">
              <w:rPr>
                <w:sz w:val="22"/>
                <w:lang w:val="en-GB"/>
              </w:rPr>
              <w:t>&lt;/value&gt;</w:t>
            </w:r>
          </w:p>
        </w:tc>
        <w:tc>
          <w:tcPr>
            <w:tcW w:w="1027" w:type="dxa"/>
          </w:tcPr>
          <w:p w14:paraId="3C5BD82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47F3C0D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max</w:t>
            </w:r>
            <w:proofErr w:type="spellEnd"/>
            <w:r w:rsidRPr="00842B2C">
              <w:rPr>
                <w:sz w:val="22"/>
              </w:rPr>
              <w:t xml:space="preserve"> 100 </w:t>
            </w:r>
          </w:p>
          <w:p w14:paraId="2D22523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mkiä</w:t>
            </w:r>
            <w:proofErr w:type="spellEnd"/>
          </w:p>
        </w:tc>
      </w:tr>
      <w:tr w:rsidR="0077747B" w14:paraId="391E0878" w14:textId="77777777" w:rsidTr="4716D89F">
        <w:tc>
          <w:tcPr>
            <w:tcW w:w="844" w:type="dxa"/>
          </w:tcPr>
          <w:p w14:paraId="3C8A80B5"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130</w:t>
            </w:r>
          </w:p>
        </w:tc>
        <w:tc>
          <w:tcPr>
            <w:tcW w:w="1971" w:type="dxa"/>
          </w:tcPr>
          <w:p w14:paraId="1AB06E20"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lääkärin antama viesti apteekille</w:t>
            </w:r>
          </w:p>
        </w:tc>
        <w:tc>
          <w:tcPr>
            <w:tcW w:w="1273" w:type="dxa"/>
          </w:tcPr>
          <w:p w14:paraId="7437FEA3"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ST</w:t>
            </w:r>
          </w:p>
        </w:tc>
        <w:tc>
          <w:tcPr>
            <w:tcW w:w="3102" w:type="dxa"/>
          </w:tcPr>
          <w:p w14:paraId="440123B4"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=”ST”</w:t>
            </w:r>
          </w:p>
          <w:p w14:paraId="7457926F"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&gt;</w:t>
            </w:r>
            <w:proofErr w:type="spellStart"/>
            <w:r w:rsidRPr="00842B2C">
              <w:rPr>
                <w:sz w:val="22"/>
                <w:lang w:val="en-GB"/>
              </w:rPr>
              <w:t>teksti</w:t>
            </w:r>
            <w:proofErr w:type="spellEnd"/>
            <w:r w:rsidRPr="00842B2C">
              <w:rPr>
                <w:sz w:val="22"/>
                <w:lang w:val="en-GB"/>
              </w:rPr>
              <w:t>&lt;/value&gt;</w:t>
            </w:r>
          </w:p>
        </w:tc>
        <w:tc>
          <w:tcPr>
            <w:tcW w:w="1027" w:type="dxa"/>
          </w:tcPr>
          <w:p w14:paraId="1D1A13C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310DB3A9"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roofErr w:type="spellStart"/>
            <w:r w:rsidRPr="00842B2C">
              <w:rPr>
                <w:sz w:val="22"/>
              </w:rPr>
              <w:t>max</w:t>
            </w:r>
            <w:proofErr w:type="spellEnd"/>
            <w:r w:rsidRPr="00842B2C">
              <w:rPr>
                <w:sz w:val="22"/>
              </w:rPr>
              <w:t xml:space="preserve"> 300 </w:t>
            </w:r>
            <w:proofErr w:type="spellStart"/>
            <w:r w:rsidRPr="00842B2C">
              <w:rPr>
                <w:sz w:val="22"/>
              </w:rPr>
              <w:t>mkiä</w:t>
            </w:r>
            <w:proofErr w:type="spellEnd"/>
          </w:p>
        </w:tc>
      </w:tr>
      <w:tr w:rsidR="0077747B" w14:paraId="467CACBA" w14:textId="77777777" w:rsidTr="4716D89F">
        <w:tc>
          <w:tcPr>
            <w:tcW w:w="844" w:type="dxa"/>
          </w:tcPr>
          <w:p w14:paraId="0DBECD5D" w14:textId="77777777" w:rsidR="0077747B" w:rsidRPr="00842B2C" w:rsidRDefault="0077747B"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rsidRPr="4716D89F">
              <w:rPr>
                <w:sz w:val="22"/>
                <w:szCs w:val="22"/>
              </w:rPr>
              <w:t>131</w:t>
            </w:r>
          </w:p>
        </w:tc>
        <w:tc>
          <w:tcPr>
            <w:tcW w:w="1971" w:type="dxa"/>
          </w:tcPr>
          <w:p w14:paraId="2F628C0C"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tieto potilaan informoinnista</w:t>
            </w:r>
          </w:p>
        </w:tc>
        <w:tc>
          <w:tcPr>
            <w:tcW w:w="1273" w:type="dxa"/>
          </w:tcPr>
          <w:p w14:paraId="4C807128"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c>
          <w:tcPr>
            <w:tcW w:w="3102" w:type="dxa"/>
          </w:tcPr>
          <w:p w14:paraId="1EBD8B8B"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&lt;value </w:t>
            </w:r>
            <w:proofErr w:type="spellStart"/>
            <w:proofErr w:type="gramStart"/>
            <w:r w:rsidRPr="00842B2C">
              <w:rPr>
                <w:sz w:val="22"/>
                <w:lang w:val="en-GB"/>
              </w:rPr>
              <w:t>xsi:type</w:t>
            </w:r>
            <w:proofErr w:type="spellEnd"/>
            <w:proofErr w:type="gramEnd"/>
            <w:r w:rsidRPr="00842B2C">
              <w:rPr>
                <w:sz w:val="22"/>
                <w:lang w:val="en-GB"/>
              </w:rPr>
              <w:t>=”BL”</w:t>
            </w:r>
          </w:p>
          <w:p w14:paraId="0E133932"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value</w:t>
            </w:r>
            <w:proofErr w:type="gramStart"/>
            <w:r w:rsidRPr="00842B2C">
              <w:rPr>
                <w:sz w:val="22"/>
                <w:lang w:val="en-GB"/>
              </w:rPr>
              <w:t>=”true</w:t>
            </w:r>
            <w:proofErr w:type="gramEnd"/>
            <w:r w:rsidRPr="00842B2C">
              <w:rPr>
                <w:sz w:val="22"/>
                <w:lang w:val="en-GB"/>
              </w:rPr>
              <w:t>”/&gt;</w:t>
            </w:r>
          </w:p>
        </w:tc>
        <w:tc>
          <w:tcPr>
            <w:tcW w:w="1027" w:type="dxa"/>
          </w:tcPr>
          <w:p w14:paraId="7D92EEF1"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842B2C">
              <w:rPr>
                <w:sz w:val="22"/>
                <w:lang w:val="en-GB"/>
              </w:rPr>
              <w:t xml:space="preserve">true, </w:t>
            </w:r>
            <w:proofErr w:type="spellStart"/>
            <w:r w:rsidRPr="00842B2C">
              <w:rPr>
                <w:sz w:val="22"/>
                <w:lang w:val="en-GB"/>
              </w:rPr>
              <w:t>jos</w:t>
            </w:r>
            <w:proofErr w:type="spellEnd"/>
            <w:r w:rsidRPr="00842B2C">
              <w:rPr>
                <w:sz w:val="22"/>
                <w:lang w:val="en-GB"/>
              </w:rPr>
              <w:t xml:space="preserve"> </w:t>
            </w:r>
            <w:proofErr w:type="spellStart"/>
            <w:r w:rsidRPr="00842B2C">
              <w:rPr>
                <w:sz w:val="22"/>
                <w:lang w:val="en-GB"/>
              </w:rPr>
              <w:t>informoitu</w:t>
            </w:r>
            <w:proofErr w:type="spellEnd"/>
            <w:r w:rsidRPr="00842B2C">
              <w:rPr>
                <w:sz w:val="22"/>
                <w:lang w:val="en-GB"/>
              </w:rPr>
              <w:t>,</w:t>
            </w:r>
          </w:p>
          <w:p w14:paraId="1D9E0AFD"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842B2C">
              <w:rPr>
                <w:sz w:val="22"/>
              </w:rPr>
              <w:t>pakollinen</w:t>
            </w:r>
          </w:p>
        </w:tc>
        <w:tc>
          <w:tcPr>
            <w:tcW w:w="992" w:type="dxa"/>
          </w:tcPr>
          <w:p w14:paraId="6183734E" w14:textId="77777777" w:rsidR="0077747B" w:rsidRPr="00842B2C"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r w:rsidR="00904C39" w:rsidRPr="005A5499" w14:paraId="7E376102" w14:textId="77777777" w:rsidTr="4716D89F">
        <w:tc>
          <w:tcPr>
            <w:tcW w:w="844" w:type="dxa"/>
          </w:tcPr>
          <w:p w14:paraId="329D77A1" w14:textId="2AC56CE4" w:rsidR="00904C39" w:rsidRPr="00842B2C" w:rsidRDefault="00904C39" w:rsidP="4716D89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szCs w:val="22"/>
              </w:rPr>
            </w:pPr>
            <w:r>
              <w:t>160</w:t>
            </w:r>
          </w:p>
        </w:tc>
        <w:tc>
          <w:tcPr>
            <w:tcW w:w="1971" w:type="dxa"/>
          </w:tcPr>
          <w:p w14:paraId="5E033121" w14:textId="72EF2368"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sidRPr="00C97D18">
              <w:t>määrätyn lääkkeen yksilöivä tunniste</w:t>
            </w:r>
          </w:p>
        </w:tc>
        <w:tc>
          <w:tcPr>
            <w:tcW w:w="1273" w:type="dxa"/>
          </w:tcPr>
          <w:p w14:paraId="3B80B06E" w14:textId="5B2E344B"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rPr>
                <w:lang w:val="en-GB"/>
              </w:rPr>
              <w:t>II</w:t>
            </w:r>
          </w:p>
        </w:tc>
        <w:tc>
          <w:tcPr>
            <w:tcW w:w="3102" w:type="dxa"/>
          </w:tcPr>
          <w:p w14:paraId="52FD45F3" w14:textId="16990BDF"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="II" root=""/&gt;</w:t>
            </w:r>
          </w:p>
        </w:tc>
        <w:tc>
          <w:tcPr>
            <w:tcW w:w="1027" w:type="dxa"/>
          </w:tcPr>
          <w:p w14:paraId="59715AE2"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GB"/>
              </w:rPr>
            </w:pPr>
          </w:p>
        </w:tc>
        <w:tc>
          <w:tcPr>
            <w:tcW w:w="992" w:type="dxa"/>
          </w:tcPr>
          <w:p w14:paraId="6CB8879C" w14:textId="77777777"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lang w:val="en-US"/>
              </w:rPr>
            </w:pPr>
          </w:p>
        </w:tc>
      </w:tr>
      <w:tr w:rsidR="00904C39" w14:paraId="7EA0DE1A" w14:textId="77777777" w:rsidTr="4716D89F">
        <w:tc>
          <w:tcPr>
            <w:tcW w:w="844" w:type="dxa"/>
          </w:tcPr>
          <w:p w14:paraId="28AFDEFD" w14:textId="7C758FB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167</w:t>
            </w:r>
          </w:p>
        </w:tc>
        <w:tc>
          <w:tcPr>
            <w:tcW w:w="1971" w:type="dxa"/>
          </w:tcPr>
          <w:p w14:paraId="7E0A4FF8" w14:textId="45166A11" w:rsidR="00904C39" w:rsidRPr="00C97D18"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BD0140">
              <w:t>määrätyn lääkkeen osatunniste</w:t>
            </w:r>
          </w:p>
        </w:tc>
        <w:tc>
          <w:tcPr>
            <w:tcW w:w="1273" w:type="dxa"/>
          </w:tcPr>
          <w:p w14:paraId="6CAAE8E8" w14:textId="07EFF641" w:rsidR="00904C39"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INT</w:t>
            </w:r>
          </w:p>
        </w:tc>
        <w:tc>
          <w:tcPr>
            <w:tcW w:w="3102" w:type="dxa"/>
          </w:tcPr>
          <w:p w14:paraId="73B60A62" w14:textId="1BC6DA8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US"/>
              </w:rPr>
            </w:pPr>
            <w:r w:rsidRPr="00B55464">
              <w:rPr>
                <w:lang w:val="en-US"/>
              </w:rPr>
              <w:t xml:space="preserve">&lt;value </w:t>
            </w:r>
            <w:proofErr w:type="spellStart"/>
            <w:proofErr w:type="gramStart"/>
            <w:r w:rsidRPr="00B55464">
              <w:rPr>
                <w:lang w:val="en-US"/>
              </w:rPr>
              <w:t>xsi:type</w:t>
            </w:r>
            <w:proofErr w:type="spellEnd"/>
            <w:proofErr w:type="gramEnd"/>
            <w:r w:rsidRPr="00B55464">
              <w:rPr>
                <w:lang w:val="en-US"/>
              </w:rPr>
              <w:t>="INT" value="1"/&gt;</w:t>
            </w:r>
          </w:p>
        </w:tc>
        <w:tc>
          <w:tcPr>
            <w:tcW w:w="1027" w:type="dxa"/>
          </w:tcPr>
          <w:p w14:paraId="29B9466B" w14:textId="36BB433E" w:rsidR="00904C39" w:rsidRPr="00B55464"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r>
              <w:t>Tämä on lisätieto-</w:t>
            </w:r>
            <w:proofErr w:type="spellStart"/>
            <w:r>
              <w:t>observation</w:t>
            </w:r>
            <w:proofErr w:type="spellEnd"/>
            <w:r>
              <w:t xml:space="preserve"> rakenne edelliselle määrätyn lääkkeen yksilöivälle tunnisteelle</w:t>
            </w:r>
          </w:p>
        </w:tc>
        <w:tc>
          <w:tcPr>
            <w:tcW w:w="992" w:type="dxa"/>
          </w:tcPr>
          <w:p w14:paraId="43CF313E" w14:textId="77777777" w:rsidR="00904C39" w:rsidRPr="00842B2C" w:rsidRDefault="00904C39" w:rsidP="00904C3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 w:val="22"/>
              </w:rPr>
            </w:pPr>
          </w:p>
        </w:tc>
      </w:tr>
    </w:tbl>
    <w:p w14:paraId="4642715C" w14:textId="77777777" w:rsidR="0077747B" w:rsidRDefault="0077747B"/>
    <w:p w14:paraId="331B77E0" w14:textId="77777777" w:rsidR="0077747B" w:rsidRDefault="0077747B"/>
    <w:p w14:paraId="4B75BF2E" w14:textId="77777777" w:rsidR="0077747B" w:rsidRDefault="0077747B">
      <w:r>
        <w:t>Jos potilaskertomusjärjestelmä</w:t>
      </w:r>
      <w:r w:rsidR="003B2219">
        <w:t>n kautta</w:t>
      </w:r>
      <w:r>
        <w:t xml:space="preserve"> on info</w:t>
      </w:r>
      <w:r w:rsidR="003B2219">
        <w:t>rmoitu</w:t>
      </w:r>
      <w:r>
        <w:t xml:space="preserve"> potilasta uusimispyynnön </w:t>
      </w:r>
      <w:r w:rsidR="00B910D2">
        <w:t xml:space="preserve">hylkäyksestä </w:t>
      </w:r>
      <w:r>
        <w:t>esim. tekstiviestillä, niin silloin reseptikeskukseen lähetetään tieto siitä. Muussa tapauksessa reseptikeskus informoi potilasta uusimispyynnön tuloksesta (hyväksytty / hylätty). Tieto on pakollinen.</w:t>
      </w:r>
    </w:p>
    <w:p w14:paraId="216FF460" w14:textId="77777777" w:rsidR="00F64C9D" w:rsidRDefault="00F64C9D"/>
    <w:p w14:paraId="06ACE1F9" w14:textId="77777777" w:rsidR="00F64C9D" w:rsidRDefault="00F64C9D">
      <w:r w:rsidRPr="008377BB">
        <w:t xml:space="preserve">Uusimispyynnön hylkäyksestä potilaalle lähetettävään tekstiviestiin organisaation puhelinnumero poimitaan uusimispyynnön vastaussanomalta. Potilastietojärjestelmän tulee huolehtia siitä, että uusimispyynnön </w:t>
      </w:r>
      <w:r w:rsidR="002C6AF9">
        <w:t>vastaus</w:t>
      </w:r>
      <w:r w:rsidRPr="008377BB">
        <w:t>sanomaan tulee oikeat organisaation tiedot mukaan lukien organisaation puhelinnumero.</w:t>
      </w:r>
    </w:p>
    <w:p w14:paraId="1970CB77" w14:textId="77777777" w:rsidR="0077747B" w:rsidRDefault="0077747B">
      <w:r>
        <w:br w:type="page"/>
      </w:r>
    </w:p>
    <w:p w14:paraId="04A4821C" w14:textId="77777777" w:rsidR="0077747B" w:rsidRDefault="0077747B">
      <w:pPr>
        <w:pStyle w:val="Otsikko1"/>
      </w:pPr>
      <w:bookmarkStart w:id="397" w:name="_Toc127960031"/>
      <w:r>
        <w:t>Lääkemääräyksen toimitus</w:t>
      </w:r>
      <w:bookmarkEnd w:id="397"/>
    </w:p>
    <w:p w14:paraId="3583A775" w14:textId="77777777" w:rsidR="0077747B" w:rsidRDefault="0077747B"/>
    <w:p w14:paraId="3EEBCB70" w14:textId="77777777" w:rsidR="0077747B" w:rsidRDefault="0077747B">
      <w:r>
        <w:t xml:space="preserve">Potilaskertomusrakenne on </w:t>
      </w:r>
      <w:proofErr w:type="gramStart"/>
      <w:r>
        <w:t>selitetty  luvussa</w:t>
      </w:r>
      <w:proofErr w:type="gramEnd"/>
      <w:r>
        <w:t xml:space="preserve"> 2 ja sen on sama kuin muillekin lääkemääräykseen liittyville sanomille. </w:t>
      </w:r>
    </w:p>
    <w:p w14:paraId="20D6908F" w14:textId="7C1FC059" w:rsidR="0077747B" w:rsidRDefault="0077747B"/>
    <w:p w14:paraId="69231123" w14:textId="77777777" w:rsidR="0083557D" w:rsidRDefault="0083557D"/>
    <w:p w14:paraId="17487FED" w14:textId="77777777" w:rsidR="0077747B" w:rsidRDefault="0077747B">
      <w:pPr>
        <w:pStyle w:val="Otsikko2"/>
      </w:pPr>
      <w:bookmarkStart w:id="398" w:name="_Toc127960032"/>
      <w:r>
        <w:t>Lääkemääräyksen toimituksen rakenteisen muodon periaatteet</w:t>
      </w:r>
      <w:bookmarkEnd w:id="398"/>
    </w:p>
    <w:p w14:paraId="4CD15E47" w14:textId="77777777" w:rsidR="0077747B" w:rsidRDefault="0077747B"/>
    <w:p w14:paraId="5C58FBE9" w14:textId="6BEC5A91" w:rsidR="0077747B" w:rsidRDefault="0077747B">
      <w:r>
        <w:t xml:space="preserve">Rakenteinen muoto on tehty siten, että kaikki </w:t>
      </w:r>
      <w:r w:rsidR="00BE17C8">
        <w:t xml:space="preserve">rakenteen kolmannella </w:t>
      </w:r>
      <w:proofErr w:type="spellStart"/>
      <w:proofErr w:type="gramStart"/>
      <w:r w:rsidR="00BE17C8">
        <w:t>component.section</w:t>
      </w:r>
      <w:proofErr w:type="spellEnd"/>
      <w:proofErr w:type="gramEnd"/>
      <w:r w:rsidR="00BE17C8">
        <w:t xml:space="preserve"> tasolla olevat </w:t>
      </w:r>
      <w:proofErr w:type="spellStart"/>
      <w:r>
        <w:t>entryt</w:t>
      </w:r>
      <w:proofErr w:type="spellEnd"/>
      <w:r>
        <w:t xml:space="preserve"> (</w:t>
      </w:r>
      <w:proofErr w:type="spellStart"/>
      <w:r>
        <w:t>computable</w:t>
      </w:r>
      <w:proofErr w:type="spellEnd"/>
      <w:r>
        <w:t xml:space="preserve"> </w:t>
      </w:r>
      <w:proofErr w:type="spellStart"/>
      <w:r>
        <w:t>structures</w:t>
      </w:r>
      <w:proofErr w:type="spellEnd"/>
      <w:r>
        <w:t xml:space="preserve">) sijaitsevat yhden ainoan </w:t>
      </w:r>
      <w:proofErr w:type="spellStart"/>
      <w:r>
        <w:t>sectionin</w:t>
      </w:r>
      <w:proofErr w:type="spellEnd"/>
      <w:r>
        <w:t xml:space="preserve"> alla (jonka </w:t>
      </w:r>
      <w:proofErr w:type="spellStart"/>
      <w:r>
        <w:t>text</w:t>
      </w:r>
      <w:proofErr w:type="spellEnd"/>
      <w:r>
        <w:t xml:space="preserve">-osuudessa on näyttömuoto). </w:t>
      </w:r>
      <w:proofErr w:type="spellStart"/>
      <w:r>
        <w:t>Entryt</w:t>
      </w:r>
      <w:proofErr w:type="spellEnd"/>
      <w:r>
        <w:t xml:space="preserve"> on määritelty siten, että jokaisen </w:t>
      </w:r>
      <w:proofErr w:type="spellStart"/>
      <w:r>
        <w:t>entryn</w:t>
      </w:r>
      <w:proofErr w:type="spellEnd"/>
      <w:r>
        <w:t xml:space="preserve"> alla on </w:t>
      </w:r>
      <w:proofErr w:type="spellStart"/>
      <w:r>
        <w:t>organizer</w:t>
      </w:r>
      <w:proofErr w:type="spellEnd"/>
      <w:r>
        <w:t>-rakenne</w:t>
      </w:r>
      <w:r w:rsidR="000E001C">
        <w:t xml:space="preserve"> pois</w:t>
      </w:r>
      <w:r w:rsidR="0004005E">
        <w:t xml:space="preserve"> lukien määrätyn lääkkeen yksil</w:t>
      </w:r>
      <w:r w:rsidR="000E001C">
        <w:t xml:space="preserve">öivä tunnus, joka on </w:t>
      </w:r>
      <w:proofErr w:type="spellStart"/>
      <w:proofErr w:type="gramStart"/>
      <w:r w:rsidR="000E001C">
        <w:t>entry.observatio</w:t>
      </w:r>
      <w:proofErr w:type="spellEnd"/>
      <w:proofErr w:type="gramEnd"/>
      <w:r w:rsidR="000E001C">
        <w:t>-rakenne</w:t>
      </w:r>
      <w:r>
        <w:t xml:space="preserve">. </w:t>
      </w:r>
      <w:proofErr w:type="spellStart"/>
      <w:r>
        <w:t>Organizerit</w:t>
      </w:r>
      <w:proofErr w:type="spellEnd"/>
      <w:r>
        <w:t xml:space="preserve"> ovat seuraavat:</w:t>
      </w:r>
    </w:p>
    <w:p w14:paraId="724CC862" w14:textId="77777777" w:rsidR="0077747B" w:rsidRDefault="0077747B"/>
    <w:p w14:paraId="4E326930" w14:textId="77777777" w:rsidR="000E001C" w:rsidRDefault="000E001C">
      <w:proofErr w:type="spellStart"/>
      <w:r>
        <w:t>code</w:t>
      </w:r>
      <w:proofErr w:type="spellEnd"/>
      <w:r>
        <w:t>=160:</w:t>
      </w:r>
      <w:r>
        <w:tab/>
      </w:r>
      <w:r w:rsidR="006A4F79">
        <w:t>määrätyn lääkkeen yksilöivä tunniste</w:t>
      </w:r>
    </w:p>
    <w:p w14:paraId="4FF90C91" w14:textId="08EC151A" w:rsidR="0077747B" w:rsidRDefault="0077747B">
      <w:proofErr w:type="spellStart"/>
      <w:r>
        <w:t>code</w:t>
      </w:r>
      <w:proofErr w:type="spellEnd"/>
      <w:r>
        <w:t>=100:</w:t>
      </w:r>
      <w:r>
        <w:tab/>
        <w:t xml:space="preserve">lääkevalmisteen ja pakkauksen tiedot </w:t>
      </w:r>
      <w:r w:rsidR="00021B80">
        <w:t>toimitussanomassa</w:t>
      </w:r>
    </w:p>
    <w:p w14:paraId="6D6B7E99" w14:textId="77777777" w:rsidR="0077747B" w:rsidRDefault="0077747B">
      <w:proofErr w:type="spellStart"/>
      <w:r>
        <w:t>code</w:t>
      </w:r>
      <w:proofErr w:type="spellEnd"/>
      <w:r>
        <w:t>=4:</w:t>
      </w:r>
      <w:r>
        <w:tab/>
        <w:t>lääkkeen vaikuttavat ainesosat (apteekin valmisteille ja huumeille)</w:t>
      </w:r>
    </w:p>
    <w:p w14:paraId="0F0FEF6A" w14:textId="77777777" w:rsidR="0077747B" w:rsidRDefault="0077747B">
      <w:proofErr w:type="spellStart"/>
      <w:r>
        <w:t>code</w:t>
      </w:r>
      <w:proofErr w:type="spellEnd"/>
      <w:r>
        <w:t>=10:</w:t>
      </w:r>
      <w:r>
        <w:tab/>
        <w:t>lääkkeen muut ainesosat (apteekin valmisteille)</w:t>
      </w:r>
    </w:p>
    <w:p w14:paraId="3E2695A6" w14:textId="77777777" w:rsidR="0077747B" w:rsidRDefault="0077747B">
      <w:proofErr w:type="spellStart"/>
      <w:r>
        <w:t>code</w:t>
      </w:r>
      <w:proofErr w:type="spellEnd"/>
      <w:r>
        <w:t>=104:</w:t>
      </w:r>
      <w:r>
        <w:tab/>
        <w:t>toimituksen muut tiedot</w:t>
      </w:r>
    </w:p>
    <w:p w14:paraId="37EFE2C3" w14:textId="77777777" w:rsidR="0077747B" w:rsidRDefault="0077747B"/>
    <w:p w14:paraId="1FDF9C7C" w14:textId="77777777" w:rsidR="0077747B" w:rsidRDefault="0077747B">
      <w:r>
        <w:t>Vaikuttavat ainesosat on käsitelty kappaleessa 4.3 ja muut ainesosat kappaleessa 4.4 varsinaisen lääkemääräyksen määrittelyosuudessa. Käytämme toimitussanomassa samoja rakenteita, joten niitä ei toisteta. Lääkevalmisteen ja pakkauksen tiedot ja toimituksen tiedot vastaavat monelta osalta lääkemääräyksen vastaavaa määrittelyä (</w:t>
      </w:r>
      <w:proofErr w:type="spellStart"/>
      <w:r>
        <w:t>organizeria</w:t>
      </w:r>
      <w:proofErr w:type="spellEnd"/>
      <w:proofErr w:type="gramStart"/>
      <w:r>
        <w:t>),  mutta</w:t>
      </w:r>
      <w:proofErr w:type="gramEnd"/>
      <w:r>
        <w:t xml:space="preserve"> koska merkittäviä erojakin on, on koko rakenne kuvattu tässä uudestaan. Lisäksi tässä osuudessa on kuvattu toimituksen muut tiedot.</w:t>
      </w:r>
    </w:p>
    <w:p w14:paraId="59AAB8E5" w14:textId="77777777" w:rsidR="006C085B" w:rsidRDefault="006C085B"/>
    <w:p w14:paraId="435D718F" w14:textId="558E90AB" w:rsidR="006C085B" w:rsidRDefault="006C085B" w:rsidP="006C085B">
      <w:pPr>
        <w:pStyle w:val="Otsikko2"/>
      </w:pPr>
      <w:bookmarkStart w:id="399" w:name="_Toc127960033"/>
      <w:r>
        <w:t>Määrätyn lääkkeen yksilöivä tunniste</w:t>
      </w:r>
      <w:bookmarkEnd w:id="399"/>
    </w:p>
    <w:p w14:paraId="48EBF570" w14:textId="77777777" w:rsidR="006C085B" w:rsidRDefault="006C085B" w:rsidP="006C085B"/>
    <w:tbl>
      <w:tblPr>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8302"/>
      </w:tblGrid>
      <w:tr w:rsidR="006C085B" w:rsidRPr="005A5499" w14:paraId="48751573" w14:textId="77777777" w:rsidTr="000B37A0">
        <w:tc>
          <w:tcPr>
            <w:tcW w:w="9231" w:type="dxa"/>
            <w:hideMark/>
          </w:tcPr>
          <w:p w14:paraId="0B54D3C1" w14:textId="403C973B" w:rsidR="006C085B" w:rsidRPr="000D12BE" w:rsidRDefault="006C085B" w:rsidP="000B37A0">
            <w:pPr>
              <w:pStyle w:val="Snt1"/>
              <w:tabs>
                <w:tab w:val="left" w:pos="6660"/>
              </w:tabs>
              <w:ind w:left="0" w:firstLine="0"/>
              <w:rPr>
                <w:rFonts w:eastAsia="Times New Roman" w:cs="Calibri Light"/>
                <w:bCs/>
                <w:sz w:val="18"/>
                <w:szCs w:val="26"/>
                <w:lang w:val="en-US"/>
              </w:rPr>
            </w:pPr>
            <w:r w:rsidRPr="000D12BE">
              <w:rPr>
                <w:rFonts w:eastAsia="Times New Roman" w:cs="Calibri Light"/>
                <w:bCs/>
                <w:sz w:val="18"/>
                <w:szCs w:val="26"/>
                <w:lang w:val="en-US"/>
              </w:rPr>
              <w:t>/structuredBody/component/section/component/section</w:t>
            </w:r>
            <w:r w:rsidR="00BC4E15" w:rsidRPr="000D12BE">
              <w:rPr>
                <w:rFonts w:eastAsia="Times New Roman" w:cs="Calibri Light"/>
                <w:bCs/>
                <w:sz w:val="18"/>
                <w:szCs w:val="26"/>
                <w:lang w:val="en-US"/>
              </w:rPr>
              <w:t>/component/section/</w:t>
            </w:r>
          </w:p>
        </w:tc>
      </w:tr>
    </w:tbl>
    <w:p w14:paraId="2020F3A9" w14:textId="77777777" w:rsidR="006C085B" w:rsidRPr="00D23956" w:rsidRDefault="006C085B" w:rsidP="006C085B">
      <w:pPr>
        <w:rPr>
          <w:lang w:val="en-US"/>
        </w:rPr>
      </w:pPr>
    </w:p>
    <w:p w14:paraId="04A78BD6" w14:textId="7835A2B1" w:rsidR="006C085B" w:rsidRPr="003F6A08" w:rsidRDefault="006C085B" w:rsidP="006C085B">
      <w:pPr>
        <w:pStyle w:val="Snt1"/>
      </w:pPr>
      <w:r w:rsidRPr="00AB5257">
        <w:rPr>
          <w:b/>
        </w:rPr>
        <w:t>Toteutus</w:t>
      </w:r>
      <w:r>
        <w:rPr>
          <w:b/>
        </w:rPr>
        <w:t>o</w:t>
      </w:r>
      <w:r w:rsidRPr="00AB5257">
        <w:rPr>
          <w:b/>
        </w:rPr>
        <w:t xml:space="preserve">hje: </w:t>
      </w:r>
      <w:r w:rsidR="002375BE">
        <w:t xml:space="preserve">Toteutus tehdään samalla tavalla, mitä lääkemääräyksen kohdalla ohjeistettu. Kts. </w:t>
      </w:r>
      <w:hyperlink w:anchor="_Määrätyn_lääkkeen_potilaskohtainen" w:history="1">
        <w:r w:rsidR="002375BE" w:rsidRPr="002B5B7D">
          <w:rPr>
            <w:rStyle w:val="Hyperlinkki"/>
          </w:rPr>
          <w:t xml:space="preserve">luku </w:t>
        </w:r>
        <w:r w:rsidR="002B5B7D" w:rsidRPr="002B5B7D">
          <w:rPr>
            <w:rStyle w:val="Hyperlinkki"/>
          </w:rPr>
          <w:t>4.2.</w:t>
        </w:r>
      </w:hyperlink>
      <w:r>
        <w:t xml:space="preserve"> </w:t>
      </w:r>
    </w:p>
    <w:p w14:paraId="390944D0" w14:textId="77777777" w:rsidR="006C085B" w:rsidRDefault="006C085B" w:rsidP="006C085B"/>
    <w:p w14:paraId="71CB0648" w14:textId="77777777" w:rsidR="006C085B" w:rsidRPr="001A4C0B" w:rsidRDefault="006C085B" w:rsidP="006C085B">
      <w:pPr>
        <w:pStyle w:val="Snt1"/>
        <w:rPr>
          <w:b/>
        </w:rPr>
      </w:pPr>
      <w:bookmarkStart w:id="400" w:name="_Määrätyn_lääkkeen_yksilöivä_1"/>
      <w:bookmarkStart w:id="401" w:name="_Osan_tunnus_–_1"/>
      <w:bookmarkStart w:id="402" w:name="_Määrätyn_lääkkeen_osatunniste"/>
      <w:bookmarkEnd w:id="400"/>
      <w:bookmarkEnd w:id="401"/>
      <w:bookmarkEnd w:id="402"/>
    </w:p>
    <w:p w14:paraId="5E1282D0" w14:textId="24B0B2C7" w:rsidR="006C085B" w:rsidRDefault="00184C16" w:rsidP="006C085B">
      <w:pPr>
        <w:autoSpaceDE w:val="0"/>
        <w:autoSpaceDN w:val="0"/>
        <w:adjustRightInd w:val="0"/>
      </w:pPr>
      <w:r>
        <w:t>Ehdollisesti pakollinen, pakollinen</w:t>
      </w:r>
      <w:r w:rsidR="00684139">
        <w:t xml:space="preserve"> jos</w:t>
      </w:r>
      <w:r>
        <w:t xml:space="preserve"> tieto löytyy toimitettavalta lääkemääräykseltä.</w:t>
      </w:r>
    </w:p>
    <w:p w14:paraId="3DC0EC88" w14:textId="77777777" w:rsidR="006C085B" w:rsidRDefault="006C085B"/>
    <w:p w14:paraId="50FBB603" w14:textId="77777777" w:rsidR="0077747B" w:rsidRDefault="0077747B">
      <w:r>
        <w:br w:type="page"/>
      </w:r>
    </w:p>
    <w:p w14:paraId="794FAE5A" w14:textId="77777777" w:rsidR="0077747B" w:rsidRDefault="0077747B">
      <w:pPr>
        <w:pStyle w:val="Otsikko2"/>
      </w:pPr>
      <w:bookmarkStart w:id="403" w:name="_Toc127960034"/>
      <w:r>
        <w:t>Lääkevalmisteen ja pakkauksen tiedot sekä toimituksen perustiedot</w:t>
      </w:r>
      <w:bookmarkEnd w:id="403"/>
    </w:p>
    <w:p w14:paraId="5D4FAB2B" w14:textId="77777777" w:rsidR="0077747B" w:rsidRDefault="0077747B"/>
    <w:p w14:paraId="5C04AE1D" w14:textId="77777777" w:rsidR="0077747B" w:rsidRDefault="0077747B" w:rsidP="00BC5FA4">
      <w:pPr>
        <w:pStyle w:val="Otsikko3"/>
      </w:pPr>
      <w:bookmarkStart w:id="404" w:name="_Toc127960035"/>
      <w:r>
        <w:t>Tietojen yhteenveto</w:t>
      </w:r>
      <w:bookmarkEnd w:id="404"/>
    </w:p>
    <w:p w14:paraId="3D7E5A4B" w14:textId="77777777" w:rsidR="0077747B" w:rsidRDefault="0077747B"/>
    <w:p w14:paraId="12A0F417" w14:textId="77777777" w:rsidR="0077747B" w:rsidRDefault="0077747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2742"/>
        <w:gridCol w:w="3544"/>
      </w:tblGrid>
      <w:tr w:rsidR="0077747B" w14:paraId="13C81977" w14:textId="77777777" w:rsidTr="4D047E72">
        <w:tc>
          <w:tcPr>
            <w:tcW w:w="2469" w:type="dxa"/>
            <w:shd w:val="clear" w:color="auto" w:fill="CCCCCC"/>
          </w:tcPr>
          <w:p w14:paraId="54BBEB7F" w14:textId="77777777" w:rsidR="0077747B" w:rsidRDefault="0077747B">
            <w:r>
              <w:t>Tiedot</w:t>
            </w:r>
          </w:p>
        </w:tc>
        <w:tc>
          <w:tcPr>
            <w:tcW w:w="2742" w:type="dxa"/>
            <w:shd w:val="clear" w:color="auto" w:fill="CCCCCC"/>
          </w:tcPr>
          <w:p w14:paraId="53189BA7" w14:textId="77777777" w:rsidR="0077747B" w:rsidRDefault="0077747B">
            <w:r>
              <w:t>Pituus</w:t>
            </w:r>
          </w:p>
        </w:tc>
        <w:tc>
          <w:tcPr>
            <w:tcW w:w="3544" w:type="dxa"/>
            <w:shd w:val="clear" w:color="auto" w:fill="CCCCCC"/>
          </w:tcPr>
          <w:p w14:paraId="75CEC6C0" w14:textId="77777777" w:rsidR="0077747B" w:rsidRDefault="0077747B">
            <w:r>
              <w:t>Pakollisuus</w:t>
            </w:r>
          </w:p>
        </w:tc>
      </w:tr>
      <w:tr w:rsidR="0077747B" w14:paraId="42800B54" w14:textId="77777777" w:rsidTr="4D047E72">
        <w:tc>
          <w:tcPr>
            <w:tcW w:w="2469" w:type="dxa"/>
          </w:tcPr>
          <w:p w14:paraId="1D87E612" w14:textId="75750CD6" w:rsidR="0077747B" w:rsidRDefault="00AE7E14">
            <w:r>
              <w:t xml:space="preserve">lääkevalmisteen </w:t>
            </w:r>
            <w:r w:rsidR="0077747B">
              <w:t xml:space="preserve">vahvuus ja vahvuuden yksikkö </w:t>
            </w:r>
          </w:p>
        </w:tc>
        <w:tc>
          <w:tcPr>
            <w:tcW w:w="2742" w:type="dxa"/>
          </w:tcPr>
          <w:p w14:paraId="4A51C95B" w14:textId="77777777" w:rsidR="0077747B" w:rsidRDefault="000F081E">
            <w:r>
              <w:t>(</w:t>
            </w:r>
            <w:proofErr w:type="spellStart"/>
            <w:r>
              <w:t>max</w:t>
            </w:r>
            <w:proofErr w:type="spellEnd"/>
            <w:r>
              <w:t xml:space="preserve"> 80 </w:t>
            </w:r>
            <w:proofErr w:type="spellStart"/>
            <w:r>
              <w:t>mkiä</w:t>
            </w:r>
            <w:proofErr w:type="spellEnd"/>
            <w:r w:rsidR="0077747B">
              <w:t>)</w:t>
            </w:r>
          </w:p>
        </w:tc>
        <w:tc>
          <w:tcPr>
            <w:tcW w:w="3544" w:type="dxa"/>
          </w:tcPr>
          <w:p w14:paraId="79040365" w14:textId="409C7CE3"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7F723E77" w14:textId="77777777" w:rsidTr="4D047E72">
        <w:tc>
          <w:tcPr>
            <w:tcW w:w="2469" w:type="dxa"/>
          </w:tcPr>
          <w:p w14:paraId="6901CF3E" w14:textId="4E6FE9C7" w:rsidR="0077747B" w:rsidRDefault="0077747B">
            <w:r>
              <w:rPr>
                <w:highlight w:val="white"/>
              </w:rPr>
              <w:t>lääkevalmisteen ATC-koodi</w:t>
            </w:r>
            <w:r w:rsidRPr="4D047E72">
              <w:t xml:space="preserve"> </w:t>
            </w:r>
          </w:p>
        </w:tc>
        <w:tc>
          <w:tcPr>
            <w:tcW w:w="2742" w:type="dxa"/>
          </w:tcPr>
          <w:p w14:paraId="6A73D57C" w14:textId="77777777" w:rsidR="0077747B" w:rsidRDefault="0077747B">
            <w:r>
              <w:t>(</w:t>
            </w:r>
            <w:proofErr w:type="spellStart"/>
            <w:r>
              <w:t>max</w:t>
            </w:r>
            <w:proofErr w:type="spellEnd"/>
            <w:r>
              <w:t xml:space="preserve"> 9 </w:t>
            </w:r>
            <w:proofErr w:type="spellStart"/>
            <w:r>
              <w:t>mkiä</w:t>
            </w:r>
            <w:proofErr w:type="spellEnd"/>
            <w:r>
              <w:t>)</w:t>
            </w:r>
          </w:p>
        </w:tc>
        <w:tc>
          <w:tcPr>
            <w:tcW w:w="3544" w:type="dxa"/>
          </w:tcPr>
          <w:p w14:paraId="5D6735A6" w14:textId="5DF434E1" w:rsidR="0077747B" w:rsidRDefault="00844046">
            <w:r>
              <w:t>EP, pakollinen jos</w:t>
            </w:r>
            <w:r w:rsidR="0077747B">
              <w:t xml:space="preserve"> </w:t>
            </w:r>
            <w:r w:rsidR="000B42BD">
              <w:t xml:space="preserve">tieto </w:t>
            </w:r>
            <w:r w:rsidR="0077747B">
              <w:t xml:space="preserve">löytyy </w:t>
            </w:r>
            <w:r w:rsidR="000D1E19">
              <w:t>Lääketietokannas</w:t>
            </w:r>
            <w:r w:rsidR="0077747B">
              <w:t>ta</w:t>
            </w:r>
          </w:p>
        </w:tc>
      </w:tr>
      <w:tr w:rsidR="0077747B" w14:paraId="29983DD3" w14:textId="77777777" w:rsidTr="4D047E72">
        <w:tc>
          <w:tcPr>
            <w:tcW w:w="2469" w:type="dxa"/>
          </w:tcPr>
          <w:p w14:paraId="4F40A6FD" w14:textId="7C9D8DB3" w:rsidR="0077747B" w:rsidRDefault="0077747B">
            <w:r>
              <w:rPr>
                <w:highlight w:val="white"/>
              </w:rPr>
              <w:t>ATC-koodin mukainen nimi</w:t>
            </w:r>
          </w:p>
        </w:tc>
        <w:tc>
          <w:tcPr>
            <w:tcW w:w="2742" w:type="dxa"/>
          </w:tcPr>
          <w:p w14:paraId="14ABE4AE" w14:textId="77777777" w:rsidR="0077747B" w:rsidRDefault="0077747B">
            <w:r>
              <w:t>(</w:t>
            </w:r>
            <w:proofErr w:type="spellStart"/>
            <w:r>
              <w:t>max</w:t>
            </w:r>
            <w:proofErr w:type="spellEnd"/>
            <w:r>
              <w:t xml:space="preserve"> 200 </w:t>
            </w:r>
            <w:proofErr w:type="spellStart"/>
            <w:r>
              <w:t>mkiä</w:t>
            </w:r>
            <w:proofErr w:type="spellEnd"/>
            <w:r>
              <w:t>)</w:t>
            </w:r>
          </w:p>
        </w:tc>
        <w:tc>
          <w:tcPr>
            <w:tcW w:w="3544" w:type="dxa"/>
          </w:tcPr>
          <w:p w14:paraId="384B439E" w14:textId="3F4152DF" w:rsidR="0077747B" w:rsidRDefault="00844046">
            <w:r>
              <w:t>EP, pakollinen jos</w:t>
            </w:r>
            <w:r w:rsidR="0077747B">
              <w:t xml:space="preserve"> </w:t>
            </w:r>
            <w:r w:rsidR="006B5D35">
              <w:t xml:space="preserve">tieto </w:t>
            </w:r>
            <w:r w:rsidR="0077747B">
              <w:t xml:space="preserve">löytyy </w:t>
            </w:r>
            <w:r w:rsidR="000D1E19">
              <w:t>Lääketietokannas</w:t>
            </w:r>
            <w:r w:rsidR="0077747B">
              <w:t>ta</w:t>
            </w:r>
          </w:p>
        </w:tc>
      </w:tr>
      <w:tr w:rsidR="0077747B" w14:paraId="7E005383" w14:textId="77777777" w:rsidTr="4D047E72">
        <w:tc>
          <w:tcPr>
            <w:tcW w:w="2469" w:type="dxa"/>
          </w:tcPr>
          <w:p w14:paraId="48833FB7" w14:textId="481508C8" w:rsidR="0077747B" w:rsidRDefault="0077747B">
            <w:r>
              <w:t xml:space="preserve">lääkevalmisteen koodaamaton nimi </w:t>
            </w:r>
          </w:p>
        </w:tc>
        <w:tc>
          <w:tcPr>
            <w:tcW w:w="2742" w:type="dxa"/>
          </w:tcPr>
          <w:p w14:paraId="43534484" w14:textId="77777777" w:rsidR="0077747B" w:rsidRDefault="0077747B">
            <w:r>
              <w:t>(</w:t>
            </w:r>
            <w:proofErr w:type="spellStart"/>
            <w:r>
              <w:t>max</w:t>
            </w:r>
            <w:proofErr w:type="spellEnd"/>
            <w:r>
              <w:t xml:space="preserve"> 80 </w:t>
            </w:r>
            <w:proofErr w:type="spellStart"/>
            <w:r>
              <w:t>mkiä</w:t>
            </w:r>
            <w:proofErr w:type="spellEnd"/>
            <w:r>
              <w:t>)</w:t>
            </w:r>
          </w:p>
        </w:tc>
        <w:tc>
          <w:tcPr>
            <w:tcW w:w="3544" w:type="dxa"/>
          </w:tcPr>
          <w:p w14:paraId="0FF98351" w14:textId="62727816" w:rsidR="0077747B" w:rsidRPr="000A1C9D" w:rsidRDefault="00AA3489" w:rsidP="00B33639">
            <w:r w:rsidRPr="000A1C9D">
              <w:t xml:space="preserve"> </w:t>
            </w:r>
            <w:r w:rsidR="0051407F" w:rsidRPr="000A1C9D">
              <w:t>POISTETTU versiosta 4.00</w:t>
            </w:r>
          </w:p>
        </w:tc>
      </w:tr>
      <w:tr w:rsidR="0077747B" w14:paraId="76197042" w14:textId="77777777" w:rsidTr="4D047E72">
        <w:tc>
          <w:tcPr>
            <w:tcW w:w="2469" w:type="dxa"/>
          </w:tcPr>
          <w:p w14:paraId="15AC6728" w14:textId="69FEBD57" w:rsidR="0077747B" w:rsidRDefault="0077747B">
            <w:r>
              <w:t xml:space="preserve">pakkauksien lukumäärä </w:t>
            </w:r>
          </w:p>
        </w:tc>
        <w:tc>
          <w:tcPr>
            <w:tcW w:w="2742" w:type="dxa"/>
          </w:tcPr>
          <w:p w14:paraId="76E7227E" w14:textId="77777777" w:rsidR="0077747B" w:rsidRDefault="0077747B">
            <w:r>
              <w:t>(</w:t>
            </w:r>
            <w:proofErr w:type="spellStart"/>
            <w:r>
              <w:t>max</w:t>
            </w:r>
            <w:proofErr w:type="spellEnd"/>
            <w:r>
              <w:t xml:space="preserve"> 5 </w:t>
            </w:r>
            <w:proofErr w:type="spellStart"/>
            <w:r>
              <w:t>mkiä</w:t>
            </w:r>
            <w:proofErr w:type="spellEnd"/>
            <w:r>
              <w:t>)</w:t>
            </w:r>
          </w:p>
        </w:tc>
        <w:tc>
          <w:tcPr>
            <w:tcW w:w="3544" w:type="dxa"/>
          </w:tcPr>
          <w:p w14:paraId="760484DD" w14:textId="77777777" w:rsidR="0077747B" w:rsidRDefault="0077747B">
            <w:r>
              <w:t>P</w:t>
            </w:r>
          </w:p>
        </w:tc>
      </w:tr>
      <w:tr w:rsidR="0077747B" w14:paraId="0AB2FB59" w14:textId="77777777" w:rsidTr="4D047E72">
        <w:tc>
          <w:tcPr>
            <w:tcW w:w="2469" w:type="dxa"/>
          </w:tcPr>
          <w:p w14:paraId="2D9FDB0B" w14:textId="6CB2A6E4" w:rsidR="0077747B" w:rsidRDefault="0077747B">
            <w:r>
              <w:t xml:space="preserve">pakkauskoko </w:t>
            </w:r>
          </w:p>
        </w:tc>
        <w:tc>
          <w:tcPr>
            <w:tcW w:w="2742" w:type="dxa"/>
          </w:tcPr>
          <w:p w14:paraId="74B039F6" w14:textId="77777777" w:rsidR="0077747B" w:rsidRDefault="0077747B">
            <w:r>
              <w:t>(</w:t>
            </w:r>
            <w:proofErr w:type="spellStart"/>
            <w:r>
              <w:t>max</w:t>
            </w:r>
            <w:proofErr w:type="spellEnd"/>
            <w:r>
              <w:t xml:space="preserve"> 80 </w:t>
            </w:r>
            <w:proofErr w:type="spellStart"/>
            <w:r>
              <w:t>mkiä</w:t>
            </w:r>
            <w:proofErr w:type="spellEnd"/>
            <w:r>
              <w:t>)</w:t>
            </w:r>
          </w:p>
        </w:tc>
        <w:tc>
          <w:tcPr>
            <w:tcW w:w="3544" w:type="dxa"/>
          </w:tcPr>
          <w:p w14:paraId="521DFF3A" w14:textId="11DAFFDD"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1CBC3DA9" w14:textId="77777777" w:rsidTr="4D047E72">
        <w:tc>
          <w:tcPr>
            <w:tcW w:w="2469" w:type="dxa"/>
          </w:tcPr>
          <w:p w14:paraId="6164AC02" w14:textId="19968147" w:rsidR="0077747B" w:rsidRDefault="0077747B">
            <w:r>
              <w:t xml:space="preserve">pakkauskoon yksikkö </w:t>
            </w:r>
          </w:p>
        </w:tc>
        <w:tc>
          <w:tcPr>
            <w:tcW w:w="2742" w:type="dxa"/>
          </w:tcPr>
          <w:p w14:paraId="72E96566" w14:textId="77777777" w:rsidR="0077747B" w:rsidRDefault="0077747B">
            <w:r>
              <w:t>(</w:t>
            </w:r>
            <w:proofErr w:type="spellStart"/>
            <w:r>
              <w:t>max</w:t>
            </w:r>
            <w:proofErr w:type="spellEnd"/>
            <w:r>
              <w:t xml:space="preserve"> 16 </w:t>
            </w:r>
            <w:proofErr w:type="spellStart"/>
            <w:r>
              <w:t>mkiä</w:t>
            </w:r>
            <w:proofErr w:type="spellEnd"/>
            <w:r>
              <w:t>)</w:t>
            </w:r>
          </w:p>
        </w:tc>
        <w:tc>
          <w:tcPr>
            <w:tcW w:w="3544" w:type="dxa"/>
          </w:tcPr>
          <w:p w14:paraId="77ED6CB3" w14:textId="5D9644B8" w:rsidR="0077747B" w:rsidRDefault="00844046">
            <w:r>
              <w:t>EP, pakollinen jos</w:t>
            </w:r>
            <w:r w:rsidR="0077747B">
              <w:t xml:space="preserve"> </w:t>
            </w:r>
            <w:r w:rsidR="00EB074A">
              <w:t xml:space="preserve">tieto </w:t>
            </w:r>
            <w:r w:rsidR="0077747B">
              <w:t xml:space="preserve">löytyy </w:t>
            </w:r>
            <w:r w:rsidR="000D1E19">
              <w:t>Lääketietokannas</w:t>
            </w:r>
            <w:r w:rsidR="0077747B">
              <w:t>ta</w:t>
            </w:r>
          </w:p>
        </w:tc>
      </w:tr>
      <w:tr w:rsidR="0077747B" w14:paraId="7B8DE658" w14:textId="77777777" w:rsidTr="4D047E72">
        <w:tc>
          <w:tcPr>
            <w:tcW w:w="2469" w:type="dxa"/>
          </w:tcPr>
          <w:p w14:paraId="07243FA5" w14:textId="68D72D45" w:rsidR="0077747B" w:rsidRDefault="0077747B">
            <w:r>
              <w:t xml:space="preserve">VNR-koodi </w:t>
            </w:r>
          </w:p>
        </w:tc>
        <w:tc>
          <w:tcPr>
            <w:tcW w:w="2742" w:type="dxa"/>
          </w:tcPr>
          <w:p w14:paraId="65E334FB" w14:textId="77777777" w:rsidR="0077747B" w:rsidRDefault="0077747B">
            <w:r>
              <w:t>(</w:t>
            </w:r>
            <w:proofErr w:type="spellStart"/>
            <w:r>
              <w:t>max</w:t>
            </w:r>
            <w:proofErr w:type="spellEnd"/>
            <w:r>
              <w:t xml:space="preserve"> 13 </w:t>
            </w:r>
            <w:proofErr w:type="spellStart"/>
            <w:r>
              <w:t>mkiä</w:t>
            </w:r>
            <w:proofErr w:type="spellEnd"/>
            <w:r>
              <w:t>)</w:t>
            </w:r>
          </w:p>
        </w:tc>
        <w:tc>
          <w:tcPr>
            <w:tcW w:w="3544" w:type="dxa"/>
          </w:tcPr>
          <w:p w14:paraId="5F0D4545" w14:textId="21F09585" w:rsidR="0077747B" w:rsidRDefault="00844046" w:rsidP="000A2A9E">
            <w:r>
              <w:t>EP, pakollinen jos</w:t>
            </w:r>
            <w:r w:rsidR="0077747B">
              <w:t xml:space="preserve"> </w:t>
            </w:r>
            <w:proofErr w:type="gramStart"/>
            <w:r w:rsidR="000A2A9E">
              <w:t xml:space="preserve">valmisteen </w:t>
            </w:r>
            <w:r w:rsidR="0077747B">
              <w:t xml:space="preserve"> laji</w:t>
            </w:r>
            <w:proofErr w:type="gramEnd"/>
            <w:r w:rsidR="0077747B">
              <w:t xml:space="preserve"> on 1</w:t>
            </w:r>
          </w:p>
        </w:tc>
      </w:tr>
      <w:tr w:rsidR="0077747B" w14:paraId="7FF0F47A" w14:textId="77777777" w:rsidTr="4D047E72">
        <w:tc>
          <w:tcPr>
            <w:tcW w:w="2469" w:type="dxa"/>
          </w:tcPr>
          <w:p w14:paraId="6464E204" w14:textId="25A4E6E9" w:rsidR="0077747B" w:rsidRPr="00A10A17" w:rsidRDefault="0051407F">
            <w:r>
              <w:t xml:space="preserve">Lääkevalmisteen </w:t>
            </w:r>
            <w:r w:rsidR="0077747B" w:rsidRPr="00A10A17">
              <w:t xml:space="preserve">kauppanimi </w:t>
            </w:r>
          </w:p>
        </w:tc>
        <w:tc>
          <w:tcPr>
            <w:tcW w:w="2742" w:type="dxa"/>
          </w:tcPr>
          <w:p w14:paraId="0E0B1706" w14:textId="77777777" w:rsidR="0077747B" w:rsidRPr="00A10A17" w:rsidRDefault="0077747B">
            <w:r w:rsidRPr="00A10A17">
              <w:t>(</w:t>
            </w:r>
            <w:proofErr w:type="spellStart"/>
            <w:r w:rsidRPr="00A10A17">
              <w:t>max</w:t>
            </w:r>
            <w:proofErr w:type="spellEnd"/>
            <w:r w:rsidRPr="00A10A17">
              <w:t xml:space="preserve"> 80 </w:t>
            </w:r>
            <w:proofErr w:type="spellStart"/>
            <w:r w:rsidRPr="00A10A17">
              <w:t>mkiä</w:t>
            </w:r>
            <w:proofErr w:type="spellEnd"/>
            <w:r w:rsidRPr="00A10A17">
              <w:t>)</w:t>
            </w:r>
          </w:p>
        </w:tc>
        <w:tc>
          <w:tcPr>
            <w:tcW w:w="3544" w:type="dxa"/>
          </w:tcPr>
          <w:p w14:paraId="2092468E" w14:textId="423B3915" w:rsidR="0077747B" w:rsidRPr="00A10A17" w:rsidRDefault="00844046" w:rsidP="000A2A9E">
            <w:r w:rsidRPr="00A10A17">
              <w:t>EP, pakollinen jos</w:t>
            </w:r>
            <w:r w:rsidR="0077747B" w:rsidRPr="00A10A17">
              <w:t xml:space="preserve"> </w:t>
            </w:r>
            <w:proofErr w:type="gramStart"/>
            <w:r w:rsidR="000A2A9E" w:rsidRPr="00A10A17">
              <w:t xml:space="preserve">valmisteen </w:t>
            </w:r>
            <w:r w:rsidR="0077747B" w:rsidRPr="00A10A17">
              <w:t xml:space="preserve"> laji</w:t>
            </w:r>
            <w:proofErr w:type="gramEnd"/>
            <w:r w:rsidR="0077747B" w:rsidRPr="00A10A17">
              <w:t xml:space="preserve"> on 1</w:t>
            </w:r>
          </w:p>
        </w:tc>
      </w:tr>
      <w:tr w:rsidR="0077747B" w14:paraId="45D5A6FC" w14:textId="77777777" w:rsidTr="4D047E72">
        <w:tc>
          <w:tcPr>
            <w:tcW w:w="2469" w:type="dxa"/>
          </w:tcPr>
          <w:p w14:paraId="158A182D" w14:textId="7509BC8F" w:rsidR="0077747B" w:rsidRPr="00A10A17" w:rsidRDefault="0051407F">
            <w:r>
              <w:t xml:space="preserve">Valmisteen </w:t>
            </w:r>
            <w:r w:rsidR="0077747B" w:rsidRPr="00A10A17">
              <w:t xml:space="preserve">koodaamaton kauppanimi </w:t>
            </w:r>
          </w:p>
        </w:tc>
        <w:tc>
          <w:tcPr>
            <w:tcW w:w="2742" w:type="dxa"/>
          </w:tcPr>
          <w:p w14:paraId="23EA9F30" w14:textId="77777777" w:rsidR="0077747B" w:rsidRPr="00A10A17" w:rsidRDefault="0077747B">
            <w:r w:rsidRPr="00A10A17">
              <w:t>(</w:t>
            </w:r>
            <w:proofErr w:type="spellStart"/>
            <w:r w:rsidRPr="00A10A17">
              <w:t>max</w:t>
            </w:r>
            <w:proofErr w:type="spellEnd"/>
            <w:r w:rsidRPr="00A10A17">
              <w:t xml:space="preserve"> 80 </w:t>
            </w:r>
            <w:proofErr w:type="spellStart"/>
            <w:r w:rsidRPr="00A10A17">
              <w:t>mkiä</w:t>
            </w:r>
            <w:proofErr w:type="spellEnd"/>
            <w:r w:rsidRPr="00A10A17">
              <w:t>)</w:t>
            </w:r>
          </w:p>
        </w:tc>
        <w:tc>
          <w:tcPr>
            <w:tcW w:w="3544" w:type="dxa"/>
          </w:tcPr>
          <w:p w14:paraId="6928AFDC" w14:textId="0072903D" w:rsidR="00A67B94" w:rsidRPr="00A10A17" w:rsidRDefault="00A67B94" w:rsidP="00A67B94">
            <w:r w:rsidRPr="00A10A17">
              <w:t xml:space="preserve">EP, pakollinen jos valmisteen laji = </w:t>
            </w:r>
            <w:r w:rsidR="0051407F">
              <w:t xml:space="preserve">2,3,4,5 tai jos valmisteen laji = </w:t>
            </w:r>
            <w:r w:rsidRPr="00A10A17">
              <w:t xml:space="preserve">6, 10 tai 11 ja Lääketietokantaan </w:t>
            </w:r>
            <w:r w:rsidR="006F52BB">
              <w:t>kuulumattoman valmisteen</w:t>
            </w:r>
            <w:r w:rsidRPr="00A10A17">
              <w:t xml:space="preserve"> nimi on tyhjä</w:t>
            </w:r>
          </w:p>
          <w:p w14:paraId="2550BF5A" w14:textId="1193A34D" w:rsidR="0077747B" w:rsidRPr="00A10A17" w:rsidRDefault="0077747B"/>
        </w:tc>
      </w:tr>
      <w:tr w:rsidR="0077747B" w14:paraId="28C805E7" w14:textId="77777777" w:rsidTr="4D047E72">
        <w:tc>
          <w:tcPr>
            <w:tcW w:w="2469" w:type="dxa"/>
          </w:tcPr>
          <w:p w14:paraId="1463D0A2" w14:textId="77777777" w:rsidR="0077747B" w:rsidRPr="00A10A17" w:rsidRDefault="0077747B">
            <w:r w:rsidRPr="00A10A17">
              <w:t>lääketietokannan mukainen laji</w:t>
            </w:r>
          </w:p>
        </w:tc>
        <w:tc>
          <w:tcPr>
            <w:tcW w:w="2742" w:type="dxa"/>
          </w:tcPr>
          <w:p w14:paraId="347A44FD" w14:textId="77777777" w:rsidR="0077747B" w:rsidRPr="00A10A17" w:rsidRDefault="0077747B">
            <w:r w:rsidRPr="00A10A17">
              <w:t>(</w:t>
            </w:r>
            <w:proofErr w:type="spellStart"/>
            <w:r w:rsidRPr="00A10A17">
              <w:t>max</w:t>
            </w:r>
            <w:proofErr w:type="spellEnd"/>
            <w:r w:rsidRPr="00A10A17">
              <w:t xml:space="preserve"> 10 </w:t>
            </w:r>
            <w:proofErr w:type="spellStart"/>
            <w:r w:rsidRPr="00A10A17">
              <w:t>mkiä</w:t>
            </w:r>
            <w:proofErr w:type="spellEnd"/>
            <w:r w:rsidRPr="00A10A17">
              <w:t>)</w:t>
            </w:r>
          </w:p>
        </w:tc>
        <w:tc>
          <w:tcPr>
            <w:tcW w:w="3544" w:type="dxa"/>
          </w:tcPr>
          <w:p w14:paraId="6E80458A" w14:textId="77777777" w:rsidR="0077747B" w:rsidRPr="00A10A17" w:rsidRDefault="000A2A9E">
            <w:r w:rsidRPr="00A10A17">
              <w:t>POISTETTU</w:t>
            </w:r>
          </w:p>
        </w:tc>
      </w:tr>
      <w:tr w:rsidR="0077747B" w14:paraId="3C4FD155" w14:textId="77777777" w:rsidTr="4D047E72">
        <w:tc>
          <w:tcPr>
            <w:tcW w:w="2469" w:type="dxa"/>
          </w:tcPr>
          <w:p w14:paraId="41046ABC" w14:textId="67EC836F" w:rsidR="0077747B" w:rsidRPr="00A10A17" w:rsidRDefault="0077747B">
            <w:r w:rsidRPr="00A10A17">
              <w:t xml:space="preserve">lääkemuoto </w:t>
            </w:r>
          </w:p>
        </w:tc>
        <w:tc>
          <w:tcPr>
            <w:tcW w:w="2742" w:type="dxa"/>
          </w:tcPr>
          <w:p w14:paraId="5F4F57A7" w14:textId="77777777" w:rsidR="0077747B" w:rsidRPr="00A10A17" w:rsidRDefault="0077747B">
            <w:r w:rsidRPr="00A10A17">
              <w:t>(</w:t>
            </w:r>
            <w:proofErr w:type="spellStart"/>
            <w:r w:rsidRPr="00A10A17">
              <w:t>max</w:t>
            </w:r>
            <w:proofErr w:type="spellEnd"/>
            <w:r w:rsidRPr="00A10A17">
              <w:t xml:space="preserve"> 80 </w:t>
            </w:r>
            <w:proofErr w:type="spellStart"/>
            <w:r w:rsidRPr="00A10A17">
              <w:t>mkiä</w:t>
            </w:r>
            <w:proofErr w:type="spellEnd"/>
            <w:r w:rsidRPr="00A10A17">
              <w:t>)</w:t>
            </w:r>
          </w:p>
        </w:tc>
        <w:tc>
          <w:tcPr>
            <w:tcW w:w="3544" w:type="dxa"/>
          </w:tcPr>
          <w:p w14:paraId="13816E66" w14:textId="777B1795" w:rsidR="0077747B" w:rsidRPr="00A10A17" w:rsidRDefault="008455C0">
            <w:r w:rsidRPr="00A10A17">
              <w:t>EP, pakollinen jos valmisteen laji = 1,2,3,4,5 tai 11</w:t>
            </w:r>
          </w:p>
        </w:tc>
      </w:tr>
      <w:tr w:rsidR="0077747B" w14:paraId="7A2B15C6" w14:textId="77777777" w:rsidTr="4D047E72">
        <w:tc>
          <w:tcPr>
            <w:tcW w:w="2469" w:type="dxa"/>
          </w:tcPr>
          <w:p w14:paraId="70BC1994" w14:textId="77777777" w:rsidR="0077747B" w:rsidRPr="00A10A17" w:rsidRDefault="0077747B">
            <w:r w:rsidRPr="00A10A17">
              <w:t>osapakkaus</w:t>
            </w:r>
          </w:p>
        </w:tc>
        <w:tc>
          <w:tcPr>
            <w:tcW w:w="2742" w:type="dxa"/>
          </w:tcPr>
          <w:p w14:paraId="1C8783D4" w14:textId="77777777" w:rsidR="0077747B" w:rsidRPr="00A10A17" w:rsidRDefault="0077747B">
            <w:r w:rsidRPr="00A10A17">
              <w:t>(</w:t>
            </w:r>
            <w:proofErr w:type="spellStart"/>
            <w:r w:rsidRPr="00A10A17">
              <w:t>boolean</w:t>
            </w:r>
            <w:proofErr w:type="spellEnd"/>
            <w:r w:rsidRPr="00A10A17">
              <w:t>)</w:t>
            </w:r>
          </w:p>
        </w:tc>
        <w:tc>
          <w:tcPr>
            <w:tcW w:w="3544" w:type="dxa"/>
          </w:tcPr>
          <w:p w14:paraId="7E1BB24E" w14:textId="0B2D027A" w:rsidR="0077747B" w:rsidRPr="00A10A17" w:rsidRDefault="005A20D5">
            <w:r w:rsidRPr="00A10A17">
              <w:t>P</w:t>
            </w:r>
          </w:p>
        </w:tc>
      </w:tr>
      <w:tr w:rsidR="0077747B" w14:paraId="5DD4C900" w14:textId="77777777" w:rsidTr="4D047E72">
        <w:tc>
          <w:tcPr>
            <w:tcW w:w="2469" w:type="dxa"/>
          </w:tcPr>
          <w:p w14:paraId="5D1416C9" w14:textId="58C4C741" w:rsidR="0077747B" w:rsidRPr="00A10A17" w:rsidRDefault="0077747B">
            <w:r w:rsidRPr="00A10A17">
              <w:t xml:space="preserve">selitys </w:t>
            </w:r>
            <w:r w:rsidR="004B1C1D" w:rsidRPr="00A10A17">
              <w:t xml:space="preserve">apteekissa valmistettavan lääkkeen </w:t>
            </w:r>
            <w:r w:rsidRPr="00A10A17">
              <w:t xml:space="preserve">koostumuksesta ja vapaa teksti  </w:t>
            </w:r>
          </w:p>
        </w:tc>
        <w:tc>
          <w:tcPr>
            <w:tcW w:w="2742" w:type="dxa"/>
          </w:tcPr>
          <w:p w14:paraId="6B1BCB67" w14:textId="77777777" w:rsidR="0077747B" w:rsidRPr="00A10A17" w:rsidRDefault="0077747B">
            <w:r w:rsidRPr="00A10A17">
              <w:t>(</w:t>
            </w:r>
            <w:proofErr w:type="spellStart"/>
            <w:r w:rsidRPr="00A10A17">
              <w:t>max</w:t>
            </w:r>
            <w:proofErr w:type="spellEnd"/>
            <w:r w:rsidRPr="00A10A17">
              <w:t xml:space="preserve"> 360 </w:t>
            </w:r>
            <w:proofErr w:type="spellStart"/>
            <w:r w:rsidRPr="00A10A17">
              <w:t>mkiä</w:t>
            </w:r>
            <w:proofErr w:type="spellEnd"/>
            <w:r w:rsidRPr="00A10A17">
              <w:t>)</w:t>
            </w:r>
          </w:p>
        </w:tc>
        <w:tc>
          <w:tcPr>
            <w:tcW w:w="3544" w:type="dxa"/>
          </w:tcPr>
          <w:p w14:paraId="14E03049" w14:textId="77777777" w:rsidR="0077747B" w:rsidRPr="00A10A17" w:rsidRDefault="0077747B"/>
        </w:tc>
      </w:tr>
      <w:tr w:rsidR="0077747B" w14:paraId="28D7AC1B" w14:textId="77777777" w:rsidTr="4D047E72">
        <w:tc>
          <w:tcPr>
            <w:tcW w:w="2469" w:type="dxa"/>
          </w:tcPr>
          <w:p w14:paraId="67ABB6A7" w14:textId="155A14EF" w:rsidR="00AA72AD" w:rsidRPr="00A10A17" w:rsidRDefault="00AA72AD" w:rsidP="00AA72AD">
            <w:r w:rsidRPr="00A10A17">
              <w:t>Lääketietokantaan kuulumattoman valmisteen nimi</w:t>
            </w:r>
          </w:p>
          <w:p w14:paraId="7833CA20" w14:textId="3FC94692" w:rsidR="0077747B" w:rsidRPr="00A10A17" w:rsidRDefault="00AA72AD" w:rsidP="00AA72AD">
            <w:r w:rsidRPr="00A10A17" w:rsidDel="00AA72AD">
              <w:t xml:space="preserve"> </w:t>
            </w:r>
          </w:p>
        </w:tc>
        <w:tc>
          <w:tcPr>
            <w:tcW w:w="2742" w:type="dxa"/>
          </w:tcPr>
          <w:p w14:paraId="5C47C5BC" w14:textId="77777777" w:rsidR="0077747B" w:rsidRPr="00A10A17" w:rsidRDefault="0077747B">
            <w:r w:rsidRPr="00A10A17">
              <w:t>(</w:t>
            </w:r>
            <w:proofErr w:type="spellStart"/>
            <w:r w:rsidRPr="00A10A17">
              <w:t>max</w:t>
            </w:r>
            <w:proofErr w:type="spellEnd"/>
            <w:r w:rsidRPr="00A10A17">
              <w:t xml:space="preserve"> 50 </w:t>
            </w:r>
            <w:proofErr w:type="spellStart"/>
            <w:r w:rsidRPr="00A10A17">
              <w:t>mkiä</w:t>
            </w:r>
            <w:proofErr w:type="spellEnd"/>
            <w:r w:rsidRPr="00A10A17">
              <w:t>)</w:t>
            </w:r>
          </w:p>
        </w:tc>
        <w:tc>
          <w:tcPr>
            <w:tcW w:w="3544" w:type="dxa"/>
          </w:tcPr>
          <w:p w14:paraId="28187D68" w14:textId="6DC96DCF" w:rsidR="001161AA" w:rsidRPr="00A10A17" w:rsidRDefault="001161AA" w:rsidP="001161AA">
            <w:r w:rsidRPr="00A10A17">
              <w:t xml:space="preserve">EP, pakollinen jos valmisteen laji = 6, 10 tai 11 ja valmisteen </w:t>
            </w:r>
            <w:proofErr w:type="gramStart"/>
            <w:r w:rsidR="0051407F">
              <w:t xml:space="preserve">koodaamaton </w:t>
            </w:r>
            <w:r w:rsidRPr="00A10A17">
              <w:t xml:space="preserve"> </w:t>
            </w:r>
            <w:r w:rsidR="0051407F">
              <w:t>kauppa</w:t>
            </w:r>
            <w:r w:rsidRPr="00A10A17">
              <w:t>nimi</w:t>
            </w:r>
            <w:proofErr w:type="gramEnd"/>
            <w:r w:rsidRPr="00A10A17">
              <w:t xml:space="preserve"> on tyhjä</w:t>
            </w:r>
          </w:p>
          <w:p w14:paraId="1E0D9275" w14:textId="05F5D339" w:rsidR="0077747B" w:rsidRPr="00A10A17" w:rsidRDefault="0077747B"/>
        </w:tc>
      </w:tr>
      <w:tr w:rsidR="0077747B" w14:paraId="761869D7" w14:textId="77777777" w:rsidTr="4D047E72">
        <w:tc>
          <w:tcPr>
            <w:tcW w:w="2469" w:type="dxa"/>
          </w:tcPr>
          <w:p w14:paraId="728668C8" w14:textId="42B4F811" w:rsidR="0077747B" w:rsidRDefault="0044312E">
            <w:r>
              <w:t>toimituspäivä</w:t>
            </w:r>
            <w:r w:rsidR="0077747B">
              <w:t xml:space="preserve"> </w:t>
            </w:r>
          </w:p>
        </w:tc>
        <w:tc>
          <w:tcPr>
            <w:tcW w:w="2742" w:type="dxa"/>
          </w:tcPr>
          <w:p w14:paraId="61D94F4D" w14:textId="77777777" w:rsidR="0077747B" w:rsidRDefault="0077747B">
            <w:r>
              <w:t>(</w:t>
            </w:r>
            <w:proofErr w:type="spellStart"/>
            <w:r>
              <w:t>timestamp</w:t>
            </w:r>
            <w:proofErr w:type="spellEnd"/>
            <w:r>
              <w:t>)</w:t>
            </w:r>
          </w:p>
        </w:tc>
        <w:tc>
          <w:tcPr>
            <w:tcW w:w="3544" w:type="dxa"/>
          </w:tcPr>
          <w:p w14:paraId="2273FE2E" w14:textId="77777777" w:rsidR="0077747B" w:rsidRDefault="0077747B">
            <w:r>
              <w:t>P</w:t>
            </w:r>
          </w:p>
        </w:tc>
      </w:tr>
      <w:tr w:rsidR="0077747B" w14:paraId="695D7201" w14:textId="77777777" w:rsidTr="4D047E72">
        <w:tc>
          <w:tcPr>
            <w:tcW w:w="2469" w:type="dxa"/>
          </w:tcPr>
          <w:p w14:paraId="359E9F68" w14:textId="339D6D28" w:rsidR="0077747B" w:rsidRDefault="009439FA">
            <w:r>
              <w:t>farmaseutin/proviisorin</w:t>
            </w:r>
            <w:r w:rsidR="0077747B">
              <w:t xml:space="preserve"> nimi </w:t>
            </w:r>
          </w:p>
        </w:tc>
        <w:tc>
          <w:tcPr>
            <w:tcW w:w="2742" w:type="dxa"/>
          </w:tcPr>
          <w:p w14:paraId="385A4F23" w14:textId="77777777" w:rsidR="0077747B" w:rsidRDefault="0077747B">
            <w:r>
              <w:t>(</w:t>
            </w:r>
            <w:proofErr w:type="spellStart"/>
            <w:r>
              <w:t>max</w:t>
            </w:r>
            <w:proofErr w:type="spellEnd"/>
            <w:r>
              <w:t xml:space="preserve"> 100 + 100 </w:t>
            </w:r>
            <w:proofErr w:type="spellStart"/>
            <w:r>
              <w:t>mkiä</w:t>
            </w:r>
            <w:proofErr w:type="spellEnd"/>
            <w:r>
              <w:t>)</w:t>
            </w:r>
          </w:p>
        </w:tc>
        <w:tc>
          <w:tcPr>
            <w:tcW w:w="3544" w:type="dxa"/>
          </w:tcPr>
          <w:p w14:paraId="199B717F" w14:textId="77777777" w:rsidR="0077747B" w:rsidRDefault="0077747B">
            <w:r>
              <w:t>P</w:t>
            </w:r>
          </w:p>
        </w:tc>
      </w:tr>
      <w:tr w:rsidR="009439FA" w14:paraId="3A7828B1" w14:textId="77777777" w:rsidTr="4D047E72">
        <w:tc>
          <w:tcPr>
            <w:tcW w:w="2469" w:type="dxa"/>
          </w:tcPr>
          <w:p w14:paraId="22C0FDF6" w14:textId="77777777" w:rsidR="009439FA" w:rsidRDefault="009439FA">
            <w:r>
              <w:t xml:space="preserve">farmaseutin/proviisorin </w:t>
            </w:r>
            <w:proofErr w:type="spellStart"/>
            <w:r>
              <w:t>terhikkitunnus</w:t>
            </w:r>
            <w:proofErr w:type="spellEnd"/>
          </w:p>
        </w:tc>
        <w:tc>
          <w:tcPr>
            <w:tcW w:w="2742" w:type="dxa"/>
          </w:tcPr>
          <w:p w14:paraId="4A23DC54" w14:textId="77777777" w:rsidR="009439FA" w:rsidRDefault="009439FA">
            <w:r>
              <w:t xml:space="preserve">(11 </w:t>
            </w:r>
            <w:proofErr w:type="spellStart"/>
            <w:r>
              <w:t>mkiä</w:t>
            </w:r>
            <w:proofErr w:type="spellEnd"/>
            <w:r>
              <w:t>)</w:t>
            </w:r>
          </w:p>
        </w:tc>
        <w:tc>
          <w:tcPr>
            <w:tcW w:w="3544" w:type="dxa"/>
          </w:tcPr>
          <w:p w14:paraId="608F5815" w14:textId="77777777" w:rsidR="009439FA" w:rsidRDefault="009439FA">
            <w:r>
              <w:t>P</w:t>
            </w:r>
          </w:p>
        </w:tc>
      </w:tr>
      <w:tr w:rsidR="009439FA" w14:paraId="71C1C7F7" w14:textId="77777777" w:rsidTr="4D047E72">
        <w:tc>
          <w:tcPr>
            <w:tcW w:w="2469" w:type="dxa"/>
          </w:tcPr>
          <w:p w14:paraId="51966324" w14:textId="77777777" w:rsidR="009439FA" w:rsidRDefault="009439FA" w:rsidP="000E0E2D">
            <w:r>
              <w:t>farmaseutin/proviisorin ammattioikeus</w:t>
            </w:r>
          </w:p>
        </w:tc>
        <w:tc>
          <w:tcPr>
            <w:tcW w:w="2742" w:type="dxa"/>
          </w:tcPr>
          <w:p w14:paraId="4D3C7EF6" w14:textId="77777777" w:rsidR="009439FA" w:rsidRDefault="009439FA" w:rsidP="000E0E2D">
            <w:r>
              <w:t>(</w:t>
            </w:r>
            <w:proofErr w:type="spellStart"/>
            <w:r>
              <w:t>max</w:t>
            </w:r>
            <w:proofErr w:type="spellEnd"/>
            <w:r>
              <w:t xml:space="preserve"> 4 + </w:t>
            </w:r>
            <w:proofErr w:type="spellStart"/>
            <w:r>
              <w:t>max</w:t>
            </w:r>
            <w:proofErr w:type="spellEnd"/>
            <w:r>
              <w:t xml:space="preserve"> 70 </w:t>
            </w:r>
            <w:proofErr w:type="spellStart"/>
            <w:r>
              <w:t>mkiä</w:t>
            </w:r>
            <w:proofErr w:type="spellEnd"/>
            <w:r>
              <w:t>)</w:t>
            </w:r>
          </w:p>
        </w:tc>
        <w:tc>
          <w:tcPr>
            <w:tcW w:w="3544" w:type="dxa"/>
          </w:tcPr>
          <w:p w14:paraId="764F2AB6" w14:textId="77777777" w:rsidR="009439FA" w:rsidRDefault="009439FA" w:rsidP="009439FA">
            <w:r>
              <w:t>P</w:t>
            </w:r>
          </w:p>
        </w:tc>
      </w:tr>
      <w:tr w:rsidR="0077747B" w14:paraId="7925960D" w14:textId="77777777" w:rsidTr="4D047E72">
        <w:tc>
          <w:tcPr>
            <w:tcW w:w="2469" w:type="dxa"/>
          </w:tcPr>
          <w:p w14:paraId="062FF46C" w14:textId="39716E39" w:rsidR="0077747B" w:rsidRDefault="0077747B">
            <w:r>
              <w:t xml:space="preserve">farmasian opiskelijan nimi </w:t>
            </w:r>
          </w:p>
        </w:tc>
        <w:tc>
          <w:tcPr>
            <w:tcW w:w="2742" w:type="dxa"/>
          </w:tcPr>
          <w:p w14:paraId="15CE2DE5" w14:textId="77777777" w:rsidR="0077747B" w:rsidRDefault="0077747B">
            <w:r>
              <w:t>(</w:t>
            </w:r>
            <w:proofErr w:type="spellStart"/>
            <w:r>
              <w:t>max</w:t>
            </w:r>
            <w:proofErr w:type="spellEnd"/>
            <w:r>
              <w:t xml:space="preserve"> 100 + 100 </w:t>
            </w:r>
            <w:proofErr w:type="spellStart"/>
            <w:r>
              <w:t>mkiä</w:t>
            </w:r>
            <w:proofErr w:type="spellEnd"/>
            <w:r>
              <w:t>)</w:t>
            </w:r>
          </w:p>
        </w:tc>
        <w:tc>
          <w:tcPr>
            <w:tcW w:w="3544" w:type="dxa"/>
          </w:tcPr>
          <w:p w14:paraId="5BB7D2EC" w14:textId="4F9E609D" w:rsidR="0077747B" w:rsidRDefault="00D63852">
            <w:r>
              <w:t>EP, pakollinen jos on kyseessä opiskelija</w:t>
            </w:r>
          </w:p>
        </w:tc>
      </w:tr>
      <w:tr w:rsidR="009439FA" w14:paraId="0215545B" w14:textId="77777777" w:rsidTr="4D047E72">
        <w:tc>
          <w:tcPr>
            <w:tcW w:w="2469" w:type="dxa"/>
          </w:tcPr>
          <w:p w14:paraId="5F67F700" w14:textId="77777777" w:rsidR="009439FA" w:rsidRDefault="009439FA">
            <w:r>
              <w:t xml:space="preserve">farmasian opiskelijan </w:t>
            </w:r>
            <w:proofErr w:type="spellStart"/>
            <w:r>
              <w:t>terhikkitunnus</w:t>
            </w:r>
            <w:proofErr w:type="spellEnd"/>
          </w:p>
        </w:tc>
        <w:tc>
          <w:tcPr>
            <w:tcW w:w="2742" w:type="dxa"/>
          </w:tcPr>
          <w:p w14:paraId="7DC256EC" w14:textId="77777777" w:rsidR="009439FA" w:rsidRDefault="009439FA">
            <w:r>
              <w:t xml:space="preserve">(11 </w:t>
            </w:r>
            <w:proofErr w:type="spellStart"/>
            <w:r>
              <w:t>mkiä</w:t>
            </w:r>
            <w:proofErr w:type="spellEnd"/>
            <w:r>
              <w:t>)</w:t>
            </w:r>
          </w:p>
        </w:tc>
        <w:tc>
          <w:tcPr>
            <w:tcW w:w="3544" w:type="dxa"/>
          </w:tcPr>
          <w:p w14:paraId="0AD1CCC4" w14:textId="09ED540F" w:rsidR="009439FA" w:rsidRDefault="00D63852">
            <w:r>
              <w:t>EP, pakollinen jos on kyseessä opiskelija</w:t>
            </w:r>
          </w:p>
        </w:tc>
      </w:tr>
      <w:tr w:rsidR="009439FA" w14:paraId="6A9CBBD0" w14:textId="77777777" w:rsidTr="4D047E72">
        <w:tc>
          <w:tcPr>
            <w:tcW w:w="2469" w:type="dxa"/>
          </w:tcPr>
          <w:p w14:paraId="67C782AC" w14:textId="77777777" w:rsidR="009439FA" w:rsidRDefault="009439FA" w:rsidP="000E0E2D">
            <w:r>
              <w:t>farmasian opiskelijan ammattioikeus</w:t>
            </w:r>
          </w:p>
        </w:tc>
        <w:tc>
          <w:tcPr>
            <w:tcW w:w="2742" w:type="dxa"/>
          </w:tcPr>
          <w:p w14:paraId="01387C45" w14:textId="77777777" w:rsidR="009439FA" w:rsidRDefault="009439FA" w:rsidP="000E0E2D">
            <w:r>
              <w:t>(</w:t>
            </w:r>
            <w:proofErr w:type="spellStart"/>
            <w:r>
              <w:t>max</w:t>
            </w:r>
            <w:proofErr w:type="spellEnd"/>
            <w:r>
              <w:t xml:space="preserve"> 4 + </w:t>
            </w:r>
            <w:proofErr w:type="spellStart"/>
            <w:r>
              <w:t>max</w:t>
            </w:r>
            <w:proofErr w:type="spellEnd"/>
            <w:r>
              <w:t xml:space="preserve"> 70 </w:t>
            </w:r>
            <w:proofErr w:type="spellStart"/>
            <w:r>
              <w:t>mkiä</w:t>
            </w:r>
            <w:proofErr w:type="spellEnd"/>
            <w:r>
              <w:t>)</w:t>
            </w:r>
          </w:p>
        </w:tc>
        <w:tc>
          <w:tcPr>
            <w:tcW w:w="3544" w:type="dxa"/>
          </w:tcPr>
          <w:p w14:paraId="22DCDDB1" w14:textId="70BE81F0" w:rsidR="009439FA" w:rsidRDefault="00D63852" w:rsidP="009439FA">
            <w:r>
              <w:t>EP, pakollinen jos on kyseessä opiskelija</w:t>
            </w:r>
          </w:p>
        </w:tc>
      </w:tr>
      <w:tr w:rsidR="0077747B" w14:paraId="7949169C" w14:textId="77777777" w:rsidTr="4D047E72">
        <w:tc>
          <w:tcPr>
            <w:tcW w:w="2469" w:type="dxa"/>
          </w:tcPr>
          <w:p w14:paraId="792AE6BC" w14:textId="578BC0C2" w:rsidR="0077747B" w:rsidRDefault="0077747B">
            <w:r>
              <w:t xml:space="preserve">organisaation tunnus </w:t>
            </w:r>
          </w:p>
        </w:tc>
        <w:tc>
          <w:tcPr>
            <w:tcW w:w="2742" w:type="dxa"/>
          </w:tcPr>
          <w:p w14:paraId="77BA9A72" w14:textId="77777777" w:rsidR="0077747B" w:rsidRDefault="0077747B">
            <w:r>
              <w:t>(</w:t>
            </w:r>
            <w:proofErr w:type="spellStart"/>
            <w:r>
              <w:t>max</w:t>
            </w:r>
            <w:proofErr w:type="spellEnd"/>
            <w:r>
              <w:t xml:space="preserve"> 60 </w:t>
            </w:r>
            <w:proofErr w:type="spellStart"/>
            <w:r>
              <w:t>mkiä</w:t>
            </w:r>
            <w:proofErr w:type="spellEnd"/>
            <w:r>
              <w:t>)</w:t>
            </w:r>
          </w:p>
        </w:tc>
        <w:tc>
          <w:tcPr>
            <w:tcW w:w="3544" w:type="dxa"/>
          </w:tcPr>
          <w:p w14:paraId="4DA1DCDB" w14:textId="77777777" w:rsidR="0077747B" w:rsidRDefault="0077747B">
            <w:r>
              <w:t>P</w:t>
            </w:r>
          </w:p>
        </w:tc>
      </w:tr>
      <w:tr w:rsidR="0077747B" w14:paraId="39425270" w14:textId="77777777" w:rsidTr="4D047E72">
        <w:tc>
          <w:tcPr>
            <w:tcW w:w="2469" w:type="dxa"/>
          </w:tcPr>
          <w:p w14:paraId="05DD0CBB" w14:textId="276EB3F6" w:rsidR="0077747B" w:rsidRDefault="0077747B">
            <w:r>
              <w:t xml:space="preserve">organisaation nimi </w:t>
            </w:r>
          </w:p>
        </w:tc>
        <w:tc>
          <w:tcPr>
            <w:tcW w:w="2742" w:type="dxa"/>
          </w:tcPr>
          <w:p w14:paraId="2F385582" w14:textId="77777777" w:rsidR="0077747B" w:rsidRDefault="0077747B">
            <w:r>
              <w:t>(</w:t>
            </w:r>
            <w:proofErr w:type="spellStart"/>
            <w:r>
              <w:t>max</w:t>
            </w:r>
            <w:proofErr w:type="spellEnd"/>
            <w:r>
              <w:t xml:space="preserve"> 100 </w:t>
            </w:r>
            <w:proofErr w:type="spellStart"/>
            <w:r>
              <w:t>mkiä</w:t>
            </w:r>
            <w:proofErr w:type="spellEnd"/>
            <w:r>
              <w:t>)</w:t>
            </w:r>
          </w:p>
        </w:tc>
        <w:tc>
          <w:tcPr>
            <w:tcW w:w="3544" w:type="dxa"/>
          </w:tcPr>
          <w:p w14:paraId="36419D1E" w14:textId="77777777" w:rsidR="0077747B" w:rsidRDefault="0077747B">
            <w:r>
              <w:t>P</w:t>
            </w:r>
          </w:p>
        </w:tc>
      </w:tr>
      <w:tr w:rsidR="0077747B" w14:paraId="328A8154" w14:textId="77777777" w:rsidTr="4D047E72">
        <w:tc>
          <w:tcPr>
            <w:tcW w:w="2469" w:type="dxa"/>
          </w:tcPr>
          <w:p w14:paraId="120646CF" w14:textId="5CFAA3E8" w:rsidR="0077747B" w:rsidRDefault="0077747B">
            <w:r>
              <w:t xml:space="preserve">organisaation osoite </w:t>
            </w:r>
          </w:p>
        </w:tc>
        <w:tc>
          <w:tcPr>
            <w:tcW w:w="2742" w:type="dxa"/>
          </w:tcPr>
          <w:p w14:paraId="0522D389" w14:textId="77777777" w:rsidR="0077747B" w:rsidRDefault="0077747B">
            <w:r>
              <w:t>(</w:t>
            </w:r>
            <w:proofErr w:type="spellStart"/>
            <w:r>
              <w:t>max</w:t>
            </w:r>
            <w:proofErr w:type="spellEnd"/>
            <w:r>
              <w:t xml:space="preserve"> 200 </w:t>
            </w:r>
            <w:proofErr w:type="spellStart"/>
            <w:r>
              <w:t>mkiä</w:t>
            </w:r>
            <w:proofErr w:type="spellEnd"/>
            <w:r>
              <w:t>)</w:t>
            </w:r>
          </w:p>
        </w:tc>
        <w:tc>
          <w:tcPr>
            <w:tcW w:w="3544" w:type="dxa"/>
          </w:tcPr>
          <w:p w14:paraId="06B131ED" w14:textId="77777777" w:rsidR="0077747B" w:rsidRDefault="0077747B">
            <w:r>
              <w:t>P</w:t>
            </w:r>
          </w:p>
        </w:tc>
      </w:tr>
      <w:tr w:rsidR="0077747B" w14:paraId="08AA1B99" w14:textId="77777777" w:rsidTr="4D047E72">
        <w:tc>
          <w:tcPr>
            <w:tcW w:w="2469" w:type="dxa"/>
          </w:tcPr>
          <w:p w14:paraId="45B3E628" w14:textId="166ED652" w:rsidR="0077747B" w:rsidRDefault="0077747B">
            <w:r>
              <w:t xml:space="preserve">organisaation puhelinnumero </w:t>
            </w:r>
          </w:p>
        </w:tc>
        <w:tc>
          <w:tcPr>
            <w:tcW w:w="2742" w:type="dxa"/>
          </w:tcPr>
          <w:p w14:paraId="590945B4" w14:textId="77777777" w:rsidR="0077747B" w:rsidRDefault="0077747B">
            <w:r>
              <w:t>(</w:t>
            </w:r>
            <w:proofErr w:type="spellStart"/>
            <w:r>
              <w:t>max</w:t>
            </w:r>
            <w:proofErr w:type="spellEnd"/>
            <w:r>
              <w:t xml:space="preserve"> 30 </w:t>
            </w:r>
            <w:proofErr w:type="spellStart"/>
            <w:r>
              <w:t>mkiä</w:t>
            </w:r>
            <w:proofErr w:type="spellEnd"/>
            <w:r>
              <w:t>)</w:t>
            </w:r>
          </w:p>
        </w:tc>
        <w:tc>
          <w:tcPr>
            <w:tcW w:w="3544" w:type="dxa"/>
          </w:tcPr>
          <w:p w14:paraId="576A17D0" w14:textId="77777777" w:rsidR="0077747B" w:rsidRDefault="0077747B">
            <w:r>
              <w:t>P</w:t>
            </w:r>
          </w:p>
        </w:tc>
      </w:tr>
      <w:tr w:rsidR="0077747B" w14:paraId="26983D40" w14:textId="77777777" w:rsidTr="4D047E72">
        <w:tc>
          <w:tcPr>
            <w:tcW w:w="2469" w:type="dxa"/>
          </w:tcPr>
          <w:p w14:paraId="3BF82BBE" w14:textId="3520D5DE" w:rsidR="0077747B" w:rsidRDefault="0077747B">
            <w:r>
              <w:t xml:space="preserve">organisaation sähköposti </w:t>
            </w:r>
          </w:p>
        </w:tc>
        <w:tc>
          <w:tcPr>
            <w:tcW w:w="2742" w:type="dxa"/>
          </w:tcPr>
          <w:p w14:paraId="0C59EA57" w14:textId="77777777" w:rsidR="0077747B" w:rsidRDefault="0077747B">
            <w:r>
              <w:t>(</w:t>
            </w:r>
            <w:proofErr w:type="spellStart"/>
            <w:r>
              <w:t>max</w:t>
            </w:r>
            <w:proofErr w:type="spellEnd"/>
            <w:r>
              <w:t xml:space="preserve"> 50 </w:t>
            </w:r>
            <w:proofErr w:type="spellStart"/>
            <w:r>
              <w:t>mkiä</w:t>
            </w:r>
            <w:proofErr w:type="spellEnd"/>
            <w:r>
              <w:t>)</w:t>
            </w:r>
          </w:p>
        </w:tc>
        <w:tc>
          <w:tcPr>
            <w:tcW w:w="3544" w:type="dxa"/>
          </w:tcPr>
          <w:p w14:paraId="0C3E65DC" w14:textId="77777777" w:rsidR="0077747B" w:rsidRDefault="0077747B"/>
        </w:tc>
      </w:tr>
      <w:tr w:rsidR="0077747B" w14:paraId="0FD797D3" w14:textId="77777777" w:rsidTr="4D047E72">
        <w:tc>
          <w:tcPr>
            <w:tcW w:w="2469" w:type="dxa"/>
          </w:tcPr>
          <w:p w14:paraId="74CCA0B0" w14:textId="47B96377" w:rsidR="0077747B" w:rsidRDefault="00A345A7">
            <w:r>
              <w:t xml:space="preserve">toimituksen kohteena olevan </w:t>
            </w:r>
            <w:r w:rsidR="0077747B">
              <w:t xml:space="preserve">lääkemääräyksen id </w:t>
            </w:r>
          </w:p>
        </w:tc>
        <w:tc>
          <w:tcPr>
            <w:tcW w:w="2742" w:type="dxa"/>
          </w:tcPr>
          <w:p w14:paraId="1BBA9A3B" w14:textId="77777777" w:rsidR="0077747B" w:rsidRDefault="0077747B">
            <w:r>
              <w:t>(</w:t>
            </w:r>
            <w:proofErr w:type="spellStart"/>
            <w:r>
              <w:t>max</w:t>
            </w:r>
            <w:proofErr w:type="spellEnd"/>
            <w:r>
              <w:t xml:space="preserve"> 60 </w:t>
            </w:r>
            <w:proofErr w:type="spellStart"/>
            <w:r>
              <w:t>mkiä</w:t>
            </w:r>
            <w:proofErr w:type="spellEnd"/>
            <w:r>
              <w:t>)</w:t>
            </w:r>
          </w:p>
        </w:tc>
        <w:tc>
          <w:tcPr>
            <w:tcW w:w="3544" w:type="dxa"/>
          </w:tcPr>
          <w:p w14:paraId="22A7B7AF" w14:textId="77777777" w:rsidR="0077747B" w:rsidRDefault="0077747B">
            <w:r>
              <w:t>P</w:t>
            </w:r>
          </w:p>
        </w:tc>
      </w:tr>
      <w:tr w:rsidR="0077747B" w14:paraId="62659C3B" w14:textId="77777777" w:rsidTr="4D047E72">
        <w:tc>
          <w:tcPr>
            <w:tcW w:w="2469" w:type="dxa"/>
          </w:tcPr>
          <w:p w14:paraId="008FF2D0" w14:textId="2E29A074" w:rsidR="0077747B" w:rsidRDefault="0077747B">
            <w:r>
              <w:t xml:space="preserve">toimituksen id </w:t>
            </w:r>
          </w:p>
        </w:tc>
        <w:tc>
          <w:tcPr>
            <w:tcW w:w="2742" w:type="dxa"/>
          </w:tcPr>
          <w:p w14:paraId="1BF83E1A" w14:textId="77777777" w:rsidR="0077747B" w:rsidRDefault="0077747B">
            <w:r>
              <w:t>(</w:t>
            </w:r>
            <w:proofErr w:type="spellStart"/>
            <w:r>
              <w:t>max</w:t>
            </w:r>
            <w:proofErr w:type="spellEnd"/>
            <w:r>
              <w:t xml:space="preserve"> 60 </w:t>
            </w:r>
            <w:proofErr w:type="spellStart"/>
            <w:r>
              <w:t>mkiä</w:t>
            </w:r>
            <w:proofErr w:type="spellEnd"/>
            <w:r>
              <w:t>)</w:t>
            </w:r>
          </w:p>
        </w:tc>
        <w:tc>
          <w:tcPr>
            <w:tcW w:w="3544" w:type="dxa"/>
          </w:tcPr>
          <w:p w14:paraId="16B072D7" w14:textId="77777777" w:rsidR="0077747B" w:rsidRDefault="0077747B">
            <w:r>
              <w:t>P</w:t>
            </w:r>
          </w:p>
        </w:tc>
      </w:tr>
      <w:tr w:rsidR="0077747B" w14:paraId="74C411DB" w14:textId="77777777" w:rsidTr="4D047E72">
        <w:tc>
          <w:tcPr>
            <w:tcW w:w="2469" w:type="dxa"/>
          </w:tcPr>
          <w:p w14:paraId="57078289" w14:textId="0DFD3BEA" w:rsidR="0077747B" w:rsidRDefault="0077747B">
            <w:r>
              <w:t xml:space="preserve">myyntiluvan haltija </w:t>
            </w:r>
          </w:p>
        </w:tc>
        <w:tc>
          <w:tcPr>
            <w:tcW w:w="2742" w:type="dxa"/>
          </w:tcPr>
          <w:p w14:paraId="37D7425D" w14:textId="77777777" w:rsidR="0077747B" w:rsidRDefault="0077747B">
            <w:r>
              <w:t>(</w:t>
            </w:r>
            <w:proofErr w:type="spellStart"/>
            <w:r>
              <w:t>max</w:t>
            </w:r>
            <w:proofErr w:type="spellEnd"/>
            <w:r>
              <w:t xml:space="preserve"> 80 </w:t>
            </w:r>
            <w:proofErr w:type="spellStart"/>
            <w:r>
              <w:t>mkiä</w:t>
            </w:r>
            <w:proofErr w:type="spellEnd"/>
            <w:r>
              <w:t>)</w:t>
            </w:r>
          </w:p>
        </w:tc>
        <w:tc>
          <w:tcPr>
            <w:tcW w:w="3544" w:type="dxa"/>
          </w:tcPr>
          <w:p w14:paraId="0195EF55" w14:textId="48E12F61" w:rsidR="0077747B" w:rsidRDefault="00856437" w:rsidP="0051730E">
            <w:r>
              <w:t>E</w:t>
            </w:r>
            <w:r w:rsidR="0077747B">
              <w:t>P</w:t>
            </w:r>
            <w:r>
              <w:t xml:space="preserve">, pakollinen </w:t>
            </w:r>
            <w:r w:rsidR="001B1989">
              <w:t>kun</w:t>
            </w:r>
            <w:r>
              <w:t xml:space="preserve"> tieto </w:t>
            </w:r>
            <w:r w:rsidR="001B1989">
              <w:t>löytyy</w:t>
            </w:r>
            <w:r w:rsidR="00A15279">
              <w:t xml:space="preserve"> </w:t>
            </w:r>
            <w:r w:rsidR="000D1E19">
              <w:t>Lääketietokannas</w:t>
            </w:r>
            <w:r w:rsidR="001B1989">
              <w:t>t</w:t>
            </w:r>
            <w:r>
              <w:t>a</w:t>
            </w:r>
            <w:r w:rsidR="001B1989">
              <w:t xml:space="preserve"> ja Valmisteen laji 1 tai 4</w:t>
            </w:r>
          </w:p>
        </w:tc>
      </w:tr>
      <w:tr w:rsidR="0077747B" w14:paraId="34662323" w14:textId="77777777" w:rsidTr="4D047E72">
        <w:tc>
          <w:tcPr>
            <w:tcW w:w="2469" w:type="dxa"/>
          </w:tcPr>
          <w:p w14:paraId="157D7172" w14:textId="08360ABF" w:rsidR="0077747B" w:rsidRDefault="0077747B">
            <w:r>
              <w:t xml:space="preserve">toimitettu määrä </w:t>
            </w:r>
          </w:p>
        </w:tc>
        <w:tc>
          <w:tcPr>
            <w:tcW w:w="2742" w:type="dxa"/>
          </w:tcPr>
          <w:p w14:paraId="20525AE2" w14:textId="77777777" w:rsidR="0077747B" w:rsidRDefault="0077747B">
            <w:r>
              <w:t>(</w:t>
            </w:r>
            <w:proofErr w:type="spellStart"/>
            <w:r>
              <w:t>max</w:t>
            </w:r>
            <w:proofErr w:type="spellEnd"/>
            <w:r>
              <w:t xml:space="preserve"> 5 + </w:t>
            </w:r>
            <w:proofErr w:type="spellStart"/>
            <w:r>
              <w:t>max</w:t>
            </w:r>
            <w:proofErr w:type="spellEnd"/>
            <w:r>
              <w:t xml:space="preserve"> 10 </w:t>
            </w:r>
            <w:proofErr w:type="spellStart"/>
            <w:r>
              <w:t>mkiä</w:t>
            </w:r>
            <w:proofErr w:type="spellEnd"/>
            <w:r>
              <w:t xml:space="preserve">= </w:t>
            </w:r>
            <w:proofErr w:type="spellStart"/>
            <w:r>
              <w:t>value</w:t>
            </w:r>
            <w:proofErr w:type="spellEnd"/>
            <w:r>
              <w:t xml:space="preserve"> ja </w:t>
            </w:r>
            <w:proofErr w:type="spellStart"/>
            <w:r>
              <w:t>unit</w:t>
            </w:r>
            <w:proofErr w:type="spellEnd"/>
            <w:r>
              <w:t>)</w:t>
            </w:r>
          </w:p>
          <w:p w14:paraId="414D41F4" w14:textId="77777777" w:rsidR="0077747B" w:rsidRDefault="0077747B">
            <w:r>
              <w:t>(</w:t>
            </w:r>
            <w:proofErr w:type="spellStart"/>
            <w:r>
              <w:t>max</w:t>
            </w:r>
            <w:proofErr w:type="spellEnd"/>
            <w:r>
              <w:t xml:space="preserve"> 10 + 20 </w:t>
            </w:r>
            <w:proofErr w:type="spellStart"/>
            <w:r>
              <w:t>mkiä</w:t>
            </w:r>
            <w:proofErr w:type="spellEnd"/>
            <w:r>
              <w:t xml:space="preserve"> = </w:t>
            </w:r>
            <w:proofErr w:type="spellStart"/>
            <w:r>
              <w:t>unit</w:t>
            </w:r>
            <w:proofErr w:type="spellEnd"/>
            <w:r>
              <w:t xml:space="preserve"> ja </w:t>
            </w:r>
            <w:proofErr w:type="spellStart"/>
            <w:r>
              <w:t>originalText</w:t>
            </w:r>
            <w:proofErr w:type="spellEnd"/>
            <w:r>
              <w:t>),</w:t>
            </w:r>
          </w:p>
          <w:p w14:paraId="2B066383" w14:textId="77777777" w:rsidR="0077747B" w:rsidRDefault="0077747B">
            <w:r>
              <w:t>(</w:t>
            </w:r>
            <w:proofErr w:type="spellStart"/>
            <w:r>
              <w:t>max</w:t>
            </w:r>
            <w:proofErr w:type="spellEnd"/>
            <w:r>
              <w:t xml:space="preserve"> 80 </w:t>
            </w:r>
            <w:proofErr w:type="spellStart"/>
            <w:r>
              <w:t>mkiä</w:t>
            </w:r>
            <w:proofErr w:type="spellEnd"/>
            <w:r>
              <w:t xml:space="preserve"> = </w:t>
            </w:r>
            <w:proofErr w:type="spellStart"/>
            <w:r>
              <w:t>text</w:t>
            </w:r>
            <w:proofErr w:type="spellEnd"/>
            <w:r>
              <w:t>)</w:t>
            </w:r>
          </w:p>
        </w:tc>
        <w:tc>
          <w:tcPr>
            <w:tcW w:w="3544" w:type="dxa"/>
          </w:tcPr>
          <w:p w14:paraId="7C81FF78" w14:textId="77777777" w:rsidR="0077747B" w:rsidRDefault="0077747B">
            <w:r>
              <w:t>P</w:t>
            </w:r>
          </w:p>
        </w:tc>
      </w:tr>
      <w:tr w:rsidR="0077747B" w14:paraId="274D05A5" w14:textId="77777777" w:rsidTr="4D047E72">
        <w:tc>
          <w:tcPr>
            <w:tcW w:w="2469" w:type="dxa"/>
          </w:tcPr>
          <w:p w14:paraId="6BE4BB3C" w14:textId="1C4708B9" w:rsidR="0077747B" w:rsidRDefault="0077747B">
            <w:r>
              <w:t xml:space="preserve">jäljellä oleva määrä </w:t>
            </w:r>
          </w:p>
        </w:tc>
        <w:tc>
          <w:tcPr>
            <w:tcW w:w="2742" w:type="dxa"/>
          </w:tcPr>
          <w:p w14:paraId="225E0DA2" w14:textId="77777777" w:rsidR="0077747B" w:rsidRDefault="0077747B">
            <w:r>
              <w:t>(</w:t>
            </w:r>
            <w:proofErr w:type="spellStart"/>
            <w:r>
              <w:t>max</w:t>
            </w:r>
            <w:proofErr w:type="spellEnd"/>
            <w:r>
              <w:t xml:space="preserve"> 5 + </w:t>
            </w:r>
            <w:proofErr w:type="spellStart"/>
            <w:r>
              <w:t>max</w:t>
            </w:r>
            <w:proofErr w:type="spellEnd"/>
            <w:r>
              <w:t xml:space="preserve"> 10 </w:t>
            </w:r>
            <w:proofErr w:type="spellStart"/>
            <w:r>
              <w:t>mkiä</w:t>
            </w:r>
            <w:proofErr w:type="spellEnd"/>
            <w:r>
              <w:t xml:space="preserve">= </w:t>
            </w:r>
            <w:proofErr w:type="spellStart"/>
            <w:r>
              <w:t>value</w:t>
            </w:r>
            <w:proofErr w:type="spellEnd"/>
            <w:r>
              <w:t xml:space="preserve"> ja </w:t>
            </w:r>
            <w:proofErr w:type="spellStart"/>
            <w:r>
              <w:t>unit</w:t>
            </w:r>
            <w:proofErr w:type="spellEnd"/>
            <w:r>
              <w:t>)</w:t>
            </w:r>
          </w:p>
          <w:p w14:paraId="16FAE1D8" w14:textId="77777777" w:rsidR="0077747B" w:rsidRDefault="0077747B">
            <w:r>
              <w:t>(</w:t>
            </w:r>
            <w:proofErr w:type="spellStart"/>
            <w:r>
              <w:t>max</w:t>
            </w:r>
            <w:proofErr w:type="spellEnd"/>
            <w:r>
              <w:t xml:space="preserve"> 10 + 20 </w:t>
            </w:r>
            <w:proofErr w:type="spellStart"/>
            <w:r>
              <w:t>mkiä</w:t>
            </w:r>
            <w:proofErr w:type="spellEnd"/>
            <w:r>
              <w:t xml:space="preserve"> = </w:t>
            </w:r>
            <w:proofErr w:type="spellStart"/>
            <w:r>
              <w:t>unit</w:t>
            </w:r>
            <w:proofErr w:type="spellEnd"/>
            <w:r>
              <w:t xml:space="preserve"> ja </w:t>
            </w:r>
            <w:proofErr w:type="spellStart"/>
            <w:r>
              <w:t>originalText</w:t>
            </w:r>
            <w:proofErr w:type="spellEnd"/>
            <w:r>
              <w:t>),</w:t>
            </w:r>
          </w:p>
          <w:p w14:paraId="43C4A962" w14:textId="77777777" w:rsidR="0077747B" w:rsidRDefault="0077747B">
            <w:r>
              <w:t>(</w:t>
            </w:r>
            <w:proofErr w:type="spellStart"/>
            <w:r>
              <w:t>max</w:t>
            </w:r>
            <w:proofErr w:type="spellEnd"/>
            <w:r>
              <w:t xml:space="preserve"> 80 </w:t>
            </w:r>
            <w:proofErr w:type="spellStart"/>
            <w:r>
              <w:t>mkiä</w:t>
            </w:r>
            <w:proofErr w:type="spellEnd"/>
            <w:r>
              <w:t xml:space="preserve"> = </w:t>
            </w:r>
            <w:proofErr w:type="spellStart"/>
            <w:r>
              <w:t>text</w:t>
            </w:r>
            <w:proofErr w:type="spellEnd"/>
            <w:r>
              <w:t>)</w:t>
            </w:r>
          </w:p>
        </w:tc>
        <w:tc>
          <w:tcPr>
            <w:tcW w:w="3544" w:type="dxa"/>
          </w:tcPr>
          <w:p w14:paraId="671F4F3E" w14:textId="77777777" w:rsidR="0077747B" w:rsidRDefault="0077747B">
            <w:r>
              <w:t>P</w:t>
            </w:r>
          </w:p>
        </w:tc>
      </w:tr>
      <w:tr w:rsidR="0077747B" w14:paraId="010D20E3" w14:textId="77777777" w:rsidTr="4D047E72">
        <w:tc>
          <w:tcPr>
            <w:tcW w:w="2469" w:type="dxa"/>
          </w:tcPr>
          <w:p w14:paraId="0F1CFBF8" w14:textId="77777777" w:rsidR="0077747B" w:rsidRDefault="0077747B">
            <w:r>
              <w:t>pakkauskoko tekstimuodossa</w:t>
            </w:r>
          </w:p>
        </w:tc>
        <w:tc>
          <w:tcPr>
            <w:tcW w:w="2742" w:type="dxa"/>
          </w:tcPr>
          <w:p w14:paraId="530DB753" w14:textId="77777777" w:rsidR="0077747B" w:rsidRDefault="0077747B">
            <w:proofErr w:type="spellStart"/>
            <w:r>
              <w:t>max</w:t>
            </w:r>
            <w:proofErr w:type="spellEnd"/>
            <w:r>
              <w:t xml:space="preserve"> 80 </w:t>
            </w:r>
            <w:proofErr w:type="spellStart"/>
            <w:r>
              <w:t>mkiä</w:t>
            </w:r>
            <w:proofErr w:type="spellEnd"/>
          </w:p>
        </w:tc>
        <w:tc>
          <w:tcPr>
            <w:tcW w:w="3544" w:type="dxa"/>
          </w:tcPr>
          <w:p w14:paraId="3C616E32" w14:textId="6B02B1CC" w:rsidR="0077747B" w:rsidRDefault="0077747B">
            <w:r>
              <w:t xml:space="preserve">P </w:t>
            </w:r>
          </w:p>
        </w:tc>
      </w:tr>
      <w:tr w:rsidR="0077747B" w14:paraId="065EB14C" w14:textId="77777777" w:rsidTr="4D047E72">
        <w:tc>
          <w:tcPr>
            <w:tcW w:w="2469" w:type="dxa"/>
          </w:tcPr>
          <w:p w14:paraId="26583F1C" w14:textId="77777777" w:rsidR="0077747B" w:rsidRDefault="0077747B">
            <w:r>
              <w:t>pakkauskoon kerroin</w:t>
            </w:r>
          </w:p>
        </w:tc>
        <w:tc>
          <w:tcPr>
            <w:tcW w:w="2742" w:type="dxa"/>
          </w:tcPr>
          <w:p w14:paraId="64398F83" w14:textId="77777777" w:rsidR="0077747B" w:rsidRDefault="0077747B">
            <w:proofErr w:type="spellStart"/>
            <w:r>
              <w:t>max</w:t>
            </w:r>
            <w:proofErr w:type="spellEnd"/>
            <w:r>
              <w:t xml:space="preserve"> 80 </w:t>
            </w:r>
            <w:proofErr w:type="spellStart"/>
            <w:r>
              <w:t>mkiä</w:t>
            </w:r>
            <w:proofErr w:type="spellEnd"/>
          </w:p>
        </w:tc>
        <w:tc>
          <w:tcPr>
            <w:tcW w:w="3544" w:type="dxa"/>
          </w:tcPr>
          <w:p w14:paraId="2EA49012" w14:textId="01DAF9AF" w:rsidR="0077747B" w:rsidRDefault="00844046">
            <w:r>
              <w:t>EP, pakollinen jos</w:t>
            </w:r>
            <w:r w:rsidR="0077747B">
              <w:t xml:space="preserve"> tieto löytyy </w:t>
            </w:r>
            <w:r w:rsidR="000D1E19">
              <w:t>Lääketietokannas</w:t>
            </w:r>
            <w:r w:rsidR="0077747B">
              <w:t>ta</w:t>
            </w:r>
          </w:p>
        </w:tc>
      </w:tr>
      <w:tr w:rsidR="00AD242D" w14:paraId="5B6D9855" w14:textId="77777777" w:rsidTr="4D047E72">
        <w:tc>
          <w:tcPr>
            <w:tcW w:w="2469" w:type="dxa"/>
          </w:tcPr>
          <w:p w14:paraId="74FA1668" w14:textId="77777777" w:rsidR="00AD242D" w:rsidRDefault="00AD242D">
            <w:r>
              <w:t>apteekissa valmistettavan lääkkeen osoitin</w:t>
            </w:r>
          </w:p>
        </w:tc>
        <w:tc>
          <w:tcPr>
            <w:tcW w:w="2742" w:type="dxa"/>
          </w:tcPr>
          <w:p w14:paraId="130545DE" w14:textId="77777777" w:rsidR="00AD242D" w:rsidRDefault="00AD242D">
            <w:proofErr w:type="spellStart"/>
            <w:r>
              <w:t>boolean</w:t>
            </w:r>
            <w:proofErr w:type="spellEnd"/>
          </w:p>
        </w:tc>
        <w:tc>
          <w:tcPr>
            <w:tcW w:w="3544" w:type="dxa"/>
          </w:tcPr>
          <w:p w14:paraId="047C75EC" w14:textId="48A94D85" w:rsidR="00AD242D" w:rsidRDefault="00684000">
            <w:r>
              <w:t>P</w:t>
            </w:r>
            <w:r w:rsidR="006C085B">
              <w:t>OISTETTU</w:t>
            </w:r>
            <w:r>
              <w:t xml:space="preserve"> versiossa 4.00</w:t>
            </w:r>
          </w:p>
        </w:tc>
      </w:tr>
      <w:tr w:rsidR="009D180A" w14:paraId="5D704C81" w14:textId="77777777" w:rsidTr="4D047E72">
        <w:tc>
          <w:tcPr>
            <w:tcW w:w="2469" w:type="dxa"/>
          </w:tcPr>
          <w:p w14:paraId="5512E2C3" w14:textId="518BE30B" w:rsidR="009D180A" w:rsidRDefault="00B00658" w:rsidP="000E0E2D">
            <w:r>
              <w:t xml:space="preserve">valmisteen ja pakkauksen lisätieto </w:t>
            </w:r>
          </w:p>
        </w:tc>
        <w:tc>
          <w:tcPr>
            <w:tcW w:w="2742" w:type="dxa"/>
          </w:tcPr>
          <w:p w14:paraId="6B3C409F" w14:textId="31429550" w:rsidR="009D180A" w:rsidRPr="0051730E" w:rsidRDefault="009D180A" w:rsidP="000E0E2D">
            <w:pPr>
              <w:rPr>
                <w:highlight w:val="yellow"/>
              </w:rPr>
            </w:pPr>
            <w:proofErr w:type="spellStart"/>
            <w:r w:rsidRPr="009A06F6">
              <w:t>max</w:t>
            </w:r>
            <w:proofErr w:type="spellEnd"/>
            <w:r w:rsidRPr="009A06F6">
              <w:t xml:space="preserve"> 80 </w:t>
            </w:r>
            <w:proofErr w:type="spellStart"/>
            <w:r w:rsidRPr="009A06F6">
              <w:t>mkiä</w:t>
            </w:r>
            <w:proofErr w:type="spellEnd"/>
          </w:p>
        </w:tc>
        <w:tc>
          <w:tcPr>
            <w:tcW w:w="3544" w:type="dxa"/>
          </w:tcPr>
          <w:p w14:paraId="38B25FA0" w14:textId="5117859E" w:rsidR="009D180A" w:rsidRDefault="00844046" w:rsidP="000E0E2D">
            <w:r>
              <w:t xml:space="preserve">EP, pakollinen </w:t>
            </w:r>
            <w:r w:rsidR="001B1989">
              <w:t>kun</w:t>
            </w:r>
            <w:r w:rsidR="009D180A">
              <w:t xml:space="preserve"> tieto löytyy </w:t>
            </w:r>
            <w:r w:rsidR="000D1E19">
              <w:t>Lääketietokannas</w:t>
            </w:r>
            <w:r w:rsidR="009D180A">
              <w:t>ta</w:t>
            </w:r>
            <w:r w:rsidR="001B1989">
              <w:t xml:space="preserve"> ja Valmisteen laji ei ole 9</w:t>
            </w:r>
          </w:p>
        </w:tc>
      </w:tr>
      <w:tr w:rsidR="00FF270D" w14:paraId="69E4CEA0" w14:textId="77777777" w:rsidTr="4D047E72">
        <w:tc>
          <w:tcPr>
            <w:tcW w:w="2469" w:type="dxa"/>
          </w:tcPr>
          <w:p w14:paraId="1887E2AB" w14:textId="6F13D8EC" w:rsidR="00FF270D" w:rsidRDefault="00FF270D" w:rsidP="000E0E2D">
            <w:r>
              <w:t xml:space="preserve">säilytysastia </w:t>
            </w:r>
          </w:p>
        </w:tc>
        <w:tc>
          <w:tcPr>
            <w:tcW w:w="2742" w:type="dxa"/>
          </w:tcPr>
          <w:p w14:paraId="417D8B42" w14:textId="77777777" w:rsidR="00FF270D" w:rsidRDefault="00537268" w:rsidP="000E0E2D">
            <w:proofErr w:type="spellStart"/>
            <w:r>
              <w:t>max</w:t>
            </w:r>
            <w:proofErr w:type="spellEnd"/>
            <w:r>
              <w:t xml:space="preserve"> 80 </w:t>
            </w:r>
            <w:proofErr w:type="spellStart"/>
            <w:r>
              <w:t>mkiä</w:t>
            </w:r>
            <w:proofErr w:type="spellEnd"/>
          </w:p>
        </w:tc>
        <w:tc>
          <w:tcPr>
            <w:tcW w:w="3544" w:type="dxa"/>
          </w:tcPr>
          <w:p w14:paraId="5B82FECA" w14:textId="06255DF1" w:rsidR="00FF270D" w:rsidRDefault="00844046" w:rsidP="000E0E2D">
            <w:r>
              <w:t xml:space="preserve">EP, pakollinen </w:t>
            </w:r>
            <w:r w:rsidR="001B1989">
              <w:t>kun</w:t>
            </w:r>
            <w:r w:rsidR="00FF270D">
              <w:t xml:space="preserve"> tieto löytyy </w:t>
            </w:r>
            <w:r w:rsidR="000D1E19">
              <w:t>Lääketietokannas</w:t>
            </w:r>
            <w:r w:rsidR="00FF270D">
              <w:t>ta</w:t>
            </w:r>
            <w:r w:rsidR="001B1989">
              <w:t xml:space="preserve"> ja Valmisteen laji ei ole 9</w:t>
            </w:r>
          </w:p>
        </w:tc>
      </w:tr>
      <w:tr w:rsidR="005D1BE8" w14:paraId="5A2F0471" w14:textId="77777777" w:rsidTr="4D047E72">
        <w:tc>
          <w:tcPr>
            <w:tcW w:w="2469" w:type="dxa"/>
          </w:tcPr>
          <w:p w14:paraId="038CE434" w14:textId="3B4BA128" w:rsidR="005D1BE8" w:rsidRDefault="00102A57" w:rsidP="000E0E2D">
            <w:r>
              <w:t>valmist</w:t>
            </w:r>
            <w:r w:rsidR="005D1BE8">
              <w:t xml:space="preserve">een laji </w:t>
            </w:r>
          </w:p>
        </w:tc>
        <w:tc>
          <w:tcPr>
            <w:tcW w:w="2742" w:type="dxa"/>
          </w:tcPr>
          <w:p w14:paraId="524B0EC9" w14:textId="77777777" w:rsidR="005D1BE8" w:rsidRDefault="005D1BE8" w:rsidP="000E0E2D">
            <w:r>
              <w:t>koodikenttä</w:t>
            </w:r>
          </w:p>
        </w:tc>
        <w:tc>
          <w:tcPr>
            <w:tcW w:w="3544" w:type="dxa"/>
          </w:tcPr>
          <w:p w14:paraId="732CAA26" w14:textId="77777777" w:rsidR="005D1BE8" w:rsidRDefault="005D1BE8" w:rsidP="000E0E2D">
            <w:r>
              <w:t>P</w:t>
            </w:r>
          </w:p>
        </w:tc>
      </w:tr>
    </w:tbl>
    <w:p w14:paraId="25618B46" w14:textId="77777777" w:rsidR="0077747B" w:rsidRDefault="0077747B"/>
    <w:p w14:paraId="50A4E883" w14:textId="77777777" w:rsidR="00F67980" w:rsidRDefault="00F67980" w:rsidP="00F67980">
      <w:r>
        <w:t>Versiossa 4.00 edellä kuvatut pakollisuusehtojen sanalliset tarkennukset eivät aiheuta muutoksia olemassa oleviin toteutuksiin. Kuvauksia on pakollisuusehtojen osalta tarkennettu ja yhtenäistetty tietosisältömäärittelyn kanssa.</w:t>
      </w:r>
    </w:p>
    <w:p w14:paraId="748FEDDB" w14:textId="77777777" w:rsidR="00F67980" w:rsidRDefault="00F67980"/>
    <w:p w14:paraId="17BC03C0" w14:textId="6410D388"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100 (lääkityslistan kenttäkoodi).</w:t>
      </w:r>
    </w:p>
    <w:p w14:paraId="2C63B44D" w14:textId="77777777" w:rsidR="00987B09" w:rsidRDefault="00987B09"/>
    <w:p w14:paraId="20752F1A" w14:textId="4AC9424B" w:rsidR="0077747B" w:rsidRPr="006477F8" w:rsidRDefault="0077747B"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349B4AFC" w14:textId="3DF1C9D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100</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 xml:space="preserve">Lääkevalmisteen ja pakkauksen </w:t>
      </w:r>
      <w:r w:rsidR="006C085B" w:rsidRPr="4716D89F">
        <w:rPr>
          <w:rStyle w:val="XMLBlack"/>
          <w:sz w:val="22"/>
          <w:szCs w:val="22"/>
          <w:highlight w:val="white"/>
        </w:rPr>
        <w:t>tiedot toimitussanomassa</w:t>
      </w:r>
      <w:r w:rsidR="0077747B" w:rsidRPr="4716D89F">
        <w:rPr>
          <w:rStyle w:val="XMLBlue"/>
          <w:sz w:val="22"/>
          <w:szCs w:val="22"/>
          <w:highlight w:val="white"/>
        </w:rPr>
        <w:t>"/&gt;</w:t>
      </w:r>
    </w:p>
    <w:p w14:paraId="219A96CC" w14:textId="12F77073" w:rsidR="0077747B" w:rsidRPr="006477F8" w:rsidRDefault="000A1C9D" w:rsidP="000A1C9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300" w:hanging="300"/>
        <w:rPr>
          <w:rStyle w:val="XMLBlue"/>
          <w:sz w:val="22"/>
          <w:highlight w:val="white"/>
          <w:lang w:val="en-GB"/>
        </w:rPr>
      </w:pPr>
      <w:r w:rsidRPr="00D32773">
        <w:rPr>
          <w:rStyle w:val="XMLBlue"/>
          <w:sz w:val="22"/>
          <w:highlight w:val="white"/>
        </w:rPr>
        <w:tab/>
      </w:r>
      <w:r w:rsidR="0077747B" w:rsidRPr="4716D89F">
        <w:rPr>
          <w:rStyle w:val="XMLBlue"/>
          <w:sz w:val="22"/>
          <w:szCs w:val="22"/>
          <w:highlight w:val="white"/>
          <w:lang w:val="en-GB"/>
        </w:rPr>
        <w:t>&lt;</w:t>
      </w:r>
      <w:proofErr w:type="spellStart"/>
      <w:r w:rsidR="0077747B" w:rsidRPr="4716D89F">
        <w:rPr>
          <w:rStyle w:val="XMLBlue"/>
          <w:color w:val="993300"/>
          <w:sz w:val="22"/>
          <w:szCs w:val="22"/>
          <w:highlight w:val="white"/>
          <w:lang w:val="en-GB"/>
        </w:rPr>
        <w:t>statusCode</w:t>
      </w:r>
      <w:proofErr w:type="spellEnd"/>
      <w:r w:rsidR="0077747B" w:rsidRPr="4716D89F">
        <w:rPr>
          <w:rStyle w:val="XMLBlue"/>
          <w:sz w:val="22"/>
          <w:szCs w:val="22"/>
          <w:highlight w:val="white"/>
          <w:lang w:val="en-GB"/>
        </w:rPr>
        <w:t xml:space="preserve"> </w:t>
      </w:r>
      <w:r w:rsidR="0077747B" w:rsidRPr="4716D89F">
        <w:rPr>
          <w:rStyle w:val="XMLBlue"/>
          <w:color w:val="FF0000"/>
          <w:sz w:val="22"/>
          <w:szCs w:val="22"/>
          <w:highlight w:val="white"/>
          <w:lang w:val="en-GB"/>
        </w:rPr>
        <w:t>code</w:t>
      </w:r>
      <w:proofErr w:type="gramStart"/>
      <w:r w:rsidR="0077747B" w:rsidRPr="4716D89F">
        <w:rPr>
          <w:rStyle w:val="XMLBlue"/>
          <w:sz w:val="22"/>
          <w:szCs w:val="22"/>
          <w:highlight w:val="white"/>
          <w:lang w:val="en-GB"/>
        </w:rPr>
        <w:t>=”</w:t>
      </w:r>
      <w:r w:rsidR="0077747B" w:rsidRPr="4716D89F">
        <w:rPr>
          <w:rStyle w:val="XMLBlue"/>
          <w:color w:val="000000"/>
          <w:sz w:val="22"/>
          <w:szCs w:val="22"/>
          <w:highlight w:val="white"/>
          <w:lang w:val="en-GB"/>
        </w:rPr>
        <w:t>completed</w:t>
      </w:r>
      <w:proofErr w:type="gramEnd"/>
      <w:r w:rsidR="0077747B" w:rsidRPr="4716D89F">
        <w:rPr>
          <w:rStyle w:val="XMLBlue"/>
          <w:sz w:val="22"/>
          <w:szCs w:val="22"/>
          <w:highlight w:val="white"/>
          <w:lang w:val="en-GB"/>
        </w:rPr>
        <w:t>”/&gt;</w:t>
      </w:r>
    </w:p>
    <w:p w14:paraId="5348A04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2D823B7C" w14:textId="7FD881FC" w:rsidR="0077747B" w:rsidRDefault="005B5830" w:rsidP="00BC5FA4">
      <w:pPr>
        <w:pStyle w:val="Otsikko3"/>
      </w:pPr>
      <w:bookmarkStart w:id="405" w:name="_Toc127960036"/>
      <w:r>
        <w:t xml:space="preserve">Lääkevalmisteen </w:t>
      </w:r>
      <w:r w:rsidR="0077747B">
        <w:t>vahvuus, koostumus ja ajankohta</w:t>
      </w:r>
      <w:bookmarkEnd w:id="405"/>
    </w:p>
    <w:p w14:paraId="5F96CFE7" w14:textId="77777777" w:rsidR="0077747B" w:rsidRDefault="0077747B"/>
    <w:p w14:paraId="1051C18B" w14:textId="77777777" w:rsidR="0077747B" w:rsidRDefault="0077747B">
      <w:proofErr w:type="spellStart"/>
      <w:r>
        <w:t>Organizer</w:t>
      </w:r>
      <w:proofErr w:type="spellEnd"/>
      <w:r>
        <w:t xml:space="preserve">-rakenteessa pääluokka on </w:t>
      </w:r>
      <w:proofErr w:type="spellStart"/>
      <w:r>
        <w:t>SubstanceAdministration</w:t>
      </w:r>
      <w:proofErr w:type="spellEnd"/>
      <w:r>
        <w:t xml:space="preserve">. </w:t>
      </w:r>
      <w:proofErr w:type="spellStart"/>
      <w:r>
        <w:t>SubstanceAdministrationin</w:t>
      </w:r>
      <w:proofErr w:type="spellEnd"/>
      <w:r>
        <w:t xml:space="preserve"> pakollinen </w:t>
      </w:r>
      <w:proofErr w:type="spellStart"/>
      <w:r>
        <w:t>classCode</w:t>
      </w:r>
      <w:proofErr w:type="spellEnd"/>
      <w:r>
        <w:t xml:space="preserve"> saa </w:t>
      </w:r>
      <w:proofErr w:type="spellStart"/>
      <w:r>
        <w:t>schemassa</w:t>
      </w:r>
      <w:proofErr w:type="spellEnd"/>
      <w:r>
        <w:t xml:space="preserve"> vakioarvon ”SBADM”, joten sitä ei tarvitse erikseen ilmoittaa. </w:t>
      </w:r>
      <w:proofErr w:type="spellStart"/>
      <w:r>
        <w:t>MoodCode</w:t>
      </w:r>
      <w:proofErr w:type="spellEnd"/>
      <w:r>
        <w:t xml:space="preserve"> saa arvon ”EVN” ja se pitää erikseen ilmoittaa.</w:t>
      </w:r>
    </w:p>
    <w:p w14:paraId="4E6BD2BF" w14:textId="77777777" w:rsidR="00723FAC" w:rsidRDefault="00723FAC"/>
    <w:p w14:paraId="72CDF305" w14:textId="7D2AB92F" w:rsidR="00723FAC" w:rsidRDefault="00723FAC" w:rsidP="00723FAC">
      <w:r w:rsidRPr="008977C4">
        <w:t xml:space="preserve">Tässä luokassa ilmoitetaan </w:t>
      </w:r>
      <w:r w:rsidR="002B782F" w:rsidRPr="008977C4">
        <w:rPr>
          <w:b/>
          <w:bCs/>
        </w:rPr>
        <w:t>lääke</w:t>
      </w:r>
      <w:r w:rsidR="002B782F">
        <w:rPr>
          <w:b/>
          <w:bCs/>
        </w:rPr>
        <w:t>valmisteen</w:t>
      </w:r>
      <w:r w:rsidR="002B782F" w:rsidRPr="008977C4">
        <w:rPr>
          <w:b/>
          <w:bCs/>
        </w:rPr>
        <w:t xml:space="preserve"> </w:t>
      </w:r>
      <w:r w:rsidRPr="008977C4">
        <w:rPr>
          <w:b/>
          <w:bCs/>
        </w:rPr>
        <w:t>vahvuus</w:t>
      </w:r>
      <w:r w:rsidRPr="008977C4">
        <w:t xml:space="preserve"> elementillä </w:t>
      </w:r>
      <w:proofErr w:type="spellStart"/>
      <w:r w:rsidRPr="008977C4">
        <w:t>doseQuantity</w:t>
      </w:r>
      <w:proofErr w:type="spellEnd"/>
      <w:r w:rsidRPr="008977C4">
        <w:t>. Vahvuuden ilmoittamiseen käytetään rakennetta &lt;</w:t>
      </w:r>
      <w:proofErr w:type="spellStart"/>
      <w:r w:rsidRPr="008977C4">
        <w:t>translation</w:t>
      </w:r>
      <w:proofErr w:type="spellEnd"/>
      <w:r w:rsidRPr="008977C4">
        <w:t>&gt;&lt;</w:t>
      </w:r>
      <w:proofErr w:type="spellStart"/>
      <w:r w:rsidRPr="008977C4">
        <w:t>originalText</w:t>
      </w:r>
      <w:proofErr w:type="spellEnd"/>
      <w:r w:rsidRPr="008977C4">
        <w:t xml:space="preserve">&gt; (pituus </w:t>
      </w:r>
      <w:proofErr w:type="spellStart"/>
      <w:r w:rsidRPr="008977C4">
        <w:t>max</w:t>
      </w:r>
      <w:proofErr w:type="spellEnd"/>
      <w:r w:rsidRPr="008977C4">
        <w:t xml:space="preserve"> 80 </w:t>
      </w:r>
      <w:proofErr w:type="spellStart"/>
      <w:r w:rsidRPr="008977C4">
        <w:t>mkiä</w:t>
      </w:r>
      <w:proofErr w:type="spellEnd"/>
      <w:r w:rsidRPr="008977C4">
        <w:t xml:space="preserve">). </w:t>
      </w:r>
    </w:p>
    <w:p w14:paraId="0932B24B" w14:textId="77777777" w:rsidR="00723FAC" w:rsidRDefault="00723FAC" w:rsidP="00723FAC"/>
    <w:p w14:paraId="262856FF" w14:textId="6B0F3556" w:rsidR="00723FAC" w:rsidRPr="008977C4" w:rsidRDefault="00723FAC" w:rsidP="00723FAC">
      <w:r w:rsidRPr="008977C4">
        <w:t xml:space="preserve">Center-elementin attribuutit </w:t>
      </w:r>
      <w:proofErr w:type="spellStart"/>
      <w:r w:rsidRPr="008977C4">
        <w:t>value</w:t>
      </w:r>
      <w:proofErr w:type="spellEnd"/>
      <w:r w:rsidRPr="008977C4">
        <w:t xml:space="preserve"> (vahvuus) ja </w:t>
      </w:r>
      <w:proofErr w:type="spellStart"/>
      <w:r w:rsidRPr="008977C4">
        <w:t>unit</w:t>
      </w:r>
      <w:proofErr w:type="spellEnd"/>
      <w:r w:rsidRPr="008977C4">
        <w:t xml:space="preserve"> (yksikkö) ei ole käytössä, koska </w:t>
      </w:r>
      <w:r w:rsidR="000D1E19">
        <w:t>Lääketietokannas</w:t>
      </w:r>
      <w:r w:rsidRPr="008977C4">
        <w:t>ta löytyy valmisteen vahvuus vain tekstimuotoisena. Vahvuus on enintään 80 numeroa ja yksikkö enintään 80 merkkiä.</w:t>
      </w:r>
    </w:p>
    <w:p w14:paraId="3F6C0CBA" w14:textId="77777777" w:rsidR="0077747B" w:rsidRDefault="0077747B"/>
    <w:p w14:paraId="02782B94" w14:textId="417E086C" w:rsidR="0077747B" w:rsidRPr="0077747B" w:rsidRDefault="0077747B">
      <w:pPr>
        <w:rPr>
          <w:lang w:val="pt-BR"/>
        </w:rPr>
      </w:pPr>
      <w:r w:rsidRPr="0077747B">
        <w:rPr>
          <w:lang w:val="pt-BR"/>
        </w:rPr>
        <w:t>Esim</w:t>
      </w:r>
      <w:r w:rsidR="000A1C9D">
        <w:rPr>
          <w:lang w:val="pt-BR"/>
        </w:rPr>
        <w:t>erkki</w:t>
      </w:r>
      <w:r w:rsidR="000A1C9D" w:rsidRPr="0077747B">
        <w:rPr>
          <w:lang w:val="pt-BR"/>
        </w:rPr>
        <w:t>:</w:t>
      </w:r>
    </w:p>
    <w:p w14:paraId="1BD5E4F6" w14:textId="77777777" w:rsidR="0077747B" w:rsidRPr="009332F5"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63DCF57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55F380B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40232F">
        <w:rPr>
          <w:rStyle w:val="XMLBlue"/>
          <w:sz w:val="22"/>
          <w:highlight w:val="white"/>
        </w:rPr>
        <w:tab/>
      </w:r>
      <w:r w:rsidRPr="0040232F">
        <w:rPr>
          <w:rStyle w:val="XMLBlue"/>
          <w:sz w:val="22"/>
          <w:highlight w:val="white"/>
        </w:rPr>
        <w:tab/>
      </w:r>
      <w:r w:rsidRPr="0040232F">
        <w:rPr>
          <w:rStyle w:val="XMLBlue"/>
          <w:sz w:val="22"/>
          <w:highlight w:val="white"/>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1145BED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r w:rsidRPr="4716D89F">
        <w:rPr>
          <w:rStyle w:val="XMLBlue"/>
          <w:color w:val="auto"/>
          <w:sz w:val="22"/>
          <w:szCs w:val="22"/>
          <w:highlight w:val="white"/>
          <w:lang w:val="en-GB"/>
        </w:rPr>
        <w:t>600 mg</w:t>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6E9AA604"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translation</w:t>
      </w:r>
      <w:r w:rsidRPr="4716D89F">
        <w:rPr>
          <w:rStyle w:val="XMLBlue"/>
          <w:sz w:val="22"/>
          <w:szCs w:val="22"/>
          <w:highlight w:val="white"/>
          <w:lang w:val="en-US"/>
        </w:rPr>
        <w:t>&gt;</w:t>
      </w:r>
    </w:p>
    <w:p w14:paraId="01FFEC9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doseQuantity</w:t>
      </w:r>
      <w:proofErr w:type="spellEnd"/>
      <w:r w:rsidRPr="4716D89F">
        <w:rPr>
          <w:rStyle w:val="XMLBlue"/>
          <w:sz w:val="22"/>
          <w:szCs w:val="22"/>
          <w:highlight w:val="white"/>
        </w:rPr>
        <w:t>&gt;</w:t>
      </w:r>
    </w:p>
    <w:p w14:paraId="09D62AF7" w14:textId="77777777" w:rsidR="00002276" w:rsidRPr="0077747B"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pt-BR"/>
        </w:rPr>
      </w:pPr>
    </w:p>
    <w:p w14:paraId="557D5695" w14:textId="77777777" w:rsidR="00002276" w:rsidRPr="00EE6BB0"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rFonts w:ascii="Times New Roman" w:hAnsi="Times New Roman"/>
          <w:b/>
          <w:color w:val="auto"/>
          <w:highlight w:val="white"/>
        </w:rPr>
      </w:pPr>
      <w:r w:rsidRPr="00EE6BB0">
        <w:rPr>
          <w:rStyle w:val="XMLBlue"/>
          <w:rFonts w:ascii="Times New Roman" w:hAnsi="Times New Roman"/>
          <w:color w:val="auto"/>
          <w:highlight w:val="white"/>
        </w:rPr>
        <w:t>tai</w:t>
      </w:r>
      <w:r w:rsidRPr="4716D89F">
        <w:rPr>
          <w:rStyle w:val="XMLBlue"/>
          <w:rFonts w:ascii="Times New Roman" w:hAnsi="Times New Roman"/>
          <w:b/>
          <w:bCs/>
          <w:color w:val="auto"/>
          <w:highlight w:val="white"/>
        </w:rPr>
        <w:t xml:space="preserve"> (ei käytössä toistaiseksi)</w:t>
      </w:r>
    </w:p>
    <w:p w14:paraId="6841AA97" w14:textId="77777777" w:rsidR="00002276" w:rsidRDefault="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CF04ACD"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7D803CA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pt-BR"/>
        </w:rPr>
      </w:pPr>
      <w:r w:rsidRPr="006477F8">
        <w:rPr>
          <w:rStyle w:val="XMLBlack"/>
          <w:sz w:val="22"/>
          <w:highlight w:val="white"/>
          <w:lang w:val="pt-BR"/>
        </w:rPr>
        <w:tab/>
      </w:r>
      <w:r w:rsidRPr="006477F8">
        <w:rPr>
          <w:rStyle w:val="XMLBlack"/>
          <w:sz w:val="22"/>
          <w:highlight w:val="white"/>
          <w:lang w:val="pt-BR"/>
        </w:rPr>
        <w:tab/>
      </w:r>
      <w:r w:rsidRPr="006477F8">
        <w:rPr>
          <w:rStyle w:val="XMLBlack"/>
          <w:sz w:val="22"/>
          <w:highlight w:val="white"/>
          <w:lang w:val="pt-BR"/>
        </w:rPr>
        <w:tab/>
      </w:r>
      <w:r w:rsidRPr="4716D89F">
        <w:rPr>
          <w:rStyle w:val="XMLBlue"/>
          <w:sz w:val="22"/>
          <w:szCs w:val="22"/>
          <w:highlight w:val="white"/>
          <w:lang w:val="pt-BR"/>
        </w:rPr>
        <w:t>&lt;</w:t>
      </w:r>
      <w:r w:rsidRPr="4716D89F">
        <w:rPr>
          <w:rStyle w:val="XMLDarkRed"/>
          <w:sz w:val="22"/>
          <w:szCs w:val="22"/>
          <w:highlight w:val="white"/>
          <w:lang w:val="pt-BR"/>
        </w:rPr>
        <w:t>center</w:t>
      </w:r>
      <w:r w:rsidRPr="4716D89F">
        <w:rPr>
          <w:rStyle w:val="XMLRed"/>
          <w:sz w:val="22"/>
          <w:szCs w:val="22"/>
          <w:highlight w:val="white"/>
          <w:lang w:val="pt-BR"/>
        </w:rPr>
        <w:t xml:space="preserve"> value</w:t>
      </w:r>
      <w:r w:rsidRPr="4716D89F">
        <w:rPr>
          <w:rStyle w:val="XMLBlue"/>
          <w:sz w:val="22"/>
          <w:szCs w:val="22"/>
          <w:highlight w:val="white"/>
          <w:lang w:val="pt-BR"/>
        </w:rPr>
        <w:t>="</w:t>
      </w:r>
      <w:r w:rsidRPr="4716D89F">
        <w:rPr>
          <w:rStyle w:val="XMLBlack"/>
          <w:sz w:val="22"/>
          <w:szCs w:val="22"/>
          <w:highlight w:val="white"/>
          <w:lang w:val="pt-BR"/>
        </w:rPr>
        <w:t>600</w:t>
      </w:r>
      <w:r w:rsidRPr="4716D89F">
        <w:rPr>
          <w:rStyle w:val="XMLBlue"/>
          <w:sz w:val="22"/>
          <w:szCs w:val="22"/>
          <w:highlight w:val="white"/>
          <w:lang w:val="pt-BR"/>
        </w:rPr>
        <w:t>"</w:t>
      </w:r>
      <w:r w:rsidRPr="4716D89F">
        <w:rPr>
          <w:rStyle w:val="XMLRed"/>
          <w:sz w:val="22"/>
          <w:szCs w:val="22"/>
          <w:highlight w:val="white"/>
          <w:lang w:val="pt-BR"/>
        </w:rPr>
        <w:t xml:space="preserve"> unit</w:t>
      </w:r>
      <w:r w:rsidRPr="4716D89F">
        <w:rPr>
          <w:rStyle w:val="XMLBlue"/>
          <w:sz w:val="22"/>
          <w:szCs w:val="22"/>
          <w:highlight w:val="white"/>
          <w:lang w:val="pt-BR"/>
        </w:rPr>
        <w:t>="</w:t>
      </w:r>
      <w:r w:rsidRPr="4716D89F">
        <w:rPr>
          <w:rStyle w:val="XMLBlack"/>
          <w:sz w:val="22"/>
          <w:szCs w:val="22"/>
          <w:highlight w:val="white"/>
          <w:lang w:val="pt-BR"/>
        </w:rPr>
        <w:t>mg</w:t>
      </w:r>
      <w:r w:rsidRPr="4716D89F">
        <w:rPr>
          <w:rStyle w:val="XMLBlue"/>
          <w:sz w:val="22"/>
          <w:szCs w:val="22"/>
          <w:highlight w:val="white"/>
          <w:lang w:val="pt-BR"/>
        </w:rPr>
        <w:t>"/&gt;</w:t>
      </w:r>
    </w:p>
    <w:p w14:paraId="3CD1ED2E" w14:textId="77777777" w:rsidR="00002276" w:rsidRPr="006477F8" w:rsidRDefault="00002276" w:rsidP="00002276">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pt-BR"/>
        </w:rPr>
      </w:pPr>
      <w:r w:rsidRPr="4716D89F">
        <w:rPr>
          <w:rStyle w:val="XMLBlue"/>
          <w:sz w:val="22"/>
          <w:szCs w:val="22"/>
          <w:highlight w:val="white"/>
          <w:lang w:val="pt-BR"/>
        </w:rPr>
        <w:t>&lt;/</w:t>
      </w:r>
      <w:r w:rsidRPr="4716D89F">
        <w:rPr>
          <w:rStyle w:val="XMLDarkRed"/>
          <w:sz w:val="22"/>
          <w:szCs w:val="22"/>
          <w:highlight w:val="white"/>
          <w:lang w:val="pt-BR"/>
        </w:rPr>
        <w:t>doseQuantity</w:t>
      </w:r>
      <w:r w:rsidRPr="4716D89F">
        <w:rPr>
          <w:rStyle w:val="XMLBlue"/>
          <w:sz w:val="22"/>
          <w:szCs w:val="22"/>
          <w:highlight w:val="white"/>
          <w:lang w:val="pt-BR"/>
        </w:rPr>
        <w:t>&gt;</w:t>
      </w:r>
    </w:p>
    <w:p w14:paraId="5FE10D2C" w14:textId="77777777" w:rsidR="0077747B" w:rsidRDefault="0077747B"/>
    <w:p w14:paraId="6EA2AD8B" w14:textId="77777777" w:rsidR="0077747B" w:rsidRDefault="0077747B">
      <w:proofErr w:type="spellStart"/>
      <w:r>
        <w:t>Text</w:t>
      </w:r>
      <w:proofErr w:type="spellEnd"/>
      <w:r>
        <w:t xml:space="preserve">-elementissä ilmoitetaan apteekissa </w:t>
      </w:r>
      <w:proofErr w:type="gramStart"/>
      <w:r>
        <w:t>valmistettavan  lääkkeen</w:t>
      </w:r>
      <w:proofErr w:type="gramEnd"/>
      <w:r>
        <w:t xml:space="preserve"> tapauksessa koostumus/ kuvaus valmistetusta lääkkeestä ja vapaa teksti, </w:t>
      </w:r>
      <w:proofErr w:type="spellStart"/>
      <w:r>
        <w:t>max</w:t>
      </w:r>
      <w:proofErr w:type="spellEnd"/>
      <w:r>
        <w:t xml:space="preserve"> 360 merkkiä (vaikuttavat aineet ilmoitetaan </w:t>
      </w:r>
      <w:proofErr w:type="spellStart"/>
      <w:r>
        <w:t>organizerissa</w:t>
      </w:r>
      <w:proofErr w:type="spellEnd"/>
      <w:r>
        <w:t xml:space="preserve"> vaikuttavat aineet, samoin muut aineet omassa </w:t>
      </w:r>
      <w:proofErr w:type="spellStart"/>
      <w:r>
        <w:t>organizerissaan</w:t>
      </w:r>
      <w:proofErr w:type="spellEnd"/>
      <w:r>
        <w:t>).</w:t>
      </w:r>
    </w:p>
    <w:p w14:paraId="79F48ACE" w14:textId="211DF1E5" w:rsidR="0077747B" w:rsidRDefault="0077747B"/>
    <w:p w14:paraId="6597815C" w14:textId="77777777" w:rsidR="0066741B" w:rsidRDefault="0066741B" w:rsidP="0066741B">
      <w:pPr>
        <w:rPr>
          <w:b/>
          <w:bCs/>
        </w:rPr>
      </w:pPr>
      <w:r w:rsidRPr="005C211A">
        <w:rPr>
          <w:b/>
          <w:bCs/>
        </w:rPr>
        <w:t>Ajankohta</w:t>
      </w:r>
    </w:p>
    <w:p w14:paraId="14D5B543" w14:textId="77777777" w:rsidR="0066741B" w:rsidRDefault="0066741B"/>
    <w:p w14:paraId="3A2351BC" w14:textId="77777777" w:rsidR="0077747B" w:rsidRDefault="00F27E0E">
      <w:r>
        <w:t xml:space="preserve">Toimituspäivä </w:t>
      </w:r>
      <w:r w:rsidR="0077747B">
        <w:t xml:space="preserve">ilmoitetaan elementissä </w:t>
      </w:r>
      <w:proofErr w:type="spellStart"/>
      <w:r w:rsidR="0077747B">
        <w:t>effectiveTime</w:t>
      </w:r>
      <w:proofErr w:type="spellEnd"/>
      <w:r w:rsidR="0077747B">
        <w:t>.</w:t>
      </w:r>
      <w:r w:rsidR="009B5719">
        <w:t xml:space="preserve"> Toimituspäivää ei saa muuttaa toimituksen korjauksessa tai mitätöinnissä.</w:t>
      </w:r>
    </w:p>
    <w:p w14:paraId="19F969F9" w14:textId="77777777" w:rsidR="0077747B" w:rsidRDefault="0077747B"/>
    <w:p w14:paraId="3AF8693B" w14:textId="32F98125" w:rsidR="0077747B" w:rsidRPr="00F27E0E" w:rsidRDefault="0077747B">
      <w:r w:rsidRPr="00F27E0E">
        <w:t>Esim</w:t>
      </w:r>
      <w:r w:rsidR="000A1C9D">
        <w:t>erkki</w:t>
      </w:r>
      <w:r w:rsidR="000A1C9D" w:rsidRPr="00F27E0E">
        <w:t xml:space="preserve">: </w:t>
      </w:r>
    </w:p>
    <w:p w14:paraId="0B19BE2F" w14:textId="77777777" w:rsidR="0077747B" w:rsidRPr="00F27E0E" w:rsidRDefault="0077747B">
      <w:pPr>
        <w:rPr>
          <w:highlight w:val="white"/>
        </w:rPr>
      </w:pPr>
    </w:p>
    <w:p w14:paraId="1A288FE3" w14:textId="77777777" w:rsidR="0077747B" w:rsidRPr="00F27E0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rsidRPr="4716D89F">
        <w:rPr>
          <w:rStyle w:val="XMLBlue"/>
          <w:sz w:val="22"/>
          <w:szCs w:val="22"/>
          <w:highlight w:val="white"/>
        </w:rPr>
        <w:t>&lt;</w:t>
      </w:r>
      <w:proofErr w:type="spellStart"/>
      <w:r w:rsidRPr="4716D89F">
        <w:rPr>
          <w:rStyle w:val="XMLDarkRed"/>
          <w:sz w:val="22"/>
          <w:szCs w:val="22"/>
          <w:highlight w:val="white"/>
        </w:rPr>
        <w:t>effectiveTime</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00DB020D" w:rsidRPr="4716D89F">
        <w:rPr>
          <w:rStyle w:val="XMLBlack"/>
          <w:sz w:val="22"/>
          <w:szCs w:val="22"/>
          <w:highlight w:val="white"/>
        </w:rPr>
        <w:t>201105</w:t>
      </w:r>
      <w:r w:rsidRPr="4716D89F">
        <w:rPr>
          <w:rStyle w:val="XMLBlack"/>
          <w:sz w:val="22"/>
          <w:szCs w:val="22"/>
          <w:highlight w:val="white"/>
        </w:rPr>
        <w:t>17</w:t>
      </w:r>
      <w:r w:rsidR="00B43C1C" w:rsidRPr="4716D89F">
        <w:rPr>
          <w:rStyle w:val="XMLBlack"/>
          <w:sz w:val="22"/>
          <w:szCs w:val="22"/>
          <w:highlight w:val="white"/>
        </w:rPr>
        <w:t>150216</w:t>
      </w:r>
      <w:r w:rsidRPr="4716D89F">
        <w:rPr>
          <w:rStyle w:val="XMLBlue"/>
          <w:sz w:val="22"/>
          <w:szCs w:val="22"/>
          <w:highlight w:val="white"/>
        </w:rPr>
        <w:t>"/&gt;</w:t>
      </w:r>
    </w:p>
    <w:p w14:paraId="28D50185" w14:textId="77777777" w:rsidR="0077747B" w:rsidRDefault="0077747B">
      <w:pPr>
        <w:rPr>
          <w:highlight w:val="white"/>
        </w:rPr>
      </w:pPr>
    </w:p>
    <w:p w14:paraId="33784BF7" w14:textId="77777777" w:rsidR="00720485" w:rsidRPr="00F27E0E" w:rsidRDefault="00720485">
      <w:pPr>
        <w:rPr>
          <w:highlight w:val="white"/>
        </w:rPr>
      </w:pPr>
    </w:p>
    <w:p w14:paraId="17F3A05C" w14:textId="248B99F8" w:rsidR="0077747B" w:rsidRDefault="0077747B" w:rsidP="00BC5FA4">
      <w:pPr>
        <w:pStyle w:val="Otsikko3"/>
        <w:rPr>
          <w:highlight w:val="white"/>
        </w:rPr>
      </w:pPr>
      <w:bookmarkStart w:id="406" w:name="_Ref292283003"/>
      <w:bookmarkStart w:id="407" w:name="_Ref292283008"/>
      <w:bookmarkStart w:id="408" w:name="_Toc127960037"/>
      <w:r>
        <w:rPr>
          <w:highlight w:val="white"/>
        </w:rPr>
        <w:t xml:space="preserve">Lääkevalmisteen ATC-koodi ja nimi, </w:t>
      </w:r>
      <w:r w:rsidR="000D1E19">
        <w:rPr>
          <w:highlight w:val="white"/>
        </w:rPr>
        <w:t>Lääketietokanta</w:t>
      </w:r>
      <w:r w:rsidR="003C3D81">
        <w:rPr>
          <w:highlight w:val="white"/>
        </w:rPr>
        <w:t xml:space="preserve">an kuulumaton </w:t>
      </w:r>
      <w:r>
        <w:rPr>
          <w:highlight w:val="white"/>
        </w:rPr>
        <w:t>valmiste</w:t>
      </w:r>
      <w:bookmarkEnd w:id="406"/>
      <w:bookmarkEnd w:id="407"/>
      <w:bookmarkEnd w:id="408"/>
    </w:p>
    <w:p w14:paraId="0B302424" w14:textId="77777777" w:rsidR="0077747B" w:rsidRDefault="0077747B" w:rsidP="005C57BE">
      <w:pPr>
        <w:keepNext/>
        <w:rPr>
          <w:highlight w:val="white"/>
        </w:rPr>
      </w:pPr>
    </w:p>
    <w:p w14:paraId="0A4DFEB9" w14:textId="262936A1" w:rsidR="0077747B" w:rsidRDefault="0077747B" w:rsidP="005C57BE">
      <w:pPr>
        <w:pStyle w:val="Leipteksti"/>
        <w:keepNext/>
      </w:pPr>
      <w:r>
        <w:rPr>
          <w:b/>
          <w:bCs/>
          <w:highlight w:val="white"/>
        </w:rPr>
        <w:t>Lääkevalmisteen ATC-koodi</w:t>
      </w:r>
      <w:r>
        <w:rPr>
          <w:highlight w:val="white"/>
        </w:rPr>
        <w:t xml:space="preserve"> (</w:t>
      </w:r>
      <w:proofErr w:type="spellStart"/>
      <w:r>
        <w:rPr>
          <w:highlight w:val="white"/>
        </w:rPr>
        <w:t>max</w:t>
      </w:r>
      <w:proofErr w:type="spellEnd"/>
      <w:r>
        <w:rPr>
          <w:highlight w:val="white"/>
        </w:rPr>
        <w:t xml:space="preserve"> 9 </w:t>
      </w:r>
      <w:proofErr w:type="spellStart"/>
      <w:r>
        <w:rPr>
          <w:highlight w:val="white"/>
        </w:rPr>
        <w:t>mkiä</w:t>
      </w:r>
      <w:proofErr w:type="spellEnd"/>
      <w:r>
        <w:rPr>
          <w:highlight w:val="white"/>
        </w:rPr>
        <w:t xml:space="preserve">) ilmoitetaan </w:t>
      </w:r>
      <w:proofErr w:type="spellStart"/>
      <w:r>
        <w:rPr>
          <w:highlight w:val="white"/>
        </w:rPr>
        <w:t>entityn</w:t>
      </w:r>
      <w:proofErr w:type="spellEnd"/>
      <w:r>
        <w:rPr>
          <w:highlight w:val="white"/>
        </w:rPr>
        <w:t xml:space="preserve"> </w:t>
      </w:r>
      <w:proofErr w:type="spellStart"/>
      <w:r>
        <w:rPr>
          <w:highlight w:val="white"/>
        </w:rPr>
        <w:t>manufacturedLabeledDrug</w:t>
      </w:r>
      <w:proofErr w:type="spellEnd"/>
      <w:r>
        <w:rPr>
          <w:highlight w:val="white"/>
        </w:rPr>
        <w:t xml:space="preserve"> elementissä </w:t>
      </w:r>
      <w:proofErr w:type="spellStart"/>
      <w:r>
        <w:rPr>
          <w:highlight w:val="white"/>
        </w:rPr>
        <w:t>code</w:t>
      </w:r>
      <w:proofErr w:type="spellEnd"/>
      <w:r>
        <w:rPr>
          <w:highlight w:val="white"/>
        </w:rPr>
        <w:t xml:space="preserve"> (&lt;</w:t>
      </w:r>
      <w:proofErr w:type="spellStart"/>
      <w:r>
        <w:rPr>
          <w:highlight w:val="white"/>
        </w:rPr>
        <w:t>consumable</w:t>
      </w:r>
      <w:proofErr w:type="spellEnd"/>
      <w:r>
        <w:rPr>
          <w:highlight w:val="white"/>
        </w:rPr>
        <w:t>&gt;&lt;</w:t>
      </w:r>
      <w:proofErr w:type="spellStart"/>
      <w:r>
        <w:rPr>
          <w:highlight w:val="white"/>
        </w:rPr>
        <w:t>manufacturedProduct</w:t>
      </w:r>
      <w:proofErr w:type="spellEnd"/>
      <w:r>
        <w:rPr>
          <w:highlight w:val="white"/>
        </w:rPr>
        <w:t xml:space="preserve">&gt; alla).  Varsinainen ATC-koodi on attribuutissa </w:t>
      </w:r>
      <w:proofErr w:type="spellStart"/>
      <w:r>
        <w:rPr>
          <w:highlight w:val="white"/>
        </w:rPr>
        <w:t>code</w:t>
      </w:r>
      <w:proofErr w:type="spellEnd"/>
      <w:r>
        <w:rPr>
          <w:highlight w:val="white"/>
        </w:rPr>
        <w:t xml:space="preserve"> ja lääkevalmisteen </w:t>
      </w:r>
      <w:r>
        <w:rPr>
          <w:b/>
          <w:bCs/>
          <w:highlight w:val="white"/>
        </w:rPr>
        <w:t>ATC-koodin mukainen nimi</w:t>
      </w:r>
      <w:r>
        <w:rPr>
          <w:highlight w:val="white"/>
        </w:rPr>
        <w:t xml:space="preserve"> attribuutissa </w:t>
      </w:r>
      <w:proofErr w:type="spellStart"/>
      <w:r>
        <w:rPr>
          <w:highlight w:val="white"/>
        </w:rPr>
        <w:t>displayName</w:t>
      </w:r>
      <w:proofErr w:type="spellEnd"/>
      <w:r>
        <w:rPr>
          <w:highlight w:val="white"/>
        </w:rPr>
        <w:t xml:space="preserve"> (</w:t>
      </w:r>
      <w:proofErr w:type="spellStart"/>
      <w:r>
        <w:rPr>
          <w:highlight w:val="white"/>
        </w:rPr>
        <w:t>max</w:t>
      </w:r>
      <w:proofErr w:type="spellEnd"/>
      <w:r>
        <w:rPr>
          <w:highlight w:val="white"/>
        </w:rPr>
        <w:t xml:space="preserve"> 200 </w:t>
      </w:r>
      <w:proofErr w:type="spellStart"/>
      <w:r>
        <w:rPr>
          <w:highlight w:val="white"/>
        </w:rPr>
        <w:t>mkiä</w:t>
      </w:r>
      <w:proofErr w:type="spellEnd"/>
      <w:r>
        <w:rPr>
          <w:highlight w:val="white"/>
        </w:rPr>
        <w:t xml:space="preserve">). </w:t>
      </w:r>
      <w:r w:rsidR="00DA5FEC" w:rsidRPr="003F5484">
        <w:t xml:space="preserve">ATC-koodin </w:t>
      </w:r>
      <w:proofErr w:type="spellStart"/>
      <w:r w:rsidR="00DA5FEC" w:rsidRPr="003F5484">
        <w:t>codeSystem</w:t>
      </w:r>
      <w:proofErr w:type="spellEnd"/>
      <w:r w:rsidR="00DA5FEC" w:rsidRPr="003F5484">
        <w:t xml:space="preserve"> esitetään sa</w:t>
      </w:r>
      <w:r w:rsidR="00445A34">
        <w:t xml:space="preserve">nomissa niin, että </w:t>
      </w:r>
      <w:proofErr w:type="spellStart"/>
      <w:r w:rsidR="00445A34">
        <w:t>codeSystem</w:t>
      </w:r>
      <w:proofErr w:type="spellEnd"/>
      <w:r w:rsidR="00445A34">
        <w:t>-</w:t>
      </w:r>
      <w:r w:rsidR="004B16CB">
        <w:t>attribuuttiin</w:t>
      </w:r>
      <w:r w:rsidR="00DA5FEC" w:rsidRPr="003F5484">
        <w:t xml:space="preserve"> tulee luokituksen tunniste ilman versiota. Perusjärjestelmät poimivat ATC-koodin ja ATC-koodin mukaisen nimen </w:t>
      </w:r>
      <w:r w:rsidR="000D1E19">
        <w:t>Lääketietokannas</w:t>
      </w:r>
      <w:r w:rsidR="00DA5FEC" w:rsidRPr="003F5484">
        <w:t xml:space="preserve">ta, jossa ne ovat aina ajantasaisia, </w:t>
      </w:r>
      <w:proofErr w:type="spellStart"/>
      <w:r w:rsidR="00DA5FEC" w:rsidRPr="003F5484">
        <w:t>codeSystemVersion</w:t>
      </w:r>
      <w:proofErr w:type="spellEnd"/>
      <w:r w:rsidR="00DA5FEC" w:rsidRPr="003F5484">
        <w:t xml:space="preserve"> on sanomassa aina lääketietokannan versionumero.</w:t>
      </w:r>
      <w:r w:rsidR="0004005E" w:rsidRPr="4D047E72">
        <w:t xml:space="preserve"> </w:t>
      </w:r>
      <w:r>
        <w:t xml:space="preserve">Lääketietokannan versio ilmoitetaan muodossa </w:t>
      </w:r>
      <w:proofErr w:type="spellStart"/>
      <w:proofErr w:type="gramStart"/>
      <w:r>
        <w:t>vuosiluku.versio</w:t>
      </w:r>
      <w:proofErr w:type="spellEnd"/>
      <w:proofErr w:type="gramEnd"/>
      <w:r w:rsidRPr="4D047E72">
        <w:t xml:space="preserve">. </w:t>
      </w:r>
    </w:p>
    <w:p w14:paraId="08362120" w14:textId="77777777" w:rsidR="0077747B" w:rsidRDefault="0077747B">
      <w:pPr>
        <w:pStyle w:val="Leipteksti"/>
      </w:pPr>
    </w:p>
    <w:p w14:paraId="7311B882" w14:textId="0C754DF6" w:rsidR="005E3FE1" w:rsidRPr="003F5484" w:rsidRDefault="005E3FE1" w:rsidP="005E3FE1">
      <w:r>
        <w:t xml:space="preserve">Myös </w:t>
      </w:r>
      <w:r w:rsidR="000D1E19">
        <w:rPr>
          <w:b/>
        </w:rPr>
        <w:t>Lääketietokanta</w:t>
      </w:r>
      <w:r w:rsidR="003C3D81" w:rsidRPr="004A4CE4">
        <w:rPr>
          <w:b/>
        </w:rPr>
        <w:t xml:space="preserve">an </w:t>
      </w:r>
      <w:r w:rsidR="0051407F">
        <w:rPr>
          <w:b/>
        </w:rPr>
        <w:t xml:space="preserve">kuulumattomalla </w:t>
      </w:r>
      <w:proofErr w:type="gramStart"/>
      <w:r w:rsidR="0051407F">
        <w:rPr>
          <w:b/>
        </w:rPr>
        <w:t>valmisteella</w:t>
      </w:r>
      <w:proofErr w:type="gramEnd"/>
      <w:r>
        <w:t xml:space="preserve"> jolla on ATC-koodi (esim. potilaskohtainen erityislupavalmiste), </w:t>
      </w:r>
      <w:r w:rsidR="0051407F">
        <w:t>ATC-koodi</w:t>
      </w:r>
      <w:r>
        <w:t xml:space="preserve"> ilmoitetaan em. tavalla, mutta luokituksen versiota (</w:t>
      </w:r>
      <w:proofErr w:type="spellStart"/>
      <w:r>
        <w:t>codeSystemVersion</w:t>
      </w:r>
      <w:proofErr w:type="spellEnd"/>
      <w:r>
        <w:t>-attribuutti) ei annetta. Valmisteen laji -tiedossa ilmoitetaan tällöin kyseessä olevan potilaskohtainen erityislupavalmiste.</w:t>
      </w:r>
    </w:p>
    <w:p w14:paraId="68B50BC4" w14:textId="77777777" w:rsidR="005E3FE1" w:rsidRDefault="005E3FE1" w:rsidP="005E3FE1">
      <w:pPr>
        <w:pStyle w:val="Leipteksti"/>
      </w:pPr>
    </w:p>
    <w:p w14:paraId="12DF020F" w14:textId="6CAB504E" w:rsidR="0077747B" w:rsidRPr="0040232F" w:rsidRDefault="0077747B">
      <w:pPr>
        <w:pStyle w:val="Leipteksti"/>
        <w:rPr>
          <w:highlight w:val="white"/>
        </w:rPr>
      </w:pPr>
      <w:r w:rsidRPr="0040232F">
        <w:rPr>
          <w:highlight w:val="white"/>
        </w:rPr>
        <w:t>Esim</w:t>
      </w:r>
      <w:r w:rsidR="000A1C9D" w:rsidRPr="0040232F">
        <w:rPr>
          <w:highlight w:val="white"/>
        </w:rPr>
        <w:t>erkki:</w:t>
      </w:r>
    </w:p>
    <w:p w14:paraId="70B47E92"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rPr>
      </w:pPr>
    </w:p>
    <w:p w14:paraId="098BA650"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33DF0E4D" w14:textId="77777777" w:rsidR="0077747B" w:rsidRPr="0040232F"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proofErr w:type="gramStart"/>
      <w:r w:rsidRPr="4716D89F">
        <w:rPr>
          <w:rStyle w:val="XMLBlue"/>
          <w:sz w:val="22"/>
          <w:szCs w:val="22"/>
          <w:highlight w:val="white"/>
        </w:rPr>
        <w:t>&lt;!--</w:t>
      </w:r>
      <w:proofErr w:type="gramEnd"/>
      <w:r w:rsidRPr="4716D89F">
        <w:rPr>
          <w:rStyle w:val="XMLGray50"/>
          <w:sz w:val="22"/>
          <w:szCs w:val="22"/>
          <w:highlight w:val="white"/>
        </w:rPr>
        <w:t xml:space="preserve"> ATC koodi </w:t>
      </w:r>
      <w:r w:rsidRPr="4716D89F">
        <w:rPr>
          <w:rStyle w:val="XMLBlue"/>
          <w:sz w:val="22"/>
          <w:szCs w:val="22"/>
          <w:highlight w:val="white"/>
        </w:rPr>
        <w:t>--&gt;</w:t>
      </w:r>
    </w:p>
    <w:p w14:paraId="235F5F65" w14:textId="4CA9868F" w:rsidR="0077747B" w:rsidRPr="0040232F" w:rsidRDefault="0077747B" w:rsidP="00B377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rPr>
      </w:pPr>
      <w:r w:rsidRPr="0040232F">
        <w:rPr>
          <w:rStyle w:val="XMLBlue"/>
          <w:sz w:val="22"/>
          <w:highlight w:val="white"/>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J01CE02</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Black"/>
          <w:sz w:val="22"/>
          <w:szCs w:val="22"/>
          <w:highlight w:val="white"/>
        </w:rPr>
        <w:t>1.2.246.537.6.32</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00DA5FEC" w:rsidRPr="4716D89F">
        <w:rPr>
          <w:rStyle w:val="XMLBlack"/>
          <w:sz w:val="22"/>
          <w:szCs w:val="22"/>
          <w:highlight w:val="white"/>
        </w:rPr>
        <w:t>Lääkelaitos - ATC Luokitus</w:t>
      </w:r>
      <w:r w:rsidRPr="4716D89F">
        <w:rPr>
          <w:rStyle w:val="XMLBlue"/>
          <w:sz w:val="22"/>
          <w:szCs w:val="22"/>
          <w:highlight w:val="white"/>
        </w:rPr>
        <w:t>"</w:t>
      </w:r>
      <w:r w:rsidR="00B377AA" w:rsidRPr="4716D89F">
        <w:rPr>
          <w:rStyle w:val="XMLBlue"/>
          <w:sz w:val="22"/>
          <w:szCs w:val="22"/>
          <w:highlight w:val="white"/>
        </w:rPr>
        <w:t xml:space="preserve"> </w:t>
      </w:r>
      <w:proofErr w:type="spellStart"/>
      <w:r w:rsidRPr="4716D89F">
        <w:rPr>
          <w:rStyle w:val="XMLRed"/>
          <w:sz w:val="22"/>
          <w:szCs w:val="22"/>
          <w:highlight w:val="white"/>
        </w:rPr>
        <w:t>codeSystemVersion</w:t>
      </w:r>
      <w:proofErr w:type="spellEnd"/>
      <w:r w:rsidRPr="4716D89F">
        <w:rPr>
          <w:rStyle w:val="XMLBlue"/>
          <w:sz w:val="22"/>
          <w:szCs w:val="22"/>
          <w:highlight w:val="white"/>
        </w:rPr>
        <w:t>="</w:t>
      </w:r>
      <w:r w:rsidR="004B2369" w:rsidRPr="4716D89F">
        <w:rPr>
          <w:rStyle w:val="XMLBlack"/>
          <w:sz w:val="22"/>
          <w:szCs w:val="22"/>
          <w:highlight w:val="white"/>
        </w:rPr>
        <w:t>2009.01</w:t>
      </w:r>
      <w:r w:rsidR="00DA5FEC" w:rsidRPr="4716D89F">
        <w:rPr>
          <w:rStyle w:val="XMLBlack"/>
          <w:sz w:val="22"/>
          <w:szCs w:val="22"/>
          <w:highlight w:val="white"/>
        </w:rPr>
        <w:t>8</w:t>
      </w:r>
      <w:r w:rsidRPr="4716D89F">
        <w:rPr>
          <w:rStyle w:val="XMLBlue"/>
          <w:sz w:val="22"/>
          <w:szCs w:val="22"/>
          <w:highlight w:val="white"/>
        </w:rPr>
        <w:t>"</w:t>
      </w:r>
      <w:r w:rsidR="00B377AA"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proofErr w:type="spellStart"/>
      <w:r w:rsidR="004B2369" w:rsidRPr="4716D89F">
        <w:rPr>
          <w:rStyle w:val="XMLBlack"/>
          <w:sz w:val="22"/>
          <w:szCs w:val="22"/>
          <w:highlight w:val="white"/>
        </w:rPr>
        <w:t>Fenoksimetyylipenisilliini</w:t>
      </w:r>
      <w:proofErr w:type="spellEnd"/>
      <w:r w:rsidRPr="4716D89F">
        <w:rPr>
          <w:rStyle w:val="XMLBlue"/>
          <w:sz w:val="22"/>
          <w:szCs w:val="22"/>
          <w:highlight w:val="white"/>
        </w:rPr>
        <w:t>"</w:t>
      </w:r>
      <w:r w:rsidR="000C512B" w:rsidRPr="4716D89F">
        <w:rPr>
          <w:rStyle w:val="XMLBlue"/>
          <w:sz w:val="22"/>
          <w:szCs w:val="22"/>
          <w:highlight w:val="white"/>
        </w:rPr>
        <w:t>/</w:t>
      </w:r>
      <w:r w:rsidRPr="4716D89F">
        <w:rPr>
          <w:rStyle w:val="XMLBlue"/>
          <w:sz w:val="22"/>
          <w:szCs w:val="22"/>
          <w:highlight w:val="white"/>
        </w:rPr>
        <w:t>&gt;</w:t>
      </w:r>
    </w:p>
    <w:p w14:paraId="27AB002F"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40232F">
        <w:rPr>
          <w:rStyle w:val="XMLBlue"/>
          <w:sz w:val="22"/>
          <w:highlight w:val="white"/>
        </w:rPr>
        <w:tab/>
      </w:r>
      <w:r w:rsidRPr="4716D89F">
        <w:rPr>
          <w:rStyle w:val="XMLBlue"/>
          <w:sz w:val="22"/>
          <w:szCs w:val="22"/>
          <w:highlight w:val="white"/>
        </w:rPr>
        <w:t>&lt;</w:t>
      </w:r>
      <w:proofErr w:type="spellStart"/>
      <w:r w:rsidRPr="4716D89F">
        <w:rPr>
          <w:rStyle w:val="XMLBrown"/>
          <w:sz w:val="22"/>
          <w:szCs w:val="22"/>
          <w:highlight w:val="white"/>
        </w:rPr>
        <w:t>name</w:t>
      </w:r>
      <w:proofErr w:type="spellEnd"/>
      <w:r w:rsidRPr="4716D89F">
        <w:rPr>
          <w:rStyle w:val="XMLBlue"/>
          <w:sz w:val="22"/>
          <w:szCs w:val="22"/>
          <w:highlight w:val="white"/>
        </w:rPr>
        <w:t>/&gt;</w:t>
      </w:r>
    </w:p>
    <w:p w14:paraId="241A5A1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manufacturedLabeledDrug</w:t>
      </w:r>
      <w:proofErr w:type="spellEnd"/>
      <w:r w:rsidRPr="4716D89F">
        <w:rPr>
          <w:rStyle w:val="XMLBlue"/>
          <w:sz w:val="22"/>
          <w:szCs w:val="22"/>
          <w:highlight w:val="white"/>
        </w:rPr>
        <w:t>&gt;</w:t>
      </w:r>
    </w:p>
    <w:p w14:paraId="4DA12E4F" w14:textId="77777777" w:rsidR="0077747B" w:rsidRPr="00E63809" w:rsidRDefault="0077747B"/>
    <w:p w14:paraId="4896ECFB" w14:textId="77777777" w:rsidR="0077747B" w:rsidRDefault="0077747B">
      <w:r>
        <w:t xml:space="preserve">Jos ATC-koodi ei ole tiedossa, käytetään attribuuttia </w:t>
      </w:r>
      <w:proofErr w:type="spellStart"/>
      <w:r>
        <w:t>nullFlavor</w:t>
      </w:r>
      <w:proofErr w:type="spellEnd"/>
    </w:p>
    <w:p w14:paraId="21AF13FF" w14:textId="77777777" w:rsidR="0077747B" w:rsidRDefault="0077747B">
      <w:r>
        <w:t xml:space="preserve">muodossa </w:t>
      </w:r>
      <w:proofErr w:type="spellStart"/>
      <w:r>
        <w:t>nullFlavor</w:t>
      </w:r>
      <w:proofErr w:type="spellEnd"/>
      <w:r>
        <w:t>=”UNK”.</w:t>
      </w:r>
    </w:p>
    <w:p w14:paraId="547747F0" w14:textId="77777777" w:rsidR="0077747B" w:rsidRDefault="0077747B"/>
    <w:p w14:paraId="38AAA1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w:t>
      </w:r>
      <w:proofErr w:type="spellStart"/>
      <w:r>
        <w:t>nullFlavor</w:t>
      </w:r>
      <w:proofErr w:type="spellEnd"/>
      <w:r>
        <w:t>=”NI”</w:t>
      </w:r>
    </w:p>
    <w:p w14:paraId="6F39485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B2FEDC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w:t>
      </w:r>
      <w:r w:rsidR="005D1FCF">
        <w:t xml:space="preserve">voidaan käyttää </w:t>
      </w:r>
      <w:proofErr w:type="spellStart"/>
      <w:r>
        <w:t>name</w:t>
      </w:r>
      <w:proofErr w:type="spellEnd"/>
      <w:r>
        <w:t>-elementtiä lääkevalmisteen nimen ilmoittamiseen.</w:t>
      </w:r>
    </w:p>
    <w:p w14:paraId="34524E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84F9BB0" w14:textId="3E525E15"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Jos kyseessä on</w:t>
      </w:r>
      <w:r>
        <w:rPr>
          <w:b/>
          <w:bCs/>
        </w:rPr>
        <w:t xml:space="preserve"> </w:t>
      </w:r>
      <w:r w:rsidR="000D1E19">
        <w:rPr>
          <w:b/>
          <w:bCs/>
        </w:rPr>
        <w:t>Lääketietokanta</w:t>
      </w:r>
      <w:r w:rsidR="00D958B2">
        <w:rPr>
          <w:b/>
          <w:bCs/>
        </w:rPr>
        <w:t xml:space="preserve">an kuulumaton </w:t>
      </w:r>
      <w:r>
        <w:rPr>
          <w:b/>
          <w:bCs/>
        </w:rPr>
        <w:t>valmiste</w:t>
      </w:r>
      <w:r w:rsidR="005E3FE1">
        <w:t>, jolla ei ole ATC-koodia</w:t>
      </w:r>
      <w:r>
        <w:t>, niin se</w:t>
      </w:r>
      <w:r w:rsidR="009C2EC9">
        <w:t xml:space="preserve"> ilmoitetaan </w:t>
      </w:r>
      <w:proofErr w:type="spellStart"/>
      <w:r w:rsidR="009C2EC9">
        <w:t>manufacturedMaterial</w:t>
      </w:r>
      <w:proofErr w:type="spellEnd"/>
      <w:r>
        <w:t xml:space="preserve"> roolin alla. Lääketietokannan ulkopuolisen valmisteen nimi ilmoitetaan elementissä </w:t>
      </w:r>
      <w:proofErr w:type="spellStart"/>
      <w:r>
        <w:t>name</w:t>
      </w:r>
      <w:proofErr w:type="spellEnd"/>
      <w:r>
        <w:t>, joka on tietotyyppiä EN, maksimipituus 50 merkkiä, muodossa &lt;</w:t>
      </w:r>
      <w:proofErr w:type="spellStart"/>
      <w:r>
        <w:t>name</w:t>
      </w:r>
      <w:proofErr w:type="spellEnd"/>
      <w:r>
        <w:t>&gt;nimi&lt;/</w:t>
      </w:r>
      <w:proofErr w:type="spellStart"/>
      <w:r>
        <w:t>name</w:t>
      </w:r>
      <w:proofErr w:type="spellEnd"/>
      <w:r>
        <w:t xml:space="preserve">&gt;. </w:t>
      </w:r>
    </w:p>
    <w:p w14:paraId="48616658" w14:textId="77777777" w:rsidR="009C2EC9" w:rsidRDefault="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3B07F3ED" w14:textId="77777777" w:rsidR="0077640A" w:rsidRPr="00EE6BB0" w:rsidRDefault="0077640A" w:rsidP="007405FE">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sidRPr="00EE6BB0">
        <w:rPr>
          <w:lang w:val="en-GB"/>
        </w:rPr>
        <w:t>Esim</w:t>
      </w:r>
      <w:proofErr w:type="spellEnd"/>
      <w:r w:rsidRPr="00EE6BB0">
        <w:rPr>
          <w:lang w:val="en-GB"/>
        </w:rPr>
        <w:t>:</w:t>
      </w:r>
    </w:p>
    <w:p w14:paraId="227B34C8" w14:textId="77777777" w:rsidR="009C2EC9" w:rsidRPr="006477F8" w:rsidRDefault="009C2EC9" w:rsidP="007405FE">
      <w:pPr>
        <w:keepNext/>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79521E7C" w14:textId="77777777" w:rsidR="009C2EC9" w:rsidRPr="006477F8" w:rsidRDefault="009C2EC9" w:rsidP="009C2EC9">
      <w:pPr>
        <w:autoSpaceDE w:val="0"/>
        <w:autoSpaceDN w:val="0"/>
        <w:adjustRightInd w:val="0"/>
        <w:rPr>
          <w:rFonts w:ascii="Arial" w:hAnsi="Arial" w:cs="Arial"/>
          <w:color w:val="0000FF"/>
          <w:sz w:val="22"/>
          <w:highlight w:val="white"/>
          <w:lang w:val="en-GB"/>
        </w:rPr>
      </w:pPr>
      <w:r w:rsidRPr="4716D89F">
        <w:rPr>
          <w:rFonts w:ascii="Arial" w:hAnsi="Arial" w:cs="Arial"/>
          <w:color w:val="0000FF"/>
          <w:sz w:val="22"/>
          <w:szCs w:val="22"/>
          <w:highlight w:val="white"/>
          <w:lang w:val="en-GB"/>
        </w:rPr>
        <w:t xml:space="preserve">         &lt;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636A81E0" w14:textId="77777777" w:rsidR="009C2EC9" w:rsidRPr="006477F8" w:rsidRDefault="009C2EC9" w:rsidP="009C2EC9">
      <w:pPr>
        <w:autoSpaceDE w:val="0"/>
        <w:autoSpaceDN w:val="0"/>
        <w:adjustRightInd w:val="0"/>
        <w:ind w:firstLine="1304"/>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77B1EDE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nullFlavor</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NI</w:t>
      </w:r>
      <w:r w:rsidRPr="4716D89F">
        <w:rPr>
          <w:rFonts w:ascii="Arial" w:hAnsi="Arial" w:cs="Arial"/>
          <w:color w:val="0000FF"/>
          <w:sz w:val="22"/>
          <w:szCs w:val="22"/>
          <w:highlight w:val="white"/>
          <w:lang w:val="en-GB"/>
        </w:rPr>
        <w:t>"/&gt;</w:t>
      </w:r>
    </w:p>
    <w:p w14:paraId="01A009D7"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DUODERM EXTRA THIN 10X10CM</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626B9E1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manufacturedMaterial</w:t>
      </w:r>
      <w:proofErr w:type="spellEnd"/>
      <w:r w:rsidRPr="4716D89F">
        <w:rPr>
          <w:rFonts w:ascii="Arial" w:hAnsi="Arial" w:cs="Arial"/>
          <w:color w:val="0000FF"/>
          <w:sz w:val="22"/>
          <w:szCs w:val="22"/>
          <w:highlight w:val="white"/>
          <w:lang w:val="en-GB"/>
        </w:rPr>
        <w:t>&gt;</w:t>
      </w:r>
    </w:p>
    <w:p w14:paraId="7F8C9ED2"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lang w:val="en-GB"/>
        </w:rPr>
        <w:t xml:space="preserve">         </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manufacturedProduct</w:t>
      </w:r>
      <w:proofErr w:type="spellEnd"/>
      <w:r w:rsidRPr="4716D89F">
        <w:rPr>
          <w:rFonts w:ascii="Arial" w:hAnsi="Arial" w:cs="Arial"/>
          <w:color w:val="0000FF"/>
          <w:sz w:val="22"/>
          <w:szCs w:val="22"/>
          <w:highlight w:val="white"/>
          <w:lang w:val="en-GB"/>
        </w:rPr>
        <w:t>&gt;</w:t>
      </w:r>
    </w:p>
    <w:p w14:paraId="3BF3F8A6" w14:textId="77777777" w:rsidR="009C2EC9" w:rsidRPr="006477F8" w:rsidRDefault="009C2EC9" w:rsidP="009C2EC9">
      <w:pPr>
        <w:autoSpaceDE w:val="0"/>
        <w:autoSpaceDN w:val="0"/>
        <w:adjustRightInd w:val="0"/>
        <w:rPr>
          <w:rFonts w:ascii="Arial" w:hAnsi="Arial" w:cs="Arial"/>
          <w:color w:val="000000"/>
          <w:sz w:val="22"/>
          <w:highlight w:val="white"/>
          <w:lang w:val="en-GB"/>
        </w:rPr>
      </w:pP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consumable</w:t>
      </w:r>
      <w:r w:rsidRPr="4716D89F">
        <w:rPr>
          <w:rFonts w:ascii="Arial" w:hAnsi="Arial" w:cs="Arial"/>
          <w:color w:val="0000FF"/>
          <w:sz w:val="22"/>
          <w:szCs w:val="22"/>
          <w:highlight w:val="white"/>
          <w:lang w:val="en-GB"/>
        </w:rPr>
        <w:t>&gt;</w:t>
      </w:r>
    </w:p>
    <w:p w14:paraId="201BAF7A" w14:textId="77777777" w:rsidR="009C2EC9" w:rsidRPr="000529DE" w:rsidRDefault="009C2EC9" w:rsidP="009C2EC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lang w:val="en-GB"/>
        </w:rPr>
      </w:pPr>
    </w:p>
    <w:p w14:paraId="29F2EB1F" w14:textId="77777777" w:rsidR="00FA54AB" w:rsidRDefault="00FA54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6F2C8E99" w14:textId="77777777" w:rsidR="0077747B" w:rsidRDefault="0077747B" w:rsidP="00BC5FA4">
      <w:pPr>
        <w:pStyle w:val="Otsikko3"/>
      </w:pPr>
      <w:bookmarkStart w:id="409" w:name="_Toc127960038"/>
      <w:r>
        <w:t>Toimitettu kokonaismäärä ja jäljellä oleva määrä</w:t>
      </w:r>
      <w:bookmarkEnd w:id="409"/>
    </w:p>
    <w:p w14:paraId="0D743C9C" w14:textId="77777777" w:rsidR="0077747B" w:rsidRDefault="0077747B">
      <w:pPr>
        <w:pStyle w:val="Yltunniste"/>
        <w:tabs>
          <w:tab w:val="clear" w:pos="4153"/>
          <w:tab w:val="clear" w:pos="8306"/>
        </w:tabs>
      </w:pPr>
    </w:p>
    <w:p w14:paraId="3AC39F3E" w14:textId="77777777" w:rsidR="0077640A" w:rsidRDefault="0077747B">
      <w:proofErr w:type="spellStart"/>
      <w:r>
        <w:t>SubstanceAdministrationin</w:t>
      </w:r>
      <w:proofErr w:type="spellEnd"/>
      <w:r>
        <w:t xml:space="preserve"> alla </w:t>
      </w:r>
      <w:proofErr w:type="spellStart"/>
      <w:r>
        <w:t>Observationissa</w:t>
      </w:r>
      <w:proofErr w:type="spellEnd"/>
      <w:r>
        <w:t xml:space="preserve"> ilmoitetaan </w:t>
      </w:r>
      <w:proofErr w:type="spellStart"/>
      <w:r>
        <w:t>value</w:t>
      </w:r>
      <w:proofErr w:type="spellEnd"/>
      <w:r>
        <w:t xml:space="preserve">-elementissä </w:t>
      </w:r>
      <w:r>
        <w:rPr>
          <w:b/>
          <w:bCs/>
        </w:rPr>
        <w:t>toimitettu kokonaismäärä</w:t>
      </w:r>
      <w:r>
        <w:t xml:space="preserve">. Kenttäkoodi on 102 ja käytetty tietotyyppi PQ. </w:t>
      </w:r>
    </w:p>
    <w:p w14:paraId="23845741" w14:textId="77777777" w:rsidR="0077640A" w:rsidRDefault="0077640A"/>
    <w:p w14:paraId="2152D2CE" w14:textId="77777777" w:rsidR="0077640A" w:rsidRDefault="0077640A" w:rsidP="00AF6059">
      <w:pPr>
        <w:numPr>
          <w:ilvl w:val="0"/>
          <w:numId w:val="11"/>
        </w:numPr>
      </w:pPr>
      <w:r>
        <w:t>Numeerinen m</w:t>
      </w:r>
      <w:r w:rsidR="0077747B">
        <w:t xml:space="preserve">äärä ilmoitetaan attribuutissa </w:t>
      </w:r>
      <w:proofErr w:type="spellStart"/>
      <w:r w:rsidR="0077747B">
        <w:t>value</w:t>
      </w:r>
      <w:proofErr w:type="spellEnd"/>
      <w:r w:rsidR="0077747B">
        <w:t xml:space="preserve"> ja yksikkö attribuutissa </w:t>
      </w:r>
      <w:proofErr w:type="spellStart"/>
      <w:r w:rsidR="0077747B">
        <w:t>unit</w:t>
      </w:r>
      <w:proofErr w:type="spellEnd"/>
      <w:r w:rsidR="0077747B">
        <w:t xml:space="preserve">. Attribuutin </w:t>
      </w:r>
      <w:proofErr w:type="spellStart"/>
      <w:r w:rsidR="0077747B">
        <w:t>value</w:t>
      </w:r>
      <w:proofErr w:type="spellEnd"/>
      <w:r w:rsidR="0077747B">
        <w:t xml:space="preserve"> tietotyyppi on </w:t>
      </w:r>
      <w:proofErr w:type="spellStart"/>
      <w:r w:rsidR="0077747B">
        <w:t>real</w:t>
      </w:r>
      <w:proofErr w:type="spellEnd"/>
      <w:r w:rsidR="0077747B">
        <w:t xml:space="preserve">. </w:t>
      </w:r>
    </w:p>
    <w:p w14:paraId="73E8E9E4" w14:textId="77777777" w:rsidR="0077640A" w:rsidRDefault="0077747B" w:rsidP="00AF6059">
      <w:pPr>
        <w:numPr>
          <w:ilvl w:val="0"/>
          <w:numId w:val="11"/>
        </w:numPr>
      </w:pPr>
      <w:r>
        <w:t xml:space="preserve">Jos määrä ilmoitetaan kertoimena ja lauseke on laskettavissa oleva lauseke (esim. 2X60X0,35), niin tuo lauseke sijoitetaan elementtiin </w:t>
      </w:r>
      <w:proofErr w:type="spellStart"/>
      <w:r>
        <w:t>originalText</w:t>
      </w:r>
      <w:proofErr w:type="spellEnd"/>
      <w:r>
        <w:t>. Sallittuja merkkejä ovat tällöin numeroiden lisäksi vain desimaalierotin ja X (x).</w:t>
      </w:r>
    </w:p>
    <w:p w14:paraId="1C8326BD" w14:textId="77777777" w:rsidR="0077747B" w:rsidRDefault="0077747B" w:rsidP="00AF6059">
      <w:pPr>
        <w:numPr>
          <w:ilvl w:val="0"/>
          <w:numId w:val="11"/>
        </w:numPr>
      </w:pPr>
      <w:r>
        <w:t xml:space="preserve">Jos määrä voidaan ilmoittaa vain tekstinä, niin se sijoitetaan </w:t>
      </w:r>
      <w:proofErr w:type="spellStart"/>
      <w:r>
        <w:t>observation</w:t>
      </w:r>
      <w:proofErr w:type="spellEnd"/>
      <w:r>
        <w:t xml:space="preserve">-luokan </w:t>
      </w:r>
      <w:proofErr w:type="spellStart"/>
      <w:r>
        <w:t>text</w:t>
      </w:r>
      <w:proofErr w:type="spellEnd"/>
      <w:r>
        <w:t>-elementtiin.</w:t>
      </w:r>
    </w:p>
    <w:p w14:paraId="2B0F90EC" w14:textId="77777777" w:rsidR="0077747B" w:rsidRDefault="0077747B"/>
    <w:p w14:paraId="76C9307D" w14:textId="1E2F55AE" w:rsidR="0077747B" w:rsidRDefault="0077747B">
      <w:r>
        <w:t xml:space="preserve">Jos toimitettavan valmisteen pakkaustiedot löytyvät </w:t>
      </w:r>
      <w:r w:rsidR="000D1E19">
        <w:t>Lääketietokannas</w:t>
      </w:r>
      <w:r>
        <w:t xml:space="preserve">ta tekstimuodon lisäksi rakenteisessa muodossa, tulee toimitettu kokonaismäärä ja jäljellä oleva määrä ilmoittaa joko numeerisena arvona tai lausekkeena. Toimitetun kokonaismäärän ja jäljellä olevan määrän saa ilmoittaa tekstinä vain, jos toimitetulta valmisteelta löytyy </w:t>
      </w:r>
      <w:r w:rsidR="000D1E19">
        <w:t>Lääketietokannas</w:t>
      </w:r>
      <w:r>
        <w:t>ta vain pakkauskoko tekstimuotoisena</w:t>
      </w:r>
      <w:r w:rsidR="00E04375">
        <w:t xml:space="preserve"> tai lääkemääräys on määrätty ajalle</w:t>
      </w:r>
      <w:r>
        <w:t>.</w:t>
      </w:r>
    </w:p>
    <w:p w14:paraId="0AAE31E7" w14:textId="77777777" w:rsidR="0077747B" w:rsidRDefault="0077747B"/>
    <w:p w14:paraId="012A0156" w14:textId="34ECAEFA" w:rsidR="00124315" w:rsidRPr="00C10319" w:rsidRDefault="00124315">
      <w:r w:rsidRPr="00C10319">
        <w:t>Esim</w:t>
      </w:r>
      <w:r w:rsidR="000C512B">
        <w:t>erkki</w:t>
      </w:r>
      <w:r w:rsidRPr="00C10319">
        <w:t xml:space="preserve"> numeerinen ilmoitustapa:</w:t>
      </w:r>
    </w:p>
    <w:p w14:paraId="3D8EF5D4" w14:textId="603C6631" w:rsidR="0077747B" w:rsidRPr="006477F8" w:rsidRDefault="0077747B" w:rsidP="000C512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Red"/>
          <w:sz w:val="22"/>
          <w:szCs w:val="22"/>
          <w:highlight w:val="white"/>
        </w:rPr>
        <w:t xml:space="preserve"> </w:t>
      </w:r>
      <w:proofErr w:type="spellStart"/>
      <w:r w:rsidRPr="4716D89F">
        <w:rPr>
          <w:rStyle w:val="XMLRed"/>
          <w:sz w:val="22"/>
          <w:szCs w:val="22"/>
          <w:highlight w:val="white"/>
        </w:rPr>
        <w:t>classCode</w:t>
      </w:r>
      <w:proofErr w:type="spellEnd"/>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0C512B" w:rsidRPr="4716D89F">
        <w:rPr>
          <w:rStyle w:val="XMLRed"/>
          <w:sz w:val="22"/>
          <w:szCs w:val="22"/>
          <w:highlight w:val="white"/>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61C309D4" w14:textId="014F5C95"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nl-NL"/>
        </w:rPr>
      </w:pP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102</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0C512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toimitettu määrä</w:t>
      </w:r>
      <w:r w:rsidRPr="4716D89F">
        <w:rPr>
          <w:rStyle w:val="XMLBlue"/>
          <w:sz w:val="22"/>
          <w:szCs w:val="22"/>
          <w:highlight w:val="white"/>
          <w:lang w:val="nl-NL"/>
        </w:rPr>
        <w:t>"/&gt;</w:t>
      </w:r>
    </w:p>
    <w:p w14:paraId="78D71A5F" w14:textId="6A316FA7" w:rsidR="0077747B" w:rsidRPr="00D32773" w:rsidRDefault="0077747B"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D32773">
        <w:rPr>
          <w:rStyle w:val="XMLBlack"/>
          <w:sz w:val="22"/>
          <w:highlight w:val="white"/>
          <w:lang w:val="nl-NL"/>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Blue"/>
          <w:sz w:val="22"/>
          <w:szCs w:val="22"/>
          <w:highlight w:val="white"/>
          <w:lang w:val="en-GB"/>
        </w:rPr>
        <w:t xml:space="preserve"> </w:t>
      </w:r>
      <w:r w:rsidRPr="4716D89F">
        <w:rPr>
          <w:rStyle w:val="XMLRed"/>
          <w:sz w:val="22"/>
          <w:szCs w:val="22"/>
          <w:highlight w:val="white"/>
          <w:lang w:val="en-GB"/>
        </w:rPr>
        <w:t>value</w:t>
      </w:r>
      <w:r w:rsidRPr="4716D89F">
        <w:rPr>
          <w:rStyle w:val="XMLBlue"/>
          <w:sz w:val="22"/>
          <w:szCs w:val="22"/>
          <w:highlight w:val="white"/>
          <w:lang w:val="en-GB"/>
        </w:rPr>
        <w:t>="</w:t>
      </w:r>
      <w:r w:rsidR="00124315" w:rsidRPr="4716D89F">
        <w:rPr>
          <w:rStyle w:val="XMLBlue"/>
          <w:color w:val="auto"/>
          <w:sz w:val="22"/>
          <w:szCs w:val="22"/>
          <w:highlight w:val="white"/>
          <w:lang w:val="en-GB"/>
        </w:rPr>
        <w:t>30</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US"/>
        </w:rPr>
        <w:t>unit</w:t>
      </w:r>
      <w:r w:rsidRPr="4716D89F">
        <w:rPr>
          <w:rStyle w:val="XMLBlue"/>
          <w:sz w:val="22"/>
          <w:szCs w:val="22"/>
          <w:highlight w:val="white"/>
          <w:lang w:val="en-US"/>
        </w:rPr>
        <w:t>="</w:t>
      </w:r>
      <w:proofErr w:type="spellStart"/>
      <w:r w:rsidR="00124315" w:rsidRPr="4716D89F">
        <w:rPr>
          <w:rStyle w:val="XMLBlue"/>
          <w:color w:val="auto"/>
          <w:sz w:val="22"/>
          <w:szCs w:val="22"/>
          <w:highlight w:val="white"/>
          <w:lang w:val="en-US"/>
        </w:rPr>
        <w:t>fol</w:t>
      </w:r>
      <w:proofErr w:type="spellEnd"/>
      <w:r w:rsidRPr="4716D89F">
        <w:rPr>
          <w:rStyle w:val="XMLBlue"/>
          <w:sz w:val="22"/>
          <w:szCs w:val="22"/>
          <w:highlight w:val="white"/>
          <w:lang w:val="en-US"/>
        </w:rPr>
        <w:t>"</w:t>
      </w:r>
      <w:r w:rsidR="00510DEB" w:rsidRPr="4716D89F">
        <w:rPr>
          <w:rStyle w:val="XMLBlue"/>
          <w:sz w:val="22"/>
          <w:szCs w:val="22"/>
          <w:highlight w:val="white"/>
          <w:lang w:val="en-US"/>
        </w:rPr>
        <w:t>/</w:t>
      </w:r>
      <w:r w:rsidRPr="4716D89F">
        <w:rPr>
          <w:rStyle w:val="XMLBlue"/>
          <w:sz w:val="22"/>
          <w:szCs w:val="22"/>
          <w:highlight w:val="white"/>
          <w:lang w:val="en-US"/>
        </w:rPr>
        <w:t>&gt;</w:t>
      </w:r>
    </w:p>
    <w:p w14:paraId="33F4FEC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1F7E6071" w14:textId="77777777" w:rsidR="0012431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42A5FE33" w14:textId="712897D2" w:rsidR="00124315" w:rsidRDefault="00124315" w:rsidP="00124315">
      <w:r>
        <w:t>Esim</w:t>
      </w:r>
      <w:r w:rsidR="00510DEB">
        <w:t>erkki</w:t>
      </w:r>
      <w:r>
        <w:t xml:space="preserve"> ilmoitustapa lausekkeena:</w:t>
      </w:r>
    </w:p>
    <w:p w14:paraId="40F3C152" w14:textId="28378E4F"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Red"/>
          <w:sz w:val="22"/>
          <w:szCs w:val="22"/>
          <w:highlight w:val="white"/>
        </w:rPr>
        <w:t xml:space="preserve"> </w:t>
      </w:r>
      <w:proofErr w:type="spellStart"/>
      <w:r w:rsidRPr="4716D89F">
        <w:rPr>
          <w:rStyle w:val="XMLRed"/>
          <w:sz w:val="22"/>
          <w:szCs w:val="22"/>
          <w:highlight w:val="white"/>
        </w:rPr>
        <w:t>classCode</w:t>
      </w:r>
      <w:proofErr w:type="spellEnd"/>
      <w:r w:rsidRPr="4716D89F">
        <w:rPr>
          <w:rStyle w:val="XMLBlue"/>
          <w:sz w:val="22"/>
          <w:szCs w:val="22"/>
          <w:highlight w:val="white"/>
        </w:rPr>
        <w:t>="</w:t>
      </w:r>
      <w:r w:rsidRPr="4716D89F">
        <w:rPr>
          <w:rStyle w:val="XMLBlack"/>
          <w:sz w:val="22"/>
          <w:szCs w:val="22"/>
          <w:highlight w:val="white"/>
        </w:rPr>
        <w:t>OBS</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moodCode</w:t>
      </w:r>
      <w:proofErr w:type="spellEnd"/>
      <w:r w:rsidRPr="4716D89F">
        <w:rPr>
          <w:rStyle w:val="XMLBlue"/>
          <w:sz w:val="22"/>
          <w:szCs w:val="22"/>
          <w:highlight w:val="white"/>
        </w:rPr>
        <w:t>="</w:t>
      </w:r>
      <w:r w:rsidRPr="4716D89F">
        <w:rPr>
          <w:rStyle w:val="XMLBlack"/>
          <w:sz w:val="22"/>
          <w:szCs w:val="22"/>
          <w:highlight w:val="white"/>
        </w:rPr>
        <w:t>EVN</w:t>
      </w:r>
      <w:r w:rsidRPr="4716D89F">
        <w:rPr>
          <w:rStyle w:val="XMLBlue"/>
          <w:sz w:val="22"/>
          <w:szCs w:val="22"/>
          <w:highlight w:val="white"/>
        </w:rPr>
        <w:t>"&gt;</w:t>
      </w:r>
    </w:p>
    <w:p w14:paraId="5E749FB5" w14:textId="135F7750" w:rsidR="00124315" w:rsidRPr="00D32773"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ack"/>
          <w:sz w:val="22"/>
          <w:highlight w:val="white"/>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4716D89F">
        <w:rPr>
          <w:rStyle w:val="XMLRed"/>
          <w:sz w:val="22"/>
          <w:szCs w:val="22"/>
          <w:highlight w:val="white"/>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4716D89F">
        <w:rPr>
          <w:rStyle w:val="XMLBlack"/>
          <w:sz w:val="22"/>
          <w:szCs w:val="22"/>
          <w:highlight w:val="white"/>
        </w:rPr>
        <w:t>102</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codeSystem</w:t>
      </w:r>
      <w:proofErr w:type="spellEnd"/>
      <w:r w:rsidRPr="4716D89F">
        <w:rPr>
          <w:rStyle w:val="XMLBlue"/>
          <w:sz w:val="22"/>
          <w:szCs w:val="22"/>
          <w:highlight w:val="white"/>
        </w:rPr>
        <w:t>="</w:t>
      </w:r>
      <w:r w:rsidRPr="4716D89F">
        <w:rPr>
          <w:rStyle w:val="XMLBlack"/>
          <w:sz w:val="22"/>
          <w:szCs w:val="22"/>
          <w:highlight w:val="white"/>
        </w:rPr>
        <w:t>1.2.246.537.6.12.2002.126</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510DEB"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toimitettu määrä</w:t>
      </w:r>
      <w:r w:rsidRPr="4716D89F">
        <w:rPr>
          <w:rStyle w:val="XMLBlue"/>
          <w:sz w:val="22"/>
          <w:szCs w:val="22"/>
          <w:highlight w:val="white"/>
        </w:rPr>
        <w:t>"/&gt;</w:t>
      </w:r>
    </w:p>
    <w:p w14:paraId="30F2F0AF" w14:textId="0FCDE421" w:rsidR="00124315" w:rsidRPr="006477F8" w:rsidRDefault="00124315" w:rsidP="00510DE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D32773">
        <w:rPr>
          <w:rStyle w:val="XMLBlue"/>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PQ</w:t>
      </w:r>
      <w:r w:rsidRPr="4716D89F">
        <w:rPr>
          <w:rStyle w:val="XMLBlue"/>
          <w:sz w:val="22"/>
          <w:szCs w:val="22"/>
          <w:highlight w:val="white"/>
          <w:lang w:val="en-GB"/>
        </w:rPr>
        <w:t>"</w:t>
      </w:r>
      <w:r w:rsidR="00510DEB" w:rsidRPr="4716D89F">
        <w:rPr>
          <w:rStyle w:val="XMLRed"/>
          <w:sz w:val="22"/>
          <w:szCs w:val="22"/>
          <w:highlight w:val="white"/>
          <w:lang w:val="en-GB"/>
        </w:rPr>
        <w:t xml:space="preserve"> </w:t>
      </w:r>
      <w:r w:rsidRPr="4716D89F">
        <w:rPr>
          <w:rStyle w:val="XMLRed"/>
          <w:sz w:val="22"/>
          <w:szCs w:val="22"/>
          <w:highlight w:val="white"/>
          <w:lang w:val="en-GB"/>
        </w:rPr>
        <w:t>unit</w:t>
      </w:r>
      <w:r w:rsidRPr="4716D89F">
        <w:rPr>
          <w:rStyle w:val="XMLBlue"/>
          <w:sz w:val="22"/>
          <w:szCs w:val="22"/>
          <w:highlight w:val="white"/>
          <w:lang w:val="en-GB"/>
        </w:rPr>
        <w:t>="</w:t>
      </w:r>
      <w:proofErr w:type="spellStart"/>
      <w:r w:rsidRPr="4716D89F">
        <w:rPr>
          <w:rStyle w:val="XMLBlue"/>
          <w:color w:val="auto"/>
          <w:sz w:val="22"/>
          <w:szCs w:val="22"/>
          <w:highlight w:val="white"/>
          <w:lang w:val="en-GB"/>
        </w:rPr>
        <w:t>fol</w:t>
      </w:r>
      <w:proofErr w:type="spellEnd"/>
      <w:r w:rsidRPr="4716D89F">
        <w:rPr>
          <w:rStyle w:val="XMLBlue"/>
          <w:sz w:val="22"/>
          <w:szCs w:val="22"/>
          <w:highlight w:val="white"/>
          <w:lang w:val="en-GB"/>
        </w:rPr>
        <w:t>"&gt;</w:t>
      </w:r>
    </w:p>
    <w:p w14:paraId="1757CE7B" w14:textId="68B579C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translation</w:t>
      </w:r>
      <w:r w:rsidRPr="4716D89F">
        <w:rPr>
          <w:rStyle w:val="XMLBlue"/>
          <w:sz w:val="22"/>
          <w:szCs w:val="22"/>
          <w:highlight w:val="white"/>
          <w:lang w:val="en-GB"/>
        </w:rPr>
        <w:t>&gt;</w:t>
      </w:r>
    </w:p>
    <w:p w14:paraId="7B505E6C" w14:textId="150D1B63"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00510DEB"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r w:rsidRPr="4716D89F">
        <w:rPr>
          <w:rStyle w:val="XMLBlue"/>
          <w:color w:val="auto"/>
          <w:sz w:val="22"/>
          <w:szCs w:val="22"/>
          <w:highlight w:val="white"/>
          <w:lang w:val="en-GB"/>
        </w:rPr>
        <w:t>3x21</w:t>
      </w:r>
      <w:r w:rsidRPr="4716D89F">
        <w:rPr>
          <w:rStyle w:val="XMLBlue"/>
          <w:sz w:val="22"/>
          <w:szCs w:val="22"/>
          <w:highlight w:val="white"/>
          <w:lang w:val="en-GB"/>
        </w:rPr>
        <w:t>&lt;/</w:t>
      </w:r>
      <w:proofErr w:type="spellStart"/>
      <w:r w:rsidRPr="4716D89F">
        <w:rPr>
          <w:rStyle w:val="XMLBrown"/>
          <w:sz w:val="22"/>
          <w:szCs w:val="22"/>
          <w:highlight w:val="white"/>
          <w:lang w:val="en-GB"/>
        </w:rPr>
        <w:t>originalText</w:t>
      </w:r>
      <w:proofErr w:type="spellEnd"/>
      <w:r w:rsidRPr="4716D89F">
        <w:rPr>
          <w:rStyle w:val="XMLBlue"/>
          <w:sz w:val="22"/>
          <w:szCs w:val="22"/>
          <w:highlight w:val="white"/>
          <w:lang w:val="en-GB"/>
        </w:rPr>
        <w:t>&gt;</w:t>
      </w:r>
    </w:p>
    <w:p w14:paraId="4EACC706" w14:textId="32E06DDF" w:rsidR="00124315" w:rsidRPr="006477F8" w:rsidRDefault="00510DEB"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ue"/>
          <w:sz w:val="22"/>
          <w:highlight w:val="white"/>
          <w:lang w:val="en-GB"/>
        </w:rPr>
      </w:pPr>
      <w:r w:rsidRPr="006477F8">
        <w:rPr>
          <w:rStyle w:val="XMLBlue"/>
          <w:sz w:val="22"/>
          <w:highlight w:val="white"/>
          <w:lang w:val="en-GB"/>
        </w:rPr>
        <w:tab/>
      </w:r>
      <w:r w:rsidR="00124315" w:rsidRPr="4716D89F">
        <w:rPr>
          <w:rStyle w:val="XMLBlue"/>
          <w:sz w:val="22"/>
          <w:szCs w:val="22"/>
          <w:highlight w:val="white"/>
          <w:lang w:val="en-GB"/>
        </w:rPr>
        <w:t>&lt;/</w:t>
      </w:r>
      <w:r w:rsidR="00124315" w:rsidRPr="4716D89F">
        <w:rPr>
          <w:rStyle w:val="XMLBrown"/>
          <w:sz w:val="22"/>
          <w:szCs w:val="22"/>
          <w:highlight w:val="white"/>
          <w:lang w:val="en-GB"/>
        </w:rPr>
        <w:t>translation</w:t>
      </w:r>
      <w:r w:rsidR="00124315" w:rsidRPr="4716D89F">
        <w:rPr>
          <w:rStyle w:val="XMLBlue"/>
          <w:sz w:val="22"/>
          <w:szCs w:val="22"/>
          <w:highlight w:val="white"/>
          <w:lang w:val="en-GB"/>
        </w:rPr>
        <w:t>&gt;</w:t>
      </w:r>
      <w:r w:rsidR="00124315" w:rsidRPr="006477F8">
        <w:rPr>
          <w:rStyle w:val="XMLBlue"/>
          <w:sz w:val="22"/>
          <w:highlight w:val="white"/>
          <w:lang w:val="en-GB"/>
        </w:rPr>
        <w:tab/>
      </w:r>
    </w:p>
    <w:p w14:paraId="0942BD9F" w14:textId="4F975F82"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firstLine="300"/>
        <w:rPr>
          <w:rStyle w:val="XMLBlack"/>
          <w:sz w:val="22"/>
          <w:highlight w:val="white"/>
        </w:rPr>
      </w:pPr>
      <w:r w:rsidRPr="4716D89F">
        <w:rPr>
          <w:rStyle w:val="XMLBlue"/>
          <w:sz w:val="22"/>
          <w:szCs w:val="22"/>
          <w:highlight w:val="white"/>
        </w:rPr>
        <w:t>&lt;/</w:t>
      </w:r>
      <w:proofErr w:type="spellStart"/>
      <w:r w:rsidRPr="4716D89F">
        <w:rPr>
          <w:rStyle w:val="XMLBrown"/>
          <w:sz w:val="22"/>
          <w:szCs w:val="22"/>
          <w:highlight w:val="white"/>
        </w:rPr>
        <w:t>value</w:t>
      </w:r>
      <w:proofErr w:type="spellEnd"/>
      <w:r w:rsidRPr="4716D89F">
        <w:rPr>
          <w:rStyle w:val="XMLBlue"/>
          <w:sz w:val="22"/>
          <w:szCs w:val="22"/>
          <w:highlight w:val="white"/>
        </w:rPr>
        <w:t>&gt;</w:t>
      </w:r>
    </w:p>
    <w:p w14:paraId="71866B32"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3DB33471" w14:textId="77777777" w:rsidR="00124315" w:rsidRPr="008F1D9E"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9DDF297" w14:textId="1569DDFC" w:rsidR="00124315" w:rsidRPr="008F1D9E" w:rsidRDefault="00124315" w:rsidP="00124315">
      <w:r w:rsidRPr="008F1D9E">
        <w:t>Esim</w:t>
      </w:r>
      <w:r w:rsidR="00125DA3">
        <w:t>erkki</w:t>
      </w:r>
      <w:r w:rsidRPr="008F1D9E">
        <w:t xml:space="preserve"> ilmoitustapa tekstinä:</w:t>
      </w:r>
    </w:p>
    <w:p w14:paraId="25DB8C0C" w14:textId="611FC5F2" w:rsidR="00124315" w:rsidRPr="006477F8" w:rsidRDefault="00124315" w:rsidP="00125DA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125DA3"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A30EED1" w14:textId="6E1BC9A6" w:rsidR="00124315" w:rsidRPr="008F1D9E" w:rsidRDefault="00124315"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Red"/>
          <w:sz w:val="22"/>
          <w:szCs w:val="22"/>
          <w:highlight w:val="white"/>
          <w:lang w:val="en-GB"/>
        </w:rPr>
        <w:t xml:space="preserve"> code</w:t>
      </w:r>
      <w:r w:rsidRPr="4716D89F">
        <w:rPr>
          <w:rStyle w:val="XMLBlue"/>
          <w:sz w:val="22"/>
          <w:szCs w:val="22"/>
          <w:highlight w:val="white"/>
          <w:lang w:val="en-GB"/>
        </w:rPr>
        <w:t>="</w:t>
      </w:r>
      <w:r w:rsidRPr="4716D89F">
        <w:rPr>
          <w:rStyle w:val="XMLBlack"/>
          <w:sz w:val="22"/>
          <w:szCs w:val="22"/>
          <w:highlight w:val="white"/>
          <w:lang w:val="en-GB"/>
        </w:rPr>
        <w:t>102</w:t>
      </w:r>
      <w:r w:rsidRPr="4716D89F">
        <w:rPr>
          <w:rStyle w:val="XMLBlue"/>
          <w:sz w:val="22"/>
          <w:szCs w:val="22"/>
          <w:highlight w:val="white"/>
          <w:lang w:val="en-GB"/>
        </w:rPr>
        <w:t>"</w:t>
      </w:r>
      <w:r w:rsidRPr="4716D89F">
        <w:rPr>
          <w:rStyle w:val="XMLRed"/>
          <w:sz w:val="22"/>
          <w:szCs w:val="22"/>
          <w:highlight w:val="white"/>
          <w:lang w:val="en-GB"/>
        </w:rPr>
        <w:t>codeSystem</w:t>
      </w:r>
      <w:r w:rsidRPr="4716D89F">
        <w:rPr>
          <w:rStyle w:val="XMLBlue"/>
          <w:sz w:val="22"/>
          <w:szCs w:val="22"/>
          <w:highlight w:val="white"/>
          <w:lang w:val="en-GB"/>
        </w:rPr>
        <w:t>="</w:t>
      </w:r>
      <w:r w:rsidRPr="4716D89F">
        <w:rPr>
          <w:rStyle w:val="XMLBlack"/>
          <w:sz w:val="22"/>
          <w:szCs w:val="22"/>
          <w:highlight w:val="white"/>
          <w:lang w:val="en-GB"/>
        </w:rPr>
        <w:t>1.2.246.537.6.12.2002.126</w:t>
      </w:r>
      <w:r w:rsidRPr="4716D89F">
        <w:rPr>
          <w:rStyle w:val="XMLBlue"/>
          <w:sz w:val="22"/>
          <w:szCs w:val="22"/>
          <w:highlight w:val="white"/>
          <w:lang w:val="en-GB"/>
        </w:rPr>
        <w:t>"</w:t>
      </w:r>
      <w:r w:rsidR="00125DA3" w:rsidRPr="4716D89F">
        <w:rPr>
          <w:rStyle w:val="XMLRed"/>
          <w:sz w:val="22"/>
          <w:szCs w:val="22"/>
          <w:highlight w:val="white"/>
          <w:lang w:val="en-GB"/>
        </w:rPr>
        <w:t xml:space="preserve"> </w:t>
      </w:r>
      <w:proofErr w:type="spellStart"/>
      <w:r w:rsidRPr="4716D89F">
        <w:rPr>
          <w:rStyle w:val="XMLRed"/>
          <w:sz w:val="22"/>
          <w:szCs w:val="22"/>
          <w:highlight w:val="white"/>
          <w:lang w:val="en-GB"/>
        </w:rPr>
        <w:t>codeSystemName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Lääkityslista</w:t>
      </w:r>
      <w:proofErr w:type="spellEnd"/>
      <w:r w:rsidRPr="4716D89F">
        <w:rPr>
          <w:rStyle w:val="XMLBlue"/>
          <w:sz w:val="22"/>
          <w:szCs w:val="22"/>
          <w:highlight w:val="white"/>
          <w:lang w:val="en-GB"/>
        </w:rPr>
        <w:t>"</w:t>
      </w:r>
      <w:r w:rsidR="00125DA3" w:rsidRPr="4716D89F">
        <w:rPr>
          <w:rStyle w:val="XMLRed"/>
          <w:sz w:val="22"/>
          <w:szCs w:val="22"/>
          <w:highlight w:val="white"/>
          <w:lang w:val="en-GB"/>
        </w:rPr>
        <w:t xml:space="preserve"> </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toimitettu</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määrä</w:t>
      </w:r>
      <w:proofErr w:type="spellEnd"/>
      <w:r w:rsidRPr="4716D89F">
        <w:rPr>
          <w:rStyle w:val="XMLBlue"/>
          <w:sz w:val="22"/>
          <w:szCs w:val="22"/>
          <w:highlight w:val="white"/>
          <w:lang w:val="en-GB"/>
        </w:rPr>
        <w:t>"/&gt;</w:t>
      </w:r>
    </w:p>
    <w:p w14:paraId="2DE71009"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1D9E">
        <w:rPr>
          <w:rStyle w:val="XMLBlue"/>
          <w:sz w:val="22"/>
          <w:highlight w:val="white"/>
          <w:lang w:val="en-GB"/>
        </w:rPr>
        <w:tab/>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Red"/>
          <w:sz w:val="22"/>
          <w:szCs w:val="22"/>
          <w:highlight w:val="white"/>
          <w:lang w:val="en-US"/>
        </w:rPr>
        <w:t>&gt;</w:t>
      </w:r>
      <w:r w:rsidR="00B46357" w:rsidRPr="4716D89F">
        <w:rPr>
          <w:rStyle w:val="XMLRed"/>
          <w:color w:val="auto"/>
          <w:sz w:val="22"/>
          <w:szCs w:val="22"/>
          <w:lang w:val="en-US"/>
        </w:rPr>
        <w:t>10X500IU+</w:t>
      </w:r>
      <w:r w:rsidR="006E7F93" w:rsidRPr="4716D89F">
        <w:rPr>
          <w:rStyle w:val="XMLRed"/>
          <w:color w:val="auto"/>
          <w:sz w:val="22"/>
          <w:szCs w:val="22"/>
          <w:lang w:val="en-US"/>
        </w:rPr>
        <w:t>5 ml</w:t>
      </w:r>
      <w:r w:rsidRPr="4716D89F">
        <w:rPr>
          <w:rStyle w:val="XMLBlue"/>
          <w:sz w:val="22"/>
          <w:szCs w:val="22"/>
          <w:highlight w:val="white"/>
          <w:lang w:val="en-US"/>
        </w:rPr>
        <w:t>&lt;/</w:t>
      </w:r>
      <w:r w:rsidRPr="4716D89F">
        <w:rPr>
          <w:rStyle w:val="XMLBrown"/>
          <w:sz w:val="22"/>
          <w:szCs w:val="22"/>
          <w:highlight w:val="white"/>
          <w:lang w:val="en-US"/>
        </w:rPr>
        <w:t>text</w:t>
      </w:r>
      <w:r w:rsidRPr="4716D89F">
        <w:rPr>
          <w:rStyle w:val="XMLBlue"/>
          <w:sz w:val="22"/>
          <w:szCs w:val="22"/>
          <w:highlight w:val="white"/>
          <w:lang w:val="en-US"/>
        </w:rPr>
        <w:t>&gt;</w:t>
      </w:r>
    </w:p>
    <w:p w14:paraId="4B66379B" w14:textId="77777777" w:rsidR="00124315" w:rsidRPr="006477F8" w:rsidRDefault="00124315" w:rsidP="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6C7ABB7" w14:textId="77777777" w:rsidR="00124315" w:rsidRPr="009332F5" w:rsidRDefault="0012431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US"/>
        </w:rPr>
      </w:pPr>
    </w:p>
    <w:p w14:paraId="4C49FCA4" w14:textId="77777777" w:rsidR="0077747B" w:rsidRPr="009332F5" w:rsidRDefault="0077747B">
      <w:pPr>
        <w:rPr>
          <w:lang w:val="en-US"/>
        </w:rPr>
      </w:pPr>
    </w:p>
    <w:p w14:paraId="41EC84DE" w14:textId="77777777" w:rsidR="0077747B" w:rsidRDefault="0077747B">
      <w:r>
        <w:t xml:space="preserve">Vastaavalla tavalla </w:t>
      </w:r>
      <w:proofErr w:type="spellStart"/>
      <w:r>
        <w:t>observationilla</w:t>
      </w:r>
      <w:proofErr w:type="spellEnd"/>
      <w:r>
        <w:t xml:space="preserve"> ilmoitetaan </w:t>
      </w:r>
      <w:r>
        <w:rPr>
          <w:b/>
          <w:bCs/>
        </w:rPr>
        <w:t>jäljellä oleva määrä</w:t>
      </w:r>
      <w:r>
        <w:t>. Kenttäkoodi on 103.</w:t>
      </w:r>
    </w:p>
    <w:p w14:paraId="6F8F587B" w14:textId="77777777" w:rsidR="0077747B" w:rsidRDefault="0077747B"/>
    <w:p w14:paraId="01D4725D" w14:textId="77777777" w:rsidR="0077747B" w:rsidRDefault="0077747B">
      <w:r>
        <w:t xml:space="preserve">Määrä on enintään 5 numeroa (jos on ilmoitettu numeerisena) tai 20 merkkiä (jos on ilmoitettu lausekkeena) ja yksikkö enintään 10 merkkiä. Jos ilmoitetaan tekstinä, pituus on </w:t>
      </w:r>
      <w:proofErr w:type="spellStart"/>
      <w:r>
        <w:t>max</w:t>
      </w:r>
      <w:proofErr w:type="spellEnd"/>
      <w:r>
        <w:t xml:space="preserve"> 80 merkkiä. </w:t>
      </w:r>
    </w:p>
    <w:p w14:paraId="3142EBB1" w14:textId="77777777" w:rsidR="0077747B" w:rsidRDefault="0077747B"/>
    <w:p w14:paraId="75BFD221" w14:textId="77777777" w:rsidR="00720485" w:rsidRDefault="00720485"/>
    <w:p w14:paraId="4CA56D80" w14:textId="77777777" w:rsidR="0077747B" w:rsidRDefault="0077747B" w:rsidP="00BC5FA4">
      <w:pPr>
        <w:pStyle w:val="Otsikko3"/>
      </w:pPr>
      <w:bookmarkStart w:id="410" w:name="_Toc127960039"/>
      <w:r>
        <w:t>Toimitettava pakkauskoko ja pakkausten lukumäärä</w:t>
      </w:r>
      <w:bookmarkEnd w:id="410"/>
    </w:p>
    <w:p w14:paraId="35D56F2B" w14:textId="77777777" w:rsidR="0077747B" w:rsidRDefault="0077747B"/>
    <w:p w14:paraId="41748403" w14:textId="77777777" w:rsidR="0077747B" w:rsidRDefault="0077747B">
      <w:r>
        <w:t xml:space="preserve">Toimitettavan lääkkeen määrään ja pakkauksiin liittyvät tiedot ilmoitetaan </w:t>
      </w:r>
      <w:proofErr w:type="spellStart"/>
      <w:r>
        <w:t>supply-act:issä</w:t>
      </w:r>
      <w:proofErr w:type="spellEnd"/>
      <w:r>
        <w:t xml:space="preserve"> (</w:t>
      </w:r>
      <w:proofErr w:type="spellStart"/>
      <w:r>
        <w:t>actin</w:t>
      </w:r>
      <w:proofErr w:type="spellEnd"/>
      <w:r>
        <w:t xml:space="preserve"> </w:t>
      </w:r>
      <w:proofErr w:type="spellStart"/>
      <w:r>
        <w:t>substanceAdministration</w:t>
      </w:r>
      <w:proofErr w:type="spellEnd"/>
      <w:r>
        <w:t xml:space="preserve"> alla). Tätä luokkaa (</w:t>
      </w:r>
      <w:proofErr w:type="spellStart"/>
      <w:r>
        <w:t>supply</w:t>
      </w:r>
      <w:proofErr w:type="spellEnd"/>
      <w:r>
        <w:t>) toistetaan tarpeen mukaan (jos kyseessä erikokoisia pakkauksia).</w:t>
      </w:r>
    </w:p>
    <w:p w14:paraId="1572F9CD" w14:textId="77777777" w:rsidR="0077747B" w:rsidRDefault="0077747B"/>
    <w:p w14:paraId="0B5F4737" w14:textId="77777777" w:rsidR="0077747B" w:rsidRDefault="0077747B">
      <w:r>
        <w:t xml:space="preserve">Supplyn elementin </w:t>
      </w:r>
      <w:proofErr w:type="spellStart"/>
      <w:r>
        <w:t>repeatNumber</w:t>
      </w:r>
      <w:proofErr w:type="spellEnd"/>
      <w:r>
        <w:t xml:space="preserve"> </w:t>
      </w:r>
      <w:proofErr w:type="spellStart"/>
      <w:r>
        <w:t>value</w:t>
      </w:r>
      <w:proofErr w:type="spellEnd"/>
      <w:r>
        <w:t xml:space="preserve">-attribuutissa ilmoitetaan </w:t>
      </w:r>
      <w:r>
        <w:rPr>
          <w:b/>
          <w:bCs/>
        </w:rPr>
        <w:t xml:space="preserve">pakkauksien lukumäärä, </w:t>
      </w:r>
      <w:proofErr w:type="spellStart"/>
      <w:r>
        <w:t>max</w:t>
      </w:r>
      <w:proofErr w:type="spellEnd"/>
      <w:r>
        <w:t xml:space="preserve"> 5 numeroa. </w:t>
      </w:r>
      <w:proofErr w:type="spellStart"/>
      <w:r>
        <w:t>Quantity</w:t>
      </w:r>
      <w:proofErr w:type="spellEnd"/>
      <w:r>
        <w:t xml:space="preserve"> elementin attribuutissa </w:t>
      </w:r>
      <w:proofErr w:type="spellStart"/>
      <w:r>
        <w:t>value</w:t>
      </w:r>
      <w:proofErr w:type="spellEnd"/>
      <w:r>
        <w:t xml:space="preserve"> ilmoitetaan </w:t>
      </w:r>
      <w:r>
        <w:rPr>
          <w:b/>
          <w:bCs/>
        </w:rPr>
        <w:t>pakkauskoko</w:t>
      </w:r>
      <w:r>
        <w:t xml:space="preserve"> (</w:t>
      </w:r>
      <w:proofErr w:type="spellStart"/>
      <w:r>
        <w:t>max</w:t>
      </w:r>
      <w:proofErr w:type="spellEnd"/>
      <w:r>
        <w:t xml:space="preserve"> 80 numeroa) ja </w:t>
      </w:r>
      <w:proofErr w:type="spellStart"/>
      <w:r>
        <w:t>unit</w:t>
      </w:r>
      <w:proofErr w:type="spellEnd"/>
      <w:r>
        <w:t xml:space="preserve">-attribuutissa </w:t>
      </w:r>
      <w:r>
        <w:rPr>
          <w:b/>
          <w:bCs/>
        </w:rPr>
        <w:t>pakkauskoon</w:t>
      </w:r>
      <w:r>
        <w:t xml:space="preserve"> yksikkö (</w:t>
      </w:r>
      <w:proofErr w:type="spellStart"/>
      <w:r>
        <w:t>max</w:t>
      </w:r>
      <w:proofErr w:type="spellEnd"/>
      <w:r>
        <w:t xml:space="preserve"> 16 </w:t>
      </w:r>
      <w:proofErr w:type="spellStart"/>
      <w:r>
        <w:t>mkiä</w:t>
      </w:r>
      <w:proofErr w:type="spellEnd"/>
      <w:r>
        <w:t xml:space="preserve">). </w:t>
      </w:r>
    </w:p>
    <w:p w14:paraId="14F92551" w14:textId="77777777" w:rsidR="0077747B" w:rsidRDefault="0077747B"/>
    <w:p w14:paraId="7F9B985F" w14:textId="44950615"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supply</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SPLY</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6DA77FE2" w14:textId="77777777" w:rsidR="0077747B" w:rsidRPr="008F1D9E"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ue"/>
          <w:sz w:val="22"/>
          <w:highlight w:val="white"/>
          <w:lang w:val="en-GB"/>
        </w:rPr>
        <w:tab/>
      </w:r>
      <w:r w:rsidRPr="4716D89F">
        <w:rPr>
          <w:rStyle w:val="XMLBlue"/>
          <w:sz w:val="22"/>
          <w:szCs w:val="22"/>
          <w:highlight w:val="white"/>
        </w:rPr>
        <w:t>&lt;</w:t>
      </w:r>
      <w:proofErr w:type="spellStart"/>
      <w:r w:rsidRPr="4716D89F">
        <w:rPr>
          <w:rStyle w:val="XMLDarkRed"/>
          <w:sz w:val="22"/>
          <w:szCs w:val="22"/>
          <w:highlight w:val="white"/>
        </w:rPr>
        <w:t>repeatNumber</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Pr="4716D89F">
        <w:rPr>
          <w:rStyle w:val="XMLBlack"/>
          <w:sz w:val="22"/>
          <w:szCs w:val="22"/>
          <w:highlight w:val="white"/>
        </w:rPr>
        <w:t>1</w:t>
      </w:r>
      <w:r w:rsidRPr="4716D89F">
        <w:rPr>
          <w:rStyle w:val="XMLBlue"/>
          <w:sz w:val="22"/>
          <w:szCs w:val="22"/>
          <w:highlight w:val="white"/>
        </w:rPr>
        <w:t>"/&gt;</w:t>
      </w:r>
    </w:p>
    <w:p w14:paraId="18B29C0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8F1D9E">
        <w:rPr>
          <w:rStyle w:val="XMLBlack"/>
          <w:sz w:val="22"/>
          <w:highlight w:val="white"/>
        </w:rPr>
        <w:tab/>
      </w:r>
      <w:proofErr w:type="gramStart"/>
      <w:r w:rsidRPr="4716D89F">
        <w:rPr>
          <w:rStyle w:val="XMLBlue"/>
          <w:sz w:val="22"/>
          <w:szCs w:val="22"/>
          <w:highlight w:val="white"/>
        </w:rPr>
        <w:t>&lt;!--</w:t>
      </w:r>
      <w:proofErr w:type="gramEnd"/>
      <w:r w:rsidRPr="4716D89F">
        <w:rPr>
          <w:rStyle w:val="XMLGray50"/>
          <w:sz w:val="22"/>
          <w:szCs w:val="22"/>
          <w:highlight w:val="white"/>
        </w:rPr>
        <w:t xml:space="preserve"> pakkauskoko </w:t>
      </w:r>
      <w:proofErr w:type="spellStart"/>
      <w:r w:rsidRPr="4716D89F">
        <w:rPr>
          <w:rStyle w:val="XMLGray50"/>
          <w:sz w:val="22"/>
          <w:szCs w:val="22"/>
          <w:highlight w:val="white"/>
        </w:rPr>
        <w:t>value</w:t>
      </w:r>
      <w:proofErr w:type="spellEnd"/>
      <w:r w:rsidRPr="4716D89F">
        <w:rPr>
          <w:rStyle w:val="XMLGray50"/>
          <w:sz w:val="22"/>
          <w:szCs w:val="22"/>
          <w:highlight w:val="white"/>
        </w:rPr>
        <w:t xml:space="preserve"> attribuutissa, pakkauskoon yksikkö </w:t>
      </w:r>
      <w:proofErr w:type="spellStart"/>
      <w:r w:rsidRPr="4716D89F">
        <w:rPr>
          <w:rStyle w:val="XMLGray50"/>
          <w:sz w:val="22"/>
          <w:szCs w:val="22"/>
          <w:highlight w:val="white"/>
        </w:rPr>
        <w:t>unit</w:t>
      </w:r>
      <w:proofErr w:type="spellEnd"/>
      <w:r w:rsidRPr="4716D89F">
        <w:rPr>
          <w:rStyle w:val="XMLGray50"/>
          <w:sz w:val="22"/>
          <w:szCs w:val="22"/>
          <w:highlight w:val="white"/>
        </w:rPr>
        <w:t xml:space="preserve"> attribuutissa </w:t>
      </w:r>
      <w:r w:rsidRPr="4716D89F">
        <w:rPr>
          <w:rStyle w:val="XMLBlue"/>
          <w:sz w:val="22"/>
          <w:szCs w:val="22"/>
          <w:highlight w:val="white"/>
        </w:rPr>
        <w:t>--&gt;</w:t>
      </w:r>
    </w:p>
    <w:p w14:paraId="6672AB6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rPr>
        <w:tab/>
      </w:r>
      <w:r w:rsidRPr="4716D89F">
        <w:rPr>
          <w:rStyle w:val="XMLBlue"/>
          <w:sz w:val="22"/>
          <w:szCs w:val="22"/>
          <w:highlight w:val="white"/>
        </w:rPr>
        <w:t>&lt;</w:t>
      </w:r>
      <w:proofErr w:type="spellStart"/>
      <w:r w:rsidRPr="4716D89F">
        <w:rPr>
          <w:rStyle w:val="XMLDarkRed"/>
          <w:sz w:val="22"/>
          <w:szCs w:val="22"/>
          <w:highlight w:val="white"/>
        </w:rPr>
        <w:t>quantity</w:t>
      </w:r>
      <w:proofErr w:type="spellEnd"/>
      <w:r w:rsidRPr="4716D89F">
        <w:rPr>
          <w:rStyle w:val="XMLRed"/>
          <w:sz w:val="22"/>
          <w:szCs w:val="22"/>
          <w:highlight w:val="white"/>
        </w:rPr>
        <w:t xml:space="preserve"> </w:t>
      </w:r>
      <w:proofErr w:type="spellStart"/>
      <w:r w:rsidRPr="4716D89F">
        <w:rPr>
          <w:rStyle w:val="XMLRed"/>
          <w:sz w:val="22"/>
          <w:szCs w:val="22"/>
          <w:highlight w:val="white"/>
        </w:rPr>
        <w:t>value</w:t>
      </w:r>
      <w:proofErr w:type="spellEnd"/>
      <w:r w:rsidRPr="4716D89F">
        <w:rPr>
          <w:rStyle w:val="XMLBlue"/>
          <w:sz w:val="22"/>
          <w:szCs w:val="22"/>
          <w:highlight w:val="white"/>
        </w:rPr>
        <w:t>="</w:t>
      </w:r>
      <w:r w:rsidR="00060CD8" w:rsidRPr="4716D89F">
        <w:rPr>
          <w:rStyle w:val="XMLBlack"/>
          <w:sz w:val="22"/>
          <w:szCs w:val="22"/>
          <w:highlight w:val="white"/>
        </w:rPr>
        <w:t>21</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unit</w:t>
      </w:r>
      <w:proofErr w:type="spellEnd"/>
      <w:r w:rsidRPr="4716D89F">
        <w:rPr>
          <w:rStyle w:val="XMLBlue"/>
          <w:sz w:val="22"/>
          <w:szCs w:val="22"/>
          <w:highlight w:val="white"/>
        </w:rPr>
        <w:t>="</w:t>
      </w:r>
      <w:proofErr w:type="spellStart"/>
      <w:r w:rsidR="00060CD8" w:rsidRPr="4716D89F">
        <w:rPr>
          <w:rStyle w:val="XMLBlack"/>
          <w:sz w:val="22"/>
          <w:szCs w:val="22"/>
          <w:highlight w:val="white"/>
        </w:rPr>
        <w:t>fol</w:t>
      </w:r>
      <w:proofErr w:type="spellEnd"/>
      <w:r w:rsidRPr="4716D89F">
        <w:rPr>
          <w:rStyle w:val="XMLBlue"/>
          <w:sz w:val="22"/>
          <w:szCs w:val="22"/>
          <w:highlight w:val="white"/>
        </w:rPr>
        <w:t>"/&gt;</w:t>
      </w:r>
    </w:p>
    <w:p w14:paraId="2387D86A" w14:textId="77777777" w:rsidR="0077747B" w:rsidRPr="0077747B" w:rsidRDefault="0077747B"/>
    <w:p w14:paraId="5549F5E4" w14:textId="18F6B9AC" w:rsidR="0077747B" w:rsidRDefault="0077747B">
      <w:r>
        <w:t xml:space="preserve">Pakkauskoko tekstimuotoisena, pakkauskoko, pakkauskoon kerroin ja pakkauskoon yksikkö saadaan yleensä </w:t>
      </w:r>
      <w:r w:rsidR="000D1E19">
        <w:t>Lääketietokannas</w:t>
      </w:r>
      <w:r>
        <w:t>ta.</w:t>
      </w:r>
    </w:p>
    <w:p w14:paraId="16DE77A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03770B8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Pakkauskoon kerroin ilmoitetaan </w:t>
      </w:r>
      <w:proofErr w:type="spellStart"/>
      <w:r>
        <w:t>supply</w:t>
      </w:r>
      <w:proofErr w:type="spellEnd"/>
      <w:r>
        <w:t xml:space="preserve">-luokan alla </w:t>
      </w:r>
      <w:proofErr w:type="spellStart"/>
      <w:r>
        <w:t>observation</w:t>
      </w:r>
      <w:proofErr w:type="spellEnd"/>
      <w:r>
        <w:t>-luokan avulla:</w:t>
      </w:r>
    </w:p>
    <w:p w14:paraId="3EF927C8"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27A92F3B" w14:textId="187B1C83"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435126B5" w14:textId="777F4728" w:rsidR="0077747B" w:rsidRPr="006477F8" w:rsidRDefault="0077747B" w:rsidP="00D629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62984"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211D905A" w14:textId="5EC39CF3" w:rsidR="0077747B" w:rsidRPr="008F6762"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125</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62984"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D62984"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Pakkauskoon kerroin</w:t>
      </w:r>
      <w:r w:rsidRPr="4716D89F">
        <w:rPr>
          <w:rStyle w:val="XMLBlue"/>
          <w:sz w:val="22"/>
          <w:szCs w:val="22"/>
          <w:highlight w:val="white"/>
          <w:lang w:val="nl-NL"/>
        </w:rPr>
        <w:t>"/&gt;</w:t>
      </w:r>
    </w:p>
    <w:p w14:paraId="77ACF3FD" w14:textId="11690AB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8F6762">
        <w:rPr>
          <w:rStyle w:val="XMLBlack"/>
          <w:sz w:val="22"/>
          <w:highlight w:val="white"/>
          <w:lang w:val="nl-NL"/>
        </w:rPr>
        <w:tab/>
      </w:r>
      <w:r w:rsidRPr="008F6762">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value</w:t>
      </w:r>
      <w:r w:rsidRPr="4716D89F">
        <w:rPr>
          <w:rStyle w:val="XMLRed"/>
          <w:sz w:val="22"/>
          <w:szCs w:val="22"/>
          <w:highlight w:val="white"/>
          <w:lang w:val="en-US"/>
        </w:rPr>
        <w:t xml:space="preserve"> </w:t>
      </w:r>
      <w:proofErr w:type="spellStart"/>
      <w:proofErr w:type="gramStart"/>
      <w:r w:rsidRPr="4716D89F">
        <w:rPr>
          <w:rStyle w:val="XMLRed"/>
          <w:sz w:val="22"/>
          <w:szCs w:val="22"/>
          <w:highlight w:val="white"/>
          <w:lang w:val="en-US"/>
        </w:rPr>
        <w:t>xsi:type</w:t>
      </w:r>
      <w:proofErr w:type="spellEnd"/>
      <w:proofErr w:type="gramEnd"/>
      <w:r w:rsidRPr="4716D89F">
        <w:rPr>
          <w:rStyle w:val="XMLBlue"/>
          <w:sz w:val="22"/>
          <w:szCs w:val="22"/>
          <w:highlight w:val="white"/>
          <w:lang w:val="en-US"/>
        </w:rPr>
        <w:t>="</w:t>
      </w:r>
      <w:r w:rsidRPr="4716D89F">
        <w:rPr>
          <w:rStyle w:val="XMLBlack"/>
          <w:sz w:val="22"/>
          <w:szCs w:val="22"/>
          <w:highlight w:val="white"/>
          <w:lang w:val="en-US"/>
        </w:rPr>
        <w:t>INT</w:t>
      </w:r>
      <w:r w:rsidRPr="4716D89F">
        <w:rPr>
          <w:rStyle w:val="XMLBlue"/>
          <w:sz w:val="22"/>
          <w:szCs w:val="22"/>
          <w:highlight w:val="white"/>
          <w:lang w:val="en-US"/>
        </w:rPr>
        <w:t xml:space="preserve">" </w:t>
      </w:r>
      <w:r w:rsidRPr="4716D89F">
        <w:rPr>
          <w:rStyle w:val="XMLBlue"/>
          <w:color w:val="FF0000"/>
          <w:sz w:val="22"/>
          <w:szCs w:val="22"/>
          <w:highlight w:val="white"/>
          <w:lang w:val="en-US"/>
        </w:rPr>
        <w:t>value</w:t>
      </w:r>
      <w:r w:rsidRPr="4716D89F">
        <w:rPr>
          <w:rStyle w:val="XMLBlue"/>
          <w:sz w:val="22"/>
          <w:szCs w:val="22"/>
          <w:highlight w:val="white"/>
          <w:lang w:val="en-US"/>
        </w:rPr>
        <w:t>="</w:t>
      </w:r>
      <w:r w:rsidR="00060CD8" w:rsidRPr="4716D89F">
        <w:rPr>
          <w:rStyle w:val="XMLBlue"/>
          <w:color w:val="auto"/>
          <w:sz w:val="22"/>
          <w:szCs w:val="22"/>
          <w:highlight w:val="white"/>
          <w:lang w:val="en-US"/>
        </w:rPr>
        <w:t>3</w:t>
      </w:r>
      <w:r w:rsidRPr="4716D89F">
        <w:rPr>
          <w:rStyle w:val="XMLBlue"/>
          <w:sz w:val="22"/>
          <w:szCs w:val="22"/>
          <w:highlight w:val="white"/>
          <w:lang w:val="en-US"/>
        </w:rPr>
        <w:t>"/&gt;</w:t>
      </w:r>
    </w:p>
    <w:p w14:paraId="6ED8B3B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US"/>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24FEEFE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41639833" w14:textId="77777777" w:rsidR="0077747B" w:rsidRDefault="0077747B"/>
    <w:p w14:paraId="15835C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Samalla tavalla ilmoitetaan pakkauskoko tekstimuotoisena:</w:t>
      </w:r>
    </w:p>
    <w:p w14:paraId="4A0D72B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3C9D501E" w14:textId="2367112F"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246AF8CA" w14:textId="07E68A5C"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040EAB"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1B7D6456" w14:textId="746925C0" w:rsidR="0077747B" w:rsidRPr="006477F8" w:rsidRDefault="0077747B" w:rsidP="00040EA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126</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040EAB" w:rsidRPr="4716D89F">
        <w:rPr>
          <w:rStyle w:val="XMLBlue"/>
          <w:sz w:val="22"/>
          <w:szCs w:val="22"/>
          <w:highlight w:val="white"/>
          <w:lang w:val="nl-NL"/>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Lääkityslista</w:t>
      </w:r>
      <w:r w:rsidRPr="4716D89F">
        <w:rPr>
          <w:rStyle w:val="XMLBlue"/>
          <w:sz w:val="22"/>
          <w:szCs w:val="22"/>
          <w:highlight w:val="white"/>
        </w:rPr>
        <w:t>"</w:t>
      </w:r>
      <w:r w:rsidR="00040EAB" w:rsidRPr="4716D89F">
        <w:rPr>
          <w:rStyle w:val="XMLBlue"/>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Pakkauskoko tekstimuotoisena</w:t>
      </w:r>
      <w:r w:rsidRPr="4716D89F">
        <w:rPr>
          <w:rStyle w:val="XMLBlue"/>
          <w:sz w:val="22"/>
          <w:szCs w:val="22"/>
          <w:highlight w:val="white"/>
        </w:rPr>
        <w:t>"/&gt;</w:t>
      </w:r>
    </w:p>
    <w:p w14:paraId="5629AD9D" w14:textId="00DA354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rPr>
        <w:tab/>
      </w:r>
      <w:r w:rsidRPr="006477F8">
        <w:rPr>
          <w:rStyle w:val="XMLBlack"/>
          <w:sz w:val="22"/>
          <w:highlight w:val="white"/>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ST</w:t>
      </w:r>
      <w:r w:rsidRPr="4716D89F">
        <w:rPr>
          <w:rStyle w:val="XMLBlue"/>
          <w:sz w:val="22"/>
          <w:szCs w:val="22"/>
          <w:highlight w:val="white"/>
          <w:lang w:val="en-GB"/>
        </w:rPr>
        <w:t>"&gt;</w:t>
      </w:r>
      <w:r w:rsidR="00060CD8" w:rsidRPr="4716D89F">
        <w:rPr>
          <w:rFonts w:ascii="Arial" w:hAnsi="Arial" w:cs="Arial"/>
          <w:color w:val="000000"/>
          <w:sz w:val="22"/>
          <w:szCs w:val="22"/>
          <w:highlight w:val="white"/>
          <w:lang w:val="en-GB"/>
        </w:rPr>
        <w:t xml:space="preserve">3X21 </w:t>
      </w:r>
      <w:proofErr w:type="spellStart"/>
      <w:r w:rsidR="00060CD8" w:rsidRPr="4716D89F">
        <w:rPr>
          <w:rFonts w:ascii="Arial" w:hAnsi="Arial" w:cs="Arial"/>
          <w:color w:val="000000"/>
          <w:sz w:val="22"/>
          <w:szCs w:val="22"/>
          <w:highlight w:val="white"/>
          <w:lang w:val="en-GB"/>
        </w:rPr>
        <w:t>fol</w:t>
      </w:r>
      <w:proofErr w:type="spellEnd"/>
      <w:r w:rsidRPr="4716D89F">
        <w:rPr>
          <w:rStyle w:val="XMLBlue"/>
          <w:rFonts w:cs="Arial"/>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36CF985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en-GB"/>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73BE436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0A5F379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761C41B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r>
        <w:t xml:space="preserve">Varsinainen tieto sijoitetaan </w:t>
      </w:r>
      <w:proofErr w:type="spellStart"/>
      <w:r>
        <w:t>value</w:t>
      </w:r>
      <w:proofErr w:type="spellEnd"/>
      <w:r>
        <w:t>-elementtiin, tietotyyppi on ST.</w:t>
      </w:r>
    </w:p>
    <w:p w14:paraId="4FE93408" w14:textId="77777777" w:rsidR="0077747B" w:rsidRDefault="0077747B"/>
    <w:p w14:paraId="48D2F11E" w14:textId="77777777" w:rsidR="0077747B" w:rsidRDefault="0077747B">
      <w:r>
        <w:t>Toimitettavan lääkkeen kokonaismäärän kertovat:</w:t>
      </w:r>
    </w:p>
    <w:p w14:paraId="02F35D16" w14:textId="77777777" w:rsidR="0077747B" w:rsidRDefault="0077747B" w:rsidP="00AF6059">
      <w:pPr>
        <w:numPr>
          <w:ilvl w:val="0"/>
          <w:numId w:val="6"/>
        </w:numPr>
      </w:pPr>
      <w:r>
        <w:t>pakkauskoko tekstimuotoisena ja pakkausten lukumäärä</w:t>
      </w:r>
    </w:p>
    <w:p w14:paraId="4EB79CA4" w14:textId="77777777" w:rsidR="0077747B" w:rsidRDefault="0077747B" w:rsidP="00AF6059">
      <w:pPr>
        <w:numPr>
          <w:ilvl w:val="0"/>
          <w:numId w:val="6"/>
        </w:numPr>
      </w:pPr>
      <w:r>
        <w:t>pakkauskoko, pakkauskoon kerroin, pakkauskoon yksikkö ja pakkausten lukumäärä</w:t>
      </w:r>
    </w:p>
    <w:p w14:paraId="04F759AC" w14:textId="77777777" w:rsidR="00720485" w:rsidRDefault="00720485"/>
    <w:p w14:paraId="095446CB" w14:textId="77777777" w:rsidR="000F099D" w:rsidRDefault="000F099D"/>
    <w:p w14:paraId="38B2DB59" w14:textId="77777777" w:rsidR="0077747B" w:rsidRDefault="0077747B" w:rsidP="00BC5FA4">
      <w:pPr>
        <w:pStyle w:val="Otsikko3"/>
      </w:pPr>
      <w:bookmarkStart w:id="411" w:name="_Toc127960040"/>
      <w:r>
        <w:t>Lääkkeen kauppanimi ja VNR-</w:t>
      </w:r>
      <w:r w:rsidR="00250C0C">
        <w:t>numero</w:t>
      </w:r>
      <w:bookmarkEnd w:id="411"/>
    </w:p>
    <w:p w14:paraId="47BD0A77" w14:textId="77777777" w:rsidR="0077747B" w:rsidRDefault="0077747B" w:rsidP="00DB5BDA">
      <w:pPr>
        <w:pStyle w:val="Yltunniste"/>
        <w:keepNext/>
        <w:tabs>
          <w:tab w:val="clear" w:pos="4153"/>
          <w:tab w:val="clear" w:pos="8306"/>
        </w:tabs>
      </w:pPr>
    </w:p>
    <w:p w14:paraId="03ECE116" w14:textId="4C3DBD92" w:rsidR="0077747B" w:rsidRDefault="00250C0C" w:rsidP="00DB5BDA">
      <w:pPr>
        <w:pStyle w:val="Leipteksti"/>
        <w:keepNext/>
      </w:pPr>
      <w:r w:rsidDel="00FC5DC1">
        <w:rPr>
          <w:b/>
          <w:bCs/>
          <w:highlight w:val="white"/>
        </w:rPr>
        <w:t>Lääkevalmisteen VNR-numero</w:t>
      </w:r>
      <w:r w:rsidR="0077747B" w:rsidDel="00FC5DC1">
        <w:rPr>
          <w:b/>
          <w:bCs/>
          <w:highlight w:val="white"/>
        </w:rPr>
        <w:t xml:space="preserve"> </w:t>
      </w:r>
      <w:proofErr w:type="gramStart"/>
      <w:r w:rsidR="0077747B" w:rsidDel="00FC5DC1">
        <w:rPr>
          <w:b/>
          <w:bCs/>
          <w:highlight w:val="white"/>
        </w:rPr>
        <w:t>ja  kauppanimi</w:t>
      </w:r>
      <w:proofErr w:type="gramEnd"/>
      <w:r w:rsidR="0077747B" w:rsidDel="00FC5DC1">
        <w:rPr>
          <w:b/>
          <w:bCs/>
          <w:highlight w:val="white"/>
        </w:rPr>
        <w:t xml:space="preserve"> </w:t>
      </w:r>
      <w:r w:rsidR="0077747B" w:rsidDel="00FC5DC1">
        <w:rPr>
          <w:highlight w:val="white"/>
        </w:rPr>
        <w:t xml:space="preserve"> </w:t>
      </w:r>
      <w:r w:rsidR="0077747B">
        <w:rPr>
          <w:highlight w:val="white"/>
        </w:rPr>
        <w:t xml:space="preserve">ilmoitetaan </w:t>
      </w:r>
      <w:proofErr w:type="spellStart"/>
      <w:r w:rsidR="0077747B">
        <w:rPr>
          <w:highlight w:val="white"/>
        </w:rPr>
        <w:t>entityn</w:t>
      </w:r>
      <w:proofErr w:type="spellEnd"/>
      <w:r w:rsidR="0077747B">
        <w:rPr>
          <w:highlight w:val="white"/>
        </w:rPr>
        <w:t xml:space="preserve"> </w:t>
      </w:r>
      <w:proofErr w:type="spellStart"/>
      <w:r w:rsidR="0077747B">
        <w:rPr>
          <w:highlight w:val="white"/>
        </w:rPr>
        <w:t>manufacturedLabeledDrug</w:t>
      </w:r>
      <w:proofErr w:type="spellEnd"/>
      <w:r w:rsidR="0077747B">
        <w:rPr>
          <w:highlight w:val="white"/>
        </w:rPr>
        <w:t xml:space="preserve"> elementissä </w:t>
      </w:r>
      <w:proofErr w:type="spellStart"/>
      <w:r w:rsidR="0077747B">
        <w:rPr>
          <w:highlight w:val="white"/>
        </w:rPr>
        <w:t>code</w:t>
      </w:r>
      <w:proofErr w:type="spellEnd"/>
      <w:r w:rsidR="0077747B">
        <w:rPr>
          <w:highlight w:val="white"/>
        </w:rPr>
        <w:t xml:space="preserve">. Rakenne on sama kuin ATC-koodille, mutta polku </w:t>
      </w:r>
      <w:r>
        <w:rPr>
          <w:highlight w:val="white"/>
        </w:rPr>
        <w:t>erilainen. Varsinainen VNR-numero</w:t>
      </w:r>
      <w:r w:rsidR="0077747B">
        <w:rPr>
          <w:highlight w:val="white"/>
        </w:rPr>
        <w:t xml:space="preserve"> on attribuutissa </w:t>
      </w:r>
      <w:proofErr w:type="spellStart"/>
      <w:r w:rsidR="0077747B">
        <w:rPr>
          <w:highlight w:val="white"/>
        </w:rPr>
        <w:t>code</w:t>
      </w:r>
      <w:proofErr w:type="spellEnd"/>
      <w:r w:rsidR="0077747B">
        <w:rPr>
          <w:highlight w:val="white"/>
        </w:rPr>
        <w:t xml:space="preserve"> ja lääkevalmisteen </w:t>
      </w:r>
      <w:r>
        <w:rPr>
          <w:b/>
          <w:bCs/>
          <w:highlight w:val="white"/>
        </w:rPr>
        <w:t>VNR-numeron</w:t>
      </w:r>
      <w:r w:rsidR="0077747B">
        <w:rPr>
          <w:b/>
          <w:bCs/>
          <w:highlight w:val="white"/>
        </w:rPr>
        <w:t xml:space="preserve"> mukainen kauppanimi</w:t>
      </w:r>
      <w:r w:rsidR="0077747B">
        <w:rPr>
          <w:highlight w:val="white"/>
        </w:rPr>
        <w:t xml:space="preserve"> attribuutissa </w:t>
      </w:r>
      <w:proofErr w:type="spellStart"/>
      <w:r w:rsidR="0077747B">
        <w:rPr>
          <w:highlight w:val="white"/>
        </w:rPr>
        <w:t>displayName</w:t>
      </w:r>
      <w:proofErr w:type="spellEnd"/>
      <w:r w:rsidR="0077747B">
        <w:rPr>
          <w:highlight w:val="white"/>
        </w:rPr>
        <w:t xml:space="preserve"> (</w:t>
      </w:r>
      <w:proofErr w:type="spellStart"/>
      <w:r w:rsidR="0077747B">
        <w:rPr>
          <w:highlight w:val="white"/>
        </w:rPr>
        <w:t>max</w:t>
      </w:r>
      <w:proofErr w:type="spellEnd"/>
      <w:r w:rsidR="0077747B">
        <w:rPr>
          <w:highlight w:val="white"/>
        </w:rPr>
        <w:t xml:space="preserve"> 80 </w:t>
      </w:r>
      <w:proofErr w:type="spellStart"/>
      <w:r w:rsidR="0077747B">
        <w:rPr>
          <w:highlight w:val="white"/>
        </w:rPr>
        <w:t>mkiä</w:t>
      </w:r>
      <w:proofErr w:type="spellEnd"/>
      <w:r w:rsidR="0077747B">
        <w:rPr>
          <w:highlight w:val="white"/>
        </w:rPr>
        <w:t xml:space="preserve">). </w:t>
      </w:r>
      <w:r w:rsidR="00631423" w:rsidRPr="003F5484">
        <w:t>VNR-</w:t>
      </w:r>
      <w:r>
        <w:t>numeron</w:t>
      </w:r>
      <w:r w:rsidR="00631423" w:rsidRPr="003F5484">
        <w:t xml:space="preserve"> </w:t>
      </w:r>
      <w:proofErr w:type="spellStart"/>
      <w:r w:rsidR="00631423" w:rsidRPr="003F5484">
        <w:t>codeSystem</w:t>
      </w:r>
      <w:proofErr w:type="spellEnd"/>
      <w:r w:rsidR="00631423" w:rsidRPr="003F5484">
        <w:t xml:space="preserve"> esitetään sanomissa niin, että </w:t>
      </w:r>
      <w:proofErr w:type="spellStart"/>
      <w:r w:rsidR="00631423" w:rsidRPr="003F5484">
        <w:t>codeSystemiin</w:t>
      </w:r>
      <w:proofErr w:type="spellEnd"/>
      <w:r w:rsidR="00631423" w:rsidRPr="003F5484">
        <w:t xml:space="preserve"> tulee luokituksen tunniste ilman versiota. Perusjärjestelmät poimivat </w:t>
      </w:r>
      <w:r>
        <w:t>VNR-numeron</w:t>
      </w:r>
      <w:r w:rsidR="00631423" w:rsidRPr="003F5484">
        <w:t xml:space="preserve"> ja </w:t>
      </w:r>
      <w:r w:rsidR="00631423">
        <w:t>VNR</w:t>
      </w:r>
      <w:r w:rsidR="00631423" w:rsidRPr="4D047E72">
        <w:t>-</w:t>
      </w:r>
      <w:r>
        <w:t>numeron</w:t>
      </w:r>
      <w:r w:rsidR="00631423" w:rsidRPr="003F5484">
        <w:t xml:space="preserve"> mukaisen nimen </w:t>
      </w:r>
      <w:r w:rsidR="000D1E19">
        <w:t>Lääketietokannas</w:t>
      </w:r>
      <w:r w:rsidR="00631423" w:rsidRPr="003F5484">
        <w:t xml:space="preserve">ta, jossa ne ovat aina ajantasaisia, </w:t>
      </w:r>
      <w:proofErr w:type="spellStart"/>
      <w:r w:rsidR="00631423" w:rsidRPr="003F5484">
        <w:t>codeSystemVersion</w:t>
      </w:r>
      <w:proofErr w:type="spellEnd"/>
      <w:r w:rsidR="00631423" w:rsidRPr="003F5484">
        <w:t xml:space="preserve"> on sanomassa aina lääketietokannan versionumero.</w:t>
      </w:r>
      <w:r w:rsidR="00631423" w:rsidRPr="4D047E72">
        <w:t xml:space="preserve"> </w:t>
      </w:r>
      <w:r w:rsidR="0077747B">
        <w:t>Lääketietokannan versio ilmoite</w:t>
      </w:r>
      <w:r w:rsidR="00533BCC">
        <w:t xml:space="preserve">taan muodossa </w:t>
      </w:r>
      <w:proofErr w:type="spellStart"/>
      <w:proofErr w:type="gramStart"/>
      <w:r w:rsidR="00533BCC">
        <w:t>vuosiluku.versio</w:t>
      </w:r>
      <w:proofErr w:type="spellEnd"/>
      <w:proofErr w:type="gramEnd"/>
      <w:r w:rsidR="00533BCC" w:rsidRPr="4D047E72">
        <w:t xml:space="preserve">. </w:t>
      </w:r>
    </w:p>
    <w:p w14:paraId="3547AC9D" w14:textId="77777777" w:rsidR="003E0BB0" w:rsidRDefault="003E0BB0" w:rsidP="00DB5BDA">
      <w:pPr>
        <w:pStyle w:val="Leipteksti"/>
        <w:keepNext/>
      </w:pPr>
    </w:p>
    <w:p w14:paraId="73DB94F6" w14:textId="26592C7D" w:rsidR="003E0BB0" w:rsidRDefault="0056616E" w:rsidP="003E0BB0">
      <w:pPr>
        <w:pStyle w:val="Leipteksti"/>
        <w:keepNext/>
      </w:pPr>
      <w:r>
        <w:rPr>
          <w:b/>
          <w:bCs/>
        </w:rPr>
        <w:t>V</w:t>
      </w:r>
      <w:r w:rsidR="0077747B">
        <w:rPr>
          <w:b/>
          <w:bCs/>
        </w:rPr>
        <w:t>almisteen</w:t>
      </w:r>
      <w:r w:rsidR="0077747B" w:rsidDel="00CD01FB">
        <w:rPr>
          <w:b/>
          <w:bCs/>
        </w:rPr>
        <w:t xml:space="preserve"> koodaamaton kauppanimi </w:t>
      </w:r>
      <w:r w:rsidR="0077747B">
        <w:t xml:space="preserve">ilmoitetaan </w:t>
      </w:r>
      <w:proofErr w:type="spellStart"/>
      <w:r w:rsidR="0077747B">
        <w:t>name</w:t>
      </w:r>
      <w:proofErr w:type="spellEnd"/>
      <w:r w:rsidR="0077747B">
        <w:t xml:space="preserve"> elementissä, joka on tietotyyppiä EN. Koodaamaton nimi on enintään 80 merkkiä (muodossa &lt;</w:t>
      </w:r>
      <w:proofErr w:type="spellStart"/>
      <w:r w:rsidR="0077747B">
        <w:t>name</w:t>
      </w:r>
      <w:proofErr w:type="spellEnd"/>
      <w:r w:rsidR="0077747B">
        <w:t>&gt;nimi&lt;</w:t>
      </w:r>
      <w:proofErr w:type="spellStart"/>
      <w:r w:rsidR="0077747B">
        <w:t>name</w:t>
      </w:r>
      <w:proofErr w:type="spellEnd"/>
      <w:r w:rsidR="0077747B">
        <w:t xml:space="preserve">&gt;. </w:t>
      </w:r>
      <w:r w:rsidR="00BA0283">
        <w:t>Ko. nimeä</w:t>
      </w:r>
      <w:r w:rsidR="0077747B">
        <w:t xml:space="preserve"> käytetään, jo</w:t>
      </w:r>
      <w:r w:rsidR="00250C0C">
        <w:t>s valmisteella ei ole VNR-numeroa</w:t>
      </w:r>
      <w:r w:rsidR="0077747B">
        <w:t>, esimerkiksi määräaikaisilla erityislupavalmisteilla</w:t>
      </w:r>
      <w:r w:rsidR="00101B76">
        <w:t>, perusvoiteilla ja kliinisillä ravintovalmisteilla</w:t>
      </w:r>
      <w:r w:rsidR="0077747B">
        <w:t xml:space="preserve">. </w:t>
      </w:r>
      <w:r w:rsidR="00CA573A">
        <w:t>Nimi</w:t>
      </w:r>
      <w:r w:rsidR="0077747B">
        <w:t xml:space="preserve"> on tällöin pakollinen tieto. </w:t>
      </w:r>
      <w:r w:rsidR="003E0BB0">
        <w:t xml:space="preserve">VNR-numeron </w:t>
      </w:r>
      <w:proofErr w:type="spellStart"/>
      <w:r w:rsidR="003E0BB0">
        <w:t>codeSystem</w:t>
      </w:r>
      <w:proofErr w:type="spellEnd"/>
      <w:r w:rsidR="003E0BB0">
        <w:t xml:space="preserve"> ja lääketietokannan versio ovat pakollisia tietoja myös silloin, kun VNR-numero puuttuu</w:t>
      </w:r>
    </w:p>
    <w:p w14:paraId="676D6220" w14:textId="77777777" w:rsidR="0077747B" w:rsidRPr="004F4EC4" w:rsidRDefault="0077747B">
      <w:pPr>
        <w:pStyle w:val="Leipteksti"/>
      </w:pPr>
    </w:p>
    <w:p w14:paraId="17BBADA3" w14:textId="77777777" w:rsidR="005E3FE1" w:rsidRPr="006A3297" w:rsidRDefault="005E3FE1" w:rsidP="005E3FE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rPr>
      </w:pPr>
      <w:r w:rsidRPr="006A3297">
        <w:rPr>
          <w:szCs w:val="32"/>
        </w:rPr>
        <w:t xml:space="preserve">Lääketietokannan ulkopuolisen valmisteen, jolla on ATC-koodi, nimi ilmoitetaan myös tämän rakenteen </w:t>
      </w:r>
      <w:proofErr w:type="spellStart"/>
      <w:r w:rsidRPr="006A3297">
        <w:rPr>
          <w:szCs w:val="32"/>
        </w:rPr>
        <w:t>name</w:t>
      </w:r>
      <w:proofErr w:type="spellEnd"/>
      <w:r w:rsidRPr="006A3297">
        <w:rPr>
          <w:szCs w:val="32"/>
        </w:rPr>
        <w:t>-elementissä.</w:t>
      </w:r>
    </w:p>
    <w:p w14:paraId="2C43E7AF" w14:textId="77777777" w:rsidR="004F4EC4" w:rsidRDefault="004F4EC4">
      <w:pPr>
        <w:rPr>
          <w:highlight w:val="white"/>
        </w:rPr>
      </w:pPr>
    </w:p>
    <w:p w14:paraId="032F3FE2" w14:textId="77777777" w:rsidR="004F4EC4" w:rsidRPr="00EE6BB0" w:rsidRDefault="004F4EC4">
      <w:pPr>
        <w:rPr>
          <w:highlight w:val="white"/>
          <w:lang w:val="en-GB"/>
        </w:rPr>
      </w:pPr>
      <w:proofErr w:type="spellStart"/>
      <w:r w:rsidRPr="00EE6BB0">
        <w:rPr>
          <w:highlight w:val="white"/>
          <w:lang w:val="en-GB"/>
        </w:rPr>
        <w:t>Esim</w:t>
      </w:r>
      <w:proofErr w:type="spellEnd"/>
      <w:r w:rsidRPr="00EE6BB0">
        <w:rPr>
          <w:highlight w:val="white"/>
          <w:lang w:val="en-GB"/>
        </w:rPr>
        <w:t>:</w:t>
      </w:r>
    </w:p>
    <w:p w14:paraId="1C6538AC"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manufacturedProduct</w:t>
      </w:r>
      <w:proofErr w:type="spellEnd"/>
      <w:r w:rsidRPr="4716D89F">
        <w:rPr>
          <w:rStyle w:val="XMLBlue"/>
          <w:sz w:val="22"/>
          <w:szCs w:val="22"/>
          <w:highlight w:val="white"/>
          <w:lang w:val="en-GB"/>
        </w:rPr>
        <w:t>&gt;</w:t>
      </w:r>
    </w:p>
    <w:p w14:paraId="4A9AE38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18ACA5C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006477F8">
        <w:rPr>
          <w:rStyle w:val="XMLBlack"/>
          <w:sz w:val="22"/>
          <w:highlight w:val="white"/>
          <w:lang w:val="en-GB"/>
        </w:rPr>
        <w:tab/>
      </w:r>
      <w:proofErr w:type="gramStart"/>
      <w:r w:rsidRPr="4716D89F">
        <w:rPr>
          <w:rStyle w:val="XMLBlue"/>
          <w:sz w:val="22"/>
          <w:szCs w:val="22"/>
          <w:highlight w:val="white"/>
          <w:lang w:val="en-GB"/>
        </w:rPr>
        <w:t>&lt;!--</w:t>
      </w:r>
      <w:proofErr w:type="gram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Lääkkeen</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kauppanimi</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displayname</w:t>
      </w:r>
      <w:proofErr w:type="spellEnd"/>
      <w:r w:rsidRPr="4716D89F">
        <w:rPr>
          <w:rStyle w:val="XMLGray50"/>
          <w:sz w:val="22"/>
          <w:szCs w:val="22"/>
          <w:highlight w:val="white"/>
          <w:lang w:val="en-GB"/>
        </w:rPr>
        <w:t xml:space="preserve"> </w:t>
      </w:r>
      <w:proofErr w:type="spellStart"/>
      <w:r w:rsidRPr="4716D89F">
        <w:rPr>
          <w:rStyle w:val="XMLGray50"/>
          <w:sz w:val="22"/>
          <w:szCs w:val="22"/>
          <w:highlight w:val="white"/>
          <w:lang w:val="en-GB"/>
        </w:rPr>
        <w:t>atribuutissa</w:t>
      </w:r>
      <w:proofErr w:type="spellEnd"/>
      <w:r w:rsidRPr="4716D89F">
        <w:rPr>
          <w:rStyle w:val="XMLGray50"/>
          <w:sz w:val="22"/>
          <w:szCs w:val="22"/>
          <w:highlight w:val="white"/>
          <w:lang w:val="en-GB"/>
        </w:rPr>
        <w:t xml:space="preserve"> </w:t>
      </w:r>
      <w:r w:rsidRPr="4716D89F">
        <w:rPr>
          <w:rStyle w:val="XMLBlue"/>
          <w:sz w:val="22"/>
          <w:szCs w:val="22"/>
          <w:highlight w:val="white"/>
          <w:lang w:val="en-GB"/>
        </w:rPr>
        <w:t>--&gt;</w:t>
      </w:r>
    </w:p>
    <w:p w14:paraId="44CD2356" w14:textId="268549D8"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1200" w:hanging="1200"/>
        <w:rPr>
          <w:rStyle w:val="XMLBlue"/>
          <w:sz w:val="22"/>
          <w:lang w:val="en-GB"/>
        </w:rPr>
      </w:pPr>
      <w:r w:rsidRPr="006477F8">
        <w:rPr>
          <w:rStyle w:val="XMLBlack"/>
          <w:sz w:val="22"/>
          <w:highlight w:val="white"/>
          <w:lang w:val="en-GB"/>
        </w:rPr>
        <w:tab/>
      </w:r>
      <w:r w:rsidRPr="006477F8">
        <w:rPr>
          <w:rStyle w:val="XMLBlack"/>
          <w:sz w:val="22"/>
          <w:highlight w:val="white"/>
          <w:lang w:val="en-GB"/>
        </w:rPr>
        <w:tab/>
      </w:r>
      <w:r w:rsidRPr="006477F8">
        <w:rPr>
          <w:rStyle w:val="XMLBlack"/>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r w:rsidR="00242FCB" w:rsidRPr="4716D89F">
        <w:rPr>
          <w:rFonts w:ascii="Arial" w:hAnsi="Arial" w:cs="Arial"/>
          <w:color w:val="000000"/>
          <w:sz w:val="22"/>
          <w:szCs w:val="22"/>
          <w:highlight w:val="white"/>
          <w:lang w:val="de-DE"/>
        </w:rPr>
        <w:t xml:space="preserve"> 012534</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1.2.246.537.6.55</w:t>
      </w:r>
      <w:r w:rsidRPr="4716D89F">
        <w:rPr>
          <w:rStyle w:val="XMLBlue"/>
          <w:sz w:val="22"/>
          <w:szCs w:val="22"/>
          <w:highlight w:val="white"/>
          <w:lang w:val="de-DE"/>
        </w:rPr>
        <w:t>"</w:t>
      </w:r>
      <w:r w:rsidR="001D2B12"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r w:rsidRPr="4716D89F">
        <w:rPr>
          <w:rStyle w:val="XMLBlack"/>
          <w:sz w:val="22"/>
          <w:szCs w:val="22"/>
          <w:highlight w:val="white"/>
          <w:lang w:val="de-DE"/>
        </w:rPr>
        <w:t>VNR</w:t>
      </w:r>
      <w:r w:rsidRPr="4716D89F">
        <w:rPr>
          <w:rStyle w:val="XMLBlue"/>
          <w:sz w:val="22"/>
          <w:szCs w:val="22"/>
          <w:highlight w:val="white"/>
          <w:lang w:val="de-DE"/>
        </w:rPr>
        <w:t>"</w:t>
      </w:r>
      <w:r w:rsidR="001D2B12" w:rsidRPr="4716D89F">
        <w:rPr>
          <w:rStyle w:val="XMLBlue"/>
          <w:sz w:val="22"/>
          <w:szCs w:val="22"/>
          <w:highlight w:val="white"/>
          <w:lang w:val="de-DE"/>
        </w:rPr>
        <w:t xml:space="preserve"> </w:t>
      </w:r>
      <w:proofErr w:type="spellStart"/>
      <w:r w:rsidRPr="4716D89F">
        <w:rPr>
          <w:rStyle w:val="XMLRed"/>
          <w:sz w:val="22"/>
          <w:szCs w:val="22"/>
          <w:highlight w:val="white"/>
          <w:lang w:val="de-DE"/>
        </w:rPr>
        <w:t>codeSystemVersion</w:t>
      </w:r>
      <w:proofErr w:type="spellEnd"/>
      <w:r w:rsidRPr="4716D89F">
        <w:rPr>
          <w:rStyle w:val="XMLBlue"/>
          <w:sz w:val="22"/>
          <w:szCs w:val="22"/>
          <w:highlight w:val="white"/>
          <w:lang w:val="de-DE"/>
        </w:rPr>
        <w:t>="</w:t>
      </w:r>
      <w:r w:rsidR="00631423" w:rsidRPr="4716D89F">
        <w:rPr>
          <w:rStyle w:val="XMLBlack"/>
          <w:sz w:val="22"/>
          <w:szCs w:val="22"/>
          <w:highlight w:val="white"/>
          <w:lang w:val="de-DE"/>
        </w:rPr>
        <w:t>2009.018</w:t>
      </w:r>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r w:rsidR="00242FCB" w:rsidRPr="4716D89F">
        <w:rPr>
          <w:rStyle w:val="XMLBlue"/>
          <w:color w:val="auto"/>
          <w:sz w:val="22"/>
          <w:szCs w:val="22"/>
          <w:highlight w:val="white"/>
          <w:lang w:val="en-GB"/>
        </w:rPr>
        <w:t>HELIPAK T</w:t>
      </w:r>
      <w:r w:rsidRPr="4716D89F">
        <w:rPr>
          <w:rStyle w:val="XMLBlue"/>
          <w:sz w:val="22"/>
          <w:szCs w:val="22"/>
          <w:highlight w:val="white"/>
          <w:lang w:val="en-GB"/>
        </w:rPr>
        <w:t>"&gt;</w:t>
      </w:r>
    </w:p>
    <w:p w14:paraId="56093C3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code</w:t>
      </w:r>
      <w:r w:rsidRPr="4716D89F">
        <w:rPr>
          <w:rStyle w:val="XMLBlue"/>
          <w:sz w:val="22"/>
          <w:szCs w:val="22"/>
          <w:highlight w:val="white"/>
          <w:lang w:val="en-GB"/>
        </w:rPr>
        <w:t>&gt;</w:t>
      </w:r>
    </w:p>
    <w:p w14:paraId="4161FD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r w:rsidRPr="4716D89F">
        <w:rPr>
          <w:rStyle w:val="XMLBrown"/>
          <w:sz w:val="22"/>
          <w:szCs w:val="22"/>
          <w:highlight w:val="white"/>
          <w:lang w:val="en-GB"/>
        </w:rPr>
        <w:t>name</w:t>
      </w:r>
      <w:r w:rsidRPr="4716D89F">
        <w:rPr>
          <w:rStyle w:val="XMLBlue"/>
          <w:sz w:val="22"/>
          <w:szCs w:val="22"/>
          <w:highlight w:val="white"/>
          <w:lang w:val="en-GB"/>
        </w:rPr>
        <w:t>/&gt;</w:t>
      </w:r>
    </w:p>
    <w:p w14:paraId="27D3C25F"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ue"/>
          <w:sz w:val="22"/>
          <w:highlight w:val="white"/>
          <w:lang w:val="en-GB"/>
        </w:rPr>
        <w:tab/>
      </w:r>
      <w:r w:rsidRPr="006477F8">
        <w:rPr>
          <w:rStyle w:val="XMLBlue"/>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manufacturedLabeledDrug</w:t>
      </w:r>
      <w:proofErr w:type="spellEnd"/>
      <w:r w:rsidRPr="4716D89F">
        <w:rPr>
          <w:rStyle w:val="XMLBlue"/>
          <w:sz w:val="22"/>
          <w:szCs w:val="22"/>
          <w:highlight w:val="white"/>
          <w:lang w:val="en-GB"/>
        </w:rPr>
        <w:t>&gt;</w:t>
      </w:r>
    </w:p>
    <w:p w14:paraId="26F8E63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proofErr w:type="spellStart"/>
      <w:r w:rsidRPr="4716D89F">
        <w:rPr>
          <w:rStyle w:val="XMLDarkRed"/>
          <w:sz w:val="22"/>
          <w:szCs w:val="22"/>
          <w:highlight w:val="white"/>
          <w:lang w:val="en-GB"/>
        </w:rPr>
        <w:t>manufacturedProduct</w:t>
      </w:r>
      <w:proofErr w:type="spellEnd"/>
      <w:r w:rsidRPr="4716D89F">
        <w:rPr>
          <w:rStyle w:val="XMLBlue"/>
          <w:sz w:val="22"/>
          <w:szCs w:val="22"/>
          <w:highlight w:val="white"/>
          <w:lang w:val="en-GB"/>
        </w:rPr>
        <w:t>&gt;</w:t>
      </w:r>
    </w:p>
    <w:p w14:paraId="42E7E134" w14:textId="77777777" w:rsidR="0077747B" w:rsidRPr="00C57D42"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highlight w:val="white"/>
          <w:lang w:val="en-GB"/>
        </w:rPr>
      </w:pPr>
    </w:p>
    <w:p w14:paraId="1DC7D54D" w14:textId="77777777" w:rsidR="0077747B" w:rsidRPr="00C57D42" w:rsidRDefault="0077747B">
      <w:pPr>
        <w:rPr>
          <w:lang w:val="en-GB"/>
        </w:rPr>
      </w:pPr>
      <w:r w:rsidRPr="00C57D42">
        <w:rPr>
          <w:lang w:val="en-GB"/>
        </w:rPr>
        <w:t>Jos VNR-</w:t>
      </w:r>
      <w:proofErr w:type="spellStart"/>
      <w:r w:rsidRPr="00C57D42">
        <w:rPr>
          <w:lang w:val="en-GB"/>
        </w:rPr>
        <w:t>koodi</w:t>
      </w:r>
      <w:proofErr w:type="spellEnd"/>
      <w:r w:rsidRPr="00C57D42">
        <w:rPr>
          <w:lang w:val="en-GB"/>
        </w:rPr>
        <w:t xml:space="preserve"> </w:t>
      </w:r>
      <w:proofErr w:type="spellStart"/>
      <w:r w:rsidRPr="00C57D42">
        <w:rPr>
          <w:lang w:val="en-GB"/>
        </w:rPr>
        <w:t>ei</w:t>
      </w:r>
      <w:proofErr w:type="spellEnd"/>
      <w:r w:rsidRPr="00C57D42">
        <w:rPr>
          <w:lang w:val="en-GB"/>
        </w:rPr>
        <w:t xml:space="preserve"> ole </w:t>
      </w:r>
      <w:proofErr w:type="spellStart"/>
      <w:r w:rsidRPr="00C57D42">
        <w:rPr>
          <w:lang w:val="en-GB"/>
        </w:rPr>
        <w:t>tiedossa</w:t>
      </w:r>
      <w:proofErr w:type="spellEnd"/>
      <w:r w:rsidRPr="00C57D42">
        <w:rPr>
          <w:lang w:val="en-GB"/>
        </w:rPr>
        <w:t xml:space="preserve">, </w:t>
      </w:r>
      <w:proofErr w:type="spellStart"/>
      <w:r w:rsidRPr="00C57D42">
        <w:rPr>
          <w:lang w:val="en-GB"/>
        </w:rPr>
        <w:t>käytetään</w:t>
      </w:r>
      <w:proofErr w:type="spellEnd"/>
      <w:r w:rsidRPr="00C57D42">
        <w:rPr>
          <w:lang w:val="en-GB"/>
        </w:rPr>
        <w:t xml:space="preserve"> </w:t>
      </w:r>
      <w:proofErr w:type="spellStart"/>
      <w:r w:rsidRPr="00C57D42">
        <w:rPr>
          <w:lang w:val="en-GB"/>
        </w:rPr>
        <w:t>attribuuttia</w:t>
      </w:r>
      <w:proofErr w:type="spellEnd"/>
      <w:r w:rsidRPr="00C57D42">
        <w:rPr>
          <w:lang w:val="en-GB"/>
        </w:rPr>
        <w:t xml:space="preserve"> </w:t>
      </w:r>
      <w:proofErr w:type="spellStart"/>
      <w:r w:rsidRPr="00C57D42">
        <w:rPr>
          <w:lang w:val="en-GB"/>
        </w:rPr>
        <w:t>nullFlavor</w:t>
      </w:r>
      <w:proofErr w:type="spellEnd"/>
    </w:p>
    <w:p w14:paraId="4BB862FA" w14:textId="77777777" w:rsidR="0077747B" w:rsidRDefault="0077747B">
      <w:r>
        <w:t xml:space="preserve">muodossa </w:t>
      </w:r>
      <w:proofErr w:type="spellStart"/>
      <w:r>
        <w:t>nullFlavor</w:t>
      </w:r>
      <w:proofErr w:type="spellEnd"/>
      <w:r>
        <w:t>=”UNK”.</w:t>
      </w:r>
    </w:p>
    <w:p w14:paraId="2B014EA3" w14:textId="77777777" w:rsidR="0077747B" w:rsidRDefault="0077747B"/>
    <w:p w14:paraId="27C3BF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Kaikille valmisteille ei ole </w:t>
      </w:r>
      <w:proofErr w:type="gramStart"/>
      <w:r>
        <w:t>koodia</w:t>
      </w:r>
      <w:proofErr w:type="gramEnd"/>
      <w:r>
        <w:t xml:space="preserve"> joten noissa tapauksissa pitää käyttää puuttuvan tiedon koodia: </w:t>
      </w:r>
      <w:proofErr w:type="spellStart"/>
      <w:r>
        <w:t>nullFlavor</w:t>
      </w:r>
      <w:proofErr w:type="spellEnd"/>
      <w:r>
        <w:t>=”NI”</w:t>
      </w:r>
    </w:p>
    <w:p w14:paraId="2605C2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20B92C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Edellä mainituissa tapauksissa käytetään </w:t>
      </w:r>
      <w:proofErr w:type="spellStart"/>
      <w:r>
        <w:t>name</w:t>
      </w:r>
      <w:proofErr w:type="spellEnd"/>
      <w:r>
        <w:t>-elementtiä lääkevalmisteen nimen ilmoittamiseen.</w:t>
      </w:r>
    </w:p>
    <w:p w14:paraId="3594F93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3F59B38" w14:textId="77777777" w:rsidR="0077747B" w:rsidRDefault="0077747B">
      <w:pPr>
        <w:rPr>
          <w:highlight w:val="white"/>
        </w:rPr>
      </w:pPr>
    </w:p>
    <w:p w14:paraId="33490953" w14:textId="77777777" w:rsidR="0077747B" w:rsidRDefault="0077747B" w:rsidP="00BC5FA4">
      <w:pPr>
        <w:pStyle w:val="Otsikko3"/>
      </w:pPr>
      <w:bookmarkStart w:id="412" w:name="_Toc127960041"/>
      <w:r>
        <w:t>Myyntiluvan haltija</w:t>
      </w:r>
      <w:bookmarkEnd w:id="412"/>
    </w:p>
    <w:p w14:paraId="02FE20AE" w14:textId="77777777" w:rsidR="0077747B" w:rsidRDefault="0077747B"/>
    <w:p w14:paraId="3481A5F6" w14:textId="77777777" w:rsidR="0077747B" w:rsidRDefault="0077747B">
      <w:r>
        <w:t xml:space="preserve">Myyntiluvan haltija ilmoitetaan </w:t>
      </w:r>
      <w:proofErr w:type="spellStart"/>
      <w:r>
        <w:t>supplyActin</w:t>
      </w:r>
      <w:proofErr w:type="spellEnd"/>
      <w:r>
        <w:t xml:space="preserve"> </w:t>
      </w:r>
      <w:proofErr w:type="spellStart"/>
      <w:r>
        <w:t>participationilla</w:t>
      </w:r>
      <w:proofErr w:type="spellEnd"/>
      <w:r>
        <w:t xml:space="preserve">, jossa </w:t>
      </w:r>
      <w:proofErr w:type="spellStart"/>
      <w:r>
        <w:t>typeCode</w:t>
      </w:r>
      <w:proofErr w:type="spellEnd"/>
      <w:r>
        <w:t xml:space="preserve">=”HLD”. </w:t>
      </w:r>
      <w:proofErr w:type="spellStart"/>
      <w:r w:rsidRPr="0077747B">
        <w:t>Role</w:t>
      </w:r>
      <w:proofErr w:type="spellEnd"/>
      <w:r w:rsidRPr="0077747B">
        <w:t>-</w:t>
      </w:r>
      <w:proofErr w:type="gramStart"/>
      <w:r w:rsidRPr="0077747B">
        <w:t xml:space="preserve">luokan  </w:t>
      </w:r>
      <w:proofErr w:type="spellStart"/>
      <w:r w:rsidRPr="0077747B">
        <w:t>participantRole</w:t>
      </w:r>
      <w:proofErr w:type="spellEnd"/>
      <w:proofErr w:type="gramEnd"/>
      <w:r w:rsidRPr="0077747B">
        <w:t xml:space="preserve"> </w:t>
      </w:r>
      <w:proofErr w:type="spellStart"/>
      <w:r w:rsidRPr="0077747B">
        <w:t>classCode</w:t>
      </w:r>
      <w:proofErr w:type="spellEnd"/>
      <w:r w:rsidRPr="0077747B">
        <w:t xml:space="preserve"> on “OWN”. </w:t>
      </w:r>
      <w:r>
        <w:t xml:space="preserve">Myyntiluvan haltijan nimi ilmoitetaan </w:t>
      </w:r>
      <w:proofErr w:type="spellStart"/>
      <w:r>
        <w:t>entityn</w:t>
      </w:r>
      <w:proofErr w:type="spellEnd"/>
      <w:r>
        <w:t xml:space="preserve"> </w:t>
      </w:r>
      <w:proofErr w:type="spellStart"/>
      <w:r>
        <w:t>playingEntity</w:t>
      </w:r>
      <w:proofErr w:type="spellEnd"/>
      <w:r>
        <w:t xml:space="preserve"> elementissä </w:t>
      </w:r>
      <w:proofErr w:type="spellStart"/>
      <w:r>
        <w:t>name</w:t>
      </w:r>
      <w:proofErr w:type="spellEnd"/>
      <w:r>
        <w:t xml:space="preserve"> (</w:t>
      </w:r>
      <w:proofErr w:type="spellStart"/>
      <w:r>
        <w:t>max</w:t>
      </w:r>
      <w:proofErr w:type="spellEnd"/>
      <w:r>
        <w:t xml:space="preserve"> 80 </w:t>
      </w:r>
      <w:proofErr w:type="spellStart"/>
      <w:r>
        <w:t>mkiä</w:t>
      </w:r>
      <w:proofErr w:type="spellEnd"/>
      <w:r>
        <w:t>). Muoto on &lt;</w:t>
      </w:r>
      <w:proofErr w:type="spellStart"/>
      <w:r>
        <w:t>name</w:t>
      </w:r>
      <w:proofErr w:type="spellEnd"/>
      <w:r>
        <w:t>&gt;nimi&lt;/</w:t>
      </w:r>
      <w:proofErr w:type="spellStart"/>
      <w:r>
        <w:t>name</w:t>
      </w:r>
      <w:proofErr w:type="spellEnd"/>
      <w:r>
        <w:t>&gt;.</w:t>
      </w:r>
    </w:p>
    <w:p w14:paraId="207E17B4" w14:textId="77777777" w:rsidR="0077747B" w:rsidRDefault="0077747B"/>
    <w:p w14:paraId="52764F19" w14:textId="77777777" w:rsidR="00543523" w:rsidRDefault="00543523"/>
    <w:p w14:paraId="6F0076ED" w14:textId="6A9D5C63" w:rsidR="0077747B" w:rsidRDefault="0077747B" w:rsidP="00BC5FA4">
      <w:pPr>
        <w:pStyle w:val="Otsikko3"/>
      </w:pPr>
      <w:bookmarkStart w:id="413" w:name="_Toc127960042"/>
      <w:r>
        <w:t>Lääkemuoto</w:t>
      </w:r>
      <w:r w:rsidR="00265955">
        <w:t xml:space="preserve">, </w:t>
      </w:r>
      <w:r w:rsidR="006A7041">
        <w:t xml:space="preserve">säilytysastia, </w:t>
      </w:r>
      <w:r w:rsidR="0052512D">
        <w:t xml:space="preserve">valmisteen ja pakkauksen lisätieto </w:t>
      </w:r>
      <w:r>
        <w:t>ja osapakkaus</w:t>
      </w:r>
      <w:bookmarkEnd w:id="413"/>
    </w:p>
    <w:p w14:paraId="5F53D3CC" w14:textId="77777777" w:rsidR="0077747B" w:rsidRDefault="0077747B"/>
    <w:p w14:paraId="17AACD24" w14:textId="2543AFC6" w:rsidR="0077747B" w:rsidRDefault="0077747B">
      <w:r>
        <w:rPr>
          <w:b/>
          <w:bCs/>
        </w:rPr>
        <w:t>Lääkemuoto</w:t>
      </w:r>
      <w:r>
        <w:t xml:space="preserve"> ilmoitetaan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kenttäkoodia 24. Varsinainen lääkemuoto on </w:t>
      </w:r>
      <w:proofErr w:type="spellStart"/>
      <w:r>
        <w:t>value</w:t>
      </w:r>
      <w:proofErr w:type="spellEnd"/>
      <w:r>
        <w:t>-elementissä tekstinä, tietotyyppi on ST ja maksimipituus 80 merkkiä.</w:t>
      </w:r>
    </w:p>
    <w:p w14:paraId="40E0BBD8" w14:textId="77777777" w:rsidR="0077747B" w:rsidRDefault="0077747B"/>
    <w:p w14:paraId="29E5C5EE" w14:textId="4BFA131C" w:rsidR="007405FE" w:rsidRPr="008822FB" w:rsidRDefault="007405FE">
      <w:pPr>
        <w:rPr>
          <w:lang w:val="en-US"/>
        </w:rPr>
      </w:pPr>
      <w:proofErr w:type="spellStart"/>
      <w:r w:rsidRPr="008822FB">
        <w:rPr>
          <w:lang w:val="en-US"/>
        </w:rPr>
        <w:t>Esim</w:t>
      </w:r>
      <w:r w:rsidR="00D37DEF">
        <w:rPr>
          <w:lang w:val="en-US"/>
        </w:rPr>
        <w:t>erkki</w:t>
      </w:r>
      <w:proofErr w:type="spellEnd"/>
      <w:r w:rsidRPr="008822FB">
        <w:rPr>
          <w:lang w:val="en-US"/>
        </w:rPr>
        <w:t>:</w:t>
      </w:r>
    </w:p>
    <w:p w14:paraId="57590ABD" w14:textId="67D7D704"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Pr="4716D89F">
        <w:rPr>
          <w:rStyle w:val="XMLRed"/>
          <w:sz w:val="22"/>
          <w:szCs w:val="22"/>
          <w:highlight w:val="white"/>
          <w:lang w:val="en-GB"/>
        </w:rPr>
        <w:t xml:space="preserve"> </w:t>
      </w:r>
      <w:proofErr w:type="spellStart"/>
      <w:r w:rsidRPr="4716D89F">
        <w:rPr>
          <w:rStyle w:val="XMLRed"/>
          <w:sz w:val="22"/>
          <w:szCs w:val="22"/>
          <w:highlight w:val="white"/>
          <w:lang w:val="en-GB"/>
        </w:rPr>
        <w:t>typeCode</w:t>
      </w:r>
      <w:proofErr w:type="spellEnd"/>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74BBB860" w14:textId="1735CFCC"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E6F3D50" w14:textId="219A7E62" w:rsidR="0077747B" w:rsidRPr="006477F8" w:rsidRDefault="0077747B" w:rsidP="00281B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24</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281BE9"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Lääkemuoto</w:t>
      </w:r>
      <w:r w:rsidRPr="4716D89F">
        <w:rPr>
          <w:rStyle w:val="XMLBlue"/>
          <w:sz w:val="22"/>
          <w:szCs w:val="22"/>
          <w:highlight w:val="white"/>
          <w:lang w:val="nl-NL"/>
        </w:rPr>
        <w:t>"/&gt;</w:t>
      </w:r>
    </w:p>
    <w:p w14:paraId="43955BFD" w14:textId="3EEF2EEC"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ack"/>
          <w:sz w:val="22"/>
          <w:szCs w:val="22"/>
          <w:highlight w:val="white"/>
          <w:lang w:val="nl-NL"/>
        </w:rPr>
        <w:t>tabletti</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6180846B"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11B9F52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04D52943" w14:textId="77777777" w:rsidR="006A7041" w:rsidRDefault="006A7041" w:rsidP="00265955"/>
    <w:p w14:paraId="66250BC8" w14:textId="4615BBBE" w:rsidR="006A7041" w:rsidRDefault="006A7041" w:rsidP="006A7041">
      <w:r>
        <w:t xml:space="preserve">Tietyillä lääkkeillä lääkkeeseen liittyy myös </w:t>
      </w:r>
      <w:r w:rsidRPr="00D317C9">
        <w:rPr>
          <w:b/>
        </w:rPr>
        <w:t>säilytysastia</w:t>
      </w:r>
      <w:r>
        <w:t xml:space="preserve"> (esim. kynä tai ruisku). Tämä tieto esitetään </w:t>
      </w:r>
      <w:proofErr w:type="spellStart"/>
      <w:r>
        <w:t>observation</w:t>
      </w:r>
      <w:proofErr w:type="spellEnd"/>
      <w:r>
        <w:t xml:space="preserve">-luokalla </w:t>
      </w:r>
      <w:proofErr w:type="spellStart"/>
      <w:r>
        <w:t>suppy</w:t>
      </w:r>
      <w:proofErr w:type="spellEnd"/>
      <w:r>
        <w:t xml:space="preserve">-luokan alla. Varsinainen tieto sijoitetaan </w:t>
      </w:r>
      <w:proofErr w:type="spellStart"/>
      <w:r>
        <w:t>va</w:t>
      </w:r>
      <w:r w:rsidR="0004005E">
        <w:t>lue</w:t>
      </w:r>
      <w:proofErr w:type="spellEnd"/>
      <w:r w:rsidR="0004005E">
        <w:t>-elementtiin ja siinä käyte</w:t>
      </w:r>
      <w:r>
        <w:t xml:space="preserve">tään tietotyyppiä SC. Teksti on aina pakollinen, koodi on vapaaehtoinen. </w:t>
      </w:r>
    </w:p>
    <w:p w14:paraId="698F49A2" w14:textId="77777777" w:rsidR="006A7041" w:rsidRDefault="006A7041" w:rsidP="006A7041"/>
    <w:p w14:paraId="48DA4653" w14:textId="3C73F726" w:rsidR="006A7041" w:rsidRPr="00EE6BB0" w:rsidRDefault="006A7041" w:rsidP="006A7041">
      <w:r w:rsidRPr="00EE6BB0">
        <w:t>Esim</w:t>
      </w:r>
      <w:r w:rsidR="00D37DEF">
        <w:t>erkki</w:t>
      </w:r>
      <w:r w:rsidRPr="00EE6BB0">
        <w:t>:</w:t>
      </w:r>
    </w:p>
    <w:p w14:paraId="3FA9A22B" w14:textId="77777777" w:rsidR="006A7041" w:rsidRPr="006477F8" w:rsidRDefault="006A7041" w:rsidP="006A7041">
      <w:pPr>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FF0000"/>
          <w:sz w:val="22"/>
          <w:szCs w:val="22"/>
          <w:highlight w:val="white"/>
        </w:rPr>
        <w:t xml:space="preserve"> </w:t>
      </w:r>
      <w:proofErr w:type="spellStart"/>
      <w:r w:rsidRPr="4716D89F">
        <w:rPr>
          <w:rFonts w:ascii="Arial" w:hAnsi="Arial" w:cs="Arial"/>
          <w:color w:val="FF0000"/>
          <w:sz w:val="22"/>
          <w:szCs w:val="22"/>
          <w:highlight w:val="white"/>
        </w:rPr>
        <w:t>typeCode</w:t>
      </w:r>
      <w:proofErr w:type="spellEnd"/>
      <w:r w:rsidRPr="4716D89F">
        <w:rPr>
          <w:rFonts w:ascii="Arial" w:hAnsi="Arial" w:cs="Arial"/>
          <w:color w:val="0000FF"/>
          <w:sz w:val="22"/>
          <w:szCs w:val="22"/>
          <w:highlight w:val="white"/>
        </w:rPr>
        <w:t>="</w:t>
      </w:r>
      <w:r w:rsidRPr="4716D89F">
        <w:rPr>
          <w:rFonts w:ascii="Arial" w:hAnsi="Arial" w:cs="Arial"/>
          <w:color w:val="000000"/>
          <w:sz w:val="22"/>
          <w:szCs w:val="22"/>
          <w:highlight w:val="white"/>
        </w:rPr>
        <w:t>COMP</w:t>
      </w:r>
      <w:r w:rsidRPr="4716D89F">
        <w:rPr>
          <w:rFonts w:ascii="Arial" w:hAnsi="Arial" w:cs="Arial"/>
          <w:color w:val="0000FF"/>
          <w:sz w:val="22"/>
          <w:szCs w:val="22"/>
          <w:highlight w:val="white"/>
        </w:rPr>
        <w:t>"&gt;</w:t>
      </w:r>
    </w:p>
    <w:p w14:paraId="71B5EB06" w14:textId="77777777" w:rsidR="006A7041" w:rsidRPr="006477F8" w:rsidRDefault="006A7041" w:rsidP="006A7041">
      <w:pPr>
        <w:autoSpaceDE w:val="0"/>
        <w:autoSpaceDN w:val="0"/>
        <w:adjustRightInd w:val="0"/>
        <w:rPr>
          <w:rFonts w:ascii="Arial" w:hAnsi="Arial" w:cs="Arial"/>
          <w:color w:val="000000"/>
          <w:sz w:val="22"/>
          <w:highlight w:val="white"/>
          <w:lang w:val="en-GB"/>
        </w:rPr>
      </w:pPr>
      <w:r w:rsidRPr="4716D89F">
        <w:rPr>
          <w:rFonts w:ascii="Arial" w:hAnsi="Arial" w:cs="Arial"/>
          <w:color w:val="000000"/>
          <w:sz w:val="22"/>
          <w:szCs w:val="22"/>
          <w:highlight w:val="white"/>
        </w:rPr>
        <w:t xml:space="preserve">     </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observation</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classCode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OBS</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moodCode</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EVN</w:t>
      </w:r>
      <w:r w:rsidRPr="4716D89F">
        <w:rPr>
          <w:rFonts w:ascii="Arial" w:hAnsi="Arial" w:cs="Arial"/>
          <w:color w:val="0000FF"/>
          <w:sz w:val="22"/>
          <w:szCs w:val="22"/>
          <w:highlight w:val="white"/>
          <w:lang w:val="en-GB"/>
        </w:rPr>
        <w:t>"&gt;</w:t>
      </w:r>
    </w:p>
    <w:p w14:paraId="47D726E5" w14:textId="5BD79157" w:rsidR="006A7041" w:rsidRPr="008F1D9E" w:rsidRDefault="006A7041" w:rsidP="00D37DEF">
      <w:pPr>
        <w:autoSpaceDE w:val="0"/>
        <w:autoSpaceDN w:val="0"/>
        <w:adjustRightInd w:val="0"/>
        <w:ind w:left="1304" w:hanging="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code</w:t>
      </w:r>
      <w:r w:rsidRPr="4716D89F">
        <w:rPr>
          <w:rFonts w:ascii="Arial" w:hAnsi="Arial" w:cs="Arial"/>
          <w:color w:val="FF0000"/>
          <w:sz w:val="22"/>
          <w:szCs w:val="22"/>
          <w:highlight w:val="white"/>
          <w:lang w:val="en-GB"/>
        </w:rPr>
        <w:t xml:space="preserve"> code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128</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w:t>
      </w:r>
      <w:proofErr w:type="spellEnd"/>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1.2.246.537.6.12.2002.126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codeSystemName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Lääkityslista</w:t>
      </w:r>
      <w:proofErr w:type="spellEnd"/>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w:t>
      </w:r>
      <w:proofErr w:type="spellStart"/>
      <w:r w:rsidRPr="4716D89F">
        <w:rPr>
          <w:rFonts w:ascii="Arial" w:hAnsi="Arial" w:cs="Arial"/>
          <w:color w:val="FF0000"/>
          <w:sz w:val="22"/>
          <w:szCs w:val="22"/>
          <w:highlight w:val="white"/>
          <w:lang w:val="en-GB"/>
        </w:rPr>
        <w:t>displayName</w:t>
      </w:r>
      <w:proofErr w:type="spellEnd"/>
      <w:r w:rsidRPr="4716D89F">
        <w:rPr>
          <w:rFonts w:ascii="Arial" w:hAnsi="Arial" w:cs="Arial"/>
          <w:color w:val="0000FF"/>
          <w:sz w:val="22"/>
          <w:szCs w:val="22"/>
          <w:highlight w:val="white"/>
          <w:lang w:val="en-GB"/>
        </w:rPr>
        <w:t>="</w:t>
      </w:r>
      <w:proofErr w:type="spellStart"/>
      <w:r w:rsidRPr="4716D89F">
        <w:rPr>
          <w:rFonts w:ascii="Arial" w:hAnsi="Arial" w:cs="Arial"/>
          <w:color w:val="000000"/>
          <w:sz w:val="22"/>
          <w:szCs w:val="22"/>
          <w:highlight w:val="white"/>
          <w:lang w:val="en-GB"/>
        </w:rPr>
        <w:t>Säilytysastia</w:t>
      </w:r>
      <w:proofErr w:type="spellEnd"/>
      <w:r w:rsidRPr="4716D89F">
        <w:rPr>
          <w:rFonts w:ascii="Arial" w:hAnsi="Arial" w:cs="Arial"/>
          <w:color w:val="0000FF"/>
          <w:sz w:val="22"/>
          <w:szCs w:val="22"/>
          <w:highlight w:val="white"/>
          <w:lang w:val="en-GB"/>
        </w:rPr>
        <w:t>"/&gt;</w:t>
      </w:r>
    </w:p>
    <w:p w14:paraId="66D03F7A" w14:textId="77777777" w:rsidR="006A7041" w:rsidRPr="00563339" w:rsidRDefault="006A7041" w:rsidP="00D37DEF">
      <w:pPr>
        <w:autoSpaceDE w:val="0"/>
        <w:autoSpaceDN w:val="0"/>
        <w:adjustRightInd w:val="0"/>
        <w:ind w:left="1304" w:hanging="1304"/>
        <w:rPr>
          <w:rFonts w:ascii="Arial" w:hAnsi="Arial" w:cs="Arial"/>
          <w:color w:val="000000"/>
          <w:sz w:val="22"/>
          <w:highlight w:val="white"/>
        </w:rPr>
      </w:pPr>
      <w:r w:rsidRPr="008F1D9E">
        <w:rPr>
          <w:rFonts w:ascii="Arial" w:hAnsi="Arial" w:cs="Arial"/>
          <w:color w:val="000000"/>
          <w:sz w:val="22"/>
          <w:highlight w:val="white"/>
          <w:lang w:val="en-GB"/>
        </w:rPr>
        <w:tab/>
      </w:r>
      <w:r w:rsidRPr="00563339">
        <w:rPr>
          <w:rFonts w:ascii="Arial" w:hAnsi="Arial" w:cs="Arial"/>
          <w:color w:val="0000FF"/>
          <w:sz w:val="22"/>
          <w:szCs w:val="22"/>
          <w:highlight w:val="white"/>
        </w:rPr>
        <w:t>&lt;</w:t>
      </w:r>
      <w:proofErr w:type="spellStart"/>
      <w:r w:rsidRPr="00563339">
        <w:rPr>
          <w:rFonts w:ascii="Arial" w:hAnsi="Arial" w:cs="Arial"/>
          <w:color w:val="800000"/>
          <w:sz w:val="22"/>
          <w:szCs w:val="22"/>
          <w:highlight w:val="white"/>
        </w:rPr>
        <w:t>value</w:t>
      </w:r>
      <w:proofErr w:type="spellEnd"/>
      <w:r w:rsidRPr="00563339">
        <w:rPr>
          <w:rFonts w:ascii="Arial" w:hAnsi="Arial" w:cs="Arial"/>
          <w:color w:val="FF0000"/>
          <w:sz w:val="22"/>
          <w:szCs w:val="22"/>
          <w:highlight w:val="white"/>
        </w:rPr>
        <w:t xml:space="preserve"> </w:t>
      </w:r>
      <w:proofErr w:type="spellStart"/>
      <w:proofErr w:type="gramStart"/>
      <w:r w:rsidRPr="00563339">
        <w:rPr>
          <w:rFonts w:ascii="Arial" w:hAnsi="Arial" w:cs="Arial"/>
          <w:color w:val="FF0000"/>
          <w:sz w:val="22"/>
          <w:szCs w:val="22"/>
          <w:highlight w:val="white"/>
        </w:rPr>
        <w:t>xsi:type</w:t>
      </w:r>
      <w:proofErr w:type="spellEnd"/>
      <w:proofErr w:type="gramEnd"/>
      <w:r w:rsidRPr="00563339">
        <w:rPr>
          <w:rFonts w:ascii="Arial" w:hAnsi="Arial" w:cs="Arial"/>
          <w:color w:val="0000FF"/>
          <w:sz w:val="22"/>
          <w:szCs w:val="22"/>
          <w:highlight w:val="white"/>
        </w:rPr>
        <w:t>="</w:t>
      </w:r>
      <w:r w:rsidRPr="00563339">
        <w:rPr>
          <w:rFonts w:ascii="Arial" w:hAnsi="Arial" w:cs="Arial"/>
          <w:color w:val="000000"/>
          <w:sz w:val="22"/>
          <w:szCs w:val="22"/>
          <w:highlight w:val="white"/>
        </w:rPr>
        <w:t>SC</w:t>
      </w:r>
      <w:r w:rsidRPr="00563339">
        <w:rPr>
          <w:rFonts w:ascii="Arial" w:hAnsi="Arial" w:cs="Arial"/>
          <w:color w:val="0000FF"/>
          <w:sz w:val="22"/>
          <w:szCs w:val="22"/>
          <w:highlight w:val="white"/>
        </w:rPr>
        <w:t>"&gt;</w:t>
      </w:r>
      <w:r w:rsidRPr="00563339">
        <w:rPr>
          <w:rFonts w:ascii="Arial" w:hAnsi="Arial" w:cs="Arial"/>
          <w:color w:val="000000"/>
          <w:sz w:val="22"/>
          <w:szCs w:val="22"/>
          <w:highlight w:val="white"/>
        </w:rPr>
        <w:t>läpipainopakkaus</w:t>
      </w:r>
      <w:r w:rsidRPr="00563339">
        <w:rPr>
          <w:rFonts w:ascii="Arial" w:hAnsi="Arial" w:cs="Arial"/>
          <w:color w:val="0000FF"/>
          <w:sz w:val="22"/>
          <w:szCs w:val="22"/>
          <w:highlight w:val="white"/>
        </w:rPr>
        <w:t>&lt;/</w:t>
      </w:r>
      <w:proofErr w:type="spellStart"/>
      <w:r w:rsidRPr="00563339">
        <w:rPr>
          <w:rFonts w:ascii="Arial" w:hAnsi="Arial" w:cs="Arial"/>
          <w:color w:val="800000"/>
          <w:sz w:val="22"/>
          <w:szCs w:val="22"/>
          <w:highlight w:val="white"/>
        </w:rPr>
        <w:t>value</w:t>
      </w:r>
      <w:proofErr w:type="spellEnd"/>
      <w:r w:rsidRPr="00563339">
        <w:rPr>
          <w:rFonts w:ascii="Arial" w:hAnsi="Arial" w:cs="Arial"/>
          <w:color w:val="0000FF"/>
          <w:sz w:val="22"/>
          <w:szCs w:val="22"/>
          <w:highlight w:val="white"/>
        </w:rPr>
        <w:t>&gt;</w:t>
      </w:r>
    </w:p>
    <w:p w14:paraId="76A5484C" w14:textId="77777777" w:rsidR="006A7041" w:rsidRPr="006477F8" w:rsidRDefault="006A7041" w:rsidP="006A7041">
      <w:pPr>
        <w:autoSpaceDE w:val="0"/>
        <w:autoSpaceDN w:val="0"/>
        <w:adjustRightInd w:val="0"/>
        <w:rPr>
          <w:rFonts w:ascii="Arial" w:hAnsi="Arial" w:cs="Arial"/>
          <w:color w:val="000000"/>
          <w:sz w:val="22"/>
          <w:highlight w:val="white"/>
        </w:rPr>
      </w:pPr>
      <w:r w:rsidRPr="00563339">
        <w:rPr>
          <w:rFonts w:ascii="Arial" w:hAnsi="Arial" w:cs="Arial"/>
          <w:color w:val="000000"/>
          <w:sz w:val="22"/>
          <w:szCs w:val="22"/>
          <w:highlight w:val="white"/>
        </w:rPr>
        <w:t xml:space="preserve">     </w:t>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observation</w:t>
      </w:r>
      <w:proofErr w:type="spellEnd"/>
      <w:r w:rsidRPr="4716D89F">
        <w:rPr>
          <w:rFonts w:ascii="Arial" w:hAnsi="Arial" w:cs="Arial"/>
          <w:color w:val="0000FF"/>
          <w:sz w:val="22"/>
          <w:szCs w:val="22"/>
          <w:highlight w:val="white"/>
        </w:rPr>
        <w:t>&gt;</w:t>
      </w:r>
    </w:p>
    <w:p w14:paraId="65639C72" w14:textId="77777777" w:rsidR="006A7041" w:rsidRPr="006477F8" w:rsidRDefault="006A7041" w:rsidP="006A7041">
      <w:pPr>
        <w:autoSpaceDE w:val="0"/>
        <w:autoSpaceDN w:val="0"/>
        <w:adjustRightInd w:val="0"/>
        <w:rPr>
          <w:rFonts w:ascii="Arial" w:hAnsi="Arial" w:cs="Arial"/>
          <w:color w:val="0000FF"/>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entryRelationship</w:t>
      </w:r>
      <w:proofErr w:type="spellEnd"/>
      <w:r w:rsidRPr="4716D89F">
        <w:rPr>
          <w:rFonts w:ascii="Arial" w:hAnsi="Arial" w:cs="Arial"/>
          <w:color w:val="0000FF"/>
          <w:sz w:val="22"/>
          <w:szCs w:val="22"/>
          <w:highlight w:val="white"/>
        </w:rPr>
        <w:t>&gt;</w:t>
      </w:r>
    </w:p>
    <w:p w14:paraId="582F5AF9" w14:textId="77777777" w:rsidR="006A7041" w:rsidRDefault="006A7041" w:rsidP="006A7041">
      <w:pPr>
        <w:autoSpaceDE w:val="0"/>
        <w:autoSpaceDN w:val="0"/>
        <w:adjustRightInd w:val="0"/>
        <w:rPr>
          <w:rFonts w:ascii="Arial" w:hAnsi="Arial" w:cs="Arial"/>
          <w:color w:val="0000FF"/>
          <w:highlight w:val="white"/>
        </w:rPr>
      </w:pPr>
    </w:p>
    <w:p w14:paraId="52B6B521" w14:textId="139B3BC9" w:rsidR="00265955" w:rsidRDefault="00265955" w:rsidP="00265955">
      <w:r>
        <w:t xml:space="preserve">Tietyillä lääkkeillä, esim. astmalääkkeet, lääkkeeseen liittyy </w:t>
      </w:r>
      <w:r w:rsidR="006A3297" w:rsidRPr="006A3297">
        <w:rPr>
          <w:b/>
        </w:rPr>
        <w:t>valmisteen ja pakkauksen lisätieto</w:t>
      </w:r>
      <w:r>
        <w:t xml:space="preserve">. Tämä tieto poimitaan </w:t>
      </w:r>
      <w:r w:rsidR="000D1E19">
        <w:t>Lääketietokannas</w:t>
      </w:r>
      <w:r>
        <w:t xml:space="preserve">ta ja esitetään samalla tavalla kuin lääkemuoto </w:t>
      </w:r>
      <w:proofErr w:type="spellStart"/>
      <w:r>
        <w:t>observation</w:t>
      </w:r>
      <w:proofErr w:type="spellEnd"/>
      <w:r>
        <w:t xml:space="preserve">-luokalla </w:t>
      </w:r>
      <w:proofErr w:type="spellStart"/>
      <w:r>
        <w:t>supply</w:t>
      </w:r>
      <w:proofErr w:type="spellEnd"/>
      <w:r>
        <w:t>-luokan alla.</w:t>
      </w:r>
    </w:p>
    <w:p w14:paraId="7A101749" w14:textId="77777777" w:rsidR="00265955" w:rsidRDefault="00265955" w:rsidP="00265955"/>
    <w:p w14:paraId="46A37106" w14:textId="45515128" w:rsidR="00265955" w:rsidRDefault="00265955" w:rsidP="00265955">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lang w:val="en-US"/>
        </w:rPr>
      </w:pPr>
      <w:proofErr w:type="spellStart"/>
      <w:r w:rsidRPr="008822FB">
        <w:rPr>
          <w:lang w:val="en-US"/>
        </w:rPr>
        <w:t>Esim</w:t>
      </w:r>
      <w:r w:rsidR="00D37DEF">
        <w:rPr>
          <w:lang w:val="en-US"/>
        </w:rPr>
        <w:t>erkki</w:t>
      </w:r>
      <w:proofErr w:type="spellEnd"/>
      <w:r w:rsidR="00D37DEF">
        <w:rPr>
          <w:lang w:val="en-US"/>
        </w:rPr>
        <w:t>:</w:t>
      </w:r>
    </w:p>
    <w:p w14:paraId="76B5686C" w14:textId="18658B78"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Red"/>
          <w:sz w:val="22"/>
          <w:szCs w:val="22"/>
          <w:highlight w:val="white"/>
          <w:lang w:val="en-US"/>
        </w:rPr>
        <w:t xml:space="preserve"> </w:t>
      </w:r>
      <w:proofErr w:type="spellStart"/>
      <w:r w:rsidRPr="4716D89F">
        <w:rPr>
          <w:rStyle w:val="XMLRed"/>
          <w:sz w:val="22"/>
          <w:szCs w:val="22"/>
          <w:highlight w:val="white"/>
          <w:lang w:val="en-US"/>
        </w:rPr>
        <w:t>typeCode</w:t>
      </w:r>
      <w:proofErr w:type="spellEnd"/>
      <w:r w:rsidRPr="4716D89F">
        <w:rPr>
          <w:rStyle w:val="XMLBlue"/>
          <w:sz w:val="22"/>
          <w:szCs w:val="22"/>
          <w:highlight w:val="white"/>
          <w:lang w:val="en-US"/>
        </w:rPr>
        <w:t>="</w:t>
      </w:r>
      <w:r w:rsidRPr="4716D89F">
        <w:rPr>
          <w:rStyle w:val="XMLBlack"/>
          <w:sz w:val="22"/>
          <w:szCs w:val="22"/>
          <w:highlight w:val="white"/>
          <w:lang w:val="en-US"/>
        </w:rPr>
        <w:t>COMP</w:t>
      </w:r>
      <w:r w:rsidRPr="4716D89F">
        <w:rPr>
          <w:rStyle w:val="XMLBlue"/>
          <w:sz w:val="22"/>
          <w:szCs w:val="22"/>
          <w:highlight w:val="white"/>
          <w:lang w:val="en-US"/>
        </w:rPr>
        <w:t>"&gt;</w:t>
      </w:r>
    </w:p>
    <w:p w14:paraId="7D132045" w14:textId="256697D1" w:rsidR="00265955" w:rsidRPr="006477F8" w:rsidRDefault="00265955" w:rsidP="00D37DEF">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US"/>
        </w:rPr>
        <w:tab/>
      </w:r>
      <w:r w:rsidRPr="4716D89F">
        <w:rPr>
          <w:rStyle w:val="XMLBlue"/>
          <w:sz w:val="22"/>
          <w:szCs w:val="22"/>
          <w:highlight w:val="white"/>
          <w:lang w:val="en-US"/>
        </w:rPr>
        <w:t>&lt;</w:t>
      </w:r>
      <w:r w:rsidRPr="4716D89F">
        <w:rPr>
          <w:rStyle w:val="XMLDarkRed"/>
          <w:sz w:val="22"/>
          <w:szCs w:val="22"/>
          <w:highlight w:val="white"/>
          <w:lang w:val="en-US"/>
        </w:rPr>
        <w:t>observation</w:t>
      </w:r>
      <w:r w:rsidR="00D37DEF" w:rsidRPr="4716D89F">
        <w:rPr>
          <w:rStyle w:val="XMLRed"/>
          <w:sz w:val="22"/>
          <w:szCs w:val="22"/>
          <w:highlight w:val="white"/>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4716D89F">
        <w:rPr>
          <w:rStyle w:val="XMLBlack"/>
          <w:sz w:val="22"/>
          <w:szCs w:val="22"/>
          <w:highlight w:val="white"/>
          <w:lang w:val="en-US"/>
        </w:rPr>
        <w:t>OBS</w:t>
      </w:r>
      <w:r w:rsidRPr="4716D89F">
        <w:rPr>
          <w:rStyle w:val="XMLBlue"/>
          <w:sz w:val="22"/>
          <w:szCs w:val="22"/>
          <w:highlight w:val="white"/>
          <w:lang w:val="en-US"/>
        </w:rPr>
        <w:t>"</w:t>
      </w:r>
      <w:r w:rsidRPr="4716D89F">
        <w:rPr>
          <w:rStyle w:val="XMLRed"/>
          <w:sz w:val="22"/>
          <w:szCs w:val="22"/>
          <w:highlight w:val="white"/>
          <w:lang w:val="en-US"/>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33080794" w14:textId="76F4B4A6" w:rsidR="00265955" w:rsidRPr="006477F8" w:rsidRDefault="00265955" w:rsidP="00D37D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127</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D37DEF"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Pr="4716D89F">
        <w:rPr>
          <w:rStyle w:val="XMLRed"/>
          <w:sz w:val="22"/>
          <w:szCs w:val="22"/>
          <w:highlight w:val="white"/>
          <w:lang w:val="nl-NL"/>
        </w:rPr>
        <w:t>displayName</w:t>
      </w:r>
      <w:r w:rsidRPr="4716D89F">
        <w:rPr>
          <w:rStyle w:val="XMLBlue"/>
          <w:sz w:val="22"/>
          <w:szCs w:val="22"/>
          <w:highlight w:val="white"/>
          <w:lang w:val="nl-NL"/>
        </w:rPr>
        <w:t>="</w:t>
      </w:r>
      <w:r w:rsidR="006A3297" w:rsidRPr="4D047E72">
        <w:t xml:space="preserve"> </w:t>
      </w:r>
      <w:r w:rsidR="006A3297" w:rsidRPr="4716D89F">
        <w:rPr>
          <w:rStyle w:val="XMLBlack"/>
          <w:sz w:val="22"/>
          <w:szCs w:val="22"/>
          <w:lang w:val="nl-NL"/>
        </w:rPr>
        <w:t>valmisteen ja pakkauksen lisätieto</w:t>
      </w:r>
      <w:r w:rsidRPr="4716D89F">
        <w:rPr>
          <w:rStyle w:val="XMLBlue"/>
          <w:sz w:val="22"/>
          <w:szCs w:val="22"/>
          <w:highlight w:val="white"/>
          <w:lang w:val="nl-NL"/>
        </w:rPr>
        <w:t>"/&gt;</w:t>
      </w:r>
    </w:p>
    <w:p w14:paraId="646B2C95" w14:textId="24C33333"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ST</w:t>
      </w:r>
      <w:r w:rsidRPr="4716D89F">
        <w:rPr>
          <w:rStyle w:val="XMLBlue"/>
          <w:sz w:val="22"/>
          <w:szCs w:val="22"/>
          <w:highlight w:val="white"/>
          <w:lang w:val="nl-NL"/>
        </w:rPr>
        <w:t>"&gt;</w:t>
      </w:r>
      <w:r w:rsidRPr="4716D89F">
        <w:rPr>
          <w:rStyle w:val="XMLBlue"/>
          <w:color w:val="auto"/>
          <w:sz w:val="22"/>
          <w:szCs w:val="22"/>
          <w:highlight w:val="white"/>
          <w:lang w:val="nl-NL"/>
        </w:rPr>
        <w:t>babyhaler</w:t>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Blue"/>
          <w:sz w:val="22"/>
          <w:szCs w:val="22"/>
          <w:highlight w:val="white"/>
          <w:lang w:val="nl-NL"/>
        </w:rPr>
        <w:t>&gt;</w:t>
      </w:r>
    </w:p>
    <w:p w14:paraId="39A664B4"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rPr>
      </w:pPr>
      <w:r w:rsidRPr="006477F8">
        <w:rPr>
          <w:rStyle w:val="XMLBlack"/>
          <w:sz w:val="22"/>
          <w:highlight w:val="white"/>
          <w:lang w:val="nl-NL"/>
        </w:rPr>
        <w:tab/>
      </w: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Blue"/>
          <w:sz w:val="22"/>
          <w:szCs w:val="22"/>
          <w:highlight w:val="white"/>
        </w:rPr>
        <w:t>&gt;</w:t>
      </w:r>
    </w:p>
    <w:p w14:paraId="3D0E1F0A" w14:textId="77777777" w:rsidR="00265955" w:rsidRPr="006477F8" w:rsidRDefault="00265955" w:rsidP="0026595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rPr>
      </w:pPr>
      <w:r w:rsidRPr="4716D89F">
        <w:rPr>
          <w:rStyle w:val="XMLBlue"/>
          <w:sz w:val="22"/>
          <w:szCs w:val="22"/>
          <w:highlight w:val="white"/>
        </w:rPr>
        <w:t>&lt;/</w:t>
      </w:r>
      <w:proofErr w:type="spellStart"/>
      <w:r w:rsidRPr="4716D89F">
        <w:rPr>
          <w:rStyle w:val="XMLDarkRed"/>
          <w:sz w:val="22"/>
          <w:szCs w:val="22"/>
          <w:highlight w:val="white"/>
        </w:rPr>
        <w:t>entryRelationship</w:t>
      </w:r>
      <w:proofErr w:type="spellEnd"/>
      <w:r w:rsidRPr="4716D89F">
        <w:rPr>
          <w:rStyle w:val="XMLBlue"/>
          <w:sz w:val="22"/>
          <w:szCs w:val="22"/>
          <w:highlight w:val="white"/>
        </w:rPr>
        <w:t>&gt;</w:t>
      </w:r>
    </w:p>
    <w:p w14:paraId="25F9F931" w14:textId="77777777" w:rsidR="00265955" w:rsidRDefault="00265955" w:rsidP="00265955">
      <w:pPr>
        <w:rPr>
          <w:rStyle w:val="XMLBlue"/>
        </w:rPr>
      </w:pPr>
    </w:p>
    <w:p w14:paraId="7725BBE0" w14:textId="77777777" w:rsidR="00265955" w:rsidRDefault="00265955" w:rsidP="00265955">
      <w:pPr>
        <w:rPr>
          <w:rStyle w:val="XMLBlue"/>
        </w:rPr>
      </w:pPr>
      <w:r>
        <w:t xml:space="preserve">Varsinainen tieto sijoitetaan </w:t>
      </w:r>
      <w:proofErr w:type="spellStart"/>
      <w:r>
        <w:t>value</w:t>
      </w:r>
      <w:proofErr w:type="spellEnd"/>
      <w:r>
        <w:t>-elementtiin, tietotyyppi on ST.</w:t>
      </w:r>
    </w:p>
    <w:p w14:paraId="51C884E7" w14:textId="77777777" w:rsidR="00265955" w:rsidRDefault="00265955">
      <w:pPr>
        <w:rPr>
          <w:b/>
          <w:bCs/>
        </w:rPr>
      </w:pPr>
    </w:p>
    <w:p w14:paraId="71442B88" w14:textId="77777777" w:rsidR="0077747B" w:rsidRDefault="0077747B">
      <w:r>
        <w:rPr>
          <w:b/>
          <w:bCs/>
        </w:rPr>
        <w:t>Osapakkaus</w:t>
      </w:r>
      <w:r>
        <w:t xml:space="preserve"> ilmoitetaan myös </w:t>
      </w:r>
      <w:proofErr w:type="spellStart"/>
      <w:r>
        <w:t>supply-actiin</w:t>
      </w:r>
      <w:proofErr w:type="spellEnd"/>
      <w:r>
        <w:t xml:space="preserve"> liitettävällä </w:t>
      </w:r>
      <w:proofErr w:type="spellStart"/>
      <w:r>
        <w:t>observationilla</w:t>
      </w:r>
      <w:proofErr w:type="spellEnd"/>
      <w:r>
        <w:t xml:space="preserve">. </w:t>
      </w:r>
      <w:proofErr w:type="spellStart"/>
      <w:r>
        <w:t>Code</w:t>
      </w:r>
      <w:proofErr w:type="spellEnd"/>
      <w:r>
        <w:t xml:space="preserve"> elementissä käytetään lääkityslistan uutta kenttäkoodia 101. Tieto ilmoitetaan </w:t>
      </w:r>
      <w:proofErr w:type="spellStart"/>
      <w:r>
        <w:t>value</w:t>
      </w:r>
      <w:proofErr w:type="spellEnd"/>
      <w:r>
        <w:t xml:space="preserve"> elementissä </w:t>
      </w:r>
      <w:proofErr w:type="spellStart"/>
      <w:r>
        <w:t>boolean</w:t>
      </w:r>
      <w:proofErr w:type="spellEnd"/>
      <w:r>
        <w:t xml:space="preserve">-arvolla. </w:t>
      </w:r>
    </w:p>
    <w:p w14:paraId="2FAC7CB3" w14:textId="77777777" w:rsidR="0077747B" w:rsidRDefault="0077747B"/>
    <w:p w14:paraId="3A590BEB" w14:textId="058FC59E" w:rsidR="007405FE" w:rsidRPr="008822FB" w:rsidRDefault="007405FE">
      <w:pPr>
        <w:rPr>
          <w:lang w:val="en-US"/>
        </w:rPr>
      </w:pPr>
      <w:proofErr w:type="spellStart"/>
      <w:r w:rsidRPr="008822FB">
        <w:rPr>
          <w:lang w:val="en-US"/>
        </w:rPr>
        <w:t>Esim</w:t>
      </w:r>
      <w:r w:rsidR="00A676B3">
        <w:rPr>
          <w:lang w:val="en-US"/>
        </w:rPr>
        <w:t>erkki</w:t>
      </w:r>
      <w:proofErr w:type="spellEnd"/>
      <w:r w:rsidRPr="008822FB">
        <w:rPr>
          <w:lang w:val="en-US"/>
        </w:rPr>
        <w:t>:</w:t>
      </w:r>
    </w:p>
    <w:p w14:paraId="2626309A" w14:textId="146A0DF7"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proofErr w:type="spellStart"/>
      <w:r w:rsidRPr="4716D89F">
        <w:rPr>
          <w:rStyle w:val="XMLDarkRed"/>
          <w:sz w:val="22"/>
          <w:szCs w:val="22"/>
          <w:highlight w:val="white"/>
          <w:lang w:val="en-GB"/>
        </w:rPr>
        <w:t>entryRelationship</w:t>
      </w:r>
      <w:proofErr w:type="spellEnd"/>
      <w:r w:rsidR="00A676B3" w:rsidRPr="4716D89F">
        <w:rPr>
          <w:rStyle w:val="XMLRed"/>
          <w:sz w:val="22"/>
          <w:szCs w:val="22"/>
          <w:highlight w:val="white"/>
          <w:lang w:val="en-GB"/>
        </w:rPr>
        <w:t xml:space="preserve"> </w:t>
      </w:r>
      <w:proofErr w:type="spellStart"/>
      <w:r w:rsidRPr="4716D89F">
        <w:rPr>
          <w:rStyle w:val="XMLRed"/>
          <w:sz w:val="22"/>
          <w:szCs w:val="22"/>
          <w:highlight w:val="white"/>
          <w:lang w:val="en-GB"/>
        </w:rPr>
        <w:t>typeCode</w:t>
      </w:r>
      <w:proofErr w:type="spellEnd"/>
      <w:r w:rsidRPr="4716D89F">
        <w:rPr>
          <w:rStyle w:val="XMLBlue"/>
          <w:sz w:val="22"/>
          <w:szCs w:val="22"/>
          <w:highlight w:val="white"/>
          <w:lang w:val="en-GB"/>
        </w:rPr>
        <w:t>="</w:t>
      </w:r>
      <w:r w:rsidRPr="4716D89F">
        <w:rPr>
          <w:rStyle w:val="XMLBlack"/>
          <w:sz w:val="22"/>
          <w:szCs w:val="22"/>
          <w:highlight w:val="white"/>
          <w:lang w:val="en-GB"/>
        </w:rPr>
        <w:t>COMP</w:t>
      </w:r>
      <w:r w:rsidRPr="4716D89F">
        <w:rPr>
          <w:rStyle w:val="XMLBlue"/>
          <w:sz w:val="22"/>
          <w:szCs w:val="22"/>
          <w:highlight w:val="white"/>
          <w:lang w:val="en-GB"/>
        </w:rPr>
        <w:t>"&gt;</w:t>
      </w:r>
    </w:p>
    <w:p w14:paraId="084FA627" w14:textId="7EFC2B0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Pr="4716D89F">
        <w:rPr>
          <w:rStyle w:val="XMLRed"/>
          <w:sz w:val="22"/>
          <w:szCs w:val="22"/>
          <w:highlight w:val="white"/>
          <w:lang w:val="en-GB"/>
        </w:rPr>
        <w:t xml:space="preserve"> </w:t>
      </w:r>
      <w:r w:rsidRPr="4716D89F">
        <w:rPr>
          <w:rStyle w:val="XMLRed"/>
          <w:sz w:val="22"/>
          <w:szCs w:val="22"/>
          <w:highlight w:val="white"/>
          <w:lang w:val="nl-NL"/>
        </w:rPr>
        <w:t>moodCode</w:t>
      </w:r>
      <w:r w:rsidRPr="4716D89F">
        <w:rPr>
          <w:rStyle w:val="XMLBlue"/>
          <w:sz w:val="22"/>
          <w:szCs w:val="22"/>
          <w:highlight w:val="white"/>
          <w:lang w:val="nl-NL"/>
        </w:rPr>
        <w:t>="</w:t>
      </w:r>
      <w:r w:rsidRPr="4716D89F">
        <w:rPr>
          <w:rStyle w:val="XMLBlack"/>
          <w:sz w:val="22"/>
          <w:szCs w:val="22"/>
          <w:highlight w:val="white"/>
          <w:lang w:val="nl-NL"/>
        </w:rPr>
        <w:t>EVN</w:t>
      </w:r>
      <w:r w:rsidRPr="4716D89F">
        <w:rPr>
          <w:rStyle w:val="XMLBlue"/>
          <w:sz w:val="22"/>
          <w:szCs w:val="22"/>
          <w:highlight w:val="white"/>
          <w:lang w:val="nl-NL"/>
        </w:rPr>
        <w:t>"&gt;</w:t>
      </w:r>
    </w:p>
    <w:p w14:paraId="780BFF7D" w14:textId="5F3FEBE1" w:rsidR="0077747B" w:rsidRPr="006477F8" w:rsidRDefault="0077747B" w:rsidP="00A676B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code</w:t>
      </w:r>
      <w:r w:rsidRPr="4716D89F">
        <w:rPr>
          <w:rStyle w:val="XMLRed"/>
          <w:sz w:val="22"/>
          <w:szCs w:val="22"/>
          <w:highlight w:val="white"/>
          <w:lang w:val="nl-NL"/>
        </w:rPr>
        <w:t xml:space="preserve"> code</w:t>
      </w:r>
      <w:r w:rsidRPr="4716D89F">
        <w:rPr>
          <w:rStyle w:val="XMLBlue"/>
          <w:sz w:val="22"/>
          <w:szCs w:val="22"/>
          <w:highlight w:val="white"/>
          <w:lang w:val="nl-NL"/>
        </w:rPr>
        <w:t>="</w:t>
      </w:r>
      <w:r w:rsidRPr="4716D89F">
        <w:rPr>
          <w:rStyle w:val="XMLBlack"/>
          <w:sz w:val="22"/>
          <w:szCs w:val="22"/>
          <w:highlight w:val="white"/>
          <w:lang w:val="nl-NL"/>
        </w:rPr>
        <w:t>101</w:t>
      </w:r>
      <w:r w:rsidRPr="4716D89F">
        <w:rPr>
          <w:rStyle w:val="XMLBlue"/>
          <w:sz w:val="22"/>
          <w:szCs w:val="22"/>
          <w:highlight w:val="white"/>
          <w:lang w:val="nl-NL"/>
        </w:rPr>
        <w:t>"</w:t>
      </w:r>
      <w:r w:rsidRPr="4716D89F">
        <w:rPr>
          <w:rStyle w:val="XMLRed"/>
          <w:sz w:val="22"/>
          <w:szCs w:val="22"/>
          <w:highlight w:val="white"/>
          <w:lang w:val="nl-NL"/>
        </w:rPr>
        <w:t xml:space="preserve"> codeSystem</w:t>
      </w:r>
      <w:r w:rsidRPr="4716D89F">
        <w:rPr>
          <w:rStyle w:val="XMLBlue"/>
          <w:sz w:val="22"/>
          <w:szCs w:val="22"/>
          <w:highlight w:val="white"/>
          <w:lang w:val="nl-NL"/>
        </w:rPr>
        <w:t>="</w:t>
      </w:r>
      <w:r w:rsidRPr="4716D89F">
        <w:rPr>
          <w:rStyle w:val="XMLBlack"/>
          <w:sz w:val="22"/>
          <w:szCs w:val="22"/>
          <w:highlight w:val="white"/>
          <w:lang w:val="nl-NL"/>
        </w:rPr>
        <w:t>1.2.246.537.6.12.2002.126</w:t>
      </w:r>
      <w:r w:rsidRPr="4716D89F">
        <w:rPr>
          <w:rStyle w:val="XMLBlue"/>
          <w:sz w:val="22"/>
          <w:szCs w:val="22"/>
          <w:highlight w:val="white"/>
          <w:lang w:val="nl-NL"/>
        </w:rPr>
        <w:t>"</w:t>
      </w:r>
      <w:r w:rsidR="00A676B3"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Pr="4716D89F">
        <w:rPr>
          <w:rStyle w:val="XMLBlack"/>
          <w:sz w:val="22"/>
          <w:szCs w:val="22"/>
          <w:highlight w:val="white"/>
          <w:lang w:val="nl-NL"/>
        </w:rPr>
        <w:t>Lääkityslista</w:t>
      </w:r>
      <w:r w:rsidRPr="4716D89F">
        <w:rPr>
          <w:rStyle w:val="XMLBlue"/>
          <w:sz w:val="22"/>
          <w:szCs w:val="22"/>
          <w:highlight w:val="white"/>
          <w:lang w:val="nl-NL"/>
        </w:rPr>
        <w:t>"</w:t>
      </w:r>
      <w:r w:rsidR="00A676B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Pr="4716D89F">
        <w:rPr>
          <w:rStyle w:val="XMLBlack"/>
          <w:sz w:val="22"/>
          <w:szCs w:val="22"/>
          <w:highlight w:val="white"/>
          <w:lang w:val="nl-NL"/>
        </w:rPr>
        <w:t>osapakkaus</w:t>
      </w:r>
      <w:r w:rsidRPr="4716D89F">
        <w:rPr>
          <w:rStyle w:val="XMLBlue"/>
          <w:sz w:val="22"/>
          <w:szCs w:val="22"/>
          <w:highlight w:val="white"/>
          <w:lang w:val="nl-NL"/>
        </w:rPr>
        <w:t>"/&gt;</w:t>
      </w:r>
    </w:p>
    <w:p w14:paraId="1C8C5D67" w14:textId="3249057C" w:rsidR="0033770F" w:rsidRPr="006477F8" w:rsidRDefault="0033770F" w:rsidP="003377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nl-NL"/>
        </w:rPr>
      </w:pPr>
      <w:r w:rsidRPr="006477F8">
        <w:rPr>
          <w:rStyle w:val="XMLBlack"/>
          <w:sz w:val="22"/>
          <w:highlight w:val="white"/>
          <w:lang w:val="nl-NL"/>
        </w:rPr>
        <w:tab/>
      </w:r>
      <w:r w:rsidRPr="006477F8">
        <w:rPr>
          <w:rStyle w:val="XMLBlack"/>
          <w:sz w:val="22"/>
          <w:highlight w:val="white"/>
          <w:lang w:val="nl-NL"/>
        </w:rPr>
        <w:tab/>
      </w:r>
      <w:r w:rsidRPr="4716D89F">
        <w:rPr>
          <w:rStyle w:val="XMLBlue"/>
          <w:sz w:val="22"/>
          <w:szCs w:val="22"/>
          <w:highlight w:val="white"/>
          <w:lang w:val="nl-NL"/>
        </w:rPr>
        <w:t>&lt;</w:t>
      </w:r>
      <w:r w:rsidRPr="4716D89F">
        <w:rPr>
          <w:rStyle w:val="XMLDarkRed"/>
          <w:sz w:val="22"/>
          <w:szCs w:val="22"/>
          <w:highlight w:val="white"/>
          <w:lang w:val="nl-NL"/>
        </w:rPr>
        <w:t>value</w:t>
      </w:r>
      <w:r w:rsidRPr="4716D89F">
        <w:rPr>
          <w:rStyle w:val="XMLRed"/>
          <w:sz w:val="22"/>
          <w:szCs w:val="22"/>
          <w:highlight w:val="white"/>
          <w:lang w:val="nl-NL"/>
        </w:rPr>
        <w:t xml:space="preserve"> xsi:type</w:t>
      </w:r>
      <w:r w:rsidRPr="4716D89F">
        <w:rPr>
          <w:rStyle w:val="XMLBlue"/>
          <w:sz w:val="22"/>
          <w:szCs w:val="22"/>
          <w:highlight w:val="white"/>
          <w:lang w:val="nl-NL"/>
        </w:rPr>
        <w:t>="</w:t>
      </w:r>
      <w:r w:rsidRPr="4716D89F">
        <w:rPr>
          <w:rStyle w:val="XMLBlack"/>
          <w:sz w:val="22"/>
          <w:szCs w:val="22"/>
          <w:highlight w:val="white"/>
          <w:lang w:val="nl-NL"/>
        </w:rPr>
        <w:t>BL</w:t>
      </w:r>
      <w:r w:rsidRPr="4716D89F">
        <w:rPr>
          <w:rStyle w:val="XMLBlue"/>
          <w:sz w:val="22"/>
          <w:szCs w:val="22"/>
          <w:highlight w:val="white"/>
          <w:lang w:val="nl-NL"/>
        </w:rPr>
        <w:t>"</w:t>
      </w:r>
      <w:r w:rsidRPr="4716D89F">
        <w:rPr>
          <w:rStyle w:val="XMLRed"/>
          <w:sz w:val="22"/>
          <w:szCs w:val="22"/>
          <w:highlight w:val="white"/>
          <w:lang w:val="nl-NL"/>
        </w:rPr>
        <w:t xml:space="preserve"> value</w:t>
      </w:r>
      <w:r w:rsidRPr="4716D89F">
        <w:rPr>
          <w:rStyle w:val="XMLBlue"/>
          <w:sz w:val="22"/>
          <w:szCs w:val="22"/>
          <w:highlight w:val="white"/>
          <w:lang w:val="nl-NL"/>
        </w:rPr>
        <w:t>="</w:t>
      </w:r>
      <w:r w:rsidRPr="4716D89F">
        <w:rPr>
          <w:rStyle w:val="XMLText"/>
          <w:sz w:val="22"/>
          <w:szCs w:val="22"/>
          <w:highlight w:val="white"/>
          <w:lang w:val="nl-NL"/>
        </w:rPr>
        <w:t>false</w:t>
      </w:r>
      <w:r w:rsidRPr="4716D89F">
        <w:rPr>
          <w:rStyle w:val="XMLBlue"/>
          <w:sz w:val="22"/>
          <w:szCs w:val="22"/>
          <w:highlight w:val="white"/>
          <w:lang w:val="nl-NL"/>
        </w:rPr>
        <w:t>"/&gt;</w:t>
      </w:r>
    </w:p>
    <w:p w14:paraId="6EE3E0E4"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US"/>
        </w:rPr>
      </w:pPr>
      <w:r w:rsidRPr="006477F8">
        <w:rPr>
          <w:rStyle w:val="XMLBlack"/>
          <w:sz w:val="22"/>
          <w:highlight w:val="white"/>
          <w:lang w:val="nl-NL"/>
        </w:rPr>
        <w:tab/>
      </w:r>
      <w:r w:rsidRPr="4716D89F">
        <w:rPr>
          <w:rStyle w:val="XMLBlue"/>
          <w:sz w:val="22"/>
          <w:szCs w:val="22"/>
          <w:highlight w:val="white"/>
          <w:lang w:val="en-US"/>
        </w:rPr>
        <w:t>&lt;/</w:t>
      </w:r>
      <w:r w:rsidRPr="4716D89F">
        <w:rPr>
          <w:rStyle w:val="XMLDarkRed"/>
          <w:sz w:val="22"/>
          <w:szCs w:val="22"/>
          <w:highlight w:val="white"/>
          <w:lang w:val="en-US"/>
        </w:rPr>
        <w:t>observation</w:t>
      </w:r>
      <w:r w:rsidRPr="4716D89F">
        <w:rPr>
          <w:rStyle w:val="XMLBlue"/>
          <w:sz w:val="22"/>
          <w:szCs w:val="22"/>
          <w:highlight w:val="white"/>
          <w:lang w:val="en-US"/>
        </w:rPr>
        <w:t>&gt;</w:t>
      </w:r>
    </w:p>
    <w:p w14:paraId="6E5516CD"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US"/>
        </w:rPr>
      </w:pPr>
      <w:r w:rsidRPr="4716D89F">
        <w:rPr>
          <w:rStyle w:val="XMLBlue"/>
          <w:sz w:val="22"/>
          <w:szCs w:val="22"/>
          <w:highlight w:val="white"/>
          <w:lang w:val="en-US"/>
        </w:rPr>
        <w:t>&lt;/</w:t>
      </w:r>
      <w:proofErr w:type="spellStart"/>
      <w:r w:rsidRPr="4716D89F">
        <w:rPr>
          <w:rStyle w:val="XMLDarkRed"/>
          <w:sz w:val="22"/>
          <w:szCs w:val="22"/>
          <w:highlight w:val="white"/>
          <w:lang w:val="en-US"/>
        </w:rPr>
        <w:t>entryRelationship</w:t>
      </w:r>
      <w:proofErr w:type="spellEnd"/>
      <w:r w:rsidRPr="4716D89F">
        <w:rPr>
          <w:rStyle w:val="XMLBlue"/>
          <w:sz w:val="22"/>
          <w:szCs w:val="22"/>
          <w:highlight w:val="white"/>
          <w:lang w:val="en-US"/>
        </w:rPr>
        <w:t>&gt;</w:t>
      </w:r>
    </w:p>
    <w:p w14:paraId="14A6D4DF" w14:textId="77777777" w:rsidR="002D3661" w:rsidRDefault="002D3661" w:rsidP="00394333"/>
    <w:p w14:paraId="758DA083" w14:textId="77777777" w:rsidR="00394333" w:rsidRPr="00394333" w:rsidRDefault="00394333" w:rsidP="00394333"/>
    <w:p w14:paraId="1FB64139" w14:textId="77777777" w:rsidR="0077747B" w:rsidRDefault="0077747B" w:rsidP="00BC5FA4">
      <w:pPr>
        <w:pStyle w:val="Otsikko3"/>
      </w:pPr>
      <w:bookmarkStart w:id="414" w:name="_Toc127960043"/>
      <w:r>
        <w:t>Toimituksen osapuolitiedot</w:t>
      </w:r>
      <w:bookmarkEnd w:id="414"/>
    </w:p>
    <w:p w14:paraId="5D9B3AC1" w14:textId="77777777" w:rsidR="0077747B" w:rsidRDefault="0077747B" w:rsidP="00934FC8">
      <w:pPr>
        <w:keepNext/>
      </w:pPr>
    </w:p>
    <w:p w14:paraId="7B4893A0" w14:textId="77777777" w:rsidR="0077747B" w:rsidRDefault="0077747B">
      <w:r>
        <w:t xml:space="preserve">Lääkemääräyksessä osapuolitiedot sijoitettiin </w:t>
      </w:r>
      <w:proofErr w:type="spellStart"/>
      <w:r>
        <w:t>substanceAdministration-supply</w:t>
      </w:r>
      <w:proofErr w:type="spellEnd"/>
      <w:r>
        <w:t xml:space="preserve">- rakenteessa </w:t>
      </w:r>
      <w:proofErr w:type="spellStart"/>
      <w:r>
        <w:t>supply</w:t>
      </w:r>
      <w:proofErr w:type="spellEnd"/>
      <w:r>
        <w:t xml:space="preserve"> luokkaan, koska </w:t>
      </w:r>
      <w:proofErr w:type="spellStart"/>
      <w:r>
        <w:t>clinical</w:t>
      </w:r>
      <w:proofErr w:type="spellEnd"/>
      <w:r>
        <w:t xml:space="preserve"> </w:t>
      </w:r>
      <w:proofErr w:type="spellStart"/>
      <w:r>
        <w:t>statements</w:t>
      </w:r>
      <w:proofErr w:type="spellEnd"/>
      <w:r>
        <w:t xml:space="preserve"> määrittely näin määrää. Toimitussanomasta ei ole vastaavia määräyksiä. Lisäksi toimitussanomassa </w:t>
      </w:r>
      <w:proofErr w:type="spellStart"/>
      <w:r>
        <w:t>supply</w:t>
      </w:r>
      <w:proofErr w:type="spellEnd"/>
      <w:r>
        <w:t xml:space="preserve"> (pakkauksen tiedot) on toistuva, joten on selkeämpää sijoittaa osapuolitiedot suoraan </w:t>
      </w:r>
      <w:proofErr w:type="spellStart"/>
      <w:r>
        <w:t>substanceAdministration</w:t>
      </w:r>
      <w:proofErr w:type="spellEnd"/>
      <w:r>
        <w:t>-luokan alle.</w:t>
      </w:r>
    </w:p>
    <w:p w14:paraId="0CA19A97" w14:textId="77777777" w:rsidR="0077747B" w:rsidRDefault="0077747B"/>
    <w:p w14:paraId="0D4ABE71" w14:textId="77777777" w:rsidR="0077747B" w:rsidRDefault="0077747B">
      <w:pPr>
        <w:pStyle w:val="Otsikko4"/>
      </w:pPr>
      <w:bookmarkStart w:id="415" w:name="_Toc127960044"/>
      <w:r>
        <w:t xml:space="preserve">Proviisorin, farmaseutin </w:t>
      </w:r>
      <w:proofErr w:type="gramStart"/>
      <w:r>
        <w:t>ja  organisaation</w:t>
      </w:r>
      <w:proofErr w:type="gramEnd"/>
      <w:r>
        <w:t xml:space="preserve"> tiedot</w:t>
      </w:r>
      <w:bookmarkEnd w:id="415"/>
    </w:p>
    <w:p w14:paraId="7EEAB0FC" w14:textId="77777777" w:rsidR="0077747B" w:rsidRDefault="0077747B"/>
    <w:p w14:paraId="7C89CD15" w14:textId="77777777" w:rsidR="0077747B" w:rsidRDefault="0077747B">
      <w:r>
        <w:t>Proviisorin tai farmaseutin tiedot:</w:t>
      </w:r>
    </w:p>
    <w:p w14:paraId="21DD2DB4" w14:textId="77777777" w:rsidR="0077747B" w:rsidRDefault="0077747B" w:rsidP="00AF6059">
      <w:pPr>
        <w:numPr>
          <w:ilvl w:val="0"/>
          <w:numId w:val="3"/>
        </w:numPr>
      </w:pPr>
      <w:r>
        <w:t xml:space="preserve">nimi </w:t>
      </w:r>
    </w:p>
    <w:p w14:paraId="6FAA8399" w14:textId="77777777" w:rsidR="00D56EAA" w:rsidRDefault="00D56EAA" w:rsidP="00AF6059">
      <w:pPr>
        <w:numPr>
          <w:ilvl w:val="0"/>
          <w:numId w:val="3"/>
        </w:numPr>
      </w:pPr>
      <w:proofErr w:type="spellStart"/>
      <w:r>
        <w:t>terhikki</w:t>
      </w:r>
      <w:proofErr w:type="spellEnd"/>
      <w:r>
        <w:t xml:space="preserve"> rekisteröintinumero</w:t>
      </w:r>
    </w:p>
    <w:p w14:paraId="66450911" w14:textId="77777777" w:rsidR="002D3661" w:rsidRDefault="002D3661" w:rsidP="00AF6059">
      <w:pPr>
        <w:numPr>
          <w:ilvl w:val="0"/>
          <w:numId w:val="3"/>
        </w:numPr>
      </w:pPr>
      <w:r>
        <w:t>ammattioikeus</w:t>
      </w:r>
    </w:p>
    <w:p w14:paraId="139B178B" w14:textId="77777777" w:rsidR="0077747B" w:rsidRDefault="0077747B">
      <w:pPr>
        <w:ind w:left="360"/>
      </w:pPr>
    </w:p>
    <w:p w14:paraId="66EB2F70" w14:textId="77777777" w:rsidR="0077747B" w:rsidRDefault="0077747B">
      <w:r>
        <w:t>Organisaatio</w:t>
      </w:r>
    </w:p>
    <w:p w14:paraId="230A386E" w14:textId="77777777" w:rsidR="0077747B" w:rsidRDefault="0077747B" w:rsidP="00AF6059">
      <w:pPr>
        <w:numPr>
          <w:ilvl w:val="0"/>
          <w:numId w:val="3"/>
        </w:numPr>
      </w:pPr>
      <w:r>
        <w:t>tunnus</w:t>
      </w:r>
    </w:p>
    <w:p w14:paraId="3FB70B5E" w14:textId="77777777" w:rsidR="0077747B" w:rsidRDefault="0077747B" w:rsidP="00AF6059">
      <w:pPr>
        <w:numPr>
          <w:ilvl w:val="0"/>
          <w:numId w:val="3"/>
        </w:numPr>
      </w:pPr>
      <w:r>
        <w:t>nimi</w:t>
      </w:r>
    </w:p>
    <w:p w14:paraId="5DBC6B8F" w14:textId="77777777" w:rsidR="0077747B" w:rsidRDefault="0077747B" w:rsidP="00AF6059">
      <w:pPr>
        <w:numPr>
          <w:ilvl w:val="0"/>
          <w:numId w:val="3"/>
        </w:numPr>
      </w:pPr>
      <w:r>
        <w:t>osoite</w:t>
      </w:r>
    </w:p>
    <w:p w14:paraId="2FA67BCE" w14:textId="77777777" w:rsidR="0077747B" w:rsidRDefault="0077747B" w:rsidP="00AF6059">
      <w:pPr>
        <w:numPr>
          <w:ilvl w:val="0"/>
          <w:numId w:val="3"/>
        </w:numPr>
      </w:pPr>
      <w:r>
        <w:t>puhelinnumero</w:t>
      </w:r>
    </w:p>
    <w:p w14:paraId="570B36CB" w14:textId="77777777" w:rsidR="0077747B" w:rsidRDefault="0077747B" w:rsidP="00AF6059">
      <w:pPr>
        <w:numPr>
          <w:ilvl w:val="0"/>
          <w:numId w:val="3"/>
        </w:numPr>
      </w:pPr>
      <w:r>
        <w:t>sähköposti</w:t>
      </w:r>
    </w:p>
    <w:p w14:paraId="03C24E6D" w14:textId="77777777" w:rsidR="0077747B" w:rsidRDefault="0077747B"/>
    <w:p w14:paraId="5EA3605F" w14:textId="77777777" w:rsidR="0077747B" w:rsidRDefault="0077747B">
      <w:proofErr w:type="gramStart"/>
      <w:r>
        <w:t>Ammattilaisen  ja</w:t>
      </w:r>
      <w:proofErr w:type="gramEnd"/>
      <w:r>
        <w:t xml:space="preserve"> organisaation tietojen ilmoittamista varten käytetään </w:t>
      </w:r>
      <w:proofErr w:type="spellStart"/>
      <w:r>
        <w:t>author-participationia</w:t>
      </w:r>
      <w:proofErr w:type="spellEnd"/>
      <w:r>
        <w:t xml:space="preserve">. </w:t>
      </w:r>
      <w:proofErr w:type="spellStart"/>
      <w:r>
        <w:t>Role</w:t>
      </w:r>
      <w:proofErr w:type="spellEnd"/>
      <w:r>
        <w:t xml:space="preserve">-luokassa </w:t>
      </w:r>
      <w:proofErr w:type="spellStart"/>
      <w:r>
        <w:t>assignedAuthor</w:t>
      </w:r>
      <w:proofErr w:type="spellEnd"/>
      <w:r>
        <w:t xml:space="preserve"> pakollinen </w:t>
      </w:r>
      <w:proofErr w:type="spellStart"/>
      <w:r>
        <w:t>time</w:t>
      </w:r>
      <w:proofErr w:type="spellEnd"/>
      <w:r>
        <w:t xml:space="preserve"> esiintyy tyhjänä elementtinä. Ammattilaisen nimi </w:t>
      </w:r>
      <w:proofErr w:type="gramStart"/>
      <w:r>
        <w:t>ilmoitetaan  luokan</w:t>
      </w:r>
      <w:proofErr w:type="gramEnd"/>
      <w:r>
        <w:t xml:space="preserve"> </w:t>
      </w:r>
      <w:proofErr w:type="spellStart"/>
      <w:r>
        <w:t>assignedPerson</w:t>
      </w:r>
      <w:proofErr w:type="spellEnd"/>
      <w:r>
        <w:t xml:space="preserve"> </w:t>
      </w:r>
      <w:proofErr w:type="spellStart"/>
      <w:r>
        <w:t>name</w:t>
      </w:r>
      <w:proofErr w:type="spellEnd"/>
      <w:r>
        <w:t xml:space="preserve">-elementissä. HL7-tietotyyppi on PN. Ammattilaisen nimi esitetään rakenteissa muodossa käyttäen pelkästään elementtejä </w:t>
      </w:r>
      <w:proofErr w:type="spellStart"/>
      <w:r>
        <w:t>given</w:t>
      </w:r>
      <w:proofErr w:type="spellEnd"/>
      <w:r>
        <w:t xml:space="preserve"> ja </w:t>
      </w:r>
      <w:proofErr w:type="spellStart"/>
      <w:r>
        <w:t>family</w:t>
      </w:r>
      <w:proofErr w:type="spellEnd"/>
      <w:r>
        <w:t>.</w:t>
      </w:r>
    </w:p>
    <w:p w14:paraId="0CC54678" w14:textId="77777777" w:rsidR="0077747B" w:rsidRDefault="0077747B"/>
    <w:p w14:paraId="237E572F" w14:textId="77777777" w:rsidR="0077747B" w:rsidRDefault="0077747B">
      <w:r>
        <w:t>Authorin rakennetta on selitetty tarkemmin ydintietomäärityksissä (”kertomus- ja lomakkeet”) ja tietotyyppien käyttöä on ohjeistettu HL7:n tietotyyppioppaassa.</w:t>
      </w:r>
    </w:p>
    <w:p w14:paraId="55E5FF4C" w14:textId="77777777" w:rsidR="0077747B" w:rsidRDefault="0077747B"/>
    <w:p w14:paraId="42D50314" w14:textId="77777777" w:rsidR="0077747B" w:rsidRDefault="0077747B">
      <w:r>
        <w:t xml:space="preserve">Organisaation tiedot ilmoitetaan luokassa </w:t>
      </w:r>
      <w:proofErr w:type="spellStart"/>
      <w:r>
        <w:t>representedOrganization</w:t>
      </w:r>
      <w:proofErr w:type="spellEnd"/>
      <w:r>
        <w:t xml:space="preserve">. Id-elementtiin sijoitetaan organisaation OID-koodi.  Nimi on elementissä </w:t>
      </w:r>
      <w:proofErr w:type="spellStart"/>
      <w:r>
        <w:t>name</w:t>
      </w:r>
      <w:proofErr w:type="spellEnd"/>
      <w:r>
        <w:t xml:space="preserve"> ja sen tietotyyppi on </w:t>
      </w:r>
      <w:proofErr w:type="spellStart"/>
      <w:r>
        <w:t>ON</w:t>
      </w:r>
      <w:proofErr w:type="spellEnd"/>
      <w:r>
        <w:t xml:space="preserve">. Osoite ilmoitetaan elementissä </w:t>
      </w:r>
      <w:proofErr w:type="spellStart"/>
      <w:r>
        <w:t>addr</w:t>
      </w:r>
      <w:proofErr w:type="spellEnd"/>
      <w:r>
        <w:t xml:space="preserve"> HL7-tietotyypillä AD. Elementtiä </w:t>
      </w:r>
      <w:proofErr w:type="spellStart"/>
      <w:r>
        <w:t>telecom</w:t>
      </w:r>
      <w:proofErr w:type="spellEnd"/>
      <w:r>
        <w:t xml:space="preserve"> (HL7-tietotyyppi TEL) käytetään sekä puhelinnumeron että sähköpostin ilmoittamiseen. </w:t>
      </w:r>
      <w:proofErr w:type="gramStart"/>
      <w:r>
        <w:t>Osoitteen  on</w:t>
      </w:r>
      <w:proofErr w:type="gramEnd"/>
      <w:r>
        <w:t xml:space="preserve"> oltava aina rakenteisessa muodossa eli käytetään elementtejä  </w:t>
      </w:r>
      <w:proofErr w:type="spellStart"/>
      <w:r>
        <w:t>streetAddressLine</w:t>
      </w:r>
      <w:proofErr w:type="spellEnd"/>
      <w:r>
        <w:t xml:space="preserve"> (katuosoite) , city  (kaupunki tai kunta) ja </w:t>
      </w:r>
      <w:proofErr w:type="spellStart"/>
      <w:r>
        <w:t>postalCode</w:t>
      </w:r>
      <w:proofErr w:type="spellEnd"/>
      <w:r>
        <w:t xml:space="preserve"> (postinumero).</w:t>
      </w:r>
    </w:p>
    <w:p w14:paraId="5585B334" w14:textId="77777777" w:rsidR="0077747B" w:rsidRDefault="0077747B"/>
    <w:p w14:paraId="75874BB0" w14:textId="7B1CEAC0" w:rsidR="0077747B" w:rsidRPr="00D32773" w:rsidRDefault="00544FE6">
      <w:r w:rsidRPr="00D32773">
        <w:t>Esim</w:t>
      </w:r>
      <w:r w:rsidR="00A676B3" w:rsidRPr="00D32773">
        <w:t>erkki</w:t>
      </w:r>
      <w:r w:rsidRPr="00D32773">
        <w:t xml:space="preserve"> </w:t>
      </w:r>
      <w:r w:rsidR="0077747B" w:rsidRPr="00D32773">
        <w:t>Author-rakenne</w:t>
      </w:r>
      <w:r w:rsidRPr="00D32773">
        <w:t>:</w:t>
      </w:r>
    </w:p>
    <w:p w14:paraId="4B514DE6" w14:textId="77777777" w:rsidR="0077747B" w:rsidRPr="00D32773" w:rsidRDefault="0077747B"/>
    <w:p w14:paraId="4E13B38C" w14:textId="77777777" w:rsidR="00EA32CD" w:rsidRPr="00D32773"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author</w:t>
      </w:r>
      <w:proofErr w:type="spellEnd"/>
      <w:r w:rsidRPr="4716D89F">
        <w:rPr>
          <w:rFonts w:ascii="Arial" w:hAnsi="Arial" w:cs="Arial"/>
          <w:color w:val="0000FF"/>
          <w:sz w:val="22"/>
          <w:szCs w:val="22"/>
          <w:highlight w:val="white"/>
        </w:rPr>
        <w:t>&gt;</w:t>
      </w:r>
    </w:p>
    <w:p w14:paraId="666885CE" w14:textId="77777777" w:rsidR="00EA32CD" w:rsidRPr="0040232F"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D32773">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time</w:t>
      </w:r>
      <w:proofErr w:type="spellEnd"/>
      <w:r w:rsidRPr="4716D89F">
        <w:rPr>
          <w:rFonts w:ascii="Arial" w:hAnsi="Arial" w:cs="Arial"/>
          <w:color w:val="0000FF"/>
          <w:sz w:val="22"/>
          <w:szCs w:val="22"/>
          <w:highlight w:val="white"/>
        </w:rPr>
        <w:t>/&gt;</w:t>
      </w:r>
    </w:p>
    <w:p w14:paraId="2F6BE6F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40232F">
        <w:rPr>
          <w:rFonts w:ascii="Arial" w:hAnsi="Arial" w:cs="Arial"/>
          <w:color w:val="000000"/>
          <w:sz w:val="22"/>
          <w:highlight w:val="white"/>
        </w:rPr>
        <w:tab/>
      </w:r>
      <w:r w:rsidRPr="4716D89F">
        <w:rPr>
          <w:rFonts w:ascii="Arial" w:hAnsi="Arial" w:cs="Arial"/>
          <w:color w:val="0000FF"/>
          <w:sz w:val="22"/>
          <w:szCs w:val="22"/>
          <w:highlight w:val="white"/>
          <w:lang w:val="en-US"/>
        </w:rPr>
        <w:t>&lt;</w:t>
      </w:r>
      <w:proofErr w:type="spellStart"/>
      <w:r w:rsidRPr="4716D89F">
        <w:rPr>
          <w:rFonts w:ascii="Arial" w:hAnsi="Arial" w:cs="Arial"/>
          <w:color w:val="800000"/>
          <w:sz w:val="22"/>
          <w:szCs w:val="22"/>
          <w:highlight w:val="white"/>
          <w:lang w:val="en-US"/>
        </w:rPr>
        <w:t>assignedAuthor</w:t>
      </w:r>
      <w:proofErr w:type="spellEnd"/>
      <w:r w:rsidRPr="4716D89F">
        <w:rPr>
          <w:rFonts w:ascii="Arial" w:hAnsi="Arial" w:cs="Arial"/>
          <w:color w:val="0000FF"/>
          <w:sz w:val="22"/>
          <w:szCs w:val="22"/>
          <w:highlight w:val="white"/>
          <w:lang w:val="en-US"/>
        </w:rPr>
        <w:t>&gt;</w:t>
      </w:r>
    </w:p>
    <w:p w14:paraId="768213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proofErr w:type="gramStart"/>
      <w:r w:rsidRPr="4716D89F">
        <w:rPr>
          <w:rFonts w:ascii="Arial" w:hAnsi="Arial" w:cs="Arial"/>
          <w:color w:val="0000FF"/>
          <w:sz w:val="22"/>
          <w:szCs w:val="22"/>
          <w:highlight w:val="white"/>
          <w:lang w:val="en-US"/>
        </w:rPr>
        <w:t>&lt;!--</w:t>
      </w:r>
      <w:proofErr w:type="gramEnd"/>
      <w:r w:rsidRPr="4716D89F">
        <w:rPr>
          <w:rFonts w:ascii="Arial" w:hAnsi="Arial" w:cs="Arial"/>
          <w:color w:val="808080"/>
          <w:sz w:val="22"/>
          <w:szCs w:val="22"/>
          <w:highlight w:val="white"/>
          <w:lang w:val="en-US"/>
        </w:rPr>
        <w:t xml:space="preserve"> </w:t>
      </w:r>
      <w:proofErr w:type="spellStart"/>
      <w:r w:rsidRPr="4716D89F">
        <w:rPr>
          <w:rFonts w:ascii="Arial" w:hAnsi="Arial" w:cs="Arial"/>
          <w:color w:val="808080"/>
          <w:sz w:val="22"/>
          <w:szCs w:val="22"/>
          <w:highlight w:val="white"/>
          <w:lang w:val="en-US"/>
        </w:rPr>
        <w:t>Farmaseutin</w:t>
      </w:r>
      <w:proofErr w:type="spellEnd"/>
      <w:r w:rsidRPr="4716D89F">
        <w:rPr>
          <w:rFonts w:ascii="Arial" w:hAnsi="Arial" w:cs="Arial"/>
          <w:color w:val="808080"/>
          <w:sz w:val="22"/>
          <w:szCs w:val="22"/>
          <w:highlight w:val="white"/>
          <w:lang w:val="en-US"/>
        </w:rPr>
        <w:t xml:space="preserve"> / </w:t>
      </w:r>
      <w:proofErr w:type="spellStart"/>
      <w:r w:rsidRPr="4716D89F">
        <w:rPr>
          <w:rFonts w:ascii="Arial" w:hAnsi="Arial" w:cs="Arial"/>
          <w:color w:val="808080"/>
          <w:sz w:val="22"/>
          <w:szCs w:val="22"/>
          <w:highlight w:val="white"/>
          <w:lang w:val="en-US"/>
        </w:rPr>
        <w:t>proviisorin</w:t>
      </w:r>
      <w:proofErr w:type="spellEnd"/>
      <w:r w:rsidRPr="4716D89F">
        <w:rPr>
          <w:rFonts w:ascii="Arial" w:hAnsi="Arial" w:cs="Arial"/>
          <w:color w:val="808080"/>
          <w:sz w:val="22"/>
          <w:szCs w:val="22"/>
          <w:highlight w:val="white"/>
          <w:lang w:val="en-US"/>
        </w:rPr>
        <w:t xml:space="preserve"> ID (</w:t>
      </w:r>
      <w:proofErr w:type="spellStart"/>
      <w:r w:rsidRPr="4716D89F">
        <w:rPr>
          <w:rFonts w:ascii="Arial" w:hAnsi="Arial" w:cs="Arial"/>
          <w:color w:val="808080"/>
          <w:sz w:val="22"/>
          <w:szCs w:val="22"/>
          <w:highlight w:val="white"/>
          <w:lang w:val="en-US"/>
        </w:rPr>
        <w:t>terhikkitunnus</w:t>
      </w:r>
      <w:proofErr w:type="spellEnd"/>
      <w:r w:rsidRPr="4716D89F">
        <w:rPr>
          <w:rFonts w:ascii="Arial" w:hAnsi="Arial" w:cs="Arial"/>
          <w:color w:val="808080"/>
          <w:sz w:val="22"/>
          <w:szCs w:val="22"/>
          <w:highlight w:val="white"/>
          <w:lang w:val="en-US"/>
        </w:rPr>
        <w:t xml:space="preserve">) </w:t>
      </w:r>
      <w:r w:rsidRPr="4716D89F">
        <w:rPr>
          <w:rFonts w:ascii="Arial" w:hAnsi="Arial" w:cs="Arial"/>
          <w:color w:val="0000FF"/>
          <w:sz w:val="22"/>
          <w:szCs w:val="22"/>
          <w:highlight w:val="white"/>
          <w:lang w:val="en-US"/>
        </w:rPr>
        <w:t>--&gt;</w:t>
      </w:r>
    </w:p>
    <w:p w14:paraId="573B0702"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lang w:val="en-US"/>
        </w:rPr>
        <w:tab/>
      </w:r>
      <w:r w:rsidRPr="006477F8">
        <w:rPr>
          <w:rFonts w:ascii="Arial" w:hAnsi="Arial" w:cs="Arial"/>
          <w:color w:val="000000"/>
          <w:sz w:val="22"/>
          <w:highlight w:val="white"/>
          <w:lang w:val="en-US"/>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123123</w:t>
      </w:r>
      <w:r w:rsidR="00AC2FFC" w:rsidRPr="4716D89F">
        <w:rPr>
          <w:rFonts w:ascii="Arial" w:hAnsi="Arial" w:cs="Arial"/>
          <w:color w:val="000000"/>
          <w:sz w:val="22"/>
          <w:szCs w:val="22"/>
          <w:highlight w:val="white"/>
          <w:lang w:val="en-US"/>
        </w:rPr>
        <w:t>12312</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5C9D56A9"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color w:val="FF0000"/>
          <w:sz w:val="22"/>
          <w:lang w:val="en-GB"/>
        </w:rPr>
      </w:pPr>
      <w:r w:rsidRPr="006477F8">
        <w:rPr>
          <w:rStyle w:val="XMLBlue"/>
          <w:sz w:val="22"/>
          <w:lang w:val="en-GB"/>
        </w:rPr>
        <w:tab/>
      </w:r>
      <w:r w:rsidRPr="006477F8">
        <w:rPr>
          <w:rStyle w:val="XMLBlue"/>
          <w:sz w:val="22"/>
          <w:lang w:val="en-GB"/>
        </w:rPr>
        <w:tab/>
      </w:r>
      <w:r w:rsidRPr="006477F8">
        <w:rPr>
          <w:rStyle w:val="XMLBlue"/>
          <w:sz w:val="22"/>
          <w:lang w:val="en-GB"/>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A1EDC2F"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1AA2CAB2" w14:textId="75007E75" w:rsidR="007E2407" w:rsidRPr="006477F8" w:rsidRDefault="007E2407" w:rsidP="007E2407">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902"/>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0964F52A" w14:textId="42458E16"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Red"/>
          <w:rFonts w:cs="Arial"/>
          <w:sz w:val="22"/>
          <w:lang w:val="en-GB"/>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proofErr w:type="gramStart"/>
      <w:r w:rsidRPr="006477F8">
        <w:rPr>
          <w:rStyle w:val="XMLDarkRed"/>
          <w:rFonts w:cs="Arial"/>
          <w:sz w:val="22"/>
          <w:lang w:val="en-GB"/>
        </w:rPr>
        <w:t>name</w:t>
      </w:r>
      <w:r w:rsidRPr="006477F8">
        <w:rPr>
          <w:rStyle w:val="XMLRed"/>
          <w:rFonts w:cs="Arial"/>
          <w:sz w:val="22"/>
          <w:lang w:val="en-GB"/>
        </w:rPr>
        <w:t xml:space="preserve"> </w:t>
      </w:r>
      <w:r w:rsidR="00D66888">
        <w:rPr>
          <w:rStyle w:val="XMLRed"/>
          <w:rFonts w:cs="Arial"/>
          <w:sz w:val="22"/>
          <w:lang w:val="en-GB"/>
        </w:rPr>
        <w:t xml:space="preserve"> </w:t>
      </w:r>
      <w:r w:rsidRPr="008F1D9E">
        <w:rPr>
          <w:rStyle w:val="XMLRed"/>
          <w:rFonts w:cs="Arial"/>
          <w:sz w:val="22"/>
          <w:lang w:val="en-US"/>
        </w:rPr>
        <w:t>code</w:t>
      </w:r>
      <w:proofErr w:type="gramEnd"/>
      <w:r w:rsidRPr="008F1D9E">
        <w:rPr>
          <w:rStyle w:val="XMLBlue"/>
          <w:rFonts w:cs="Arial"/>
          <w:sz w:val="22"/>
          <w:lang w:val="en-US"/>
        </w:rPr>
        <w:t>="</w:t>
      </w:r>
      <w:r w:rsidRPr="008F1D9E">
        <w:rPr>
          <w:rStyle w:val="XMLBlue"/>
          <w:rFonts w:cs="Arial"/>
          <w:color w:val="auto"/>
          <w:sz w:val="22"/>
          <w:lang w:val="en-US"/>
        </w:rPr>
        <w:t>151</w:t>
      </w:r>
      <w:r w:rsidRPr="008F1D9E">
        <w:rPr>
          <w:rStyle w:val="XMLBlue"/>
          <w:rFonts w:cs="Arial"/>
          <w:sz w:val="22"/>
          <w:lang w:val="en-US"/>
        </w:rPr>
        <w:t>"</w:t>
      </w:r>
      <w:r w:rsidR="00D66888">
        <w:rPr>
          <w:rStyle w:val="XMLBlue"/>
          <w:rFonts w:cs="Arial"/>
          <w:sz w:val="22"/>
          <w:lang w:val="en-US"/>
        </w:rPr>
        <w:t xml:space="preserve"> </w:t>
      </w:r>
      <w:proofErr w:type="spellStart"/>
      <w:r w:rsidRPr="008F1D9E">
        <w:rPr>
          <w:rStyle w:val="XMLRed"/>
          <w:rFonts w:cs="Arial"/>
          <w:sz w:val="22"/>
          <w:lang w:val="en-US"/>
        </w:rPr>
        <w:t>codeSystem</w:t>
      </w:r>
      <w:proofErr w:type="spellEnd"/>
      <w:r w:rsidRPr="008F1D9E">
        <w:rPr>
          <w:rStyle w:val="XMLBlue"/>
          <w:rFonts w:cs="Arial"/>
          <w:sz w:val="22"/>
          <w:lang w:val="en-US"/>
        </w:rPr>
        <w:t>="</w:t>
      </w:r>
      <w:r w:rsidRPr="008F1D9E">
        <w:rPr>
          <w:rFonts w:ascii="Arial" w:hAnsi="Arial" w:cs="Arial"/>
          <w:sz w:val="22"/>
          <w:lang w:val="en-US"/>
        </w:rPr>
        <w:t>1.2.246.537.6.12.2002.126</w:t>
      </w:r>
      <w:r w:rsidRPr="008F1D9E">
        <w:rPr>
          <w:rStyle w:val="XMLBlue"/>
          <w:rFonts w:cs="Arial"/>
          <w:sz w:val="22"/>
          <w:lang w:val="en-US"/>
        </w:rPr>
        <w:t>"</w:t>
      </w:r>
      <w:r w:rsidR="00D66888">
        <w:rPr>
          <w:rStyle w:val="XMLBlue"/>
          <w:rFonts w:cs="Arial"/>
          <w:sz w:val="22"/>
          <w:lang w:val="en-US"/>
        </w:rPr>
        <w:t xml:space="preserve"> </w:t>
      </w:r>
      <w:proofErr w:type="spellStart"/>
      <w:r w:rsidRPr="00D32773">
        <w:rPr>
          <w:rFonts w:ascii="Arial" w:hAnsi="Arial" w:cs="Arial"/>
          <w:color w:val="FF0000"/>
          <w:sz w:val="22"/>
          <w:lang w:val="en-GB"/>
        </w:rPr>
        <w:t>codeSystemName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Lääkityslista</w:t>
      </w:r>
      <w:proofErr w:type="spellEnd"/>
      <w:r w:rsidRPr="00D32773">
        <w:rPr>
          <w:rFonts w:ascii="Arial" w:hAnsi="Arial" w:cs="Arial"/>
          <w:color w:val="0000FF"/>
          <w:sz w:val="22"/>
          <w:lang w:val="en-GB"/>
        </w:rPr>
        <w:t>"</w:t>
      </w:r>
      <w:r w:rsidR="00D66888" w:rsidRPr="00D32773">
        <w:rPr>
          <w:rFonts w:ascii="Arial" w:hAnsi="Arial" w:cs="Arial"/>
          <w:sz w:val="22"/>
          <w:lang w:val="en-GB"/>
        </w:rPr>
        <w:t xml:space="preserve"> </w:t>
      </w:r>
      <w:proofErr w:type="spellStart"/>
      <w:r w:rsidRPr="00D32773">
        <w:rPr>
          <w:rFonts w:ascii="Arial" w:hAnsi="Arial" w:cs="Arial"/>
          <w:color w:val="FF0000"/>
          <w:sz w:val="22"/>
          <w:lang w:val="en-GB"/>
        </w:rPr>
        <w:t>displayName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Ammattioikeus</w:t>
      </w:r>
      <w:proofErr w:type="spellEnd"/>
      <w:r w:rsidRPr="00D32773">
        <w:rPr>
          <w:rFonts w:ascii="Arial" w:hAnsi="Arial" w:cs="Arial"/>
          <w:color w:val="0000FF"/>
          <w:sz w:val="22"/>
          <w:lang w:val="en-GB"/>
        </w:rPr>
        <w:t>"/&gt;</w:t>
      </w:r>
    </w:p>
    <w:p w14:paraId="62DA02BA" w14:textId="6E4C38A8" w:rsidR="007E2407" w:rsidRPr="00D32773" w:rsidRDefault="007E2407" w:rsidP="00B526A2">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502"/>
        <w:rPr>
          <w:rStyle w:val="XMLBlue"/>
          <w:rFonts w:cs="Arial"/>
          <w:color w:val="FF0000"/>
          <w:sz w:val="22"/>
          <w:lang w:val="en-GB"/>
        </w:rPr>
      </w:pP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Pr="00D32773">
        <w:rPr>
          <w:rStyle w:val="XMLRed"/>
          <w:rFonts w:cs="Arial"/>
          <w:sz w:val="22"/>
          <w:lang w:val="en-GB"/>
        </w:rPr>
        <w:tab/>
      </w:r>
      <w:r w:rsidR="00B526A2" w:rsidRPr="00D32773">
        <w:rPr>
          <w:rStyle w:val="XMLRed"/>
          <w:rFonts w:cs="Arial"/>
          <w:sz w:val="22"/>
          <w:lang w:val="en-GB"/>
        </w:rPr>
        <w:tab/>
      </w:r>
      <w:r w:rsidRPr="00D32773">
        <w:rPr>
          <w:rStyle w:val="XMLBlue"/>
          <w:rFonts w:cs="Arial"/>
          <w:sz w:val="22"/>
          <w:lang w:val="en-GB"/>
        </w:rPr>
        <w:t>&lt;</w:t>
      </w:r>
      <w:r w:rsidRPr="00D32773">
        <w:rPr>
          <w:rStyle w:val="XMLDarkRed"/>
          <w:rFonts w:cs="Arial"/>
          <w:sz w:val="22"/>
          <w:lang w:val="en-GB"/>
        </w:rPr>
        <w:t>value</w:t>
      </w:r>
      <w:r w:rsidRPr="00D32773">
        <w:rPr>
          <w:rStyle w:val="XMLRed"/>
          <w:rFonts w:cs="Arial"/>
          <w:sz w:val="22"/>
          <w:lang w:val="en-GB"/>
        </w:rPr>
        <w:t xml:space="preserve"> code</w:t>
      </w:r>
      <w:r w:rsidRPr="00D32773">
        <w:rPr>
          <w:rStyle w:val="XMLBlue"/>
          <w:rFonts w:cs="Arial"/>
          <w:sz w:val="22"/>
          <w:lang w:val="en-GB"/>
        </w:rPr>
        <w:t>="</w:t>
      </w:r>
      <w:r w:rsidRPr="00D32773">
        <w:rPr>
          <w:rStyle w:val="XMLBlue"/>
          <w:rFonts w:cs="Arial"/>
          <w:color w:val="auto"/>
          <w:sz w:val="22"/>
          <w:lang w:val="en-GB"/>
        </w:rPr>
        <w:t>005</w:t>
      </w:r>
      <w:r w:rsidRPr="00D32773">
        <w:rPr>
          <w:rStyle w:val="XMLBlue"/>
          <w:rFonts w:cs="Arial"/>
          <w:sz w:val="22"/>
          <w:lang w:val="en-GB"/>
        </w:rPr>
        <w:t>"</w:t>
      </w:r>
      <w:r w:rsidR="00D66888" w:rsidRPr="00D32773">
        <w:rPr>
          <w:rFonts w:ascii="Arial" w:hAnsi="Arial" w:cs="Arial"/>
          <w:color w:val="FF0000"/>
          <w:sz w:val="22"/>
          <w:lang w:val="en-GB"/>
        </w:rPr>
        <w:t xml:space="preserve"> </w:t>
      </w:r>
      <w:proofErr w:type="spellStart"/>
      <w:r w:rsidRPr="00D32773">
        <w:rPr>
          <w:rFonts w:ascii="Arial" w:hAnsi="Arial" w:cs="Arial"/>
          <w:color w:val="FF0000"/>
          <w:sz w:val="22"/>
          <w:lang w:val="en-GB"/>
        </w:rPr>
        <w:t>codeSystem</w:t>
      </w:r>
      <w:proofErr w:type="spellEnd"/>
      <w:r w:rsidRPr="00D32773">
        <w:rPr>
          <w:rFonts w:ascii="Arial" w:hAnsi="Arial" w:cs="Arial"/>
          <w:color w:val="0000FF"/>
          <w:sz w:val="22"/>
          <w:lang w:val="en-GB"/>
        </w:rPr>
        <w:t>="</w:t>
      </w:r>
      <w:r w:rsidRPr="00D32773">
        <w:rPr>
          <w:rFonts w:ascii="Arial" w:hAnsi="Arial" w:cs="Arial"/>
          <w:sz w:val="22"/>
          <w:lang w:val="en-GB"/>
        </w:rPr>
        <w:t>1.2.246.537.6.140.2008</w:t>
      </w:r>
      <w:r w:rsidRPr="00D32773">
        <w:rPr>
          <w:rFonts w:ascii="Arial" w:hAnsi="Arial" w:cs="Arial"/>
          <w:color w:val="0000FF"/>
          <w:sz w:val="22"/>
          <w:lang w:val="en-GB"/>
        </w:rPr>
        <w:t>"</w:t>
      </w:r>
      <w:r w:rsidRPr="00D32773">
        <w:rPr>
          <w:rFonts w:ascii="Arial" w:hAnsi="Arial" w:cs="Arial"/>
          <w:sz w:val="22"/>
          <w:lang w:val="en-GB"/>
        </w:rPr>
        <w:t xml:space="preserve"> </w:t>
      </w:r>
      <w:proofErr w:type="spellStart"/>
      <w:r w:rsidRPr="00D32773">
        <w:rPr>
          <w:rFonts w:ascii="Arial" w:hAnsi="Arial" w:cs="Arial"/>
          <w:color w:val="FF0000"/>
          <w:sz w:val="22"/>
          <w:lang w:val="en-GB"/>
        </w:rPr>
        <w:t>codeSystemName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Valvira</w:t>
      </w:r>
      <w:proofErr w:type="spellEnd"/>
      <w:r w:rsidRPr="00D32773">
        <w:rPr>
          <w:rFonts w:ascii="Arial" w:hAnsi="Arial" w:cs="Arial"/>
          <w:sz w:val="22"/>
          <w:lang w:val="en-GB"/>
        </w:rPr>
        <w:t xml:space="preserve"> - </w:t>
      </w:r>
      <w:proofErr w:type="spellStart"/>
      <w:r w:rsidRPr="00D32773">
        <w:rPr>
          <w:rFonts w:ascii="Arial" w:hAnsi="Arial" w:cs="Arial"/>
          <w:sz w:val="22"/>
          <w:lang w:val="en-GB"/>
        </w:rPr>
        <w:t>Ammattioikeudet</w:t>
      </w:r>
      <w:proofErr w:type="spellEnd"/>
      <w:r w:rsidRPr="00D32773">
        <w:rPr>
          <w:rFonts w:ascii="Arial" w:hAnsi="Arial" w:cs="Arial"/>
          <w:color w:val="0000FF"/>
          <w:sz w:val="22"/>
          <w:lang w:val="en-GB"/>
        </w:rPr>
        <w:t>"</w:t>
      </w:r>
      <w:r w:rsidRPr="00D32773">
        <w:rPr>
          <w:rFonts w:ascii="Arial" w:hAnsi="Arial" w:cs="Arial"/>
          <w:sz w:val="22"/>
          <w:lang w:val="en-GB"/>
        </w:rPr>
        <w:t xml:space="preserve"> </w:t>
      </w:r>
      <w:proofErr w:type="spellStart"/>
      <w:r w:rsidRPr="00D32773">
        <w:rPr>
          <w:rFonts w:ascii="Arial" w:hAnsi="Arial" w:cs="Arial"/>
          <w:color w:val="FF0000"/>
          <w:sz w:val="22"/>
          <w:lang w:val="en-GB"/>
        </w:rPr>
        <w:t>displayName</w:t>
      </w:r>
      <w:proofErr w:type="spellEnd"/>
      <w:r w:rsidRPr="00D32773">
        <w:rPr>
          <w:rFonts w:ascii="Arial" w:hAnsi="Arial" w:cs="Arial"/>
          <w:color w:val="0000FF"/>
          <w:sz w:val="22"/>
          <w:lang w:val="en-GB"/>
        </w:rPr>
        <w:t>="</w:t>
      </w:r>
      <w:proofErr w:type="spellStart"/>
      <w:r w:rsidRPr="00D32773">
        <w:rPr>
          <w:rFonts w:ascii="Arial" w:hAnsi="Arial" w:cs="Arial"/>
          <w:sz w:val="22"/>
          <w:lang w:val="en-GB"/>
        </w:rPr>
        <w:t>Laillistettu</w:t>
      </w:r>
      <w:proofErr w:type="spellEnd"/>
      <w:r w:rsidRPr="00D32773">
        <w:rPr>
          <w:rFonts w:ascii="Arial" w:hAnsi="Arial" w:cs="Arial"/>
          <w:sz w:val="22"/>
          <w:lang w:val="en-GB"/>
        </w:rPr>
        <w:t xml:space="preserve"> </w:t>
      </w:r>
      <w:proofErr w:type="spellStart"/>
      <w:r w:rsidRPr="00D32773">
        <w:rPr>
          <w:rFonts w:ascii="Arial" w:hAnsi="Arial" w:cs="Arial"/>
          <w:sz w:val="22"/>
          <w:lang w:val="en-GB"/>
        </w:rPr>
        <w:t>farmaseutti</w:t>
      </w:r>
      <w:proofErr w:type="spellEnd"/>
      <w:r w:rsidRPr="00D32773">
        <w:rPr>
          <w:rFonts w:ascii="Arial" w:hAnsi="Arial" w:cs="Arial"/>
          <w:color w:val="0000FF"/>
          <w:sz w:val="22"/>
          <w:lang w:val="en-GB"/>
        </w:rPr>
        <w:t>"/&gt;</w:t>
      </w:r>
    </w:p>
    <w:p w14:paraId="6470E7F2" w14:textId="657D46D5"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US"/>
        </w:rPr>
      </w:pPr>
      <w:r w:rsidRPr="00D32773">
        <w:rPr>
          <w:rStyle w:val="XMLBlack"/>
          <w:sz w:val="22"/>
          <w:lang w:val="en-GB"/>
        </w:rPr>
        <w:tab/>
      </w:r>
      <w:r w:rsidRPr="00D32773">
        <w:rPr>
          <w:rStyle w:val="XMLBlack"/>
          <w:sz w:val="22"/>
          <w:lang w:val="en-GB"/>
        </w:rPr>
        <w:tab/>
      </w:r>
      <w:r w:rsidRPr="00D32773">
        <w:rPr>
          <w:rStyle w:val="XMLBlack"/>
          <w:sz w:val="22"/>
          <w:lang w:val="en-GB"/>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35A12DF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US"/>
        </w:rPr>
        <w:tab/>
      </w: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BD9A876" w14:textId="77777777" w:rsidR="007E2407" w:rsidRPr="006477F8" w:rsidRDefault="007E2407" w:rsidP="007E2407">
      <w:pPr>
        <w:tabs>
          <w:tab w:val="left" w:pos="301"/>
          <w:tab w:val="left" w:pos="601"/>
          <w:tab w:val="left" w:pos="902"/>
          <w:tab w:val="left" w:pos="1202"/>
          <w:tab w:val="left" w:pos="1503"/>
          <w:tab w:val="left" w:pos="1803"/>
          <w:tab w:val="left" w:pos="2104"/>
          <w:tab w:val="left" w:pos="2404"/>
        </w:tabs>
        <w:autoSpaceDE w:val="0"/>
        <w:autoSpaceDN w:val="0"/>
        <w:adjustRightInd w:val="0"/>
        <w:ind w:left="902"/>
        <w:rPr>
          <w:rStyle w:val="XMLBlack"/>
          <w:sz w:val="22"/>
          <w:lang w:val="en-GB"/>
        </w:rPr>
      </w:pPr>
      <w:r w:rsidRPr="006477F8">
        <w:rPr>
          <w:rStyle w:val="XMLBlack"/>
          <w:sz w:val="22"/>
          <w:lang w:val="en-GB"/>
        </w:rPr>
        <w:t xml:space="preserve">   </w:t>
      </w:r>
      <w:r w:rsidRPr="006477F8">
        <w:rPr>
          <w:rStyle w:val="XMLBlue"/>
          <w:sz w:val="22"/>
          <w:lang w:val="en-GB"/>
        </w:rPr>
        <w:t>&lt;/</w:t>
      </w:r>
      <w:r w:rsidRPr="006477F8">
        <w:rPr>
          <w:rStyle w:val="XMLDarkRed"/>
          <w:sz w:val="22"/>
          <w:lang w:val="en-GB"/>
        </w:rPr>
        <w:t>code</w:t>
      </w:r>
      <w:r w:rsidRPr="006477F8">
        <w:rPr>
          <w:rStyle w:val="XMLBlue"/>
          <w:sz w:val="22"/>
          <w:lang w:val="en-GB"/>
        </w:rPr>
        <w:t>&gt;</w:t>
      </w:r>
    </w:p>
    <w:p w14:paraId="2E9E0B6F"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lang w:val="en-GB"/>
        </w:rPr>
        <w:t>&lt;!--</w:t>
      </w:r>
      <w:proofErr w:type="gram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Farmaseutin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proviisorin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nimi</w:t>
      </w:r>
      <w:proofErr w:type="spellEnd"/>
      <w:r w:rsidRPr="4716D89F">
        <w:rPr>
          <w:rFonts w:ascii="Arial" w:hAnsi="Arial" w:cs="Arial"/>
          <w:color w:val="808080"/>
          <w:sz w:val="22"/>
          <w:szCs w:val="22"/>
          <w:highlight w:val="white"/>
          <w:lang w:val="en-GB"/>
        </w:rPr>
        <w:t xml:space="preserve"> </w:t>
      </w:r>
      <w:r w:rsidRPr="4716D89F">
        <w:rPr>
          <w:rFonts w:ascii="Arial" w:hAnsi="Arial" w:cs="Arial"/>
          <w:color w:val="0000FF"/>
          <w:sz w:val="22"/>
          <w:szCs w:val="22"/>
          <w:highlight w:val="white"/>
          <w:lang w:val="en-GB"/>
        </w:rPr>
        <w:t>--&gt;</w:t>
      </w:r>
    </w:p>
    <w:p w14:paraId="113DFFEE"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0FEAF79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70AE9E1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Siru</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161BDD0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Pullonen</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1BEA1D8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farmaseutti</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suffix</w:t>
      </w:r>
      <w:r w:rsidRPr="4716D89F">
        <w:rPr>
          <w:rFonts w:ascii="Arial" w:hAnsi="Arial" w:cs="Arial"/>
          <w:color w:val="0000FF"/>
          <w:sz w:val="22"/>
          <w:szCs w:val="22"/>
          <w:highlight w:val="white"/>
          <w:lang w:val="en-GB"/>
        </w:rPr>
        <w:t>&gt;</w:t>
      </w:r>
    </w:p>
    <w:p w14:paraId="07E18E6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name</w:t>
      </w:r>
      <w:proofErr w:type="spellEnd"/>
      <w:r w:rsidRPr="4716D89F">
        <w:rPr>
          <w:rFonts w:ascii="Arial" w:hAnsi="Arial" w:cs="Arial"/>
          <w:color w:val="0000FF"/>
          <w:sz w:val="22"/>
          <w:szCs w:val="22"/>
          <w:highlight w:val="white"/>
        </w:rPr>
        <w:t>&gt;</w:t>
      </w:r>
    </w:p>
    <w:p w14:paraId="520F4954"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assignedPerson</w:t>
      </w:r>
      <w:proofErr w:type="spellEnd"/>
      <w:r w:rsidRPr="4716D89F">
        <w:rPr>
          <w:rFonts w:ascii="Arial" w:hAnsi="Arial" w:cs="Arial"/>
          <w:color w:val="0000FF"/>
          <w:sz w:val="22"/>
          <w:szCs w:val="22"/>
          <w:highlight w:val="white"/>
        </w:rPr>
        <w:t>&gt;</w:t>
      </w:r>
    </w:p>
    <w:p w14:paraId="49D041E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Toimituksen tehneen apteekin tiedot </w:t>
      </w:r>
      <w:r w:rsidRPr="4716D89F">
        <w:rPr>
          <w:rFonts w:ascii="Arial" w:hAnsi="Arial" w:cs="Arial"/>
          <w:color w:val="0000FF"/>
          <w:sz w:val="22"/>
          <w:szCs w:val="22"/>
          <w:highlight w:val="white"/>
        </w:rPr>
        <w:t>--&gt;</w:t>
      </w:r>
    </w:p>
    <w:p w14:paraId="1AC637AD"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representedOrganization</w:t>
      </w:r>
      <w:proofErr w:type="spellEnd"/>
      <w:r w:rsidRPr="4716D89F">
        <w:rPr>
          <w:rFonts w:ascii="Arial" w:hAnsi="Arial" w:cs="Arial"/>
          <w:color w:val="0000FF"/>
          <w:sz w:val="22"/>
          <w:szCs w:val="22"/>
          <w:highlight w:val="white"/>
          <w:lang w:val="en-GB"/>
        </w:rPr>
        <w:t>&gt;</w:t>
      </w:r>
    </w:p>
    <w:p w14:paraId="25C2E06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id</w:t>
      </w:r>
      <w:r w:rsidRPr="4716D89F">
        <w:rPr>
          <w:rFonts w:ascii="Arial" w:hAnsi="Arial" w:cs="Arial"/>
          <w:color w:val="FF0000"/>
          <w:sz w:val="22"/>
          <w:szCs w:val="22"/>
          <w:highlight w:val="white"/>
          <w:lang w:val="en-GB"/>
        </w:rPr>
        <w:t xml:space="preserve"> root</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1.2.246.10.2323232.34</w:t>
      </w:r>
      <w:r w:rsidRPr="4716D89F">
        <w:rPr>
          <w:rFonts w:ascii="Arial" w:hAnsi="Arial" w:cs="Arial"/>
          <w:color w:val="0000FF"/>
          <w:sz w:val="22"/>
          <w:szCs w:val="22"/>
          <w:highlight w:val="white"/>
          <w:lang w:val="en-GB"/>
        </w:rPr>
        <w:t>"/&gt;</w:t>
      </w:r>
    </w:p>
    <w:p w14:paraId="7625F06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Testi</w:t>
      </w:r>
      <w:proofErr w:type="spellEnd"/>
      <w:r w:rsidRPr="4716D89F">
        <w:rPr>
          <w:rFonts w:ascii="Arial" w:hAnsi="Arial" w:cs="Arial"/>
          <w:color w:val="000000"/>
          <w:sz w:val="22"/>
          <w:szCs w:val="22"/>
          <w:highlight w:val="white"/>
          <w:lang w:val="en-GB"/>
        </w:rPr>
        <w:t xml:space="preserve"> </w:t>
      </w:r>
      <w:proofErr w:type="spellStart"/>
      <w:r w:rsidRPr="4716D89F">
        <w:rPr>
          <w:rFonts w:ascii="Arial" w:hAnsi="Arial" w:cs="Arial"/>
          <w:color w:val="000000"/>
          <w:sz w:val="22"/>
          <w:szCs w:val="22"/>
          <w:highlight w:val="white"/>
          <w:lang w:val="en-GB"/>
        </w:rPr>
        <w:t>Apteekki</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17C372C0"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ind w:left="1304"/>
        <w:rPr>
          <w:rFonts w:ascii="Arial" w:hAnsi="Arial" w:cs="Arial"/>
          <w:color w:val="000000"/>
          <w:sz w:val="22"/>
          <w:highlight w:val="white"/>
          <w:lang w:val="en-GB"/>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telecom</w:t>
      </w:r>
      <w:r w:rsidRPr="4716D89F">
        <w:rPr>
          <w:rFonts w:ascii="Arial" w:hAnsi="Arial" w:cs="Arial"/>
          <w:color w:val="FF0000"/>
          <w:sz w:val="22"/>
          <w:szCs w:val="22"/>
          <w:highlight w:val="white"/>
          <w:lang w:val="en-GB"/>
        </w:rPr>
        <w:t xml:space="preserve"> value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tel:020456456</w:t>
      </w:r>
      <w:r w:rsidRPr="4716D89F">
        <w:rPr>
          <w:rFonts w:ascii="Arial" w:hAnsi="Arial" w:cs="Arial"/>
          <w:color w:val="0000FF"/>
          <w:sz w:val="22"/>
          <w:szCs w:val="22"/>
          <w:highlight w:val="white"/>
          <w:lang w:val="en-GB"/>
        </w:rPr>
        <w:t>"</w:t>
      </w:r>
      <w:r w:rsidRPr="4716D89F">
        <w:rPr>
          <w:rFonts w:ascii="Arial" w:hAnsi="Arial" w:cs="Arial"/>
          <w:color w:val="FF0000"/>
          <w:sz w:val="22"/>
          <w:szCs w:val="22"/>
          <w:highlight w:val="white"/>
          <w:lang w:val="en-GB"/>
        </w:rPr>
        <w:t xml:space="preserve"> use</w:t>
      </w:r>
      <w:r w:rsidRPr="4716D89F">
        <w:rPr>
          <w:rFonts w:ascii="Arial" w:hAnsi="Arial" w:cs="Arial"/>
          <w:color w:val="0000FF"/>
          <w:sz w:val="22"/>
          <w:szCs w:val="22"/>
          <w:highlight w:val="white"/>
          <w:lang w:val="en-GB"/>
        </w:rPr>
        <w:t>="</w:t>
      </w:r>
      <w:r w:rsidRPr="4716D89F">
        <w:rPr>
          <w:rFonts w:ascii="Arial" w:hAnsi="Arial" w:cs="Arial"/>
          <w:color w:val="000000"/>
          <w:sz w:val="22"/>
          <w:szCs w:val="22"/>
          <w:highlight w:val="white"/>
          <w:lang w:val="en-GB"/>
        </w:rPr>
        <w:t>DIR</w:t>
      </w:r>
      <w:r w:rsidRPr="4716D89F">
        <w:rPr>
          <w:rFonts w:ascii="Arial" w:hAnsi="Arial" w:cs="Arial"/>
          <w:color w:val="0000FF"/>
          <w:sz w:val="22"/>
          <w:szCs w:val="22"/>
          <w:highlight w:val="white"/>
          <w:lang w:val="en-GB"/>
        </w:rPr>
        <w:t>"/&gt;</w:t>
      </w:r>
    </w:p>
    <w:p w14:paraId="33996316"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addr</w:t>
      </w:r>
      <w:proofErr w:type="spellEnd"/>
      <w:r w:rsidRPr="4716D89F">
        <w:rPr>
          <w:rFonts w:ascii="Arial" w:hAnsi="Arial" w:cs="Arial"/>
          <w:color w:val="0000FF"/>
          <w:sz w:val="22"/>
          <w:szCs w:val="22"/>
          <w:highlight w:val="white"/>
          <w:lang w:val="en-GB"/>
        </w:rPr>
        <w:t>&gt;</w:t>
      </w:r>
    </w:p>
    <w:p w14:paraId="2E76198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Apteekkitie</w:t>
      </w:r>
      <w:proofErr w:type="spellEnd"/>
      <w:r w:rsidRPr="4716D89F">
        <w:rPr>
          <w:rFonts w:ascii="Arial" w:hAnsi="Arial" w:cs="Arial"/>
          <w:color w:val="000000"/>
          <w:sz w:val="22"/>
          <w:szCs w:val="22"/>
          <w:highlight w:val="white"/>
          <w:lang w:val="en-GB"/>
        </w:rPr>
        <w:t xml:space="preserve"> 1</w:t>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streetAddressLine</w:t>
      </w:r>
      <w:proofErr w:type="spellEnd"/>
      <w:r w:rsidRPr="4716D89F">
        <w:rPr>
          <w:rFonts w:ascii="Arial" w:hAnsi="Arial" w:cs="Arial"/>
          <w:color w:val="0000FF"/>
          <w:sz w:val="22"/>
          <w:szCs w:val="22"/>
          <w:highlight w:val="white"/>
          <w:lang w:val="en-GB"/>
        </w:rPr>
        <w:t>&gt;</w:t>
      </w:r>
    </w:p>
    <w:p w14:paraId="3B74A7E5"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Turku</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city</w:t>
      </w:r>
      <w:r w:rsidRPr="4716D89F">
        <w:rPr>
          <w:rFonts w:ascii="Arial" w:hAnsi="Arial" w:cs="Arial"/>
          <w:color w:val="0000FF"/>
          <w:sz w:val="22"/>
          <w:szCs w:val="22"/>
          <w:highlight w:val="white"/>
          <w:lang w:val="en-GB"/>
        </w:rPr>
        <w:t>&gt;</w:t>
      </w:r>
    </w:p>
    <w:p w14:paraId="403E9C9C"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addr</w:t>
      </w:r>
      <w:proofErr w:type="spellEnd"/>
      <w:r w:rsidRPr="4716D89F">
        <w:rPr>
          <w:rFonts w:ascii="Arial" w:hAnsi="Arial" w:cs="Arial"/>
          <w:color w:val="0000FF"/>
          <w:sz w:val="22"/>
          <w:szCs w:val="22"/>
          <w:highlight w:val="white"/>
        </w:rPr>
        <w:t>&gt;</w:t>
      </w:r>
    </w:p>
    <w:p w14:paraId="6FC2F549"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representedOrganization</w:t>
      </w:r>
      <w:proofErr w:type="spellEnd"/>
      <w:r w:rsidRPr="4716D89F">
        <w:rPr>
          <w:rFonts w:ascii="Arial" w:hAnsi="Arial" w:cs="Arial"/>
          <w:color w:val="0000FF"/>
          <w:sz w:val="22"/>
          <w:szCs w:val="22"/>
          <w:highlight w:val="white"/>
        </w:rPr>
        <w:t>&gt;</w:t>
      </w:r>
    </w:p>
    <w:p w14:paraId="3C601088"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assignedAuthor</w:t>
      </w:r>
      <w:proofErr w:type="spellEnd"/>
      <w:r w:rsidRPr="4716D89F">
        <w:rPr>
          <w:rFonts w:ascii="Arial" w:hAnsi="Arial" w:cs="Arial"/>
          <w:color w:val="0000FF"/>
          <w:sz w:val="22"/>
          <w:szCs w:val="22"/>
          <w:highlight w:val="white"/>
        </w:rPr>
        <w:t>&gt;</w:t>
      </w:r>
    </w:p>
    <w:p w14:paraId="0A4DD8C7" w14:textId="77777777" w:rsidR="00EA32CD" w:rsidRPr="006477F8" w:rsidRDefault="00EA32CD" w:rsidP="00EA32CD">
      <w:pPr>
        <w:tabs>
          <w:tab w:val="left" w:pos="540"/>
          <w:tab w:val="left" w:pos="1080"/>
          <w:tab w:val="left" w:pos="1620"/>
          <w:tab w:val="left" w:pos="1980"/>
          <w:tab w:val="left" w:pos="216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author</w:t>
      </w:r>
      <w:proofErr w:type="spellEnd"/>
      <w:r w:rsidRPr="4716D89F">
        <w:rPr>
          <w:rFonts w:ascii="Arial" w:hAnsi="Arial" w:cs="Arial"/>
          <w:color w:val="0000FF"/>
          <w:sz w:val="22"/>
          <w:szCs w:val="22"/>
          <w:highlight w:val="white"/>
        </w:rPr>
        <w:t>&gt;</w:t>
      </w:r>
    </w:p>
    <w:p w14:paraId="68EB5C3E" w14:textId="77777777" w:rsidR="0077747B" w:rsidRDefault="0077747B" w:rsidP="00EA32CD">
      <w:pPr>
        <w:tabs>
          <w:tab w:val="left" w:pos="540"/>
          <w:tab w:val="left" w:pos="1080"/>
          <w:tab w:val="left" w:pos="1800"/>
        </w:tabs>
        <w:rPr>
          <w:lang w:val="en-GB"/>
        </w:rPr>
      </w:pPr>
    </w:p>
    <w:p w14:paraId="251440AC" w14:textId="77777777" w:rsidR="00EE33FB" w:rsidRDefault="00EE33FB" w:rsidP="00EA32CD">
      <w:pPr>
        <w:tabs>
          <w:tab w:val="left" w:pos="540"/>
          <w:tab w:val="left" w:pos="1080"/>
          <w:tab w:val="left" w:pos="1800"/>
        </w:tabs>
        <w:rPr>
          <w:lang w:val="en-GB"/>
        </w:rPr>
      </w:pPr>
    </w:p>
    <w:p w14:paraId="5270A0DA" w14:textId="77777777" w:rsidR="0077747B" w:rsidRDefault="0077747B">
      <w:pPr>
        <w:pStyle w:val="Otsikko4"/>
      </w:pPr>
      <w:bookmarkStart w:id="416" w:name="_Toc127960045"/>
      <w:r>
        <w:t>Farmasian opiskelija</w:t>
      </w:r>
      <w:bookmarkEnd w:id="416"/>
    </w:p>
    <w:p w14:paraId="04C8DED5" w14:textId="77777777" w:rsidR="0077747B" w:rsidRDefault="0077747B"/>
    <w:p w14:paraId="44029FC1" w14:textId="77777777" w:rsidR="0077747B" w:rsidRDefault="0077747B">
      <w:r>
        <w:t xml:space="preserve">Lääkemääräyksen noutaneen farmasian opiskelijan tiedot ilmoitetaan </w:t>
      </w:r>
      <w:proofErr w:type="spellStart"/>
      <w:r>
        <w:t>participationilla</w:t>
      </w:r>
      <w:proofErr w:type="spellEnd"/>
      <w:r>
        <w:t xml:space="preserve"> </w:t>
      </w:r>
      <w:proofErr w:type="spellStart"/>
      <w:r>
        <w:t>performer</w:t>
      </w:r>
      <w:proofErr w:type="spellEnd"/>
      <w:r>
        <w:t xml:space="preserve">. </w:t>
      </w:r>
      <w:proofErr w:type="spellStart"/>
      <w:r>
        <w:t>Role</w:t>
      </w:r>
      <w:proofErr w:type="spellEnd"/>
      <w:r>
        <w:t xml:space="preserve">-luokka on </w:t>
      </w:r>
      <w:proofErr w:type="spellStart"/>
      <w:r>
        <w:t>assignedEntity</w:t>
      </w:r>
      <w:proofErr w:type="spellEnd"/>
      <w:r>
        <w:t xml:space="preserve">. </w:t>
      </w:r>
      <w:r w:rsidR="003509C0">
        <w:t>Valviran ammattioikeudet -koodiston mukaisella arvolla ilmoitetaan, että kyseessä on farmasian opiskelija.</w:t>
      </w:r>
    </w:p>
    <w:p w14:paraId="6B182AC0" w14:textId="77777777" w:rsidR="0077747B" w:rsidRDefault="0077747B"/>
    <w:p w14:paraId="553E6B35" w14:textId="77777777" w:rsidR="0077747B" w:rsidRDefault="0077747B">
      <w:r>
        <w:t xml:space="preserve">Nimi esitetään rakenteissa muodossa käyttäen pelkästään elementtejä </w:t>
      </w:r>
      <w:proofErr w:type="spellStart"/>
      <w:r>
        <w:t>given</w:t>
      </w:r>
      <w:proofErr w:type="spellEnd"/>
      <w:r>
        <w:t xml:space="preserve"> ja </w:t>
      </w:r>
      <w:proofErr w:type="spellStart"/>
      <w:r>
        <w:t>family</w:t>
      </w:r>
      <w:proofErr w:type="spellEnd"/>
      <w:r>
        <w:t>.</w:t>
      </w:r>
    </w:p>
    <w:p w14:paraId="190139C0" w14:textId="77777777" w:rsidR="0077747B" w:rsidRDefault="0077747B"/>
    <w:p w14:paraId="59925353" w14:textId="2426757C" w:rsidR="0077747B" w:rsidRDefault="007273A5">
      <w:r>
        <w:t>Esim</w:t>
      </w:r>
      <w:r w:rsidR="00587333">
        <w:t>erkki</w:t>
      </w:r>
      <w:r>
        <w:t>:</w:t>
      </w:r>
    </w:p>
    <w:p w14:paraId="5507B7A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performer</w:t>
      </w:r>
      <w:proofErr w:type="spellEnd"/>
      <w:r w:rsidRPr="4716D89F">
        <w:rPr>
          <w:rFonts w:ascii="Arial" w:hAnsi="Arial" w:cs="Arial"/>
          <w:color w:val="0000FF"/>
          <w:sz w:val="22"/>
          <w:szCs w:val="22"/>
          <w:highlight w:val="white"/>
        </w:rPr>
        <w:t>&gt;</w:t>
      </w:r>
    </w:p>
    <w:p w14:paraId="5FFB0059"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assignedEntity</w:t>
      </w:r>
      <w:proofErr w:type="spellEnd"/>
      <w:r w:rsidRPr="4716D89F">
        <w:rPr>
          <w:rFonts w:ascii="Arial" w:hAnsi="Arial" w:cs="Arial"/>
          <w:color w:val="0000FF"/>
          <w:sz w:val="22"/>
          <w:szCs w:val="22"/>
          <w:highlight w:val="white"/>
        </w:rPr>
        <w:t>&gt;</w:t>
      </w:r>
    </w:p>
    <w:p w14:paraId="7114CB41"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rPr>
        <w:tab/>
      </w:r>
      <w:r w:rsidRPr="006477F8">
        <w:rPr>
          <w:rFonts w:ascii="Arial" w:hAnsi="Arial" w:cs="Arial"/>
          <w:color w:val="000000"/>
          <w:sz w:val="22"/>
          <w:highlight w:val="white"/>
        </w:rPr>
        <w:tab/>
      </w:r>
      <w:proofErr w:type="gramStart"/>
      <w:r w:rsidRPr="4716D89F">
        <w:rPr>
          <w:rFonts w:ascii="Arial" w:hAnsi="Arial" w:cs="Arial"/>
          <w:color w:val="0000FF"/>
          <w:sz w:val="22"/>
          <w:szCs w:val="22"/>
          <w:highlight w:val="white"/>
        </w:rPr>
        <w:t>&lt;!--</w:t>
      </w:r>
      <w:proofErr w:type="gramEnd"/>
      <w:r w:rsidRPr="4716D89F">
        <w:rPr>
          <w:rFonts w:ascii="Arial" w:hAnsi="Arial" w:cs="Arial"/>
          <w:color w:val="808080"/>
          <w:sz w:val="22"/>
          <w:szCs w:val="22"/>
          <w:highlight w:val="white"/>
        </w:rPr>
        <w:t xml:space="preserve"> Farmasian opiskelijan ID (</w:t>
      </w:r>
      <w:proofErr w:type="spellStart"/>
      <w:r w:rsidRPr="4716D89F">
        <w:rPr>
          <w:rFonts w:ascii="Arial" w:hAnsi="Arial" w:cs="Arial"/>
          <w:color w:val="808080"/>
          <w:sz w:val="22"/>
          <w:szCs w:val="22"/>
          <w:highlight w:val="white"/>
        </w:rPr>
        <w:t>terhikkitunnus</w:t>
      </w:r>
      <w:proofErr w:type="spellEnd"/>
      <w:r w:rsidRPr="4716D89F">
        <w:rPr>
          <w:rFonts w:ascii="Arial" w:hAnsi="Arial" w:cs="Arial"/>
          <w:color w:val="808080"/>
          <w:sz w:val="22"/>
          <w:szCs w:val="22"/>
          <w:highlight w:val="white"/>
        </w:rPr>
        <w:t xml:space="preserve">) </w:t>
      </w:r>
      <w:r w:rsidRPr="4716D89F">
        <w:rPr>
          <w:rFonts w:ascii="Arial" w:hAnsi="Arial" w:cs="Arial"/>
          <w:color w:val="0000FF"/>
          <w:sz w:val="22"/>
          <w:szCs w:val="22"/>
          <w:highlight w:val="white"/>
        </w:rPr>
        <w:t>--&gt;</w:t>
      </w:r>
    </w:p>
    <w:p w14:paraId="60DA7C3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00"/>
          <w:sz w:val="22"/>
          <w:highlight w:val="white"/>
        </w:rPr>
        <w:tab/>
      </w:r>
      <w:r w:rsidRPr="006477F8">
        <w:rPr>
          <w:rFonts w:ascii="Arial" w:hAnsi="Arial" w:cs="Arial"/>
          <w:color w:val="000000"/>
          <w:sz w:val="22"/>
          <w:highlight w:val="white"/>
        </w:rPr>
        <w:tab/>
      </w:r>
      <w:r w:rsidRPr="4716D89F">
        <w:rPr>
          <w:rFonts w:ascii="Arial" w:hAnsi="Arial" w:cs="Arial"/>
          <w:color w:val="0000FF"/>
          <w:sz w:val="22"/>
          <w:szCs w:val="22"/>
          <w:highlight w:val="white"/>
          <w:lang w:val="en-US"/>
        </w:rPr>
        <w:t>&lt;</w:t>
      </w:r>
      <w:r w:rsidRPr="4716D89F">
        <w:rPr>
          <w:rFonts w:ascii="Arial" w:hAnsi="Arial" w:cs="Arial"/>
          <w:color w:val="800000"/>
          <w:sz w:val="22"/>
          <w:szCs w:val="22"/>
          <w:highlight w:val="white"/>
          <w:lang w:val="en-US"/>
        </w:rPr>
        <w:t>id</w:t>
      </w:r>
      <w:r w:rsidRPr="4716D89F">
        <w:rPr>
          <w:rFonts w:ascii="Arial" w:hAnsi="Arial" w:cs="Arial"/>
          <w:color w:val="FF0000"/>
          <w:sz w:val="22"/>
          <w:szCs w:val="22"/>
          <w:highlight w:val="white"/>
          <w:lang w:val="en-US"/>
        </w:rPr>
        <w:t xml:space="preserve"> extension</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22345577889</w:t>
      </w:r>
      <w:r w:rsidRPr="4716D89F">
        <w:rPr>
          <w:rFonts w:ascii="Arial" w:hAnsi="Arial" w:cs="Arial"/>
          <w:color w:val="0000FF"/>
          <w:sz w:val="22"/>
          <w:szCs w:val="22"/>
          <w:highlight w:val="white"/>
          <w:lang w:val="en-US"/>
        </w:rPr>
        <w:t>"</w:t>
      </w:r>
      <w:r w:rsidRPr="4716D89F">
        <w:rPr>
          <w:rFonts w:ascii="Arial" w:hAnsi="Arial" w:cs="Arial"/>
          <w:color w:val="FF0000"/>
          <w:sz w:val="22"/>
          <w:szCs w:val="22"/>
          <w:highlight w:val="white"/>
          <w:lang w:val="en-US"/>
        </w:rPr>
        <w:t xml:space="preserve"> root</w:t>
      </w:r>
      <w:r w:rsidRPr="4716D89F">
        <w:rPr>
          <w:rFonts w:ascii="Arial" w:hAnsi="Arial" w:cs="Arial"/>
          <w:color w:val="0000FF"/>
          <w:sz w:val="22"/>
          <w:szCs w:val="22"/>
          <w:highlight w:val="white"/>
          <w:lang w:val="en-US"/>
        </w:rPr>
        <w:t>="</w:t>
      </w:r>
      <w:r w:rsidRPr="4716D89F">
        <w:rPr>
          <w:rFonts w:ascii="Arial" w:hAnsi="Arial" w:cs="Arial"/>
          <w:color w:val="000000"/>
          <w:sz w:val="22"/>
          <w:szCs w:val="22"/>
          <w:highlight w:val="white"/>
          <w:lang w:val="en-US"/>
        </w:rPr>
        <w:t>1.2.246.537.26</w:t>
      </w:r>
      <w:r w:rsidRPr="4716D89F">
        <w:rPr>
          <w:rFonts w:ascii="Arial" w:hAnsi="Arial" w:cs="Arial"/>
          <w:color w:val="0000FF"/>
          <w:sz w:val="22"/>
          <w:szCs w:val="22"/>
          <w:highlight w:val="white"/>
          <w:lang w:val="en-US"/>
        </w:rPr>
        <w:t>"/&gt;</w:t>
      </w:r>
    </w:p>
    <w:p w14:paraId="29ADA33A" w14:textId="77777777" w:rsidR="005C1BDD" w:rsidRPr="006477F8" w:rsidRDefault="005C1BDD" w:rsidP="00E30EFD">
      <w:pPr>
        <w:tabs>
          <w:tab w:val="left" w:pos="540"/>
          <w:tab w:val="left" w:pos="1080"/>
          <w:tab w:val="left" w:pos="1620"/>
          <w:tab w:val="left" w:pos="2340"/>
        </w:tabs>
        <w:autoSpaceDE w:val="0"/>
        <w:autoSpaceDN w:val="0"/>
        <w:adjustRightInd w:val="0"/>
        <w:rPr>
          <w:rFonts w:ascii="Arial" w:hAnsi="Arial" w:cs="Arial"/>
          <w:color w:val="0000FF"/>
          <w:sz w:val="22"/>
          <w:highlight w:val="white"/>
          <w:lang w:val="en-US"/>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proofErr w:type="gramStart"/>
      <w:r w:rsidRPr="4716D89F">
        <w:rPr>
          <w:rFonts w:ascii="Arial" w:hAnsi="Arial" w:cs="Arial"/>
          <w:color w:val="0000FF"/>
          <w:sz w:val="22"/>
          <w:szCs w:val="22"/>
          <w:highlight w:val="white"/>
          <w:lang w:val="en-US"/>
        </w:rPr>
        <w:t>&lt;!</w:t>
      </w:r>
      <w:r w:rsidR="006A44E7" w:rsidRPr="4716D89F">
        <w:rPr>
          <w:rFonts w:ascii="Arial" w:hAnsi="Arial" w:cs="Arial"/>
          <w:color w:val="0000FF"/>
          <w:sz w:val="22"/>
          <w:szCs w:val="22"/>
          <w:highlight w:val="white"/>
          <w:lang w:val="en-US"/>
        </w:rPr>
        <w:t>--</w:t>
      </w:r>
      <w:proofErr w:type="gramEnd"/>
      <w:r w:rsidR="006A44E7" w:rsidRPr="4716D89F">
        <w:rPr>
          <w:rFonts w:ascii="Arial" w:hAnsi="Arial" w:cs="Arial"/>
          <w:color w:val="0000FF"/>
          <w:sz w:val="22"/>
          <w:szCs w:val="22"/>
          <w:highlight w:val="white"/>
          <w:lang w:val="en-US"/>
        </w:rPr>
        <w:t xml:space="preserve"> </w:t>
      </w:r>
      <w:proofErr w:type="spellStart"/>
      <w:r w:rsidRPr="4716D89F">
        <w:rPr>
          <w:rFonts w:ascii="Arial" w:hAnsi="Arial" w:cs="Arial"/>
          <w:color w:val="808080"/>
          <w:sz w:val="22"/>
          <w:szCs w:val="22"/>
          <w:highlight w:val="white"/>
          <w:lang w:val="en-US"/>
        </w:rPr>
        <w:t>Ammattioikeus</w:t>
      </w:r>
      <w:proofErr w:type="spellEnd"/>
      <w:r w:rsidRPr="4716D89F">
        <w:rPr>
          <w:rFonts w:ascii="Arial" w:hAnsi="Arial" w:cs="Arial"/>
          <w:color w:val="0000FF"/>
          <w:sz w:val="22"/>
          <w:szCs w:val="22"/>
          <w:highlight w:val="white"/>
          <w:lang w:val="en-US"/>
        </w:rPr>
        <w:t>--&gt;</w:t>
      </w:r>
    </w:p>
    <w:p w14:paraId="1CB34277" w14:textId="77777777"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color w:val="FF0000"/>
          <w:sz w:val="22"/>
          <w:lang w:val="en-GB"/>
        </w:rPr>
      </w:pPr>
      <w:r w:rsidRPr="006477F8">
        <w:rPr>
          <w:rFonts w:ascii="Arial" w:hAnsi="Arial" w:cs="Arial"/>
          <w:color w:val="0000FF"/>
          <w:sz w:val="22"/>
          <w:highlight w:val="white"/>
          <w:lang w:val="en-US"/>
        </w:rPr>
        <w:tab/>
      </w:r>
      <w:r w:rsidRPr="006477F8">
        <w:rPr>
          <w:rFonts w:ascii="Arial" w:hAnsi="Arial" w:cs="Arial"/>
          <w:color w:val="0000FF"/>
          <w:sz w:val="22"/>
          <w:highlight w:val="white"/>
          <w:lang w:val="en-US"/>
        </w:rPr>
        <w:tab/>
      </w:r>
      <w:r w:rsidRPr="4716D89F">
        <w:rPr>
          <w:rStyle w:val="XMLBlue"/>
          <w:sz w:val="22"/>
          <w:szCs w:val="22"/>
          <w:lang w:val="en-GB"/>
        </w:rPr>
        <w:t xml:space="preserve">   &lt;</w:t>
      </w:r>
      <w:r w:rsidRPr="4716D89F">
        <w:rPr>
          <w:rStyle w:val="XMLDarkRed"/>
          <w:sz w:val="22"/>
          <w:szCs w:val="22"/>
          <w:lang w:val="en-GB"/>
        </w:rPr>
        <w:t>code</w:t>
      </w:r>
      <w:r w:rsidRPr="4716D89F">
        <w:rPr>
          <w:rFonts w:ascii="Arial" w:hAnsi="Arial" w:cs="Arial"/>
          <w:color w:val="0000FF"/>
          <w:sz w:val="22"/>
          <w:szCs w:val="22"/>
          <w:highlight w:val="white"/>
          <w:lang w:val="en-US"/>
        </w:rPr>
        <w:t>&gt;</w:t>
      </w:r>
      <w:r w:rsidRPr="4716D89F">
        <w:rPr>
          <w:rStyle w:val="XMLRed"/>
          <w:sz w:val="22"/>
          <w:szCs w:val="22"/>
          <w:lang w:val="en-GB"/>
        </w:rPr>
        <w:t xml:space="preserve"> </w:t>
      </w:r>
    </w:p>
    <w:p w14:paraId="3CD5B39E" w14:textId="12133C10"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301"/>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567D8E3A" w14:textId="06F3EDC2" w:rsidR="003509C0" w:rsidRPr="006477F8" w:rsidRDefault="003509C0" w:rsidP="003509C0">
      <w:pPr>
        <w:tabs>
          <w:tab w:val="left" w:pos="301"/>
          <w:tab w:val="left" w:pos="601"/>
          <w:tab w:val="left" w:pos="902"/>
          <w:tab w:val="left" w:pos="1202"/>
          <w:tab w:val="left" w:pos="1503"/>
          <w:tab w:val="left" w:pos="1803"/>
          <w:tab w:val="left" w:pos="2104"/>
          <w:tab w:val="left" w:pos="2404"/>
          <w:tab w:val="left" w:pos="2699"/>
          <w:tab w:val="left" w:pos="2999"/>
          <w:tab w:val="left" w:pos="3300"/>
          <w:tab w:val="left" w:pos="3600"/>
          <w:tab w:val="left" w:pos="3901"/>
        </w:tabs>
        <w:autoSpaceDE w:val="0"/>
        <w:autoSpaceDN w:val="0"/>
        <w:adjustRightInd w:val="0"/>
        <w:ind w:left="1203"/>
        <w:rPr>
          <w:rStyle w:val="XMLBlack"/>
          <w:rFonts w:cs="Arial"/>
          <w:sz w:val="22"/>
          <w:lang w:val="en-GB"/>
        </w:rPr>
      </w:pPr>
      <w:r w:rsidRPr="006477F8">
        <w:rPr>
          <w:rStyle w:val="XMLBlue"/>
          <w:rFonts w:cs="Arial"/>
          <w:sz w:val="22"/>
          <w:lang w:val="en-GB"/>
        </w:rPr>
        <w:tab/>
      </w:r>
      <w:r w:rsidRPr="006477F8">
        <w:rPr>
          <w:rStyle w:val="XMLBlue"/>
          <w:rFonts w:cs="Arial"/>
          <w:sz w:val="22"/>
          <w:lang w:val="en-GB"/>
        </w:rPr>
        <w:tab/>
        <w:t>&lt;</w:t>
      </w:r>
      <w:r w:rsidRPr="006477F8">
        <w:rPr>
          <w:rStyle w:val="XMLDarkRed"/>
          <w:rFonts w:cs="Arial"/>
          <w:sz w:val="22"/>
          <w:lang w:val="en-GB"/>
        </w:rPr>
        <w:t>qualifier</w:t>
      </w:r>
      <w:r w:rsidRPr="006477F8">
        <w:rPr>
          <w:rStyle w:val="XMLBlue"/>
          <w:rFonts w:cs="Arial"/>
          <w:sz w:val="22"/>
          <w:lang w:val="en-GB"/>
        </w:rPr>
        <w:t>&gt;</w:t>
      </w:r>
    </w:p>
    <w:p w14:paraId="680F92DA" w14:textId="00A82008"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Red"/>
          <w:rFonts w:cs="Arial"/>
          <w:sz w:val="22"/>
          <w:lang w:val="en-US"/>
        </w:rPr>
      </w:pPr>
      <w:r w:rsidRPr="006477F8">
        <w:rPr>
          <w:rStyle w:val="XMLBlack"/>
          <w:rFonts w:cs="Arial"/>
          <w:sz w:val="22"/>
          <w:lang w:val="en-GB"/>
        </w:rPr>
        <w:tab/>
      </w:r>
      <w:r w:rsidRPr="006477F8">
        <w:rPr>
          <w:rStyle w:val="XMLBlack"/>
          <w:rFonts w:cs="Arial"/>
          <w:sz w:val="22"/>
          <w:lang w:val="en-GB"/>
        </w:rPr>
        <w:tab/>
      </w:r>
      <w:r w:rsidRPr="006477F8">
        <w:rPr>
          <w:rStyle w:val="XMLBlack"/>
          <w:rFonts w:cs="Arial"/>
          <w:sz w:val="22"/>
          <w:lang w:val="en-GB"/>
        </w:rPr>
        <w:tab/>
      </w:r>
      <w:r w:rsidRPr="006477F8">
        <w:rPr>
          <w:rStyle w:val="XMLBlue"/>
          <w:rFonts w:cs="Arial"/>
          <w:sz w:val="22"/>
          <w:lang w:val="en-GB"/>
        </w:rPr>
        <w:t>&lt;</w:t>
      </w:r>
      <w:r w:rsidRPr="006477F8">
        <w:rPr>
          <w:rStyle w:val="XMLDarkRed"/>
          <w:rFonts w:cs="Arial"/>
          <w:sz w:val="22"/>
          <w:lang w:val="en-GB"/>
        </w:rPr>
        <w:t>name</w:t>
      </w:r>
      <w:r w:rsidRPr="006477F8">
        <w:rPr>
          <w:rStyle w:val="XMLRed"/>
          <w:rFonts w:cs="Arial"/>
          <w:sz w:val="22"/>
          <w:lang w:val="en-GB"/>
        </w:rPr>
        <w:t xml:space="preserve"> </w:t>
      </w:r>
      <w:r w:rsidRPr="00D32773">
        <w:rPr>
          <w:rStyle w:val="XMLRed"/>
          <w:rFonts w:cs="Arial"/>
          <w:sz w:val="22"/>
          <w:lang w:val="en-US"/>
        </w:rPr>
        <w:t>code</w:t>
      </w:r>
      <w:r w:rsidRPr="00D32773">
        <w:rPr>
          <w:rStyle w:val="XMLBlue"/>
          <w:rFonts w:cs="Arial"/>
          <w:sz w:val="22"/>
          <w:lang w:val="en-US"/>
        </w:rPr>
        <w:t>="</w:t>
      </w:r>
      <w:r w:rsidRPr="00D32773">
        <w:rPr>
          <w:rStyle w:val="XMLBlue"/>
          <w:rFonts w:cs="Arial"/>
          <w:color w:val="auto"/>
          <w:sz w:val="22"/>
          <w:lang w:val="en-US"/>
        </w:rPr>
        <w:t>151</w:t>
      </w:r>
      <w:r w:rsidRPr="00D32773">
        <w:rPr>
          <w:rStyle w:val="XMLBlue"/>
          <w:rFonts w:cs="Arial"/>
          <w:sz w:val="22"/>
          <w:lang w:val="en-US"/>
        </w:rPr>
        <w:t>"</w:t>
      </w:r>
      <w:r w:rsidR="00587333" w:rsidRPr="00D32773">
        <w:rPr>
          <w:rStyle w:val="XMLBlue"/>
          <w:rFonts w:cs="Arial"/>
          <w:sz w:val="22"/>
          <w:lang w:val="en-US"/>
        </w:rPr>
        <w:t xml:space="preserve"> </w:t>
      </w:r>
      <w:proofErr w:type="spellStart"/>
      <w:r w:rsidRPr="00D32773">
        <w:rPr>
          <w:rStyle w:val="XMLRed"/>
          <w:rFonts w:cs="Arial"/>
          <w:sz w:val="22"/>
          <w:lang w:val="en-US"/>
        </w:rPr>
        <w:t>codeSystem</w:t>
      </w:r>
      <w:proofErr w:type="spellEnd"/>
      <w:r w:rsidRPr="00D32773">
        <w:rPr>
          <w:rStyle w:val="XMLBlue"/>
          <w:rFonts w:cs="Arial"/>
          <w:sz w:val="22"/>
          <w:lang w:val="en-US"/>
        </w:rPr>
        <w:t>="</w:t>
      </w:r>
      <w:r w:rsidRPr="00D32773">
        <w:rPr>
          <w:rFonts w:ascii="Arial" w:hAnsi="Arial" w:cs="Arial"/>
          <w:sz w:val="22"/>
          <w:lang w:val="en-US"/>
        </w:rPr>
        <w:t>1.2.246.537.6.12.2002.126</w:t>
      </w:r>
      <w:r w:rsidRPr="00D32773">
        <w:rPr>
          <w:rStyle w:val="XMLBlue"/>
          <w:rFonts w:cs="Arial"/>
          <w:sz w:val="22"/>
          <w:lang w:val="en-US"/>
        </w:rPr>
        <w:t>"</w:t>
      </w:r>
      <w:r w:rsidR="00587333" w:rsidRPr="00D32773">
        <w:rPr>
          <w:rFonts w:ascii="Arial" w:hAnsi="Arial" w:cs="Arial"/>
          <w:color w:val="FF0000"/>
          <w:sz w:val="22"/>
          <w:lang w:val="en-US"/>
        </w:rPr>
        <w:t xml:space="preserve"> </w:t>
      </w:r>
      <w:proofErr w:type="spellStart"/>
      <w:r w:rsidRPr="00D32773">
        <w:rPr>
          <w:rFonts w:ascii="Arial" w:hAnsi="Arial" w:cs="Arial"/>
          <w:color w:val="FF0000"/>
          <w:sz w:val="22"/>
          <w:lang w:val="en-US"/>
        </w:rPr>
        <w:t>codeSystemName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Lääkityslista</w:t>
      </w:r>
      <w:proofErr w:type="spellEnd"/>
      <w:r w:rsidRPr="00D32773">
        <w:rPr>
          <w:rFonts w:ascii="Arial" w:hAnsi="Arial" w:cs="Arial"/>
          <w:color w:val="0000FF"/>
          <w:sz w:val="22"/>
          <w:lang w:val="en-US"/>
        </w:rPr>
        <w:t>"</w:t>
      </w:r>
      <w:r w:rsidRPr="00D32773">
        <w:rPr>
          <w:rFonts w:ascii="Arial" w:hAnsi="Arial" w:cs="Arial"/>
          <w:sz w:val="22"/>
          <w:lang w:val="en-US"/>
        </w:rPr>
        <w:t xml:space="preserve"> </w:t>
      </w:r>
      <w:proofErr w:type="spellStart"/>
      <w:r w:rsidRPr="00D32773">
        <w:rPr>
          <w:rFonts w:ascii="Arial" w:hAnsi="Arial" w:cs="Arial"/>
          <w:color w:val="FF0000"/>
          <w:sz w:val="22"/>
          <w:lang w:val="en-US"/>
        </w:rPr>
        <w:t>displayName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Ammattioikeus</w:t>
      </w:r>
      <w:proofErr w:type="spellEnd"/>
      <w:r w:rsidRPr="00D32773">
        <w:rPr>
          <w:rFonts w:ascii="Arial" w:hAnsi="Arial" w:cs="Arial"/>
          <w:color w:val="0000FF"/>
          <w:sz w:val="22"/>
          <w:lang w:val="en-US"/>
        </w:rPr>
        <w:t>"/&gt;</w:t>
      </w:r>
    </w:p>
    <w:p w14:paraId="1CE2A6A0" w14:textId="5D73E484" w:rsidR="003509C0" w:rsidRPr="00D32773" w:rsidRDefault="003509C0" w:rsidP="00587333">
      <w:pPr>
        <w:tabs>
          <w:tab w:val="left" w:pos="301"/>
          <w:tab w:val="left" w:pos="601"/>
          <w:tab w:val="left" w:pos="902"/>
          <w:tab w:val="left" w:pos="1202"/>
          <w:tab w:val="left" w:pos="1503"/>
          <w:tab w:val="left" w:pos="1803"/>
          <w:tab w:val="left" w:pos="2104"/>
          <w:tab w:val="left" w:pos="2404"/>
        </w:tabs>
        <w:autoSpaceDE w:val="0"/>
        <w:autoSpaceDN w:val="0"/>
        <w:adjustRightInd w:val="0"/>
        <w:ind w:left="2404" w:hanging="1201"/>
        <w:rPr>
          <w:rStyle w:val="XMLBlue"/>
          <w:rFonts w:cs="Arial"/>
          <w:color w:val="FF0000"/>
          <w:sz w:val="22"/>
          <w:lang w:val="en-US"/>
        </w:rPr>
      </w:pPr>
      <w:r w:rsidRPr="00D32773">
        <w:rPr>
          <w:rStyle w:val="XMLRed"/>
          <w:rFonts w:cs="Arial"/>
          <w:sz w:val="22"/>
          <w:lang w:val="en-US"/>
        </w:rPr>
        <w:tab/>
      </w:r>
      <w:r w:rsidRPr="00D32773">
        <w:rPr>
          <w:rStyle w:val="XMLRed"/>
          <w:rFonts w:cs="Arial"/>
          <w:sz w:val="22"/>
          <w:lang w:val="en-US"/>
        </w:rPr>
        <w:tab/>
      </w:r>
      <w:r w:rsidRPr="00D32773">
        <w:rPr>
          <w:rStyle w:val="XMLRed"/>
          <w:rFonts w:cs="Arial"/>
          <w:sz w:val="22"/>
          <w:lang w:val="en-US"/>
        </w:rPr>
        <w:tab/>
      </w:r>
      <w:r w:rsidRPr="00D32773">
        <w:rPr>
          <w:rStyle w:val="XMLBlue"/>
          <w:rFonts w:cs="Arial"/>
          <w:sz w:val="22"/>
          <w:lang w:val="en-US"/>
        </w:rPr>
        <w:t>&lt;</w:t>
      </w:r>
      <w:r w:rsidRPr="00D32773">
        <w:rPr>
          <w:rStyle w:val="XMLDarkRed"/>
          <w:rFonts w:cs="Arial"/>
          <w:sz w:val="22"/>
          <w:lang w:val="en-US"/>
        </w:rPr>
        <w:t>value</w:t>
      </w:r>
      <w:r w:rsidRPr="00D32773">
        <w:rPr>
          <w:rStyle w:val="XMLRed"/>
          <w:rFonts w:cs="Arial"/>
          <w:sz w:val="22"/>
          <w:lang w:val="en-US"/>
        </w:rPr>
        <w:t xml:space="preserve"> code</w:t>
      </w:r>
      <w:r w:rsidRPr="00D32773">
        <w:rPr>
          <w:rStyle w:val="XMLBlue"/>
          <w:rFonts w:cs="Arial"/>
          <w:sz w:val="22"/>
          <w:lang w:val="en-US"/>
        </w:rPr>
        <w:t>="</w:t>
      </w:r>
      <w:r w:rsidRPr="00D32773">
        <w:rPr>
          <w:rStyle w:val="XMLBlue"/>
          <w:rFonts w:cs="Arial"/>
          <w:color w:val="auto"/>
          <w:sz w:val="22"/>
          <w:lang w:val="en-US"/>
        </w:rPr>
        <w:t>907</w:t>
      </w:r>
      <w:r w:rsidRPr="00D32773">
        <w:rPr>
          <w:rStyle w:val="XMLBlue"/>
          <w:rFonts w:cs="Arial"/>
          <w:sz w:val="22"/>
          <w:lang w:val="en-US"/>
        </w:rPr>
        <w:t>"</w:t>
      </w:r>
      <w:r w:rsidR="00587333" w:rsidRPr="00D32773">
        <w:rPr>
          <w:rFonts w:ascii="Arial" w:hAnsi="Arial" w:cs="Arial"/>
          <w:color w:val="FF0000"/>
          <w:sz w:val="22"/>
          <w:lang w:val="en-US"/>
        </w:rPr>
        <w:t xml:space="preserve"> </w:t>
      </w:r>
      <w:proofErr w:type="spellStart"/>
      <w:r w:rsidRPr="00D32773">
        <w:rPr>
          <w:rFonts w:ascii="Arial" w:hAnsi="Arial" w:cs="Arial"/>
          <w:color w:val="FF0000"/>
          <w:sz w:val="22"/>
          <w:lang w:val="en-US"/>
        </w:rPr>
        <w:t>codeSystem</w:t>
      </w:r>
      <w:proofErr w:type="spellEnd"/>
      <w:r w:rsidRPr="00D32773">
        <w:rPr>
          <w:rFonts w:ascii="Arial" w:hAnsi="Arial" w:cs="Arial"/>
          <w:color w:val="0000FF"/>
          <w:sz w:val="22"/>
          <w:lang w:val="en-US"/>
        </w:rPr>
        <w:t>="</w:t>
      </w:r>
      <w:r w:rsidRPr="00D32773">
        <w:rPr>
          <w:rFonts w:ascii="Arial" w:hAnsi="Arial" w:cs="Arial"/>
          <w:sz w:val="22"/>
          <w:lang w:val="en-US"/>
        </w:rPr>
        <w:t>1.2.246.537.6.140.2008</w:t>
      </w:r>
      <w:r w:rsidRPr="00D32773">
        <w:rPr>
          <w:rFonts w:ascii="Arial" w:hAnsi="Arial" w:cs="Arial"/>
          <w:color w:val="0000FF"/>
          <w:sz w:val="22"/>
          <w:lang w:val="en-US"/>
        </w:rPr>
        <w:t>"</w:t>
      </w:r>
      <w:r w:rsidRPr="00D32773">
        <w:rPr>
          <w:rFonts w:ascii="Arial" w:hAnsi="Arial" w:cs="Arial"/>
          <w:sz w:val="22"/>
          <w:lang w:val="en-US"/>
        </w:rPr>
        <w:t xml:space="preserve"> </w:t>
      </w:r>
      <w:proofErr w:type="spellStart"/>
      <w:r w:rsidRPr="00D32773">
        <w:rPr>
          <w:rFonts w:ascii="Arial" w:hAnsi="Arial" w:cs="Arial"/>
          <w:color w:val="FF0000"/>
          <w:sz w:val="22"/>
          <w:lang w:val="en-US"/>
        </w:rPr>
        <w:t>codeSystemName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Valvira</w:t>
      </w:r>
      <w:proofErr w:type="spellEnd"/>
      <w:r w:rsidRPr="00D32773">
        <w:rPr>
          <w:rFonts w:ascii="Arial" w:hAnsi="Arial" w:cs="Arial"/>
          <w:sz w:val="22"/>
          <w:lang w:val="en-US"/>
        </w:rPr>
        <w:t xml:space="preserve"> - </w:t>
      </w:r>
      <w:proofErr w:type="spellStart"/>
      <w:r w:rsidRPr="00D32773">
        <w:rPr>
          <w:rFonts w:ascii="Arial" w:hAnsi="Arial" w:cs="Arial"/>
          <w:sz w:val="22"/>
          <w:lang w:val="en-US"/>
        </w:rPr>
        <w:t>Ammattioikeudet</w:t>
      </w:r>
      <w:proofErr w:type="spellEnd"/>
      <w:r w:rsidRPr="00D32773">
        <w:rPr>
          <w:rFonts w:ascii="Arial" w:hAnsi="Arial" w:cs="Arial"/>
          <w:color w:val="0000FF"/>
          <w:sz w:val="22"/>
          <w:lang w:val="en-US"/>
        </w:rPr>
        <w:t>"</w:t>
      </w:r>
      <w:r w:rsidRPr="00D32773">
        <w:rPr>
          <w:rFonts w:ascii="Arial" w:hAnsi="Arial" w:cs="Arial"/>
          <w:sz w:val="22"/>
          <w:lang w:val="en-US"/>
        </w:rPr>
        <w:t xml:space="preserve"> </w:t>
      </w:r>
      <w:proofErr w:type="spellStart"/>
      <w:r w:rsidRPr="00D32773">
        <w:rPr>
          <w:rFonts w:ascii="Arial" w:hAnsi="Arial" w:cs="Arial"/>
          <w:color w:val="FF0000"/>
          <w:sz w:val="22"/>
          <w:lang w:val="en-US"/>
        </w:rPr>
        <w:t>displayName</w:t>
      </w:r>
      <w:proofErr w:type="spellEnd"/>
      <w:r w:rsidRPr="00D32773">
        <w:rPr>
          <w:rFonts w:ascii="Arial" w:hAnsi="Arial" w:cs="Arial"/>
          <w:color w:val="0000FF"/>
          <w:sz w:val="22"/>
          <w:lang w:val="en-US"/>
        </w:rPr>
        <w:t>="</w:t>
      </w:r>
      <w:proofErr w:type="spellStart"/>
      <w:r w:rsidRPr="00D32773">
        <w:rPr>
          <w:rFonts w:ascii="Arial" w:hAnsi="Arial" w:cs="Arial"/>
          <w:sz w:val="22"/>
          <w:lang w:val="en-US"/>
        </w:rPr>
        <w:t>Farmasian</w:t>
      </w:r>
      <w:proofErr w:type="spellEnd"/>
      <w:r w:rsidRPr="00D32773">
        <w:rPr>
          <w:rFonts w:ascii="Arial" w:hAnsi="Arial" w:cs="Arial"/>
          <w:sz w:val="22"/>
          <w:lang w:val="en-US"/>
        </w:rPr>
        <w:t xml:space="preserve"> </w:t>
      </w:r>
      <w:proofErr w:type="spellStart"/>
      <w:r w:rsidRPr="00D32773">
        <w:rPr>
          <w:rFonts w:ascii="Arial" w:hAnsi="Arial" w:cs="Arial"/>
          <w:sz w:val="22"/>
          <w:lang w:val="en-US"/>
        </w:rPr>
        <w:t>opiskelija</w:t>
      </w:r>
      <w:proofErr w:type="spellEnd"/>
      <w:r w:rsidRPr="00D32773">
        <w:rPr>
          <w:rFonts w:ascii="Arial" w:hAnsi="Arial" w:cs="Arial"/>
          <w:color w:val="0000FF"/>
          <w:sz w:val="22"/>
          <w:lang w:val="en-US"/>
        </w:rPr>
        <w:t>"/&gt;</w:t>
      </w:r>
    </w:p>
    <w:p w14:paraId="00E6B0EC" w14:textId="59887B0E"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US"/>
        </w:rPr>
      </w:pPr>
      <w:r w:rsidRPr="00D32773">
        <w:rPr>
          <w:rStyle w:val="XMLBlack"/>
          <w:sz w:val="22"/>
          <w:lang w:val="en-US"/>
        </w:rPr>
        <w:tab/>
      </w:r>
      <w:r w:rsidRPr="00D32773">
        <w:rPr>
          <w:rStyle w:val="XMLBlack"/>
          <w:sz w:val="22"/>
          <w:lang w:val="en-US"/>
        </w:rPr>
        <w:tab/>
      </w:r>
      <w:r w:rsidRPr="006477F8">
        <w:rPr>
          <w:rStyle w:val="XMLBlue"/>
          <w:sz w:val="22"/>
          <w:lang w:val="en-US"/>
        </w:rPr>
        <w:t>&lt;/</w:t>
      </w:r>
      <w:r w:rsidRPr="006477F8">
        <w:rPr>
          <w:rStyle w:val="XMLDarkRed"/>
          <w:sz w:val="22"/>
          <w:lang w:val="en-US"/>
        </w:rPr>
        <w:t>qualifier</w:t>
      </w:r>
      <w:r w:rsidRPr="006477F8">
        <w:rPr>
          <w:rStyle w:val="XMLBlue"/>
          <w:sz w:val="22"/>
          <w:lang w:val="en-US"/>
        </w:rPr>
        <w:t>&gt;</w:t>
      </w:r>
    </w:p>
    <w:p w14:paraId="55CB9213" w14:textId="7CA145D5" w:rsidR="003509C0" w:rsidRPr="006477F8" w:rsidRDefault="003509C0" w:rsidP="003509C0">
      <w:pPr>
        <w:tabs>
          <w:tab w:val="left" w:pos="301"/>
          <w:tab w:val="left" w:pos="601"/>
          <w:tab w:val="left" w:pos="902"/>
          <w:tab w:val="left" w:pos="1202"/>
          <w:tab w:val="left" w:pos="1503"/>
          <w:tab w:val="left" w:pos="1803"/>
          <w:tab w:val="left" w:pos="2104"/>
          <w:tab w:val="left" w:pos="2404"/>
        </w:tabs>
        <w:autoSpaceDE w:val="0"/>
        <w:autoSpaceDN w:val="0"/>
        <w:adjustRightInd w:val="0"/>
        <w:ind w:left="1203"/>
        <w:rPr>
          <w:rStyle w:val="XMLBlack"/>
          <w:sz w:val="22"/>
          <w:lang w:val="en-GB"/>
        </w:rPr>
      </w:pPr>
      <w:r w:rsidRPr="006477F8">
        <w:rPr>
          <w:rStyle w:val="XMLBlack"/>
          <w:sz w:val="22"/>
          <w:lang w:val="en-US"/>
        </w:rPr>
        <w:tab/>
      </w:r>
      <w:r w:rsidRPr="006477F8">
        <w:rPr>
          <w:rStyle w:val="XMLBlue"/>
          <w:sz w:val="22"/>
          <w:lang w:val="en-GB"/>
        </w:rPr>
        <w:t>&lt;/</w:t>
      </w:r>
      <w:r w:rsidRPr="006477F8">
        <w:rPr>
          <w:rStyle w:val="XMLDarkRed"/>
          <w:sz w:val="22"/>
          <w:lang w:val="en-GB"/>
        </w:rPr>
        <w:t>translation</w:t>
      </w:r>
      <w:r w:rsidRPr="006477F8">
        <w:rPr>
          <w:rStyle w:val="XMLBlue"/>
          <w:sz w:val="22"/>
          <w:lang w:val="en-GB"/>
        </w:rPr>
        <w:t>&gt;</w:t>
      </w:r>
    </w:p>
    <w:p w14:paraId="454DF32E" w14:textId="77777777" w:rsidR="003509C0" w:rsidRPr="006477F8" w:rsidRDefault="005C1BDD" w:rsidP="005C1BDD">
      <w:pPr>
        <w:tabs>
          <w:tab w:val="left" w:pos="301"/>
          <w:tab w:val="left" w:pos="601"/>
          <w:tab w:val="left" w:pos="902"/>
          <w:tab w:val="left" w:pos="1202"/>
          <w:tab w:val="left" w:pos="1503"/>
          <w:tab w:val="left" w:pos="1803"/>
          <w:tab w:val="left" w:pos="2104"/>
          <w:tab w:val="left" w:pos="2404"/>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t xml:space="preserve">   </w:t>
      </w:r>
      <w:r w:rsidR="003509C0" w:rsidRPr="006477F8">
        <w:rPr>
          <w:rStyle w:val="XMLBlue"/>
          <w:sz w:val="22"/>
          <w:lang w:val="en-GB"/>
        </w:rPr>
        <w:t>&lt;/</w:t>
      </w:r>
      <w:r w:rsidR="003509C0" w:rsidRPr="006477F8">
        <w:rPr>
          <w:rStyle w:val="XMLDarkRed"/>
          <w:sz w:val="22"/>
          <w:lang w:val="en-GB"/>
        </w:rPr>
        <w:t>code</w:t>
      </w:r>
      <w:r w:rsidR="003509C0" w:rsidRPr="006477F8">
        <w:rPr>
          <w:rStyle w:val="XMLBlue"/>
          <w:sz w:val="22"/>
          <w:lang w:val="en-GB"/>
        </w:rPr>
        <w:t>&gt;</w:t>
      </w:r>
    </w:p>
    <w:p w14:paraId="0E775BF6"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proofErr w:type="gramStart"/>
      <w:r w:rsidRPr="4716D89F">
        <w:rPr>
          <w:rFonts w:ascii="Arial" w:hAnsi="Arial" w:cs="Arial"/>
          <w:color w:val="0000FF"/>
          <w:sz w:val="22"/>
          <w:szCs w:val="22"/>
          <w:highlight w:val="white"/>
          <w:lang w:val="en-GB"/>
        </w:rPr>
        <w:t>&lt;!--</w:t>
      </w:r>
      <w:proofErr w:type="gram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Farmasian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opiskelijan</w:t>
      </w:r>
      <w:proofErr w:type="spellEnd"/>
      <w:r w:rsidRPr="4716D89F">
        <w:rPr>
          <w:rFonts w:ascii="Arial" w:hAnsi="Arial" w:cs="Arial"/>
          <w:color w:val="808080"/>
          <w:sz w:val="22"/>
          <w:szCs w:val="22"/>
          <w:highlight w:val="white"/>
          <w:lang w:val="en-GB"/>
        </w:rPr>
        <w:t xml:space="preserve"> </w:t>
      </w:r>
      <w:proofErr w:type="spellStart"/>
      <w:r w:rsidRPr="4716D89F">
        <w:rPr>
          <w:rFonts w:ascii="Arial" w:hAnsi="Arial" w:cs="Arial"/>
          <w:color w:val="808080"/>
          <w:sz w:val="22"/>
          <w:szCs w:val="22"/>
          <w:highlight w:val="white"/>
          <w:lang w:val="en-GB"/>
        </w:rPr>
        <w:t>nimi</w:t>
      </w:r>
      <w:proofErr w:type="spellEnd"/>
      <w:r w:rsidRPr="4716D89F">
        <w:rPr>
          <w:rFonts w:ascii="Arial" w:hAnsi="Arial" w:cs="Arial"/>
          <w:color w:val="808080"/>
          <w:sz w:val="22"/>
          <w:szCs w:val="22"/>
          <w:highlight w:val="white"/>
          <w:lang w:val="en-GB"/>
        </w:rPr>
        <w:t xml:space="preserve"> </w:t>
      </w:r>
      <w:r w:rsidRPr="4716D89F">
        <w:rPr>
          <w:rFonts w:ascii="Arial" w:hAnsi="Arial" w:cs="Arial"/>
          <w:color w:val="0000FF"/>
          <w:sz w:val="22"/>
          <w:szCs w:val="22"/>
          <w:highlight w:val="white"/>
          <w:lang w:val="en-GB"/>
        </w:rPr>
        <w:t>--&gt;</w:t>
      </w:r>
    </w:p>
    <w:p w14:paraId="409FAB0C"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73170D70"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2810D76A"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r w:rsidRPr="4716D89F">
        <w:rPr>
          <w:rFonts w:ascii="Arial" w:hAnsi="Arial" w:cs="Arial"/>
          <w:color w:val="000000"/>
          <w:sz w:val="22"/>
          <w:szCs w:val="22"/>
          <w:highlight w:val="white"/>
          <w:lang w:val="en-GB"/>
        </w:rPr>
        <w:t>Olli</w:t>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given</w:t>
      </w:r>
      <w:r w:rsidRPr="4716D89F">
        <w:rPr>
          <w:rFonts w:ascii="Arial" w:hAnsi="Arial" w:cs="Arial"/>
          <w:color w:val="0000FF"/>
          <w:sz w:val="22"/>
          <w:szCs w:val="22"/>
          <w:highlight w:val="white"/>
          <w:lang w:val="en-GB"/>
        </w:rPr>
        <w:t>&gt;</w:t>
      </w:r>
    </w:p>
    <w:p w14:paraId="2B53552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roofErr w:type="spellStart"/>
      <w:r w:rsidRPr="4716D89F">
        <w:rPr>
          <w:rFonts w:ascii="Arial" w:hAnsi="Arial" w:cs="Arial"/>
          <w:color w:val="000000"/>
          <w:sz w:val="22"/>
          <w:szCs w:val="22"/>
          <w:highlight w:val="white"/>
          <w:lang w:val="en-GB"/>
        </w:rPr>
        <w:t>Opiskelija</w:t>
      </w:r>
      <w:proofErr w:type="spellEnd"/>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family</w:t>
      </w:r>
      <w:r w:rsidRPr="4716D89F">
        <w:rPr>
          <w:rFonts w:ascii="Arial" w:hAnsi="Arial" w:cs="Arial"/>
          <w:color w:val="0000FF"/>
          <w:sz w:val="22"/>
          <w:szCs w:val="22"/>
          <w:highlight w:val="white"/>
          <w:lang w:val="en-GB"/>
        </w:rPr>
        <w:t>&gt;</w:t>
      </w:r>
    </w:p>
    <w:p w14:paraId="62EE4C37"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r w:rsidRPr="4716D89F">
        <w:rPr>
          <w:rFonts w:ascii="Arial" w:hAnsi="Arial" w:cs="Arial"/>
          <w:color w:val="800000"/>
          <w:sz w:val="22"/>
          <w:szCs w:val="22"/>
          <w:highlight w:val="white"/>
          <w:lang w:val="en-GB"/>
        </w:rPr>
        <w:t>name</w:t>
      </w:r>
      <w:r w:rsidRPr="4716D89F">
        <w:rPr>
          <w:rFonts w:ascii="Arial" w:hAnsi="Arial" w:cs="Arial"/>
          <w:color w:val="0000FF"/>
          <w:sz w:val="22"/>
          <w:szCs w:val="22"/>
          <w:highlight w:val="white"/>
          <w:lang w:val="en-GB"/>
        </w:rPr>
        <w:t>&gt;</w:t>
      </w:r>
    </w:p>
    <w:p w14:paraId="0989CAC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lang w:val="en-GB"/>
        </w:rPr>
      </w:pPr>
      <w:r w:rsidRPr="006477F8">
        <w:rPr>
          <w:rFonts w:ascii="Arial" w:hAnsi="Arial" w:cs="Arial"/>
          <w:color w:val="000000"/>
          <w:sz w:val="22"/>
          <w:highlight w:val="white"/>
          <w:lang w:val="en-GB"/>
        </w:rPr>
        <w:tab/>
      </w:r>
      <w:r w:rsidRPr="006477F8">
        <w:rPr>
          <w:rFonts w:ascii="Arial" w:hAnsi="Arial" w:cs="Arial"/>
          <w:color w:val="000000"/>
          <w:sz w:val="22"/>
          <w:highlight w:val="white"/>
          <w:lang w:val="en-GB"/>
        </w:rPr>
        <w:tab/>
      </w:r>
      <w:r w:rsidRPr="4716D89F">
        <w:rPr>
          <w:rFonts w:ascii="Arial" w:hAnsi="Arial" w:cs="Arial"/>
          <w:color w:val="0000FF"/>
          <w:sz w:val="22"/>
          <w:szCs w:val="22"/>
          <w:highlight w:val="white"/>
          <w:lang w:val="en-GB"/>
        </w:rPr>
        <w:t>&lt;/</w:t>
      </w:r>
      <w:proofErr w:type="spellStart"/>
      <w:r w:rsidRPr="4716D89F">
        <w:rPr>
          <w:rFonts w:ascii="Arial" w:hAnsi="Arial" w:cs="Arial"/>
          <w:color w:val="800000"/>
          <w:sz w:val="22"/>
          <w:szCs w:val="22"/>
          <w:highlight w:val="white"/>
          <w:lang w:val="en-GB"/>
        </w:rPr>
        <w:t>assignedPerson</w:t>
      </w:r>
      <w:proofErr w:type="spellEnd"/>
      <w:r w:rsidRPr="4716D89F">
        <w:rPr>
          <w:rFonts w:ascii="Arial" w:hAnsi="Arial" w:cs="Arial"/>
          <w:color w:val="0000FF"/>
          <w:sz w:val="22"/>
          <w:szCs w:val="22"/>
          <w:highlight w:val="white"/>
          <w:lang w:val="en-GB"/>
        </w:rPr>
        <w:t>&gt;</w:t>
      </w:r>
    </w:p>
    <w:p w14:paraId="3ECD5F13"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006477F8">
        <w:rPr>
          <w:rFonts w:ascii="Arial" w:hAnsi="Arial" w:cs="Arial"/>
          <w:color w:val="000000"/>
          <w:sz w:val="22"/>
          <w:highlight w:val="white"/>
          <w:lang w:val="en-GB"/>
        </w:rPr>
        <w:tab/>
      </w: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assignedEntity</w:t>
      </w:r>
      <w:proofErr w:type="spellEnd"/>
      <w:r w:rsidRPr="4716D89F">
        <w:rPr>
          <w:rFonts w:ascii="Arial" w:hAnsi="Arial" w:cs="Arial"/>
          <w:color w:val="0000FF"/>
          <w:sz w:val="22"/>
          <w:szCs w:val="22"/>
          <w:highlight w:val="white"/>
        </w:rPr>
        <w:t>&gt;</w:t>
      </w:r>
    </w:p>
    <w:p w14:paraId="0B2218BF" w14:textId="77777777" w:rsidR="00E30EFD" w:rsidRPr="006477F8" w:rsidRDefault="00E30EFD" w:rsidP="00E30EFD">
      <w:pPr>
        <w:tabs>
          <w:tab w:val="left" w:pos="540"/>
          <w:tab w:val="left" w:pos="1080"/>
          <w:tab w:val="left" w:pos="1620"/>
          <w:tab w:val="left" w:pos="2340"/>
        </w:tabs>
        <w:autoSpaceDE w:val="0"/>
        <w:autoSpaceDN w:val="0"/>
        <w:adjustRightInd w:val="0"/>
        <w:rPr>
          <w:rFonts w:ascii="Arial" w:hAnsi="Arial" w:cs="Arial"/>
          <w:color w:val="000000"/>
          <w:sz w:val="22"/>
          <w:highlight w:val="white"/>
        </w:rPr>
      </w:pPr>
      <w:r w:rsidRPr="4716D89F">
        <w:rPr>
          <w:rFonts w:ascii="Arial" w:hAnsi="Arial" w:cs="Arial"/>
          <w:color w:val="0000FF"/>
          <w:sz w:val="22"/>
          <w:szCs w:val="22"/>
          <w:highlight w:val="white"/>
        </w:rPr>
        <w:t>&lt;/</w:t>
      </w:r>
      <w:proofErr w:type="spellStart"/>
      <w:r w:rsidRPr="4716D89F">
        <w:rPr>
          <w:rFonts w:ascii="Arial" w:hAnsi="Arial" w:cs="Arial"/>
          <w:color w:val="800000"/>
          <w:sz w:val="22"/>
          <w:szCs w:val="22"/>
          <w:highlight w:val="white"/>
        </w:rPr>
        <w:t>performer</w:t>
      </w:r>
      <w:proofErr w:type="spellEnd"/>
      <w:r w:rsidRPr="4716D89F">
        <w:rPr>
          <w:rFonts w:ascii="Arial" w:hAnsi="Arial" w:cs="Arial"/>
          <w:color w:val="0000FF"/>
          <w:sz w:val="22"/>
          <w:szCs w:val="22"/>
          <w:highlight w:val="white"/>
        </w:rPr>
        <w:t>&gt;</w:t>
      </w:r>
    </w:p>
    <w:p w14:paraId="2B03B245" w14:textId="77777777" w:rsidR="00F7403B" w:rsidRDefault="00F7403B"/>
    <w:p w14:paraId="46ABB24F" w14:textId="77777777" w:rsidR="00543523" w:rsidRDefault="00543523"/>
    <w:p w14:paraId="6EE054A6" w14:textId="77777777" w:rsidR="0077747B" w:rsidRDefault="0077747B">
      <w:pPr>
        <w:pStyle w:val="Otsikko4"/>
      </w:pPr>
      <w:bookmarkStart w:id="417" w:name="_Toc127960046"/>
      <w:r>
        <w:t>Potilaan tiedot</w:t>
      </w:r>
      <w:bookmarkEnd w:id="417"/>
    </w:p>
    <w:p w14:paraId="787CF600" w14:textId="77777777" w:rsidR="0077747B" w:rsidRDefault="0077747B"/>
    <w:p w14:paraId="74C88A48" w14:textId="77777777" w:rsidR="0077747B" w:rsidRDefault="0077747B">
      <w:r>
        <w:t xml:space="preserve">Potilaan tiedot ovat periaatteessa </w:t>
      </w:r>
      <w:proofErr w:type="spellStart"/>
      <w:r>
        <w:t>headerissa</w:t>
      </w:r>
      <w:proofErr w:type="spellEnd"/>
      <w:r>
        <w:t xml:space="preserve">.  Koska vain </w:t>
      </w:r>
      <w:proofErr w:type="spellStart"/>
      <w:r>
        <w:t>Body</w:t>
      </w:r>
      <w:proofErr w:type="spellEnd"/>
      <w:r>
        <w:t xml:space="preserve">-osuus allekirjoitetaan, pitää potilaan tiedot toistaa allekirjoitetussa </w:t>
      </w:r>
      <w:proofErr w:type="spellStart"/>
      <w:r>
        <w:t>body</w:t>
      </w:r>
      <w:proofErr w:type="spellEnd"/>
      <w:r>
        <w:t xml:space="preserve">-osuudessa. Potilaan tiedot sijoitetaan </w:t>
      </w:r>
      <w:proofErr w:type="spellStart"/>
      <w:r w:rsidR="00D50167" w:rsidRPr="00D50167">
        <w:t>substanceAdministration</w:t>
      </w:r>
      <w:proofErr w:type="spellEnd"/>
      <w:r w:rsidR="00D50167" w:rsidRPr="00D50167">
        <w:t>-luokan</w:t>
      </w:r>
      <w:r>
        <w:t xml:space="preserve"> </w:t>
      </w:r>
      <w:proofErr w:type="spellStart"/>
      <w:r>
        <w:t>subject</w:t>
      </w:r>
      <w:proofErr w:type="spellEnd"/>
      <w:r>
        <w:t xml:space="preserve"> </w:t>
      </w:r>
      <w:proofErr w:type="spellStart"/>
      <w:r>
        <w:t>participationiin</w:t>
      </w:r>
      <w:proofErr w:type="spellEnd"/>
      <w:r>
        <w:t xml:space="preserve">. Henkilötunnus tai väliaikainen henkilötunnus sijoitetaan </w:t>
      </w:r>
      <w:proofErr w:type="spellStart"/>
      <w:r>
        <w:t>reletedSubject</w:t>
      </w:r>
      <w:proofErr w:type="spellEnd"/>
      <w:r>
        <w:t>-luokan (</w:t>
      </w:r>
      <w:proofErr w:type="spellStart"/>
      <w:r>
        <w:t>role</w:t>
      </w:r>
      <w:proofErr w:type="spellEnd"/>
      <w:r>
        <w:t xml:space="preserve">) </w:t>
      </w:r>
      <w:proofErr w:type="spellStart"/>
      <w:r>
        <w:t>code</w:t>
      </w:r>
      <w:proofErr w:type="spellEnd"/>
      <w:r>
        <w:t>-attribuuttiin. (Oikeampi paikka olisi ollut id-</w:t>
      </w:r>
      <w:proofErr w:type="spellStart"/>
      <w:r>
        <w:t>attribuuti</w:t>
      </w:r>
      <w:proofErr w:type="spellEnd"/>
      <w:r>
        <w:t xml:space="preserve">, mutta se on pudotettu CDA R2:sta pois). Potilaan nimi ilmoitetaan </w:t>
      </w:r>
      <w:proofErr w:type="spellStart"/>
      <w:r>
        <w:t>subject-entityn</w:t>
      </w:r>
      <w:proofErr w:type="spellEnd"/>
      <w:r>
        <w:t xml:space="preserve"> </w:t>
      </w:r>
      <w:proofErr w:type="spellStart"/>
      <w:r>
        <w:t>name</w:t>
      </w:r>
      <w:proofErr w:type="spellEnd"/>
      <w:r>
        <w:t xml:space="preserve">-elementissä. Jos henkilötunnusta ei ole tiedossa, pitää myös syntymäaika ilmoittaa </w:t>
      </w:r>
      <w:proofErr w:type="spellStart"/>
      <w:r>
        <w:t>birthTime</w:t>
      </w:r>
      <w:proofErr w:type="spellEnd"/>
      <w:r>
        <w:t xml:space="preserve">-elementissä. Henkilötunnus on </w:t>
      </w:r>
      <w:proofErr w:type="spellStart"/>
      <w:r>
        <w:t>max</w:t>
      </w:r>
      <w:proofErr w:type="spellEnd"/>
      <w:r>
        <w:t xml:space="preserve"> 11 merkkiä, etunimi </w:t>
      </w:r>
      <w:proofErr w:type="spellStart"/>
      <w:r>
        <w:t>max</w:t>
      </w:r>
      <w:proofErr w:type="spellEnd"/>
      <w:r>
        <w:t xml:space="preserve"> 100 merkkiä </w:t>
      </w:r>
      <w:proofErr w:type="gramStart"/>
      <w:r>
        <w:t>ja  sukunimi</w:t>
      </w:r>
      <w:proofErr w:type="gramEnd"/>
      <w:r>
        <w:t xml:space="preserve"> </w:t>
      </w:r>
      <w:proofErr w:type="spellStart"/>
      <w:r>
        <w:t>max</w:t>
      </w:r>
      <w:proofErr w:type="spellEnd"/>
      <w:r>
        <w:t xml:space="preserve"> 100 merkkiä.</w:t>
      </w:r>
    </w:p>
    <w:p w14:paraId="3ACB3753" w14:textId="77777777" w:rsidR="0077747B" w:rsidRDefault="0077747B"/>
    <w:p w14:paraId="34AE152A" w14:textId="77777777" w:rsidR="0077747B" w:rsidRDefault="0077747B">
      <w:r>
        <w:t xml:space="preserve">Potilaan nimi ilmoitetaan rakenteisessa muodossa käyttäen pelkästään elementtejä </w:t>
      </w:r>
      <w:proofErr w:type="spellStart"/>
      <w:r>
        <w:t>given</w:t>
      </w:r>
      <w:proofErr w:type="spellEnd"/>
      <w:r>
        <w:t xml:space="preserve"> ja </w:t>
      </w:r>
      <w:proofErr w:type="spellStart"/>
      <w:r>
        <w:t>family</w:t>
      </w:r>
      <w:proofErr w:type="spellEnd"/>
      <w:r>
        <w:t>. Nimen esittämistapa on tarkemmin selitetty HL7-yhdistyksen tietotyyppioppaassa.</w:t>
      </w:r>
    </w:p>
    <w:p w14:paraId="154B7433" w14:textId="77777777" w:rsidR="0077747B" w:rsidRDefault="0077747B"/>
    <w:p w14:paraId="6E15CF85" w14:textId="1F66B90B" w:rsidR="0077747B" w:rsidRPr="002742C1" w:rsidRDefault="0077747B" w:rsidP="0060601D">
      <w:r w:rsidRPr="002742C1">
        <w:t>Esim</w:t>
      </w:r>
      <w:r w:rsidR="00587333" w:rsidRPr="002742C1">
        <w:t>erkki:</w:t>
      </w:r>
    </w:p>
    <w:p w14:paraId="16E6209F" w14:textId="77777777" w:rsidR="006C273C" w:rsidRPr="002742C1" w:rsidRDefault="006C273C" w:rsidP="006C273C">
      <w:pPr>
        <w:tabs>
          <w:tab w:val="left" w:pos="301"/>
          <w:tab w:val="left" w:pos="601"/>
          <w:tab w:val="left" w:pos="902"/>
          <w:tab w:val="left" w:pos="1202"/>
          <w:tab w:val="left" w:pos="1503"/>
        </w:tabs>
        <w:autoSpaceDE w:val="0"/>
        <w:autoSpaceDN w:val="0"/>
        <w:adjustRightInd w:val="0"/>
        <w:rPr>
          <w:rStyle w:val="XMLBlack"/>
          <w:sz w:val="22"/>
        </w:rPr>
      </w:pPr>
      <w:r w:rsidRPr="002742C1">
        <w:rPr>
          <w:rStyle w:val="XMLBlue"/>
          <w:sz w:val="22"/>
        </w:rPr>
        <w:t>&lt;</w:t>
      </w:r>
      <w:proofErr w:type="spellStart"/>
      <w:r w:rsidRPr="002742C1">
        <w:rPr>
          <w:rStyle w:val="XMLDarkRed"/>
          <w:sz w:val="22"/>
        </w:rPr>
        <w:t>subject</w:t>
      </w:r>
      <w:proofErr w:type="spellEnd"/>
      <w:r w:rsidRPr="002742C1">
        <w:rPr>
          <w:rStyle w:val="XMLRed"/>
          <w:sz w:val="22"/>
        </w:rPr>
        <w:t xml:space="preserve"> </w:t>
      </w:r>
      <w:proofErr w:type="spellStart"/>
      <w:r w:rsidRPr="002742C1">
        <w:rPr>
          <w:rStyle w:val="XMLRed"/>
          <w:sz w:val="22"/>
        </w:rPr>
        <w:t>typeCode</w:t>
      </w:r>
      <w:proofErr w:type="spellEnd"/>
      <w:r w:rsidRPr="002742C1">
        <w:rPr>
          <w:rStyle w:val="XMLBlue"/>
          <w:sz w:val="22"/>
        </w:rPr>
        <w:t>="</w:t>
      </w:r>
      <w:r w:rsidRPr="002742C1">
        <w:rPr>
          <w:rStyle w:val="XMLBlack"/>
          <w:sz w:val="22"/>
        </w:rPr>
        <w:t>SBJ</w:t>
      </w:r>
      <w:r w:rsidRPr="002742C1">
        <w:rPr>
          <w:rStyle w:val="XMLBlue"/>
          <w:sz w:val="22"/>
        </w:rPr>
        <w:t>"&gt;</w:t>
      </w:r>
    </w:p>
    <w:p w14:paraId="71A065E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2742C1">
        <w:rPr>
          <w:rStyle w:val="XMLBlack"/>
          <w:sz w:val="22"/>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PAT</w:t>
      </w:r>
      <w:r w:rsidRPr="006477F8">
        <w:rPr>
          <w:rStyle w:val="XMLBlue"/>
          <w:sz w:val="22"/>
          <w:lang w:val="en-GB"/>
        </w:rPr>
        <w:t>"&gt;</w:t>
      </w:r>
    </w:p>
    <w:p w14:paraId="64F719AA"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lang w:val="en-GB"/>
        </w:rPr>
        <w:tab/>
      </w:r>
      <w:r w:rsidRPr="006477F8">
        <w:rPr>
          <w:rStyle w:val="XMLBlue"/>
          <w:sz w:val="22"/>
          <w:lang w:val="en-GB"/>
        </w:rPr>
        <w:tab/>
        <w:t>&lt;</w:t>
      </w:r>
      <w:r w:rsidRPr="006477F8">
        <w:rPr>
          <w:rStyle w:val="XMLDarkRed"/>
          <w:sz w:val="22"/>
          <w:lang w:val="en-GB"/>
        </w:rPr>
        <w:t>code</w:t>
      </w:r>
      <w:r w:rsidRPr="006477F8">
        <w:rPr>
          <w:rStyle w:val="XMLRed"/>
          <w:sz w:val="22"/>
          <w:lang w:val="en-GB"/>
        </w:rPr>
        <w:t xml:space="preserve"> code</w:t>
      </w:r>
      <w:r w:rsidRPr="006477F8">
        <w:rPr>
          <w:rStyle w:val="XMLBlue"/>
          <w:sz w:val="22"/>
          <w:lang w:val="en-GB"/>
        </w:rPr>
        <w:t>="</w:t>
      </w:r>
      <w:r w:rsidRPr="006477F8">
        <w:rPr>
          <w:rStyle w:val="XMLBlack"/>
          <w:sz w:val="22"/>
          <w:lang w:val="en-GB"/>
        </w:rPr>
        <w:t>140678-945A</w:t>
      </w:r>
      <w:r w:rsidRPr="006477F8">
        <w:rPr>
          <w:rStyle w:val="XMLBlue"/>
          <w:sz w:val="22"/>
          <w:lang w:val="en-GB"/>
        </w:rPr>
        <w:t>"</w:t>
      </w:r>
      <w:r w:rsidRPr="006477F8">
        <w:rPr>
          <w:rStyle w:val="XMLRed"/>
          <w:sz w:val="22"/>
          <w:lang w:val="en-GB"/>
        </w:rPr>
        <w:t xml:space="preserve"> </w:t>
      </w:r>
      <w:proofErr w:type="spellStart"/>
      <w:r w:rsidRPr="006477F8">
        <w:rPr>
          <w:rStyle w:val="XMLRed"/>
          <w:sz w:val="22"/>
          <w:lang w:val="en-GB"/>
        </w:rPr>
        <w:t>codeSystem</w:t>
      </w:r>
      <w:proofErr w:type="spellEnd"/>
      <w:r w:rsidRPr="006477F8">
        <w:rPr>
          <w:rStyle w:val="XMLBlue"/>
          <w:sz w:val="22"/>
          <w:lang w:val="en-GB"/>
        </w:rPr>
        <w:t>="</w:t>
      </w:r>
      <w:r w:rsidRPr="006477F8">
        <w:rPr>
          <w:rStyle w:val="XMLBlack"/>
          <w:sz w:val="22"/>
          <w:lang w:val="en-GB"/>
        </w:rPr>
        <w:t>1.2.246.21</w:t>
      </w:r>
      <w:r w:rsidRPr="006477F8">
        <w:rPr>
          <w:rStyle w:val="XMLBlue"/>
          <w:sz w:val="22"/>
          <w:lang w:val="en-GB"/>
        </w:rPr>
        <w:t>"/&gt;</w:t>
      </w:r>
    </w:p>
    <w:p w14:paraId="018153B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Red"/>
          <w:sz w:val="22"/>
          <w:lang w:val="en-GB"/>
        </w:rPr>
        <w:t xml:space="preserve"> </w:t>
      </w:r>
      <w:proofErr w:type="spellStart"/>
      <w:r w:rsidRPr="006477F8">
        <w:rPr>
          <w:rStyle w:val="XMLRed"/>
          <w:sz w:val="22"/>
          <w:lang w:val="en-GB"/>
        </w:rPr>
        <w:t>classCode</w:t>
      </w:r>
      <w:proofErr w:type="spellEnd"/>
      <w:r w:rsidRPr="006477F8">
        <w:rPr>
          <w:rStyle w:val="XMLBlue"/>
          <w:sz w:val="22"/>
          <w:lang w:val="en-GB"/>
        </w:rPr>
        <w:t>="</w:t>
      </w:r>
      <w:r w:rsidRPr="006477F8">
        <w:rPr>
          <w:rStyle w:val="XMLBlack"/>
          <w:sz w:val="22"/>
          <w:lang w:val="en-GB"/>
        </w:rPr>
        <w:t>PSN</w:t>
      </w:r>
      <w:r w:rsidRPr="006477F8">
        <w:rPr>
          <w:rStyle w:val="XMLBlue"/>
          <w:sz w:val="22"/>
          <w:lang w:val="en-GB"/>
        </w:rPr>
        <w:t>"&gt;</w:t>
      </w:r>
    </w:p>
    <w:p w14:paraId="0F5CBE88"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010F270B"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given</w:t>
      </w:r>
      <w:r w:rsidRPr="006477F8">
        <w:rPr>
          <w:rStyle w:val="XMLBlue"/>
          <w:sz w:val="22"/>
          <w:lang w:val="en-GB"/>
        </w:rPr>
        <w:t>&gt;</w:t>
      </w:r>
      <w:r w:rsidRPr="006477F8">
        <w:rPr>
          <w:rStyle w:val="XMLBlack"/>
          <w:sz w:val="22"/>
          <w:lang w:val="en-GB"/>
        </w:rPr>
        <w:t>Jaakko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35921084" w14:textId="77777777" w:rsidR="006C273C" w:rsidRPr="00C745E9" w:rsidRDefault="006C273C" w:rsidP="006C273C">
      <w:pPr>
        <w:tabs>
          <w:tab w:val="left" w:pos="301"/>
          <w:tab w:val="left" w:pos="601"/>
          <w:tab w:val="left" w:pos="902"/>
          <w:tab w:val="left" w:pos="1202"/>
          <w:tab w:val="left" w:pos="1503"/>
        </w:tabs>
        <w:autoSpaceDE w:val="0"/>
        <w:autoSpaceDN w:val="0"/>
        <w:adjustRightInd w:val="0"/>
        <w:rPr>
          <w:rStyle w:val="XMLBlue"/>
          <w:sz w:val="22"/>
        </w:rPr>
      </w:pPr>
      <w:r w:rsidRPr="006477F8">
        <w:rPr>
          <w:rStyle w:val="XMLBlue"/>
          <w:sz w:val="22"/>
          <w:lang w:val="en-GB"/>
        </w:rPr>
        <w:tab/>
      </w:r>
      <w:r w:rsidRPr="006477F8">
        <w:rPr>
          <w:rStyle w:val="XMLBlue"/>
          <w:sz w:val="22"/>
          <w:lang w:val="en-GB"/>
        </w:rPr>
        <w:tab/>
      </w:r>
      <w:r w:rsidRPr="006477F8">
        <w:rPr>
          <w:rStyle w:val="XMLBlue"/>
          <w:sz w:val="22"/>
          <w:lang w:val="en-GB"/>
        </w:rPr>
        <w:tab/>
      </w:r>
      <w:r w:rsidRPr="006477F8">
        <w:rPr>
          <w:rStyle w:val="XMLBlue"/>
          <w:sz w:val="22"/>
          <w:lang w:val="en-GB"/>
        </w:rPr>
        <w:tab/>
      </w:r>
      <w:r w:rsidRPr="00C745E9">
        <w:rPr>
          <w:rStyle w:val="XMLBlue"/>
          <w:sz w:val="22"/>
        </w:rPr>
        <w:t>&lt;</w:t>
      </w:r>
      <w:proofErr w:type="spellStart"/>
      <w:r w:rsidRPr="00C745E9">
        <w:rPr>
          <w:rStyle w:val="XMLDarkRed"/>
          <w:sz w:val="22"/>
        </w:rPr>
        <w:t>given</w:t>
      </w:r>
      <w:proofErr w:type="spellEnd"/>
      <w:r w:rsidRPr="00C745E9">
        <w:rPr>
          <w:rStyle w:val="XMLBlue"/>
          <w:sz w:val="22"/>
        </w:rPr>
        <w:t>&gt;</w:t>
      </w:r>
      <w:r w:rsidRPr="00C745E9">
        <w:rPr>
          <w:rStyle w:val="XMLBlack"/>
          <w:sz w:val="22"/>
        </w:rPr>
        <w:t>Teppo</w:t>
      </w:r>
      <w:r w:rsidRPr="00C745E9">
        <w:rPr>
          <w:rStyle w:val="XMLBlue"/>
          <w:sz w:val="22"/>
        </w:rPr>
        <w:t>&lt;/</w:t>
      </w:r>
      <w:proofErr w:type="spellStart"/>
      <w:r w:rsidRPr="00C745E9">
        <w:rPr>
          <w:rStyle w:val="XMLDarkRed"/>
          <w:sz w:val="22"/>
        </w:rPr>
        <w:t>given</w:t>
      </w:r>
      <w:proofErr w:type="spellEnd"/>
      <w:r w:rsidRPr="00C745E9">
        <w:rPr>
          <w:rStyle w:val="XMLBlue"/>
          <w:sz w:val="22"/>
        </w:rPr>
        <w:t>&gt;</w:t>
      </w:r>
    </w:p>
    <w:p w14:paraId="00DBC96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color w:val="999999"/>
          <w:sz w:val="22"/>
        </w:rPr>
      </w:pPr>
      <w:r w:rsidRPr="00C745E9">
        <w:rPr>
          <w:rStyle w:val="XMLBlue"/>
          <w:sz w:val="22"/>
        </w:rPr>
        <w:tab/>
      </w:r>
      <w:r w:rsidRPr="00C745E9">
        <w:rPr>
          <w:rStyle w:val="XMLBlue"/>
          <w:sz w:val="22"/>
        </w:rPr>
        <w:tab/>
      </w:r>
      <w:r w:rsidRPr="00C745E9">
        <w:rPr>
          <w:rStyle w:val="XMLBlue"/>
          <w:sz w:val="22"/>
        </w:rPr>
        <w:tab/>
      </w:r>
      <w:r w:rsidRPr="00C745E9">
        <w:rPr>
          <w:rStyle w:val="XMLBlue"/>
          <w:sz w:val="22"/>
        </w:rPr>
        <w:tab/>
      </w:r>
      <w:proofErr w:type="gramStart"/>
      <w:r w:rsidRPr="006477F8">
        <w:rPr>
          <w:rStyle w:val="XMLBlue"/>
          <w:color w:val="999999"/>
          <w:sz w:val="22"/>
        </w:rPr>
        <w:t>&lt;!--</w:t>
      </w:r>
      <w:proofErr w:type="gramEnd"/>
      <w:r w:rsidRPr="006477F8">
        <w:rPr>
          <w:rStyle w:val="XMLBlue"/>
          <w:color w:val="999999"/>
          <w:sz w:val="22"/>
        </w:rPr>
        <w:t xml:space="preserve">Kutsumanimi voidaan ilmoittaa </w:t>
      </w:r>
      <w:proofErr w:type="spellStart"/>
      <w:r w:rsidRPr="006477F8">
        <w:rPr>
          <w:rStyle w:val="XMLDarkRed"/>
          <w:color w:val="999999"/>
          <w:sz w:val="22"/>
        </w:rPr>
        <w:t>qualifier</w:t>
      </w:r>
      <w:proofErr w:type="spellEnd"/>
      <w:r w:rsidRPr="006477F8">
        <w:rPr>
          <w:rStyle w:val="XMLDarkRed"/>
          <w:color w:val="999999"/>
          <w:sz w:val="22"/>
        </w:rPr>
        <w:t>=”CL” attribuutilla--&gt;</w:t>
      </w:r>
    </w:p>
    <w:p w14:paraId="5441B7E6"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ue"/>
          <w:sz w:val="22"/>
        </w:rPr>
        <w:t xml:space="preserve">      </w:t>
      </w:r>
      <w:r w:rsidRPr="006477F8">
        <w:rPr>
          <w:rStyle w:val="XMLBlue"/>
          <w:sz w:val="22"/>
        </w:rPr>
        <w:tab/>
      </w:r>
      <w:r w:rsidRPr="006477F8">
        <w:rPr>
          <w:rStyle w:val="XMLBlue"/>
          <w:sz w:val="22"/>
        </w:rPr>
        <w:tab/>
      </w:r>
      <w:r w:rsidRPr="006477F8">
        <w:rPr>
          <w:rStyle w:val="XMLBlue"/>
          <w:sz w:val="22"/>
        </w:rPr>
        <w:tab/>
      </w:r>
      <w:r w:rsidRPr="006477F8">
        <w:rPr>
          <w:rStyle w:val="XMLBlue"/>
          <w:sz w:val="22"/>
          <w:lang w:val="en-GB"/>
        </w:rPr>
        <w:t>&lt;</w:t>
      </w:r>
      <w:r w:rsidRPr="006477F8">
        <w:rPr>
          <w:rStyle w:val="XMLDarkRed"/>
          <w:sz w:val="22"/>
          <w:lang w:val="en-GB"/>
        </w:rPr>
        <w:t xml:space="preserve">given </w:t>
      </w:r>
      <w:r w:rsidRPr="006477F8">
        <w:rPr>
          <w:rStyle w:val="XMLDarkRed"/>
          <w:color w:val="FF0000"/>
          <w:sz w:val="22"/>
          <w:lang w:val="en-GB"/>
        </w:rPr>
        <w:t>qualifier</w:t>
      </w:r>
      <w:r w:rsidRPr="006477F8">
        <w:rPr>
          <w:rStyle w:val="XMLDarkRed"/>
          <w:color w:val="0000FF"/>
          <w:sz w:val="22"/>
          <w:lang w:val="en-GB"/>
        </w:rPr>
        <w:t>=”</w:t>
      </w:r>
      <w:r w:rsidRPr="006477F8">
        <w:rPr>
          <w:rStyle w:val="XMLDarkRed"/>
          <w:color w:val="auto"/>
          <w:sz w:val="22"/>
          <w:lang w:val="en-GB"/>
        </w:rPr>
        <w:t>CL</w:t>
      </w:r>
      <w:r w:rsidRPr="006477F8">
        <w:rPr>
          <w:rStyle w:val="XMLDarkRed"/>
          <w:color w:val="0000FF"/>
          <w:sz w:val="22"/>
          <w:lang w:val="en-GB"/>
        </w:rPr>
        <w:t>”</w:t>
      </w:r>
      <w:r w:rsidRPr="006477F8">
        <w:rPr>
          <w:rStyle w:val="XMLBlue"/>
          <w:sz w:val="22"/>
          <w:lang w:val="en-GB"/>
        </w:rPr>
        <w:t>&gt;</w:t>
      </w:r>
      <w:r w:rsidRPr="006477F8">
        <w:rPr>
          <w:rStyle w:val="XMLBlack"/>
          <w:sz w:val="22"/>
          <w:lang w:val="en-GB"/>
        </w:rPr>
        <w:t>Teppo</w:t>
      </w:r>
      <w:r w:rsidRPr="006477F8">
        <w:rPr>
          <w:rStyle w:val="XMLBlue"/>
          <w:sz w:val="22"/>
          <w:lang w:val="en-GB"/>
        </w:rPr>
        <w:t>&lt;/</w:t>
      </w:r>
      <w:r w:rsidRPr="006477F8">
        <w:rPr>
          <w:rStyle w:val="XMLDarkRed"/>
          <w:sz w:val="22"/>
          <w:lang w:val="en-GB"/>
        </w:rPr>
        <w:t>given</w:t>
      </w:r>
      <w:r w:rsidRPr="006477F8">
        <w:rPr>
          <w:rStyle w:val="XMLBlue"/>
          <w:sz w:val="22"/>
          <w:lang w:val="en-GB"/>
        </w:rPr>
        <w:t>&gt;</w:t>
      </w:r>
    </w:p>
    <w:p w14:paraId="61EB0DD2"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ue"/>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family</w:t>
      </w:r>
      <w:r w:rsidRPr="006477F8">
        <w:rPr>
          <w:rStyle w:val="XMLBlue"/>
          <w:sz w:val="22"/>
          <w:lang w:val="en-GB"/>
        </w:rPr>
        <w:t>&gt;</w:t>
      </w:r>
      <w:proofErr w:type="spellStart"/>
      <w:r w:rsidRPr="006477F8">
        <w:rPr>
          <w:rStyle w:val="XMLBlack"/>
          <w:sz w:val="22"/>
          <w:lang w:val="en-GB"/>
        </w:rPr>
        <w:t>Hulkkonen</w:t>
      </w:r>
      <w:proofErr w:type="spellEnd"/>
      <w:r w:rsidRPr="006477F8">
        <w:rPr>
          <w:rStyle w:val="XMLBlue"/>
          <w:sz w:val="22"/>
          <w:lang w:val="en-GB"/>
        </w:rPr>
        <w:t>&lt;/</w:t>
      </w:r>
      <w:r w:rsidRPr="006477F8">
        <w:rPr>
          <w:rStyle w:val="XMLDarkRed"/>
          <w:sz w:val="22"/>
          <w:lang w:val="en-GB"/>
        </w:rPr>
        <w:t>family</w:t>
      </w:r>
      <w:r w:rsidRPr="006477F8">
        <w:rPr>
          <w:rStyle w:val="XMLBlue"/>
          <w:sz w:val="22"/>
          <w:lang w:val="en-GB"/>
        </w:rPr>
        <w:t>&gt;</w:t>
      </w:r>
    </w:p>
    <w:p w14:paraId="7FAE2247"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name</w:t>
      </w:r>
      <w:r w:rsidRPr="006477F8">
        <w:rPr>
          <w:rStyle w:val="XMLBlue"/>
          <w:sz w:val="22"/>
          <w:lang w:val="en-GB"/>
        </w:rPr>
        <w:t>&gt;</w:t>
      </w:r>
    </w:p>
    <w:p w14:paraId="271FF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birthTime</w:t>
      </w:r>
      <w:proofErr w:type="spellEnd"/>
      <w:r w:rsidRPr="006477F8">
        <w:rPr>
          <w:rStyle w:val="XMLRed"/>
          <w:sz w:val="22"/>
          <w:lang w:val="en-GB"/>
        </w:rPr>
        <w:t xml:space="preserve"> value</w:t>
      </w:r>
      <w:r w:rsidRPr="006477F8">
        <w:rPr>
          <w:rStyle w:val="XMLBlue"/>
          <w:sz w:val="22"/>
          <w:lang w:val="en-GB"/>
        </w:rPr>
        <w:t>="</w:t>
      </w:r>
      <w:r w:rsidRPr="006477F8">
        <w:rPr>
          <w:rStyle w:val="XMLBlack"/>
          <w:sz w:val="22"/>
          <w:lang w:val="en-GB"/>
        </w:rPr>
        <w:t>19780614</w:t>
      </w:r>
      <w:r w:rsidRPr="006477F8">
        <w:rPr>
          <w:rStyle w:val="XMLBlue"/>
          <w:sz w:val="22"/>
          <w:lang w:val="en-GB"/>
        </w:rPr>
        <w:t>"/&gt;</w:t>
      </w:r>
    </w:p>
    <w:p w14:paraId="6A3179D4"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r w:rsidRPr="006477F8">
        <w:rPr>
          <w:rStyle w:val="XMLDarkRed"/>
          <w:sz w:val="22"/>
          <w:lang w:val="en-GB"/>
        </w:rPr>
        <w:t>subject</w:t>
      </w:r>
      <w:r w:rsidRPr="006477F8">
        <w:rPr>
          <w:rStyle w:val="XMLBlue"/>
          <w:sz w:val="22"/>
          <w:lang w:val="en-GB"/>
        </w:rPr>
        <w:t>&gt;</w:t>
      </w:r>
    </w:p>
    <w:p w14:paraId="7F72D921" w14:textId="77777777" w:rsidR="006C273C" w:rsidRPr="006477F8" w:rsidRDefault="006C273C" w:rsidP="006C273C">
      <w:pPr>
        <w:tabs>
          <w:tab w:val="left" w:pos="301"/>
          <w:tab w:val="left" w:pos="601"/>
          <w:tab w:val="left" w:pos="902"/>
          <w:tab w:val="left" w:pos="1202"/>
          <w:tab w:val="left" w:pos="1503"/>
        </w:tabs>
        <w:autoSpaceDE w:val="0"/>
        <w:autoSpaceDN w:val="0"/>
        <w:adjustRightInd w:val="0"/>
        <w:rPr>
          <w:rStyle w:val="XMLBlack"/>
          <w:sz w:val="22"/>
          <w:lang w:val="en-GB"/>
        </w:rPr>
      </w:pPr>
      <w:r w:rsidRPr="006477F8">
        <w:rPr>
          <w:rStyle w:val="XMLBlack"/>
          <w:sz w:val="22"/>
          <w:lang w:val="en-GB"/>
        </w:rPr>
        <w:tab/>
      </w:r>
      <w:r w:rsidRPr="006477F8">
        <w:rPr>
          <w:rStyle w:val="XMLBlue"/>
          <w:sz w:val="22"/>
          <w:lang w:val="en-GB"/>
        </w:rPr>
        <w:t>&lt;/</w:t>
      </w:r>
      <w:proofErr w:type="spellStart"/>
      <w:r w:rsidRPr="006477F8">
        <w:rPr>
          <w:rStyle w:val="XMLDarkRed"/>
          <w:sz w:val="22"/>
          <w:lang w:val="en-GB"/>
        </w:rPr>
        <w:t>relatedSubject</w:t>
      </w:r>
      <w:proofErr w:type="spellEnd"/>
      <w:r w:rsidRPr="006477F8">
        <w:rPr>
          <w:rStyle w:val="XMLBlue"/>
          <w:sz w:val="22"/>
          <w:lang w:val="en-GB"/>
        </w:rPr>
        <w:t>&gt;</w:t>
      </w:r>
    </w:p>
    <w:p w14:paraId="53B34691" w14:textId="77777777" w:rsidR="006C273C" w:rsidRPr="006477F8" w:rsidRDefault="006C273C" w:rsidP="006C273C">
      <w:pPr>
        <w:tabs>
          <w:tab w:val="left" w:pos="301"/>
          <w:tab w:val="left" w:pos="601"/>
          <w:tab w:val="left" w:pos="902"/>
          <w:tab w:val="left" w:pos="1202"/>
          <w:tab w:val="left" w:pos="1503"/>
        </w:tabs>
        <w:rPr>
          <w:rStyle w:val="XMLDarkRed"/>
          <w:sz w:val="22"/>
          <w:lang w:val="en-GB"/>
        </w:rPr>
      </w:pPr>
      <w:r w:rsidRPr="006477F8">
        <w:rPr>
          <w:rStyle w:val="XMLBlue"/>
          <w:sz w:val="22"/>
          <w:lang w:val="en-GB"/>
        </w:rPr>
        <w:t>&lt;/</w:t>
      </w:r>
      <w:r w:rsidRPr="006477F8">
        <w:rPr>
          <w:rStyle w:val="XMLDarkRed"/>
          <w:sz w:val="22"/>
          <w:lang w:val="en-GB"/>
        </w:rPr>
        <w:t>subject</w:t>
      </w:r>
    </w:p>
    <w:p w14:paraId="14680C97" w14:textId="77777777" w:rsidR="006C273C" w:rsidRPr="00E222A6" w:rsidRDefault="006C273C" w:rsidP="006C273C">
      <w:pPr>
        <w:tabs>
          <w:tab w:val="left" w:pos="301"/>
          <w:tab w:val="left" w:pos="601"/>
          <w:tab w:val="left" w:pos="902"/>
          <w:tab w:val="left" w:pos="1202"/>
          <w:tab w:val="left" w:pos="1503"/>
        </w:tabs>
        <w:rPr>
          <w:rStyle w:val="XMLText"/>
          <w:lang w:val="en-GB"/>
        </w:rPr>
      </w:pPr>
    </w:p>
    <w:p w14:paraId="6CE3F2E8" w14:textId="77777777" w:rsidR="0077747B" w:rsidRDefault="0077747B"/>
    <w:p w14:paraId="4903F3D7" w14:textId="77777777" w:rsidR="0077747B" w:rsidRDefault="00A345A7" w:rsidP="00BC5FA4">
      <w:pPr>
        <w:pStyle w:val="Otsikko3"/>
      </w:pPr>
      <w:bookmarkStart w:id="418" w:name="_Toc127960047"/>
      <w:r>
        <w:t xml:space="preserve">Toimituksen kohteena olevan </w:t>
      </w:r>
      <w:r w:rsidR="0077747B">
        <w:t>lääkemääräyksen id sekä toimituksen id</w:t>
      </w:r>
      <w:bookmarkEnd w:id="418"/>
      <w:r w:rsidR="0077747B">
        <w:t xml:space="preserve"> </w:t>
      </w:r>
    </w:p>
    <w:p w14:paraId="35872707" w14:textId="77777777" w:rsidR="0077747B" w:rsidRDefault="0077747B"/>
    <w:p w14:paraId="46BF5702" w14:textId="77777777" w:rsidR="0077747B" w:rsidRDefault="0077747B">
      <w:r>
        <w:t xml:space="preserve">Toimituksen id ilmoitetaan </w:t>
      </w:r>
      <w:proofErr w:type="spellStart"/>
      <w:r>
        <w:t>headerissä</w:t>
      </w:r>
      <w:proofErr w:type="spellEnd"/>
      <w:r>
        <w:t xml:space="preserve"> dokumentin id-kentässä. Id pitää saada kuitenkin myös allekirjoitettavaan osaan. </w:t>
      </w:r>
      <w:proofErr w:type="spellStart"/>
      <w:r w:rsidRPr="00C10319">
        <w:t>Id:n</w:t>
      </w:r>
      <w:proofErr w:type="spellEnd"/>
      <w:r w:rsidRPr="00C10319">
        <w:t xml:space="preserve"> ilmoittamiseen käytetään </w:t>
      </w:r>
      <w:proofErr w:type="spellStart"/>
      <w:r w:rsidRPr="00C10319">
        <w:t>substanceAdministration-actin</w:t>
      </w:r>
      <w:proofErr w:type="spellEnd"/>
      <w:r w:rsidRPr="00C10319">
        <w:t xml:space="preserve"> &lt;</w:t>
      </w:r>
      <w:proofErr w:type="spellStart"/>
      <w:r w:rsidRPr="00C10319">
        <w:t>reference</w:t>
      </w:r>
      <w:proofErr w:type="spellEnd"/>
      <w:r w:rsidRPr="00C10319">
        <w:t>&gt;&lt;</w:t>
      </w:r>
      <w:proofErr w:type="spellStart"/>
      <w:r w:rsidRPr="00C10319">
        <w:t>externalDocument</w:t>
      </w:r>
      <w:proofErr w:type="spellEnd"/>
      <w:r w:rsidRPr="00C10319">
        <w:t xml:space="preserve">&gt;-rakennetta. </w:t>
      </w:r>
      <w:proofErr w:type="spellStart"/>
      <w:r w:rsidRPr="00C10319">
        <w:t>Referencen</w:t>
      </w:r>
      <w:proofErr w:type="spellEnd"/>
      <w:r w:rsidRPr="00C10319">
        <w:t xml:space="preserve"> </w:t>
      </w:r>
      <w:proofErr w:type="spellStart"/>
      <w:r w:rsidRPr="00C10319">
        <w:t>typeCode</w:t>
      </w:r>
      <w:proofErr w:type="spellEnd"/>
      <w:r w:rsidRPr="00C10319">
        <w:t xml:space="preserve"> on SPRT. </w:t>
      </w:r>
      <w:r>
        <w:t xml:space="preserve">Varsinaisessa </w:t>
      </w:r>
      <w:proofErr w:type="gramStart"/>
      <w:r>
        <w:t>toimituksessa  viitataan</w:t>
      </w:r>
      <w:proofErr w:type="gramEnd"/>
      <w:r>
        <w:t xml:space="preserve"> siis takaisin samaan dokumenttiin. </w:t>
      </w:r>
    </w:p>
    <w:p w14:paraId="132977B4" w14:textId="77777777" w:rsidR="0077747B" w:rsidRDefault="0077747B"/>
    <w:p w14:paraId="7E08548A" w14:textId="70ABBA72" w:rsidR="0077747B" w:rsidRDefault="0077747B">
      <w:r>
        <w:t xml:space="preserve">Toimitussanomissa viitataan myös </w:t>
      </w:r>
      <w:r w:rsidR="00A345A7">
        <w:t xml:space="preserve">toimituksen kohteena olevaan </w:t>
      </w:r>
      <w:r>
        <w:t xml:space="preserve">lääkemääräykseen samalla rakenteella, </w:t>
      </w:r>
      <w:proofErr w:type="spellStart"/>
      <w:r>
        <w:t>typeCode</w:t>
      </w:r>
      <w:proofErr w:type="spellEnd"/>
      <w:r>
        <w:t xml:space="preserve">=”REFR”. </w:t>
      </w:r>
      <w:proofErr w:type="spellStart"/>
      <w:r>
        <w:t>Headerin</w:t>
      </w:r>
      <w:proofErr w:type="spellEnd"/>
      <w:r>
        <w:t xml:space="preserve"> viittauksessa</w:t>
      </w:r>
      <w:r w:rsidR="00BD5C89">
        <w:t xml:space="preserve"> </w:t>
      </w:r>
      <w:proofErr w:type="spellStart"/>
      <w:r w:rsidR="00BD5C89">
        <w:t>relatedDocument</w:t>
      </w:r>
      <w:proofErr w:type="spellEnd"/>
      <w:r>
        <w:t xml:space="preserve"> </w:t>
      </w:r>
      <w:proofErr w:type="spellStart"/>
      <w:r>
        <w:t>typeCode</w:t>
      </w:r>
      <w:proofErr w:type="spellEnd"/>
      <w:r>
        <w:t>=”APND”, koska siellä on käytössä eri sanasto.</w:t>
      </w:r>
    </w:p>
    <w:p w14:paraId="4B5B757B" w14:textId="77777777" w:rsidR="0077747B" w:rsidRDefault="0077747B"/>
    <w:p w14:paraId="12114A8F" w14:textId="1458C80B" w:rsidR="0077747B" w:rsidRPr="0077747B" w:rsidRDefault="0077747B">
      <w:pPr>
        <w:rPr>
          <w:lang w:val="pt-BR"/>
        </w:rPr>
      </w:pPr>
      <w:r w:rsidRPr="0077747B">
        <w:rPr>
          <w:lang w:val="pt-BR"/>
        </w:rPr>
        <w:t>Esim</w:t>
      </w:r>
      <w:r w:rsidR="00587333">
        <w:rPr>
          <w:lang w:val="pt-BR"/>
        </w:rPr>
        <w:t>erkki</w:t>
      </w:r>
      <w:r w:rsidR="00587333" w:rsidRPr="0077747B">
        <w:rPr>
          <w:lang w:val="pt-BR"/>
        </w:rPr>
        <w:t xml:space="preserve">: </w:t>
      </w:r>
    </w:p>
    <w:p w14:paraId="3562847C" w14:textId="77777777" w:rsidR="0077747B" w:rsidRPr="0077747B" w:rsidRDefault="0077747B">
      <w:pPr>
        <w:rPr>
          <w:lang w:val="pt-BR"/>
        </w:rPr>
      </w:pPr>
    </w:p>
    <w:p w14:paraId="74A5372D"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5DB739B"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5C09FE7C" w14:textId="52CF90E0" w:rsidR="0077747B" w:rsidRPr="006477F8" w:rsidRDefault="0077747B" w:rsidP="009500A5">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53AD8D43" w14:textId="494DC4BB" w:rsidR="0077747B" w:rsidRPr="00D32773" w:rsidRDefault="0077747B" w:rsidP="00C565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w:t>
      </w:r>
      <w:r w:rsidRPr="4716D89F">
        <w:rPr>
          <w:rStyle w:val="XMLBlue"/>
          <w:sz w:val="22"/>
          <w:szCs w:val="22"/>
          <w:highlight w:val="white"/>
          <w:lang w:val="nl-NL"/>
        </w:rPr>
        <w:t>"</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C565E0" w:rsidRPr="4716D89F">
        <w:rPr>
          <w:rStyle w:val="XMLBlue"/>
          <w:color w:val="auto"/>
          <w:sz w:val="22"/>
          <w:szCs w:val="22"/>
          <w:highlight w:val="white"/>
          <w:lang w:val="nl-NL"/>
        </w:rPr>
        <w:t xml:space="preserve">Sähköinen lääkemääräys - </w:t>
      </w:r>
      <w:r w:rsidR="00215838" w:rsidRPr="4716D89F">
        <w:rPr>
          <w:rStyle w:val="XMLBlue"/>
          <w:color w:val="auto"/>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C565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3F1E5755" w14:textId="5675563F" w:rsidR="0077747B" w:rsidRPr="006477F8" w:rsidRDefault="0077747B" w:rsidP="00C565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63BA4EE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701B05F" w14:textId="77777777" w:rsidR="0077747B" w:rsidRPr="006477F8" w:rsidRDefault="0077747B">
      <w:pPr>
        <w:rPr>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5C144AA"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21282D3"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CE25140" w14:textId="1814BC7A" w:rsidR="0077747B" w:rsidRPr="006477F8" w:rsidRDefault="0077747B" w:rsidP="0071547B">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2D61FEA3" w14:textId="5486D745" w:rsidR="0077747B" w:rsidRPr="00D32773" w:rsidRDefault="0077747B" w:rsidP="00165D84">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0071547B" w:rsidRPr="4716D89F">
        <w:rPr>
          <w:rStyle w:val="XMLBlue"/>
          <w:sz w:val="22"/>
          <w:szCs w:val="22"/>
          <w:highlight w:val="white"/>
          <w:lang w:val="nl-NL"/>
        </w:rPr>
        <w:t xml:space="preserve"> </w:t>
      </w:r>
      <w:r w:rsidRPr="4716D89F">
        <w:rPr>
          <w:rStyle w:val="XMLRed"/>
          <w:sz w:val="22"/>
          <w:szCs w:val="22"/>
          <w:highlight w:val="white"/>
          <w:lang w:val="nl-NL"/>
        </w:rPr>
        <w:t>codeSystemName</w:t>
      </w:r>
      <w:r w:rsidRPr="4716D89F">
        <w:rPr>
          <w:rStyle w:val="XMLBlue"/>
          <w:sz w:val="22"/>
          <w:szCs w:val="22"/>
          <w:highlight w:val="white"/>
          <w:lang w:val="nl-NL"/>
        </w:rPr>
        <w:t>="</w:t>
      </w:r>
      <w:r w:rsidR="00165D84" w:rsidRPr="4716D89F">
        <w:rPr>
          <w:rStyle w:val="XMLBlue"/>
          <w:color w:val="auto"/>
          <w:sz w:val="22"/>
          <w:szCs w:val="22"/>
          <w:highlight w:val="white"/>
          <w:lang w:val="nl-NL"/>
        </w:rPr>
        <w:t xml:space="preserve"> Sähköinen lääkemääräys - </w:t>
      </w:r>
      <w:r w:rsidR="0021583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71547B"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21583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4DE7446A" w14:textId="2FDDFAD4" w:rsidR="0077747B" w:rsidRPr="006477F8" w:rsidRDefault="0077747B" w:rsidP="00165D84">
      <w:pPr>
        <w:ind w:firstLine="1304"/>
        <w:rPr>
          <w:rStyle w:val="XMLBlack"/>
          <w:color w:val="auto"/>
          <w:sz w:val="22"/>
          <w:lang w:val="en-GB"/>
        </w:rPr>
      </w:pPr>
      <w:r w:rsidRPr="006477F8">
        <w:rPr>
          <w:rStyle w:val="XMLBlue"/>
          <w:sz w:val="22"/>
          <w:lang w:val="en-GB"/>
        </w:rPr>
        <w:t>&lt;</w:t>
      </w:r>
      <w:proofErr w:type="spellStart"/>
      <w:r w:rsidRPr="006477F8">
        <w:rPr>
          <w:rStyle w:val="XMLBrown"/>
          <w:sz w:val="22"/>
          <w:lang w:val="en-GB"/>
        </w:rPr>
        <w:t>setId</w:t>
      </w:r>
      <w:proofErr w:type="spellEnd"/>
      <w:r w:rsidRPr="006477F8">
        <w:rPr>
          <w:rStyle w:val="XMLText"/>
          <w:sz w:val="22"/>
          <w:lang w:val="en-GB"/>
        </w:rPr>
        <w:t xml:space="preserve"> </w:t>
      </w:r>
      <w:r w:rsidRPr="006477F8">
        <w:rPr>
          <w:rStyle w:val="XMLRed"/>
          <w:sz w:val="22"/>
          <w:lang w:val="en-GB"/>
        </w:rPr>
        <w:t>root</w:t>
      </w:r>
      <w:r w:rsidRPr="006477F8">
        <w:rPr>
          <w:rStyle w:val="XMLBlue"/>
          <w:sz w:val="22"/>
          <w:lang w:val="en-GB"/>
        </w:rPr>
        <w:t>="</w:t>
      </w:r>
      <w:r w:rsidRPr="006477F8">
        <w:rPr>
          <w:rStyle w:val="XMLText"/>
          <w:sz w:val="22"/>
          <w:lang w:val="en-GB"/>
        </w:rPr>
        <w:t>1.2.246.537.10.15675350.93.2006</w:t>
      </w:r>
      <w:r w:rsidRPr="006477F8">
        <w:rPr>
          <w:rStyle w:val="XMLBlue"/>
          <w:sz w:val="22"/>
          <w:lang w:val="en-GB"/>
        </w:rPr>
        <w:t>.</w:t>
      </w:r>
      <w:r w:rsidRPr="006477F8">
        <w:rPr>
          <w:rStyle w:val="XMLText"/>
          <w:sz w:val="22"/>
          <w:lang w:val="en-GB"/>
        </w:rPr>
        <w:t>513663</w:t>
      </w:r>
      <w:r w:rsidRPr="006477F8">
        <w:rPr>
          <w:rStyle w:val="XMLBlue"/>
          <w:sz w:val="22"/>
          <w:lang w:val="en-GB"/>
        </w:rPr>
        <w:t>"/&gt;</w:t>
      </w:r>
    </w:p>
    <w:p w14:paraId="6BAA2152"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lang w:val="en-GB"/>
        </w:rPr>
        <w:tab/>
      </w:r>
      <w:r w:rsidRPr="006477F8">
        <w:rPr>
          <w:rStyle w:val="XMLBlack"/>
          <w:sz w:val="22"/>
          <w:lang w:val="en-GB"/>
        </w:rPr>
        <w:tab/>
      </w:r>
      <w:r w:rsidRPr="006477F8">
        <w:rPr>
          <w:rStyle w:val="XMLBlue"/>
          <w:sz w:val="22"/>
          <w:lang w:val="en-GB"/>
        </w:rPr>
        <w:t>&lt;/</w:t>
      </w:r>
      <w:proofErr w:type="spellStart"/>
      <w:r w:rsidRPr="006477F8">
        <w:rPr>
          <w:rStyle w:val="XMLBrown"/>
          <w:sz w:val="22"/>
          <w:lang w:val="en-GB"/>
        </w:rPr>
        <w:t>externalDocument</w:t>
      </w:r>
      <w:proofErr w:type="spellEnd"/>
      <w:r w:rsidRPr="006477F8">
        <w:rPr>
          <w:rStyle w:val="XMLBlue"/>
          <w:sz w:val="22"/>
          <w:lang w:val="en-GB"/>
        </w:rPr>
        <w:t>&gt;</w:t>
      </w:r>
    </w:p>
    <w:p w14:paraId="5FC44D2B" w14:textId="77777777" w:rsidR="0077747B" w:rsidRPr="006477F8" w:rsidRDefault="0077747B">
      <w:pPr>
        <w:rPr>
          <w:rStyle w:val="XMLText"/>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27567883" w14:textId="77777777" w:rsidR="0077747B" w:rsidRDefault="0077747B">
      <w:pPr>
        <w:rPr>
          <w:lang w:val="en-GB"/>
        </w:rPr>
      </w:pPr>
    </w:p>
    <w:p w14:paraId="03BCA8EB" w14:textId="77777777" w:rsidR="0077747B" w:rsidRDefault="0077747B">
      <w:pPr>
        <w:rPr>
          <w:highlight w:val="white"/>
          <w:lang w:val="en-GB"/>
        </w:rPr>
      </w:pPr>
    </w:p>
    <w:p w14:paraId="7398115F" w14:textId="77777777" w:rsidR="0077747B" w:rsidRDefault="0077747B">
      <w:pPr>
        <w:pStyle w:val="Otsikko2"/>
        <w:rPr>
          <w:highlight w:val="white"/>
        </w:rPr>
      </w:pPr>
      <w:bookmarkStart w:id="419" w:name="_Toc127960048"/>
      <w:r>
        <w:rPr>
          <w:highlight w:val="white"/>
        </w:rPr>
        <w:t>Toimituksen muut tiedot</w:t>
      </w:r>
      <w:bookmarkEnd w:id="419"/>
    </w:p>
    <w:p w14:paraId="199BA42F" w14:textId="77777777" w:rsidR="0077747B" w:rsidRDefault="0077747B">
      <w:pPr>
        <w:rPr>
          <w:highlight w:val="white"/>
        </w:rPr>
      </w:pPr>
    </w:p>
    <w:p w14:paraId="6F700927" w14:textId="77777777" w:rsidR="0077747B" w:rsidRDefault="0077747B">
      <w:r>
        <w:t>Tiedot esitetään &lt;</w:t>
      </w:r>
      <w:proofErr w:type="spellStart"/>
      <w:r>
        <w:t>entry</w:t>
      </w:r>
      <w:proofErr w:type="spellEnd"/>
      <w:r>
        <w:t>&gt;&lt;</w:t>
      </w:r>
      <w:proofErr w:type="spellStart"/>
      <w:r>
        <w:t>organizer</w:t>
      </w:r>
      <w:proofErr w:type="spellEnd"/>
      <w:r>
        <w:t xml:space="preserve">&gt;-rakenteella, jossa </w:t>
      </w:r>
      <w:proofErr w:type="spellStart"/>
      <w:r>
        <w:t>organizerin</w:t>
      </w:r>
      <w:proofErr w:type="spellEnd"/>
      <w:r>
        <w:t xml:space="preserve"> koodi on 104 (lääkityslistan kenttäkoodi).</w:t>
      </w:r>
    </w:p>
    <w:p w14:paraId="59FA3A0B" w14:textId="77777777" w:rsidR="0077747B" w:rsidRDefault="0077747B"/>
    <w:p w14:paraId="4FB69CE8" w14:textId="46ADF35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organizer</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CLUSTER</w:t>
      </w:r>
      <w:r w:rsidRPr="4716D89F">
        <w:rPr>
          <w:rStyle w:val="XMLBlue"/>
          <w:sz w:val="22"/>
          <w:szCs w:val="22"/>
          <w:highlight w:val="white"/>
          <w:lang w:val="en-GB"/>
        </w:rPr>
        <w:t>"</w:t>
      </w:r>
      <w:r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2F417AE5" w14:textId="0AAA1544" w:rsidR="0077747B" w:rsidRPr="006477F8" w:rsidRDefault="00F87534"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ue"/>
          <w:sz w:val="22"/>
          <w:highlight w:val="white"/>
        </w:rPr>
      </w:pPr>
      <w:r w:rsidRPr="00D32773">
        <w:rPr>
          <w:rStyle w:val="XMLBlue"/>
          <w:sz w:val="22"/>
          <w:highlight w:val="white"/>
          <w:lang w:val="en-US"/>
        </w:rPr>
        <w:tab/>
      </w:r>
      <w:r w:rsidR="0077747B" w:rsidRPr="4716D89F">
        <w:rPr>
          <w:rStyle w:val="XMLBlue"/>
          <w:sz w:val="22"/>
          <w:szCs w:val="22"/>
          <w:highlight w:val="white"/>
        </w:rPr>
        <w:t>&lt;</w:t>
      </w:r>
      <w:proofErr w:type="spellStart"/>
      <w:r w:rsidR="0077747B" w:rsidRPr="4716D89F">
        <w:rPr>
          <w:rStyle w:val="XMLDarkRed"/>
          <w:sz w:val="22"/>
          <w:szCs w:val="22"/>
          <w:highlight w:val="white"/>
        </w:rPr>
        <w:t>code</w:t>
      </w:r>
      <w:proofErr w:type="spellEnd"/>
      <w:r w:rsidR="0077747B" w:rsidRPr="4716D89F">
        <w:rPr>
          <w:rStyle w:val="XMLRed"/>
          <w:sz w:val="22"/>
          <w:szCs w:val="22"/>
          <w:highlight w:val="white"/>
        </w:rPr>
        <w:t xml:space="preserve"> </w:t>
      </w:r>
      <w:proofErr w:type="spellStart"/>
      <w:r w:rsidR="0077747B" w:rsidRPr="4716D89F">
        <w:rPr>
          <w:rStyle w:val="XMLRed"/>
          <w:sz w:val="22"/>
          <w:szCs w:val="22"/>
          <w:highlight w:val="white"/>
        </w:rPr>
        <w:t>code</w:t>
      </w:r>
      <w:proofErr w:type="spellEnd"/>
      <w:r w:rsidR="0077747B" w:rsidRPr="4716D89F">
        <w:rPr>
          <w:rStyle w:val="XMLBlue"/>
          <w:sz w:val="22"/>
          <w:szCs w:val="22"/>
          <w:highlight w:val="white"/>
        </w:rPr>
        <w:t>="</w:t>
      </w:r>
      <w:r w:rsidR="0077747B" w:rsidRPr="4716D89F">
        <w:rPr>
          <w:rStyle w:val="XMLBlack"/>
          <w:sz w:val="22"/>
          <w:szCs w:val="22"/>
          <w:highlight w:val="white"/>
        </w:rPr>
        <w:t>104</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codeSystem</w:t>
      </w:r>
      <w:proofErr w:type="spellEnd"/>
      <w:r w:rsidR="0077747B" w:rsidRPr="4716D89F">
        <w:rPr>
          <w:rStyle w:val="XMLBlue"/>
          <w:sz w:val="22"/>
          <w:szCs w:val="22"/>
          <w:highlight w:val="white"/>
        </w:rPr>
        <w:t>="</w:t>
      </w:r>
      <w:r w:rsidR="0077747B" w:rsidRPr="4716D89F">
        <w:rPr>
          <w:rStyle w:val="XMLBlack"/>
          <w:sz w:val="22"/>
          <w:szCs w:val="22"/>
          <w:highlight w:val="white"/>
        </w:rPr>
        <w:t>1.2.246.537.6.12.2002.126</w:t>
      </w:r>
      <w:r w:rsidR="0077747B" w:rsidRPr="4716D89F">
        <w:rPr>
          <w:rStyle w:val="XMLBlue"/>
          <w:sz w:val="22"/>
          <w:szCs w:val="22"/>
          <w:highlight w:val="white"/>
        </w:rPr>
        <w:t>"</w:t>
      </w:r>
      <w:r w:rsidRPr="4716D89F">
        <w:rPr>
          <w:rStyle w:val="XMLRed"/>
          <w:sz w:val="22"/>
          <w:szCs w:val="22"/>
          <w:highlight w:val="white"/>
        </w:rPr>
        <w:t xml:space="preserve"> </w:t>
      </w:r>
      <w:proofErr w:type="spellStart"/>
      <w:r w:rsidR="0077747B" w:rsidRPr="4716D89F">
        <w:rPr>
          <w:rStyle w:val="XMLRed"/>
          <w:sz w:val="22"/>
          <w:szCs w:val="22"/>
          <w:highlight w:val="white"/>
        </w:rPr>
        <w:t>codeSystemName</w:t>
      </w:r>
      <w:proofErr w:type="spellEnd"/>
      <w:r w:rsidR="0077747B" w:rsidRPr="4716D89F">
        <w:rPr>
          <w:rStyle w:val="XMLBlue"/>
          <w:sz w:val="22"/>
          <w:szCs w:val="22"/>
          <w:highlight w:val="white"/>
        </w:rPr>
        <w:t>="</w:t>
      </w:r>
      <w:r w:rsidR="0077747B" w:rsidRPr="4716D89F">
        <w:rPr>
          <w:rStyle w:val="XMLBlack"/>
          <w:sz w:val="22"/>
          <w:szCs w:val="22"/>
          <w:highlight w:val="white"/>
        </w:rPr>
        <w:t>Lääkityslista</w:t>
      </w:r>
      <w:r w:rsidR="0077747B" w:rsidRPr="4716D89F">
        <w:rPr>
          <w:rStyle w:val="XMLBlue"/>
          <w:sz w:val="22"/>
          <w:szCs w:val="22"/>
          <w:highlight w:val="white"/>
        </w:rPr>
        <w:t>"</w:t>
      </w:r>
      <w:r w:rsidR="0077747B" w:rsidRPr="4716D89F">
        <w:rPr>
          <w:rStyle w:val="XMLRed"/>
          <w:sz w:val="22"/>
          <w:szCs w:val="22"/>
          <w:highlight w:val="white"/>
        </w:rPr>
        <w:t xml:space="preserve"> </w:t>
      </w:r>
      <w:proofErr w:type="spellStart"/>
      <w:r w:rsidR="0077747B" w:rsidRPr="4716D89F">
        <w:rPr>
          <w:rStyle w:val="XMLRed"/>
          <w:sz w:val="22"/>
          <w:szCs w:val="22"/>
          <w:highlight w:val="white"/>
        </w:rPr>
        <w:t>displayName</w:t>
      </w:r>
      <w:proofErr w:type="spellEnd"/>
      <w:r w:rsidR="0077747B" w:rsidRPr="4716D89F">
        <w:rPr>
          <w:rStyle w:val="XMLBlue"/>
          <w:sz w:val="22"/>
          <w:szCs w:val="22"/>
          <w:highlight w:val="white"/>
        </w:rPr>
        <w:t>="</w:t>
      </w:r>
      <w:r w:rsidR="0077747B" w:rsidRPr="4716D89F">
        <w:rPr>
          <w:rStyle w:val="XMLBlack"/>
          <w:sz w:val="22"/>
          <w:szCs w:val="22"/>
          <w:highlight w:val="white"/>
        </w:rPr>
        <w:t>toimituksen muut tiedot</w:t>
      </w:r>
      <w:r w:rsidR="0077747B" w:rsidRPr="4716D89F">
        <w:rPr>
          <w:rStyle w:val="XMLBlue"/>
          <w:sz w:val="22"/>
          <w:szCs w:val="22"/>
          <w:highlight w:val="white"/>
        </w:rPr>
        <w:t>"/&gt;</w:t>
      </w:r>
    </w:p>
    <w:p w14:paraId="1F88C6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highlight w:val="white"/>
        </w:rPr>
      </w:pPr>
    </w:p>
    <w:p w14:paraId="5760986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r w:rsidRPr="4716D89F">
        <w:rPr>
          <w:highlight w:val="white"/>
        </w:rPr>
        <w:t xml:space="preserve">Tiedot esitetään toistuvalla </w:t>
      </w:r>
      <w:proofErr w:type="spellStart"/>
      <w:r w:rsidRPr="4716D89F">
        <w:rPr>
          <w:highlight w:val="white"/>
        </w:rPr>
        <w:t>observation</w:t>
      </w:r>
      <w:proofErr w:type="spellEnd"/>
      <w:r w:rsidRPr="4716D89F">
        <w:rPr>
          <w:highlight w:val="white"/>
        </w:rPr>
        <w:t xml:space="preserve"> </w:t>
      </w:r>
      <w:proofErr w:type="spellStart"/>
      <w:r w:rsidRPr="4716D89F">
        <w:rPr>
          <w:highlight w:val="white"/>
        </w:rPr>
        <w:t>actillä</w:t>
      </w:r>
      <w:proofErr w:type="spellEnd"/>
      <w:r w:rsidRPr="4716D89F">
        <w:rPr>
          <w:highlight w:val="white"/>
        </w:rPr>
        <w:t xml:space="preserve"> siten, että tiedon kenttäkoodi on </w:t>
      </w:r>
      <w:proofErr w:type="spellStart"/>
      <w:r w:rsidRPr="4716D89F">
        <w:rPr>
          <w:highlight w:val="white"/>
        </w:rPr>
        <w:t>code</w:t>
      </w:r>
      <w:proofErr w:type="spellEnd"/>
      <w:r w:rsidRPr="4716D89F">
        <w:rPr>
          <w:highlight w:val="white"/>
        </w:rPr>
        <w:t xml:space="preserve">-elementissä ja varsinainen tieto </w:t>
      </w:r>
      <w:proofErr w:type="spellStart"/>
      <w:r w:rsidRPr="4716D89F">
        <w:rPr>
          <w:highlight w:val="white"/>
        </w:rPr>
        <w:t>value</w:t>
      </w:r>
      <w:proofErr w:type="spellEnd"/>
      <w:r w:rsidRPr="4716D89F">
        <w:rPr>
          <w:highlight w:val="white"/>
        </w:rPr>
        <w:t>-alaelementissä.</w:t>
      </w:r>
    </w:p>
    <w:p w14:paraId="408D67A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5549B541" w14:textId="3895EB16"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highlight w:val="white"/>
          <w:lang w:val="en-GB"/>
        </w:rPr>
      </w:pPr>
      <w:r w:rsidRPr="4716D89F">
        <w:rPr>
          <w:rStyle w:val="XMLBlue"/>
          <w:sz w:val="22"/>
          <w:szCs w:val="22"/>
          <w:highlight w:val="white"/>
          <w:lang w:val="en-GB"/>
        </w:rPr>
        <w:t>&lt;</w:t>
      </w:r>
      <w:r w:rsidRPr="4716D89F">
        <w:rPr>
          <w:rStyle w:val="XMLDarkRed"/>
          <w:sz w:val="22"/>
          <w:szCs w:val="22"/>
          <w:highlight w:val="white"/>
          <w:lang w:val="en-GB"/>
        </w:rPr>
        <w:t>observation</w:t>
      </w:r>
      <w:r w:rsidRPr="4716D89F">
        <w:rPr>
          <w:rStyle w:val="XMLRed"/>
          <w:sz w:val="22"/>
          <w:szCs w:val="22"/>
          <w:highlight w:val="white"/>
          <w:lang w:val="en-GB"/>
        </w:rPr>
        <w:t xml:space="preserve"> </w:t>
      </w:r>
      <w:proofErr w:type="spellStart"/>
      <w:r w:rsidRPr="4716D89F">
        <w:rPr>
          <w:rStyle w:val="XMLRed"/>
          <w:sz w:val="22"/>
          <w:szCs w:val="22"/>
          <w:highlight w:val="white"/>
          <w:lang w:val="en-GB"/>
        </w:rPr>
        <w:t>classCode</w:t>
      </w:r>
      <w:proofErr w:type="spellEnd"/>
      <w:r w:rsidRPr="4716D89F">
        <w:rPr>
          <w:rStyle w:val="XMLBlue"/>
          <w:sz w:val="22"/>
          <w:szCs w:val="22"/>
          <w:highlight w:val="white"/>
          <w:lang w:val="en-GB"/>
        </w:rPr>
        <w:t>="</w:t>
      </w:r>
      <w:r w:rsidRPr="4716D89F">
        <w:rPr>
          <w:rStyle w:val="XMLBlack"/>
          <w:sz w:val="22"/>
          <w:szCs w:val="22"/>
          <w:highlight w:val="white"/>
          <w:lang w:val="en-GB"/>
        </w:rPr>
        <w:t>OBS</w:t>
      </w:r>
      <w:r w:rsidRPr="4716D89F">
        <w:rPr>
          <w:rStyle w:val="XMLBlue"/>
          <w:sz w:val="22"/>
          <w:szCs w:val="22"/>
          <w:highlight w:val="white"/>
          <w:lang w:val="en-GB"/>
        </w:rPr>
        <w:t>"</w:t>
      </w:r>
      <w:r w:rsidR="00F87534" w:rsidRPr="4716D89F">
        <w:rPr>
          <w:rStyle w:val="XMLRed"/>
          <w:sz w:val="22"/>
          <w:szCs w:val="22"/>
          <w:highlight w:val="white"/>
          <w:lang w:val="en-GB"/>
        </w:rPr>
        <w:t xml:space="preserve"> </w:t>
      </w:r>
      <w:proofErr w:type="spellStart"/>
      <w:r w:rsidRPr="4716D89F">
        <w:rPr>
          <w:rStyle w:val="XMLRed"/>
          <w:sz w:val="22"/>
          <w:szCs w:val="22"/>
          <w:highlight w:val="white"/>
          <w:lang w:val="en-GB"/>
        </w:rPr>
        <w:t>moodCode</w:t>
      </w:r>
      <w:proofErr w:type="spellEnd"/>
      <w:r w:rsidRPr="4716D89F">
        <w:rPr>
          <w:rStyle w:val="XMLBlue"/>
          <w:sz w:val="22"/>
          <w:szCs w:val="22"/>
          <w:highlight w:val="white"/>
          <w:lang w:val="en-GB"/>
        </w:rPr>
        <w:t>="</w:t>
      </w:r>
      <w:r w:rsidRPr="4716D89F">
        <w:rPr>
          <w:rStyle w:val="XMLBlack"/>
          <w:sz w:val="22"/>
          <w:szCs w:val="22"/>
          <w:highlight w:val="white"/>
          <w:lang w:val="en-GB"/>
        </w:rPr>
        <w:t>EVN</w:t>
      </w:r>
      <w:r w:rsidRPr="4716D89F">
        <w:rPr>
          <w:rStyle w:val="XMLBlue"/>
          <w:sz w:val="22"/>
          <w:szCs w:val="22"/>
          <w:highlight w:val="white"/>
          <w:lang w:val="en-GB"/>
        </w:rPr>
        <w:t>"&gt;</w:t>
      </w:r>
    </w:p>
    <w:p w14:paraId="5DE164D7" w14:textId="78675F2B" w:rsidR="0077747B" w:rsidRPr="006477F8" w:rsidRDefault="0077747B" w:rsidP="00F875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600" w:hanging="600"/>
        <w:rPr>
          <w:rStyle w:val="XMLBlack"/>
          <w:sz w:val="22"/>
          <w:highlight w:val="white"/>
          <w:lang w:val="en-GB"/>
        </w:rPr>
      </w:pPr>
      <w:r w:rsidRPr="006477F8">
        <w:rPr>
          <w:rStyle w:val="XMLBlue"/>
          <w:sz w:val="22"/>
          <w:highlight w:val="white"/>
          <w:lang w:val="en-GB"/>
        </w:rPr>
        <w:tab/>
      </w:r>
      <w:r w:rsidRPr="4716D89F">
        <w:rPr>
          <w:rStyle w:val="XMLBlue"/>
          <w:sz w:val="22"/>
          <w:szCs w:val="22"/>
          <w:highlight w:val="white"/>
          <w:lang w:val="de-DE"/>
        </w:rPr>
        <w:t>&lt;</w:t>
      </w:r>
      <w:r w:rsidRPr="4716D89F">
        <w:rPr>
          <w:rStyle w:val="XMLDarkRed"/>
          <w:sz w:val="22"/>
          <w:szCs w:val="22"/>
          <w:highlight w:val="white"/>
          <w:lang w:val="de-DE"/>
        </w:rPr>
        <w:t>code</w:t>
      </w:r>
      <w:r w:rsidRPr="4716D89F">
        <w:rPr>
          <w:rStyle w:val="XMLRed"/>
          <w:sz w:val="22"/>
          <w:szCs w:val="22"/>
          <w:highlight w:val="white"/>
          <w:lang w:val="de-DE"/>
        </w:rPr>
        <w:t xml:space="preserve"> code</w:t>
      </w:r>
      <w:r w:rsidRPr="4716D89F">
        <w:rPr>
          <w:rStyle w:val="XMLBlue"/>
          <w:sz w:val="22"/>
          <w:szCs w:val="22"/>
          <w:highlight w:val="white"/>
          <w:lang w:val="de-DE"/>
        </w:rPr>
        <w:t>="</w:t>
      </w:r>
      <w:proofErr w:type="spellStart"/>
      <w:r w:rsidRPr="4716D89F">
        <w:rPr>
          <w:rStyle w:val="XMLBlack"/>
          <w:sz w:val="22"/>
          <w:szCs w:val="22"/>
          <w:highlight w:val="white"/>
          <w:lang w:val="de-DE"/>
        </w:rPr>
        <w:t>kenttäkoodi</w:t>
      </w:r>
      <w:proofErr w:type="spellEnd"/>
      <w:r w:rsidRPr="4716D89F">
        <w:rPr>
          <w:rStyle w:val="XMLBlue"/>
          <w:sz w:val="22"/>
          <w:szCs w:val="22"/>
          <w:highlight w:val="white"/>
          <w:lang w:val="de-DE"/>
        </w:rPr>
        <w:t>"</w:t>
      </w:r>
      <w:r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w:t>
      </w:r>
      <w:proofErr w:type="spellEnd"/>
      <w:r w:rsidRPr="4716D89F">
        <w:rPr>
          <w:rStyle w:val="XMLBlue"/>
          <w:sz w:val="22"/>
          <w:szCs w:val="22"/>
          <w:highlight w:val="white"/>
          <w:lang w:val="de-DE"/>
        </w:rPr>
        <w:t>="</w:t>
      </w:r>
      <w:r w:rsidRPr="4716D89F">
        <w:rPr>
          <w:rStyle w:val="XMLBlack"/>
          <w:sz w:val="22"/>
          <w:szCs w:val="22"/>
          <w:highlight w:val="white"/>
          <w:lang w:val="de-DE"/>
        </w:rPr>
        <w:t>1.2.246.537.6.12.2002.126</w:t>
      </w:r>
      <w:r w:rsidRPr="4716D89F">
        <w:rPr>
          <w:rStyle w:val="XMLBlue"/>
          <w:sz w:val="22"/>
          <w:szCs w:val="22"/>
          <w:highlight w:val="white"/>
          <w:lang w:val="de-DE"/>
        </w:rPr>
        <w:t>"</w:t>
      </w:r>
      <w:r w:rsidR="00F87534" w:rsidRPr="4716D89F">
        <w:rPr>
          <w:rStyle w:val="XMLRed"/>
          <w:sz w:val="22"/>
          <w:szCs w:val="22"/>
          <w:highlight w:val="white"/>
          <w:lang w:val="de-DE"/>
        </w:rPr>
        <w:t xml:space="preserve"> </w:t>
      </w:r>
      <w:proofErr w:type="spellStart"/>
      <w:r w:rsidRPr="4716D89F">
        <w:rPr>
          <w:rStyle w:val="XMLRed"/>
          <w:sz w:val="22"/>
          <w:szCs w:val="22"/>
          <w:highlight w:val="white"/>
          <w:lang w:val="de-DE"/>
        </w:rPr>
        <w:t>codeSystemName</w:t>
      </w:r>
      <w:proofErr w:type="spellEnd"/>
      <w:r w:rsidRPr="4716D89F">
        <w:rPr>
          <w:rStyle w:val="XMLBlue"/>
          <w:sz w:val="22"/>
          <w:szCs w:val="22"/>
          <w:highlight w:val="white"/>
          <w:lang w:val="de-DE"/>
        </w:rPr>
        <w:t>="</w:t>
      </w:r>
      <w:proofErr w:type="spellStart"/>
      <w:r w:rsidRPr="4716D89F">
        <w:rPr>
          <w:rStyle w:val="XMLBlack"/>
          <w:sz w:val="22"/>
          <w:szCs w:val="22"/>
          <w:highlight w:val="white"/>
          <w:lang w:val="de-DE"/>
        </w:rPr>
        <w:t>Lääkityslista</w:t>
      </w:r>
      <w:proofErr w:type="spellEnd"/>
      <w:r w:rsidRPr="4716D89F">
        <w:rPr>
          <w:rStyle w:val="XMLBlue"/>
          <w:sz w:val="22"/>
          <w:szCs w:val="22"/>
          <w:highlight w:val="white"/>
          <w:lang w:val="de-DE"/>
        </w:rPr>
        <w:t>"</w:t>
      </w:r>
      <w:r w:rsidR="00F87534" w:rsidRPr="4716D89F">
        <w:rPr>
          <w:rStyle w:val="XMLBlue"/>
          <w:sz w:val="22"/>
          <w:szCs w:val="22"/>
          <w:highlight w:val="white"/>
          <w:lang w:val="de-DE"/>
        </w:rPr>
        <w:t xml:space="preserve"> </w:t>
      </w:r>
      <w:proofErr w:type="spellStart"/>
      <w:r w:rsidRPr="4716D89F">
        <w:rPr>
          <w:rStyle w:val="XMLRed"/>
          <w:sz w:val="22"/>
          <w:szCs w:val="22"/>
          <w:highlight w:val="white"/>
          <w:lang w:val="en-GB"/>
        </w:rPr>
        <w:t>displayName</w:t>
      </w:r>
      <w:proofErr w:type="spellEnd"/>
      <w:r w:rsidRPr="4716D89F">
        <w:rPr>
          <w:rStyle w:val="XMLBlue"/>
          <w:sz w:val="22"/>
          <w:szCs w:val="22"/>
          <w:highlight w:val="white"/>
          <w:lang w:val="en-GB"/>
        </w:rPr>
        <w:t>="</w:t>
      </w:r>
      <w:proofErr w:type="spellStart"/>
      <w:r w:rsidRPr="4716D89F">
        <w:rPr>
          <w:rStyle w:val="XMLBlack"/>
          <w:sz w:val="22"/>
          <w:szCs w:val="22"/>
          <w:highlight w:val="white"/>
          <w:lang w:val="en-GB"/>
        </w:rPr>
        <w:t>tiedon</w:t>
      </w:r>
      <w:proofErr w:type="spellEnd"/>
      <w:r w:rsidRPr="4716D89F">
        <w:rPr>
          <w:rStyle w:val="XMLBlack"/>
          <w:sz w:val="22"/>
          <w:szCs w:val="22"/>
          <w:highlight w:val="white"/>
          <w:lang w:val="en-GB"/>
        </w:rPr>
        <w:t xml:space="preserve"> </w:t>
      </w:r>
      <w:proofErr w:type="spellStart"/>
      <w:r w:rsidRPr="4716D89F">
        <w:rPr>
          <w:rStyle w:val="XMLBlack"/>
          <w:sz w:val="22"/>
          <w:szCs w:val="22"/>
          <w:highlight w:val="white"/>
          <w:lang w:val="en-GB"/>
        </w:rPr>
        <w:t>nimi</w:t>
      </w:r>
      <w:proofErr w:type="spellEnd"/>
      <w:r w:rsidRPr="4716D89F">
        <w:rPr>
          <w:rStyle w:val="XMLBlue"/>
          <w:sz w:val="22"/>
          <w:szCs w:val="22"/>
          <w:highlight w:val="white"/>
          <w:lang w:val="en-GB"/>
        </w:rPr>
        <w:t>"/&gt;</w:t>
      </w:r>
    </w:p>
    <w:p w14:paraId="3FE77F04" w14:textId="44D7B59F"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highlight w:val="white"/>
          <w:lang w:val="en-GB"/>
        </w:rPr>
      </w:pP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Red"/>
          <w:sz w:val="22"/>
          <w:szCs w:val="22"/>
          <w:highlight w:val="white"/>
          <w:lang w:val="en-GB"/>
        </w:rPr>
        <w:t xml:space="preserve"> </w:t>
      </w:r>
      <w:proofErr w:type="spellStart"/>
      <w:proofErr w:type="gramStart"/>
      <w:r w:rsidRPr="4716D89F">
        <w:rPr>
          <w:rStyle w:val="XMLRed"/>
          <w:sz w:val="22"/>
          <w:szCs w:val="22"/>
          <w:highlight w:val="white"/>
          <w:lang w:val="en-GB"/>
        </w:rPr>
        <w:t>xsi:type</w:t>
      </w:r>
      <w:proofErr w:type="spellEnd"/>
      <w:proofErr w:type="gramEnd"/>
      <w:r w:rsidRPr="4716D89F">
        <w:rPr>
          <w:rStyle w:val="XMLBlue"/>
          <w:sz w:val="22"/>
          <w:szCs w:val="22"/>
          <w:highlight w:val="white"/>
          <w:lang w:val="en-GB"/>
        </w:rPr>
        <w:t>="</w:t>
      </w:r>
      <w:r w:rsidRPr="4716D89F">
        <w:rPr>
          <w:rStyle w:val="XMLBlack"/>
          <w:sz w:val="22"/>
          <w:szCs w:val="22"/>
          <w:highlight w:val="white"/>
          <w:lang w:val="en-GB"/>
        </w:rPr>
        <w:t>xx</w:t>
      </w:r>
      <w:r w:rsidRPr="4716D89F">
        <w:rPr>
          <w:rStyle w:val="XMLBlue"/>
          <w:sz w:val="22"/>
          <w:szCs w:val="22"/>
          <w:highlight w:val="white"/>
          <w:lang w:val="en-GB"/>
        </w:rPr>
        <w:t>"&gt;</w:t>
      </w:r>
      <w:r w:rsidRPr="006477F8">
        <w:rPr>
          <w:rStyle w:val="XMLBlack"/>
          <w:sz w:val="22"/>
          <w:highlight w:val="white"/>
          <w:lang w:val="en-GB"/>
        </w:rPr>
        <w:tab/>
      </w:r>
      <w:r w:rsidRPr="4716D89F">
        <w:rPr>
          <w:rStyle w:val="XMLBlue"/>
          <w:sz w:val="22"/>
          <w:szCs w:val="22"/>
          <w:highlight w:val="white"/>
          <w:lang w:val="en-GB"/>
        </w:rPr>
        <w:t>&lt;/</w:t>
      </w:r>
      <w:r w:rsidRPr="4716D89F">
        <w:rPr>
          <w:rStyle w:val="XMLDarkRed"/>
          <w:sz w:val="22"/>
          <w:szCs w:val="22"/>
          <w:highlight w:val="white"/>
          <w:lang w:val="en-GB"/>
        </w:rPr>
        <w:t>value</w:t>
      </w:r>
      <w:r w:rsidRPr="4716D89F">
        <w:rPr>
          <w:rStyle w:val="XMLBlue"/>
          <w:sz w:val="22"/>
          <w:szCs w:val="22"/>
          <w:highlight w:val="white"/>
          <w:lang w:val="en-GB"/>
        </w:rPr>
        <w:t>&gt;</w:t>
      </w:r>
    </w:p>
    <w:p w14:paraId="0C85455A" w14:textId="77777777" w:rsidR="0077747B" w:rsidRPr="00D32773"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DarkRed"/>
          <w:sz w:val="22"/>
          <w:highlight w:val="white"/>
        </w:rPr>
      </w:pPr>
      <w:r w:rsidRPr="4716D89F">
        <w:rPr>
          <w:rStyle w:val="XMLBlue"/>
          <w:sz w:val="22"/>
          <w:szCs w:val="22"/>
          <w:highlight w:val="white"/>
        </w:rPr>
        <w:t>&lt;/</w:t>
      </w:r>
      <w:proofErr w:type="spellStart"/>
      <w:r w:rsidRPr="4716D89F">
        <w:rPr>
          <w:rStyle w:val="XMLDarkRed"/>
          <w:sz w:val="22"/>
          <w:szCs w:val="22"/>
          <w:highlight w:val="white"/>
        </w:rPr>
        <w:t>observation</w:t>
      </w:r>
      <w:proofErr w:type="spellEnd"/>
      <w:r w:rsidRPr="4716D89F">
        <w:rPr>
          <w:rStyle w:val="XMLDarkRed"/>
          <w:sz w:val="22"/>
          <w:szCs w:val="22"/>
          <w:highlight w:val="white"/>
        </w:rPr>
        <w:t>&gt;</w:t>
      </w:r>
    </w:p>
    <w:p w14:paraId="74904C0B" w14:textId="77777777" w:rsidR="0077747B" w:rsidRPr="00D32773"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32"/>
          <w:highlight w:val="white"/>
        </w:rPr>
      </w:pPr>
    </w:p>
    <w:p w14:paraId="2D6C5E00" w14:textId="77777777" w:rsidR="0077747B" w:rsidRDefault="0077747B">
      <w:pPr>
        <w:rPr>
          <w:highlight w:val="white"/>
        </w:rPr>
      </w:pPr>
      <w:r>
        <w:rPr>
          <w:highlight w:val="white"/>
        </w:rPr>
        <w:t xml:space="preserve">Koska tiedon esittämisrakenne on samanlainen kaikille tiedoille, käytetään seuraavassa taulukkoesitystä tietojen kuvaamiseen. </w:t>
      </w:r>
      <w:proofErr w:type="spellStart"/>
      <w:r>
        <w:rPr>
          <w:highlight w:val="white"/>
        </w:rPr>
        <w:t>Observation</w:t>
      </w:r>
      <w:proofErr w:type="spellEnd"/>
      <w:r>
        <w:rPr>
          <w:highlight w:val="white"/>
        </w:rPr>
        <w:t>-</w:t>
      </w:r>
      <w:proofErr w:type="spellStart"/>
      <w:r>
        <w:rPr>
          <w:highlight w:val="white"/>
        </w:rPr>
        <w:t>text</w:t>
      </w:r>
      <w:proofErr w:type="spellEnd"/>
      <w:r>
        <w:rPr>
          <w:highlight w:val="white"/>
        </w:rPr>
        <w:t xml:space="preserve">-elementin tietotyyppi on standardissa ED, mutta tässä se rajoitettu yksinkertaiseen merkkijonoon ST (kentät 91 ja </w:t>
      </w:r>
      <w:proofErr w:type="gramStart"/>
      <w:r>
        <w:rPr>
          <w:highlight w:val="white"/>
        </w:rPr>
        <w:t>109 )</w:t>
      </w:r>
      <w:proofErr w:type="gramEnd"/>
      <w:r>
        <w:rPr>
          <w:highlight w:val="white"/>
        </w:rPr>
        <w:t>.</w:t>
      </w:r>
    </w:p>
    <w:p w14:paraId="4AAE6586" w14:textId="77777777" w:rsidR="0077747B" w:rsidRDefault="0077747B">
      <w:pPr>
        <w:rPr>
          <w:highlight w:val="white"/>
        </w:rPr>
      </w:pPr>
    </w:p>
    <w:p w14:paraId="42309E36" w14:textId="77777777" w:rsidR="0077747B" w:rsidRDefault="0077747B"/>
    <w:tbl>
      <w:tblPr>
        <w:tblW w:w="92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6"/>
        <w:gridCol w:w="2268"/>
        <w:gridCol w:w="1417"/>
        <w:gridCol w:w="1843"/>
        <w:gridCol w:w="1559"/>
        <w:gridCol w:w="1276"/>
      </w:tblGrid>
      <w:tr w:rsidR="0077747B" w14:paraId="7BA980CA" w14:textId="77777777" w:rsidTr="4716D89F">
        <w:tc>
          <w:tcPr>
            <w:tcW w:w="846" w:type="dxa"/>
            <w:shd w:val="clear" w:color="auto" w:fill="CCCCCC"/>
          </w:tcPr>
          <w:p w14:paraId="67D31749" w14:textId="41C391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kenttä</w:t>
            </w:r>
            <w:r w:rsidR="001B3BCF">
              <w:t>-</w:t>
            </w:r>
            <w:r>
              <w:t>koodi</w:t>
            </w:r>
            <w:proofErr w:type="gramEnd"/>
          </w:p>
        </w:tc>
        <w:tc>
          <w:tcPr>
            <w:tcW w:w="2268" w:type="dxa"/>
            <w:shd w:val="clear" w:color="auto" w:fill="CCCCCC"/>
          </w:tcPr>
          <w:p w14:paraId="64C2860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tiedon nimi</w:t>
            </w:r>
          </w:p>
        </w:tc>
        <w:tc>
          <w:tcPr>
            <w:tcW w:w="1417" w:type="dxa"/>
            <w:shd w:val="clear" w:color="auto" w:fill="CCCCCC"/>
          </w:tcPr>
          <w:p w14:paraId="27D2E54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HL7-tietotyyppi</w:t>
            </w:r>
          </w:p>
        </w:tc>
        <w:tc>
          <w:tcPr>
            <w:tcW w:w="1843" w:type="dxa"/>
            <w:shd w:val="clear" w:color="auto" w:fill="CCCCCC"/>
          </w:tcPr>
          <w:p w14:paraId="6B7A68E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esimerkki</w:t>
            </w:r>
          </w:p>
        </w:tc>
        <w:tc>
          <w:tcPr>
            <w:tcW w:w="1559" w:type="dxa"/>
            <w:shd w:val="clear" w:color="auto" w:fill="CCCCCC"/>
          </w:tcPr>
          <w:p w14:paraId="3B28C889" w14:textId="516DFE82"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gramStart"/>
            <w:r>
              <w:t>resepti</w:t>
            </w:r>
            <w:r w:rsidR="001B3BCF">
              <w:t>-</w:t>
            </w:r>
            <w:r>
              <w:t>taulukon</w:t>
            </w:r>
            <w:proofErr w:type="gramEnd"/>
          </w:p>
          <w:p w14:paraId="60157BE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kenttä + </w:t>
            </w:r>
            <w:proofErr w:type="spellStart"/>
            <w:r>
              <w:t>huom</w:t>
            </w:r>
            <w:proofErr w:type="spellEnd"/>
          </w:p>
        </w:tc>
        <w:tc>
          <w:tcPr>
            <w:tcW w:w="1276" w:type="dxa"/>
            <w:shd w:val="clear" w:color="auto" w:fill="CCCCCC"/>
          </w:tcPr>
          <w:p w14:paraId="0FE49E1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pituus</w:t>
            </w:r>
          </w:p>
        </w:tc>
      </w:tr>
      <w:tr w:rsidR="0077747B" w14:paraId="4FAE4E2D" w14:textId="77777777" w:rsidTr="4716D89F">
        <w:tc>
          <w:tcPr>
            <w:tcW w:w="846" w:type="dxa"/>
          </w:tcPr>
          <w:p w14:paraId="09C014D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105</w:t>
            </w:r>
          </w:p>
        </w:tc>
        <w:tc>
          <w:tcPr>
            <w:tcW w:w="2268" w:type="dxa"/>
          </w:tcPr>
          <w:p w14:paraId="1A97C08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 vaihdettu</w:t>
            </w:r>
          </w:p>
        </w:tc>
        <w:tc>
          <w:tcPr>
            <w:tcW w:w="1417" w:type="dxa"/>
          </w:tcPr>
          <w:p w14:paraId="260AA7C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0C9564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3D1059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w:t>
            </w:r>
            <w:proofErr w:type="gramStart"/>
            <w:r>
              <w:rPr>
                <w:lang w:val="en-GB"/>
              </w:rPr>
              <w:t>=”false</w:t>
            </w:r>
            <w:proofErr w:type="gramEnd"/>
            <w:r>
              <w:rPr>
                <w:lang w:val="en-GB"/>
              </w:rPr>
              <w:t>”/&gt;</w:t>
            </w:r>
          </w:p>
        </w:tc>
        <w:tc>
          <w:tcPr>
            <w:tcW w:w="1559" w:type="dxa"/>
          </w:tcPr>
          <w:p w14:paraId="30B19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4</w:t>
            </w:r>
          </w:p>
          <w:p w14:paraId="5C327B91"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66033E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w:t>
            </w:r>
          </w:p>
        </w:tc>
      </w:tr>
      <w:tr w:rsidR="0077747B" w14:paraId="6971A001" w14:textId="77777777" w:rsidTr="4716D89F">
        <w:tc>
          <w:tcPr>
            <w:tcW w:w="846" w:type="dxa"/>
          </w:tcPr>
          <w:p w14:paraId="06AB71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91</w:t>
            </w:r>
          </w:p>
          <w:p w14:paraId="1B2754C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2268" w:type="dxa"/>
          </w:tcPr>
          <w:p w14:paraId="0B16C870" w14:textId="6D2F6B03" w:rsidR="0077747B" w:rsidRDefault="0077747B" w:rsidP="00161A6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rPr>
                <w:lang w:val="en-GB"/>
              </w:rPr>
              <w:t>annosjakelu</w:t>
            </w:r>
            <w:proofErr w:type="spellEnd"/>
          </w:p>
        </w:tc>
        <w:tc>
          <w:tcPr>
            <w:tcW w:w="1417" w:type="dxa"/>
          </w:tcPr>
          <w:p w14:paraId="44BDA06A" w14:textId="4F294E78" w:rsidR="0077747B" w:rsidRDefault="0077747B">
            <w:pPr>
              <w:pStyle w:val="Yltunniste"/>
              <w:tabs>
                <w:tab w:val="clear" w:pos="4153"/>
                <w:tab w:val="clear" w:pos="8306"/>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49A7DDD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1FFE6AC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w:t>
            </w:r>
            <w:proofErr w:type="gramStart"/>
            <w:r>
              <w:rPr>
                <w:lang w:val="en-GB"/>
              </w:rPr>
              <w:t>=”true</w:t>
            </w:r>
            <w:proofErr w:type="gramEnd"/>
            <w:r>
              <w:rPr>
                <w:lang w:val="en-GB"/>
              </w:rPr>
              <w:t>”/&gt;</w:t>
            </w:r>
          </w:p>
        </w:tc>
        <w:tc>
          <w:tcPr>
            <w:tcW w:w="1559" w:type="dxa"/>
          </w:tcPr>
          <w:p w14:paraId="42A9A45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10</w:t>
            </w:r>
          </w:p>
          <w:p w14:paraId="59B4252A" w14:textId="060782DB"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2EAC3CD" w14:textId="6933B7FD"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6569EDFF" w14:textId="77777777" w:rsidTr="4716D89F">
        <w:tc>
          <w:tcPr>
            <w:tcW w:w="846" w:type="dxa"/>
          </w:tcPr>
          <w:p w14:paraId="5EFD91D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106</w:t>
            </w:r>
          </w:p>
        </w:tc>
        <w:tc>
          <w:tcPr>
            <w:tcW w:w="2268" w:type="dxa"/>
          </w:tcPr>
          <w:p w14:paraId="0508376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apteekin huomautus</w:t>
            </w:r>
          </w:p>
        </w:tc>
        <w:tc>
          <w:tcPr>
            <w:tcW w:w="1417" w:type="dxa"/>
          </w:tcPr>
          <w:p w14:paraId="4F188E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7C8E389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445D9AD4"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559" w:type="dxa"/>
          </w:tcPr>
          <w:p w14:paraId="4A7EF4D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w:t>
            </w:r>
          </w:p>
          <w:p w14:paraId="77B5E1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276" w:type="dxa"/>
          </w:tcPr>
          <w:p w14:paraId="6BE62F8B"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max</w:t>
            </w:r>
            <w:proofErr w:type="spellEnd"/>
            <w:r>
              <w:t xml:space="preserve"> 50 </w:t>
            </w:r>
            <w:proofErr w:type="spellStart"/>
            <w:r>
              <w:t>mkiä</w:t>
            </w:r>
            <w:proofErr w:type="spellEnd"/>
          </w:p>
        </w:tc>
      </w:tr>
      <w:tr w:rsidR="0077747B" w14:paraId="05649F24" w14:textId="77777777" w:rsidTr="4716D89F">
        <w:tc>
          <w:tcPr>
            <w:tcW w:w="846" w:type="dxa"/>
          </w:tcPr>
          <w:p w14:paraId="1FF03D6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107</w:t>
            </w:r>
          </w:p>
        </w:tc>
        <w:tc>
          <w:tcPr>
            <w:tcW w:w="2268" w:type="dxa"/>
          </w:tcPr>
          <w:p w14:paraId="11B616F6"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lisäselvitys Kelalle</w:t>
            </w:r>
          </w:p>
        </w:tc>
        <w:tc>
          <w:tcPr>
            <w:tcW w:w="1417" w:type="dxa"/>
          </w:tcPr>
          <w:p w14:paraId="059B671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ST</w:t>
            </w:r>
          </w:p>
        </w:tc>
        <w:tc>
          <w:tcPr>
            <w:tcW w:w="1843" w:type="dxa"/>
          </w:tcPr>
          <w:p w14:paraId="7F698F2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076A82F6"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559" w:type="dxa"/>
          </w:tcPr>
          <w:p w14:paraId="19BB3A9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13</w:t>
            </w:r>
          </w:p>
        </w:tc>
        <w:tc>
          <w:tcPr>
            <w:tcW w:w="1276" w:type="dxa"/>
          </w:tcPr>
          <w:p w14:paraId="13E37DE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max</w:t>
            </w:r>
            <w:proofErr w:type="spellEnd"/>
            <w:r>
              <w:t xml:space="preserve"> 50 </w:t>
            </w:r>
            <w:proofErr w:type="spellStart"/>
            <w:r>
              <w:t>mkiä</w:t>
            </w:r>
            <w:proofErr w:type="spellEnd"/>
          </w:p>
        </w:tc>
      </w:tr>
      <w:tr w:rsidR="0077747B" w:rsidRPr="005A5499" w14:paraId="20D10B65" w14:textId="77777777" w:rsidTr="4716D89F">
        <w:tc>
          <w:tcPr>
            <w:tcW w:w="846" w:type="dxa"/>
          </w:tcPr>
          <w:p w14:paraId="7074642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bookmarkStart w:id="420" w:name="_Hlk30406841"/>
            <w:r>
              <w:t>108</w:t>
            </w:r>
          </w:p>
        </w:tc>
        <w:tc>
          <w:tcPr>
            <w:tcW w:w="2268" w:type="dxa"/>
          </w:tcPr>
          <w:p w14:paraId="63B5037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toimituksen hinta</w:t>
            </w:r>
          </w:p>
        </w:tc>
        <w:tc>
          <w:tcPr>
            <w:tcW w:w="1417" w:type="dxa"/>
          </w:tcPr>
          <w:p w14:paraId="268206D9"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MO</w:t>
            </w:r>
          </w:p>
        </w:tc>
        <w:tc>
          <w:tcPr>
            <w:tcW w:w="1843" w:type="dxa"/>
          </w:tcPr>
          <w:p w14:paraId="0B1EAC0A"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=”MO”</w:t>
            </w:r>
          </w:p>
          <w:p w14:paraId="26C0EC8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value=”” currency=””/&gt;</w:t>
            </w:r>
          </w:p>
        </w:tc>
        <w:tc>
          <w:tcPr>
            <w:tcW w:w="1559" w:type="dxa"/>
          </w:tcPr>
          <w:p w14:paraId="2F8710BF"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7</w:t>
            </w:r>
          </w:p>
        </w:tc>
        <w:tc>
          <w:tcPr>
            <w:tcW w:w="1276" w:type="dxa"/>
          </w:tcPr>
          <w:p w14:paraId="366954A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Currencyn</w:t>
            </w:r>
            <w:proofErr w:type="spellEnd"/>
            <w:r>
              <w:rPr>
                <w:lang w:val="en-GB"/>
              </w:rPr>
              <w:t xml:space="preserve"> default </w:t>
            </w:r>
            <w:proofErr w:type="gramStart"/>
            <w:r>
              <w:rPr>
                <w:lang w:val="en-GB"/>
              </w:rPr>
              <w:t>on ”EUR</w:t>
            </w:r>
            <w:proofErr w:type="gramEnd"/>
            <w:r>
              <w:rPr>
                <w:lang w:val="en-GB"/>
              </w:rPr>
              <w:t>”,</w:t>
            </w:r>
          </w:p>
          <w:p w14:paraId="7092B85A"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sidRPr="0077747B">
              <w:rPr>
                <w:lang w:val="en-GB"/>
              </w:rPr>
              <w:t>hinta</w:t>
            </w:r>
            <w:proofErr w:type="spellEnd"/>
            <w:r w:rsidRPr="0077747B">
              <w:rPr>
                <w:lang w:val="en-GB"/>
              </w:rPr>
              <w:t xml:space="preserve"> max 11 </w:t>
            </w:r>
            <w:proofErr w:type="spellStart"/>
            <w:r w:rsidRPr="0077747B">
              <w:rPr>
                <w:lang w:val="en-GB"/>
              </w:rPr>
              <w:t>numeroa</w:t>
            </w:r>
            <w:proofErr w:type="spellEnd"/>
          </w:p>
        </w:tc>
      </w:tr>
      <w:bookmarkEnd w:id="420"/>
      <w:tr w:rsidR="00170EE0" w14:paraId="231576DF" w14:textId="77777777" w:rsidTr="4716D89F">
        <w:tc>
          <w:tcPr>
            <w:tcW w:w="846" w:type="dxa"/>
          </w:tcPr>
          <w:p w14:paraId="1B1AA83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109</w:t>
            </w:r>
          </w:p>
        </w:tc>
        <w:tc>
          <w:tcPr>
            <w:tcW w:w="2268" w:type="dxa"/>
          </w:tcPr>
          <w:p w14:paraId="07D47A72"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lääkevaihtokielto tai syy, miksi on toimitettu hintaputken / viitehintaputken ulkopuolista valmistetta</w:t>
            </w:r>
          </w:p>
        </w:tc>
        <w:tc>
          <w:tcPr>
            <w:tcW w:w="1417" w:type="dxa"/>
          </w:tcPr>
          <w:p w14:paraId="28D0C48E"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CE, ST</w:t>
            </w:r>
          </w:p>
        </w:tc>
        <w:tc>
          <w:tcPr>
            <w:tcW w:w="1843" w:type="dxa"/>
          </w:tcPr>
          <w:p w14:paraId="154D8476"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code=”” </w:t>
            </w:r>
            <w:proofErr w:type="spellStart"/>
            <w:r>
              <w:rPr>
                <w:lang w:val="en-GB"/>
              </w:rPr>
              <w:t>codeSystem</w:t>
            </w:r>
            <w:proofErr w:type="spellEnd"/>
            <w:r>
              <w:rPr>
                <w:lang w:val="en-GB"/>
              </w:rPr>
              <w:t>=”</w:t>
            </w:r>
          </w:p>
          <w:p w14:paraId="0DA36DCE"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1.2.246.537.5.40183.</w:t>
            </w:r>
          </w:p>
          <w:p w14:paraId="363078F1" w14:textId="77777777" w:rsidR="00170EE0" w:rsidRDefault="00170EE0" w:rsidP="008C57A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170EE0">
              <w:t>2009</w:t>
            </w:r>
            <w:r>
              <w:t>”&gt;</w:t>
            </w:r>
          </w:p>
        </w:tc>
        <w:tc>
          <w:tcPr>
            <w:tcW w:w="1559" w:type="dxa"/>
          </w:tcPr>
          <w:p w14:paraId="6CC38A5F"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rsidRPr="0077747B">
              <w:t>Lisäksi</w:t>
            </w:r>
          </w:p>
          <w:p w14:paraId="245626DD" w14:textId="77777777" w:rsidR="00170EE0" w:rsidRPr="0077747B"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rsidRPr="0077747B">
              <w:t>Observation</w:t>
            </w:r>
            <w:proofErr w:type="spellEnd"/>
            <w:r w:rsidRPr="0077747B">
              <w:t>.</w:t>
            </w:r>
          </w:p>
          <w:p w14:paraId="3B9A2EA5"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roofErr w:type="spellStart"/>
            <w:r>
              <w:t>text</w:t>
            </w:r>
            <w:proofErr w:type="spellEnd"/>
            <w:r>
              <w:t>-elementissä lisäselvitys.</w:t>
            </w:r>
          </w:p>
        </w:tc>
        <w:tc>
          <w:tcPr>
            <w:tcW w:w="1276" w:type="dxa"/>
          </w:tcPr>
          <w:p w14:paraId="21027060" w14:textId="77777777" w:rsidR="00170E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Selvitys </w:t>
            </w:r>
            <w:proofErr w:type="spellStart"/>
            <w:r>
              <w:t>max</w:t>
            </w:r>
            <w:proofErr w:type="spellEnd"/>
            <w:r>
              <w:t xml:space="preserve"> 100 </w:t>
            </w:r>
            <w:proofErr w:type="spellStart"/>
            <w:r>
              <w:t>mkiä</w:t>
            </w:r>
            <w:proofErr w:type="spellEnd"/>
            <w:r>
              <w:t>.</w:t>
            </w:r>
          </w:p>
        </w:tc>
      </w:tr>
      <w:tr w:rsidR="0077747B" w14:paraId="01B0C7F6" w14:textId="77777777" w:rsidTr="4716D89F">
        <w:tc>
          <w:tcPr>
            <w:tcW w:w="846" w:type="dxa"/>
          </w:tcPr>
          <w:p w14:paraId="408220D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110</w:t>
            </w:r>
          </w:p>
        </w:tc>
        <w:tc>
          <w:tcPr>
            <w:tcW w:w="2268" w:type="dxa"/>
          </w:tcPr>
          <w:p w14:paraId="6C54044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omavastuuosuuksien lukumäärä</w:t>
            </w:r>
          </w:p>
        </w:tc>
        <w:tc>
          <w:tcPr>
            <w:tcW w:w="1417" w:type="dxa"/>
          </w:tcPr>
          <w:p w14:paraId="11B386B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INT</w:t>
            </w:r>
          </w:p>
        </w:tc>
        <w:tc>
          <w:tcPr>
            <w:tcW w:w="1843" w:type="dxa"/>
          </w:tcPr>
          <w:p w14:paraId="6E4D5D0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="INT" </w:t>
            </w:r>
          </w:p>
          <w:p w14:paraId="7D8B707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 value=””/&gt;</w:t>
            </w:r>
          </w:p>
        </w:tc>
        <w:tc>
          <w:tcPr>
            <w:tcW w:w="1559" w:type="dxa"/>
          </w:tcPr>
          <w:p w14:paraId="0146D2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9</w:t>
            </w:r>
          </w:p>
        </w:tc>
        <w:tc>
          <w:tcPr>
            <w:tcW w:w="1276" w:type="dxa"/>
          </w:tcPr>
          <w:p w14:paraId="7B3717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max 5 </w:t>
            </w:r>
            <w:proofErr w:type="spellStart"/>
            <w:r>
              <w:rPr>
                <w:lang w:val="en-GB"/>
              </w:rPr>
              <w:t>numeroa</w:t>
            </w:r>
            <w:proofErr w:type="spellEnd"/>
          </w:p>
        </w:tc>
      </w:tr>
      <w:tr w:rsidR="0077747B" w14:paraId="7A11329A" w14:textId="77777777" w:rsidTr="4716D89F">
        <w:tc>
          <w:tcPr>
            <w:tcW w:w="846" w:type="dxa"/>
          </w:tcPr>
          <w:p w14:paraId="057B61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w:t>
            </w:r>
          </w:p>
        </w:tc>
        <w:tc>
          <w:tcPr>
            <w:tcW w:w="2268" w:type="dxa"/>
          </w:tcPr>
          <w:p w14:paraId="45541147"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kokonaan toimitettu</w:t>
            </w:r>
          </w:p>
        </w:tc>
        <w:tc>
          <w:tcPr>
            <w:tcW w:w="1417" w:type="dxa"/>
          </w:tcPr>
          <w:p w14:paraId="423D5AE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BL</w:t>
            </w:r>
          </w:p>
        </w:tc>
        <w:tc>
          <w:tcPr>
            <w:tcW w:w="1843" w:type="dxa"/>
          </w:tcPr>
          <w:p w14:paraId="0643303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2EC6266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w:t>
            </w:r>
            <w:proofErr w:type="gramStart"/>
            <w:r w:rsidRPr="0077747B">
              <w:rPr>
                <w:lang w:val="en-GB"/>
              </w:rPr>
              <w:t>=”true</w:t>
            </w:r>
            <w:proofErr w:type="gramEnd"/>
            <w:r w:rsidRPr="0077747B">
              <w:rPr>
                <w:lang w:val="en-GB"/>
              </w:rPr>
              <w:t>”/&gt;</w:t>
            </w:r>
          </w:p>
        </w:tc>
        <w:tc>
          <w:tcPr>
            <w:tcW w:w="1559" w:type="dxa"/>
          </w:tcPr>
          <w:p w14:paraId="050A38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Apteekki voi määritellä kokonaan toimitetuksi, vaikka lääkettä olisikin vielä jäljellä</w:t>
            </w:r>
          </w:p>
        </w:tc>
        <w:tc>
          <w:tcPr>
            <w:tcW w:w="1276" w:type="dxa"/>
          </w:tcPr>
          <w:p w14:paraId="61FDA9E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14:paraId="75FF21B7" w14:textId="77777777" w:rsidTr="4716D89F">
        <w:tc>
          <w:tcPr>
            <w:tcW w:w="846" w:type="dxa"/>
          </w:tcPr>
          <w:p w14:paraId="3C68BCF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119</w:t>
            </w:r>
          </w:p>
        </w:tc>
        <w:tc>
          <w:tcPr>
            <w:tcW w:w="2268" w:type="dxa"/>
          </w:tcPr>
          <w:p w14:paraId="5A4B41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PKV-lääkemääräys</w:t>
            </w:r>
          </w:p>
          <w:p w14:paraId="383CA55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558126A2"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c>
          <w:tcPr>
            <w:tcW w:w="1417" w:type="dxa"/>
          </w:tcPr>
          <w:p w14:paraId="18AF39A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CE</w:t>
            </w:r>
          </w:p>
        </w:tc>
        <w:tc>
          <w:tcPr>
            <w:tcW w:w="1843" w:type="dxa"/>
          </w:tcPr>
          <w:p w14:paraId="0BFB804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 xml:space="preserve">=”CE” code=”” </w:t>
            </w:r>
            <w:proofErr w:type="spellStart"/>
            <w:r>
              <w:rPr>
                <w:lang w:val="en-GB"/>
              </w:rPr>
              <w:t>codeSystem</w:t>
            </w:r>
            <w:proofErr w:type="spellEnd"/>
            <w:r>
              <w:rPr>
                <w:lang w:val="en-GB"/>
              </w:rPr>
              <w:t>=”</w:t>
            </w:r>
          </w:p>
          <w:p w14:paraId="214823F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1.2.246.537.5.</w:t>
            </w:r>
          </w:p>
          <w:p w14:paraId="2F644CA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40118.2006”&gt;</w:t>
            </w:r>
          </w:p>
        </w:tc>
        <w:tc>
          <w:tcPr>
            <w:tcW w:w="1559" w:type="dxa"/>
          </w:tcPr>
          <w:p w14:paraId="6FE1670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Tieto siitä, onko kyseessä PKV-lääke</w:t>
            </w:r>
          </w:p>
        </w:tc>
        <w:tc>
          <w:tcPr>
            <w:tcW w:w="1276" w:type="dxa"/>
          </w:tcPr>
          <w:p w14:paraId="43156AFD"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tc>
      </w:tr>
      <w:tr w:rsidR="0077747B" w:rsidRPr="005A5499" w14:paraId="70171AAD" w14:textId="77777777" w:rsidTr="4716D89F">
        <w:tc>
          <w:tcPr>
            <w:tcW w:w="846" w:type="dxa"/>
          </w:tcPr>
          <w:p w14:paraId="124CCF9C"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132</w:t>
            </w:r>
          </w:p>
        </w:tc>
        <w:tc>
          <w:tcPr>
            <w:tcW w:w="2268" w:type="dxa"/>
          </w:tcPr>
          <w:p w14:paraId="5B859E0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huume</w:t>
            </w:r>
            <w:proofErr w:type="spellEnd"/>
          </w:p>
        </w:tc>
        <w:tc>
          <w:tcPr>
            <w:tcW w:w="1417" w:type="dxa"/>
          </w:tcPr>
          <w:p w14:paraId="18D7DCB4"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BL</w:t>
            </w:r>
          </w:p>
        </w:tc>
        <w:tc>
          <w:tcPr>
            <w:tcW w:w="1843" w:type="dxa"/>
          </w:tcPr>
          <w:p w14:paraId="5B136845"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=”BL”</w:t>
            </w:r>
          </w:p>
          <w:p w14:paraId="4BD05450"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value</w:t>
            </w:r>
            <w:proofErr w:type="gramStart"/>
            <w:r w:rsidRPr="0077747B">
              <w:rPr>
                <w:lang w:val="en-GB"/>
              </w:rPr>
              <w:t>=”false</w:t>
            </w:r>
            <w:proofErr w:type="gramEnd"/>
            <w:r w:rsidRPr="0077747B">
              <w:rPr>
                <w:lang w:val="en-GB"/>
              </w:rPr>
              <w:t>”/&gt;</w:t>
            </w:r>
          </w:p>
        </w:tc>
        <w:tc>
          <w:tcPr>
            <w:tcW w:w="1559" w:type="dxa"/>
          </w:tcPr>
          <w:p w14:paraId="78B8CA39"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c>
          <w:tcPr>
            <w:tcW w:w="1276" w:type="dxa"/>
          </w:tcPr>
          <w:p w14:paraId="1232B5EF"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tc>
      </w:tr>
      <w:tr w:rsidR="009D105C" w:rsidRPr="0077747B" w14:paraId="604EEA91" w14:textId="77777777" w:rsidTr="4716D89F">
        <w:tc>
          <w:tcPr>
            <w:tcW w:w="846" w:type="dxa"/>
          </w:tcPr>
          <w:p w14:paraId="04205FDA"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152</w:t>
            </w:r>
          </w:p>
        </w:tc>
        <w:tc>
          <w:tcPr>
            <w:tcW w:w="2268" w:type="dxa"/>
          </w:tcPr>
          <w:p w14:paraId="52017CB6"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toimitustietotarran</w:t>
            </w:r>
            <w:proofErr w:type="spellEnd"/>
            <w:r>
              <w:rPr>
                <w:lang w:val="en-GB"/>
              </w:rPr>
              <w:t xml:space="preserve"> </w:t>
            </w:r>
            <w:proofErr w:type="spellStart"/>
            <w:r>
              <w:rPr>
                <w:lang w:val="en-GB"/>
              </w:rPr>
              <w:t>annostusohje</w:t>
            </w:r>
            <w:proofErr w:type="spellEnd"/>
            <w:r>
              <w:rPr>
                <w:lang w:val="en-GB"/>
              </w:rPr>
              <w:t xml:space="preserve"> (</w:t>
            </w:r>
            <w:proofErr w:type="spellStart"/>
            <w:r>
              <w:rPr>
                <w:lang w:val="en-GB"/>
              </w:rPr>
              <w:t>annostus</w:t>
            </w:r>
            <w:proofErr w:type="spellEnd"/>
            <w:r>
              <w:rPr>
                <w:lang w:val="en-GB"/>
              </w:rPr>
              <w:t xml:space="preserve"> + </w:t>
            </w:r>
            <w:proofErr w:type="spellStart"/>
            <w:r>
              <w:rPr>
                <w:lang w:val="en-GB"/>
              </w:rPr>
              <w:t>käyttötarkoitus</w:t>
            </w:r>
            <w:proofErr w:type="spellEnd"/>
            <w:r>
              <w:rPr>
                <w:lang w:val="en-GB"/>
              </w:rPr>
              <w:t>)</w:t>
            </w:r>
          </w:p>
        </w:tc>
        <w:tc>
          <w:tcPr>
            <w:tcW w:w="1417" w:type="dxa"/>
          </w:tcPr>
          <w:p w14:paraId="3834A9CB" w14:textId="77777777" w:rsidR="009D105C"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ST</w:t>
            </w:r>
          </w:p>
        </w:tc>
        <w:tc>
          <w:tcPr>
            <w:tcW w:w="1843" w:type="dxa"/>
          </w:tcPr>
          <w:p w14:paraId="0D933B9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 xml:space="preserve">&lt;value </w:t>
            </w:r>
            <w:proofErr w:type="spellStart"/>
            <w:proofErr w:type="gramStart"/>
            <w:r>
              <w:rPr>
                <w:lang w:val="en-GB"/>
              </w:rPr>
              <w:t>xsi:type</w:t>
            </w:r>
            <w:proofErr w:type="spellEnd"/>
            <w:proofErr w:type="gramEnd"/>
            <w:r>
              <w:rPr>
                <w:lang w:val="en-GB"/>
              </w:rPr>
              <w:t>=”ST”</w:t>
            </w:r>
          </w:p>
          <w:p w14:paraId="257A1A24" w14:textId="77777777" w:rsidR="009D105C" w:rsidRDefault="009D105C" w:rsidP="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sidRPr="0077747B">
              <w:rPr>
                <w:lang w:val="en-GB"/>
              </w:rPr>
              <w:t>&gt;</w:t>
            </w:r>
            <w:proofErr w:type="spellStart"/>
            <w:r w:rsidRPr="0077747B">
              <w:rPr>
                <w:lang w:val="en-GB"/>
              </w:rPr>
              <w:t>teksti</w:t>
            </w:r>
            <w:proofErr w:type="spellEnd"/>
            <w:r w:rsidRPr="0077747B">
              <w:rPr>
                <w:lang w:val="en-GB"/>
              </w:rPr>
              <w:t>&lt;/value&gt;</w:t>
            </w:r>
          </w:p>
        </w:tc>
        <w:tc>
          <w:tcPr>
            <w:tcW w:w="1559" w:type="dxa"/>
          </w:tcPr>
          <w:p w14:paraId="344FF962"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roofErr w:type="spellStart"/>
            <w:r>
              <w:rPr>
                <w:lang w:val="en-GB"/>
              </w:rPr>
              <w:t>Apteekin</w:t>
            </w:r>
            <w:proofErr w:type="spellEnd"/>
            <w:r>
              <w:rPr>
                <w:lang w:val="en-GB"/>
              </w:rPr>
              <w:t xml:space="preserve"> </w:t>
            </w:r>
            <w:proofErr w:type="spellStart"/>
            <w:r>
              <w:rPr>
                <w:lang w:val="en-GB"/>
              </w:rPr>
              <w:t>aukikirjoittama</w:t>
            </w:r>
            <w:proofErr w:type="spellEnd"/>
            <w:r>
              <w:rPr>
                <w:lang w:val="en-GB"/>
              </w:rPr>
              <w:t xml:space="preserve"> </w:t>
            </w:r>
            <w:proofErr w:type="spellStart"/>
            <w:r>
              <w:rPr>
                <w:lang w:val="en-GB"/>
              </w:rPr>
              <w:t>annostusohje</w:t>
            </w:r>
            <w:proofErr w:type="spellEnd"/>
            <w:r>
              <w:rPr>
                <w:lang w:val="en-GB"/>
              </w:rPr>
              <w:t xml:space="preserve"> + </w:t>
            </w:r>
            <w:proofErr w:type="spellStart"/>
            <w:r>
              <w:rPr>
                <w:lang w:val="en-GB"/>
              </w:rPr>
              <w:t>käyttötarkoitus</w:t>
            </w:r>
            <w:proofErr w:type="spellEnd"/>
          </w:p>
        </w:tc>
        <w:tc>
          <w:tcPr>
            <w:tcW w:w="1276" w:type="dxa"/>
          </w:tcPr>
          <w:p w14:paraId="3C58220A" w14:textId="77777777" w:rsidR="009D105C" w:rsidRPr="0077747B" w:rsidRDefault="009D105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r>
              <w:rPr>
                <w:lang w:val="en-GB"/>
              </w:rPr>
              <w:t>max 3</w:t>
            </w:r>
            <w:r w:rsidR="004C5AED">
              <w:rPr>
                <w:lang w:val="en-GB"/>
              </w:rPr>
              <w:t>8</w:t>
            </w:r>
            <w:r>
              <w:rPr>
                <w:lang w:val="en-GB"/>
              </w:rPr>
              <w:t xml:space="preserve">0 </w:t>
            </w:r>
            <w:proofErr w:type="spellStart"/>
            <w:r>
              <w:rPr>
                <w:lang w:val="en-GB"/>
              </w:rPr>
              <w:t>mkiä</w:t>
            </w:r>
            <w:proofErr w:type="spellEnd"/>
          </w:p>
        </w:tc>
      </w:tr>
    </w:tbl>
    <w:p w14:paraId="6B1756FE" w14:textId="77777777" w:rsidR="0077747B" w:rsidRP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lang w:val="en-GB"/>
        </w:rPr>
      </w:pPr>
    </w:p>
    <w:p w14:paraId="5DC16597" w14:textId="4063B232" w:rsidR="007D05AF" w:rsidRDefault="0077747B" w:rsidP="007D05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PKV-lääkkeen koodisto </w:t>
      </w:r>
      <w:r w:rsidR="000D1E19">
        <w:t>Lääketietokannas</w:t>
      </w:r>
      <w:r>
        <w:t xml:space="preserve">sa on P, PA, Z, ZA ja blanko. </w:t>
      </w:r>
    </w:p>
    <w:p w14:paraId="58DD4D50"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01914A3D" w14:textId="77777777" w:rsidR="009935C3" w:rsidRDefault="009935C3" w:rsidP="009935C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Lääketoimituksen muissa tiedoissa </w:t>
      </w:r>
      <w:proofErr w:type="spellStart"/>
      <w:r>
        <w:t>boolean</w:t>
      </w:r>
      <w:proofErr w:type="spellEnd"/>
      <w:r>
        <w:t>-tietotyypin tiedot ovat pakollisia (sanomassa on tuotava arvo kyllä tai ei).</w:t>
      </w:r>
    </w:p>
    <w:p w14:paraId="7A0A9E1E"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10434BC8" w14:textId="0C503EE4" w:rsidR="008F3FE0" w:rsidRDefault="00170EE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
        <w:t xml:space="preserve"> </w:t>
      </w:r>
    </w:p>
    <w:p w14:paraId="7D896C18" w14:textId="77777777" w:rsidR="008F3FE0" w:rsidRDefault="008F3FE0">
      <w:r>
        <w:br w:type="page"/>
      </w:r>
    </w:p>
    <w:p w14:paraId="092C8753" w14:textId="77777777" w:rsidR="0077747B"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p>
    <w:p w14:paraId="2BA5C3E0" w14:textId="77777777" w:rsidR="0077747B" w:rsidRDefault="0077747B">
      <w:pPr>
        <w:pStyle w:val="Otsikko1"/>
      </w:pPr>
      <w:bookmarkStart w:id="421" w:name="_Toc127960049"/>
      <w:r>
        <w:t>Lääkemääräyksen toimituksen mitätöinti</w:t>
      </w:r>
      <w:bookmarkEnd w:id="421"/>
    </w:p>
    <w:p w14:paraId="40315739" w14:textId="77777777" w:rsidR="0077747B" w:rsidRDefault="0077747B"/>
    <w:p w14:paraId="305ACD6B" w14:textId="77777777" w:rsidR="0077747B" w:rsidRDefault="0077747B">
      <w:pPr>
        <w:pStyle w:val="Otsikko2"/>
      </w:pPr>
      <w:bookmarkStart w:id="422" w:name="_Toc127960050"/>
      <w:r>
        <w:t>Yleisrakenne</w:t>
      </w:r>
      <w:bookmarkEnd w:id="422"/>
    </w:p>
    <w:p w14:paraId="4A0AE4E7" w14:textId="77777777" w:rsidR="0077747B" w:rsidRDefault="0077747B"/>
    <w:p w14:paraId="4B8149BD" w14:textId="77777777" w:rsidR="0077747B" w:rsidRDefault="0077747B">
      <w:r>
        <w:t xml:space="preserve">Lääkemääräyksen </w:t>
      </w:r>
      <w:proofErr w:type="gramStart"/>
      <w:r>
        <w:t>toimituksen  mitätöinti</w:t>
      </w:r>
      <w:proofErr w:type="gramEnd"/>
      <w:r>
        <w:t xml:space="preserve"> saa oman </w:t>
      </w:r>
      <w:proofErr w:type="spellStart"/>
      <w:r>
        <w:t>id:nsä</w:t>
      </w:r>
      <w:proofErr w:type="spellEnd"/>
      <w:r>
        <w:t xml:space="preserve"> ja </w:t>
      </w:r>
      <w:proofErr w:type="spellStart"/>
      <w:r>
        <w:t>headerin</w:t>
      </w:r>
      <w:proofErr w:type="spellEnd"/>
      <w:r>
        <w:t xml:space="preserve"> </w:t>
      </w:r>
      <w:proofErr w:type="spellStart"/>
      <w:r>
        <w:t>code</w:t>
      </w:r>
      <w:proofErr w:type="spellEnd"/>
      <w:r>
        <w:t xml:space="preserve">-elementistä selviää, että kyseessä on mitätöintisanoma. </w:t>
      </w:r>
    </w:p>
    <w:p w14:paraId="69018E47" w14:textId="77777777" w:rsidR="00F727C4" w:rsidRDefault="00F727C4"/>
    <w:p w14:paraId="3486A08F" w14:textId="77777777" w:rsidR="0077747B" w:rsidRDefault="0077747B">
      <w:r>
        <w:t xml:space="preserve">Potilaskertomusrakenne on samanlainen kuin varsinaiselle toimitussanomalle. </w:t>
      </w:r>
      <w:r w:rsidR="008758D2">
        <w:t xml:space="preserve">Seuraavat </w:t>
      </w:r>
      <w:proofErr w:type="spellStart"/>
      <w:r w:rsidR="008758D2">
        <w:t>entry</w:t>
      </w:r>
      <w:proofErr w:type="spellEnd"/>
      <w:r w:rsidR="008758D2">
        <w:t>-rakenteet voivat olla sanomalla:</w:t>
      </w:r>
    </w:p>
    <w:p w14:paraId="4B0BE058" w14:textId="77777777" w:rsidR="008758D2" w:rsidRDefault="008758D2"/>
    <w:p w14:paraId="624F3A1B" w14:textId="77777777" w:rsidR="008758D2" w:rsidRDefault="008758D2" w:rsidP="008758D2">
      <w:proofErr w:type="spellStart"/>
      <w:r>
        <w:t>code</w:t>
      </w:r>
      <w:proofErr w:type="spellEnd"/>
      <w:r>
        <w:t>=160:</w:t>
      </w:r>
      <w:r>
        <w:tab/>
      </w:r>
      <w:r w:rsidR="006A4F79">
        <w:t>määrätyn lääkkeen yksilöivä tunniste</w:t>
      </w:r>
    </w:p>
    <w:p w14:paraId="7E6BF60C" w14:textId="77777777" w:rsidR="008758D2" w:rsidRDefault="008758D2" w:rsidP="008758D2">
      <w:proofErr w:type="spellStart"/>
      <w:r>
        <w:t>code</w:t>
      </w:r>
      <w:proofErr w:type="spellEnd"/>
      <w:r>
        <w:t>=100:</w:t>
      </w:r>
      <w:r>
        <w:tab/>
        <w:t>lääkevalmisteen ja pakkauksen tiedot toimitussanomassa</w:t>
      </w:r>
    </w:p>
    <w:p w14:paraId="3A760578" w14:textId="77777777" w:rsidR="008758D2" w:rsidRDefault="008758D2" w:rsidP="008758D2">
      <w:proofErr w:type="spellStart"/>
      <w:r>
        <w:t>code</w:t>
      </w:r>
      <w:proofErr w:type="spellEnd"/>
      <w:r>
        <w:t>=4:</w:t>
      </w:r>
      <w:r>
        <w:tab/>
        <w:t>lääkkeen vaikuttavat ainesosat (apteekin valmisteille ja huumeille)</w:t>
      </w:r>
    </w:p>
    <w:p w14:paraId="112FB7AE" w14:textId="77777777" w:rsidR="008758D2" w:rsidRDefault="008758D2" w:rsidP="008758D2">
      <w:proofErr w:type="spellStart"/>
      <w:r>
        <w:t>code</w:t>
      </w:r>
      <w:proofErr w:type="spellEnd"/>
      <w:r>
        <w:t>=10:</w:t>
      </w:r>
      <w:r>
        <w:tab/>
        <w:t>lääkkeen muut ainesosat (apteekin valmisteille)</w:t>
      </w:r>
    </w:p>
    <w:p w14:paraId="68EA47C0" w14:textId="77777777" w:rsidR="008758D2" w:rsidRDefault="008758D2" w:rsidP="008758D2">
      <w:proofErr w:type="spellStart"/>
      <w:r>
        <w:t>code</w:t>
      </w:r>
      <w:proofErr w:type="spellEnd"/>
      <w:r>
        <w:t>=104:</w:t>
      </w:r>
      <w:r>
        <w:tab/>
        <w:t>toimituksen muut tiedot</w:t>
      </w:r>
    </w:p>
    <w:p w14:paraId="1E8B9496" w14:textId="77777777" w:rsidR="008758D2" w:rsidRDefault="008758D2"/>
    <w:p w14:paraId="6CA384A7" w14:textId="77777777" w:rsidR="00F727C4" w:rsidRDefault="00F727C4"/>
    <w:p w14:paraId="6A40A901" w14:textId="77777777" w:rsidR="0077747B" w:rsidRDefault="0077747B">
      <w:pPr>
        <w:pStyle w:val="Otsikko2"/>
      </w:pPr>
      <w:bookmarkStart w:id="423" w:name="_Toc127960051"/>
      <w:r>
        <w:t>Rakenteinen muoto</w:t>
      </w:r>
      <w:bookmarkEnd w:id="423"/>
    </w:p>
    <w:p w14:paraId="766D0693" w14:textId="77777777" w:rsidR="0077747B" w:rsidRDefault="0077747B"/>
    <w:p w14:paraId="0D8A65FB" w14:textId="77777777" w:rsidR="0077747B" w:rsidRDefault="0077747B">
      <w:proofErr w:type="spellStart"/>
      <w:r>
        <w:t>Body</w:t>
      </w:r>
      <w:proofErr w:type="spellEnd"/>
      <w:r>
        <w:t>-osaan generoidaan toimitussanoman</w:t>
      </w:r>
      <w:r w:rsidR="00A345A7">
        <w:t xml:space="preserve"> edellisen version</w:t>
      </w:r>
      <w:r>
        <w:t xml:space="preserve"> kaikki tiedot samassa muodossa kuin </w:t>
      </w:r>
      <w:r w:rsidR="00A345A7">
        <w:t>edellisessä versiossa</w:t>
      </w:r>
      <w:r>
        <w:t>.</w:t>
      </w:r>
      <w:r w:rsidR="00DC63A8">
        <w:t xml:space="preserve"> Koska </w:t>
      </w:r>
      <w:proofErr w:type="spellStart"/>
      <w:r w:rsidR="00DC63A8">
        <w:t>Body</w:t>
      </w:r>
      <w:proofErr w:type="spellEnd"/>
      <w:r w:rsidR="00DC63A8">
        <w:t xml:space="preserve">-osuudessa on alkuperäisen lääketoimituksen kopio, </w:t>
      </w:r>
      <w:proofErr w:type="spellStart"/>
      <w:r w:rsidR="00DC63A8">
        <w:t>Bodyn</w:t>
      </w:r>
      <w:proofErr w:type="spellEnd"/>
      <w:r w:rsidR="00DC63A8">
        <w:t xml:space="preserve"> </w:t>
      </w:r>
      <w:proofErr w:type="spellStart"/>
      <w:r w:rsidR="00DC63A8">
        <w:t>authorissa</w:t>
      </w:r>
      <w:proofErr w:type="spellEnd"/>
      <w:r w:rsidR="00DC63A8">
        <w:t xml:space="preserve"> on alkuperäisen lääketoimituksen tekijä.</w:t>
      </w:r>
      <w:r w:rsidR="00025BA3">
        <w:t xml:space="preserve"> Toimituspäivää ei saa muuttaa lääketoimituksen mitätöinnissä.</w:t>
      </w:r>
    </w:p>
    <w:p w14:paraId="1C937080" w14:textId="77777777" w:rsidR="0077747B" w:rsidRDefault="0077747B"/>
    <w:p w14:paraId="24BB4E1C" w14:textId="77777777" w:rsidR="0077747B" w:rsidRDefault="0077747B">
      <w:r>
        <w:t xml:space="preserve">Täten myöskin </w:t>
      </w:r>
      <w:proofErr w:type="spellStart"/>
      <w:r>
        <w:t>substanceAdministration-actin</w:t>
      </w:r>
      <w:proofErr w:type="spellEnd"/>
      <w:r>
        <w:t xml:space="preserve"> </w:t>
      </w:r>
      <w:proofErr w:type="spellStart"/>
      <w:r>
        <w:t>referencet</w:t>
      </w:r>
      <w:proofErr w:type="spellEnd"/>
      <w:r>
        <w:t xml:space="preserve"> kopioidaan sellaisenaan, joten nyt ne viittaavat automaattisesti </w:t>
      </w:r>
      <w:r w:rsidR="00A345A7">
        <w:t xml:space="preserve">toimituksen kohteena olleeseen </w:t>
      </w:r>
      <w:r>
        <w:t xml:space="preserve">lääkemääräykseen ja toimitukseen. Toimitussanoman viittauksen </w:t>
      </w:r>
      <w:proofErr w:type="spellStart"/>
      <w:r>
        <w:t>typeCode</w:t>
      </w:r>
      <w:proofErr w:type="spellEnd"/>
      <w:r>
        <w:t xml:space="preserve"> muutetaan kuitenkin arvoon ”RPLC”. Nyt kuitenkin lisätään kolmas </w:t>
      </w:r>
      <w:proofErr w:type="spellStart"/>
      <w:r>
        <w:t>reference</w:t>
      </w:r>
      <w:proofErr w:type="spellEnd"/>
      <w:r>
        <w:t xml:space="preserve">, joka viittaa mitätöintisanomaan itseensä. </w:t>
      </w:r>
      <w:proofErr w:type="spellStart"/>
      <w:r>
        <w:t>TypeCode</w:t>
      </w:r>
      <w:proofErr w:type="spellEnd"/>
      <w:r>
        <w:t xml:space="preserve">=”REFR” viitattaessa </w:t>
      </w:r>
      <w:r w:rsidR="00A345A7">
        <w:t>toimituksen kohteena olleeseen</w:t>
      </w:r>
      <w:r>
        <w:t xml:space="preserve"> lääkemääräykseen, ”RPLC” viitattaessa </w:t>
      </w:r>
      <w:r w:rsidR="0050408A">
        <w:t xml:space="preserve">edelliseen </w:t>
      </w:r>
      <w:r>
        <w:t>toimitussanomaan, mutta ”SPRT” viitattaessa toimituksen mitätöintisanomaan itseensä.</w:t>
      </w:r>
    </w:p>
    <w:p w14:paraId="5DDD4A13" w14:textId="77777777" w:rsidR="0077747B" w:rsidRDefault="0077747B"/>
    <w:p w14:paraId="23FDA501" w14:textId="38A4CBA2" w:rsidR="0077747B" w:rsidRPr="0077747B" w:rsidRDefault="0077747B">
      <w:pPr>
        <w:rPr>
          <w:lang w:val="pt-BR"/>
        </w:rPr>
      </w:pPr>
      <w:r w:rsidRPr="0077747B">
        <w:rPr>
          <w:lang w:val="pt-BR"/>
        </w:rPr>
        <w:t>Esim</w:t>
      </w:r>
      <w:r w:rsidR="00F47D6C">
        <w:rPr>
          <w:lang w:val="pt-BR"/>
        </w:rPr>
        <w:t>erkki</w:t>
      </w:r>
      <w:r w:rsidRPr="0077747B">
        <w:rPr>
          <w:lang w:val="pt-BR"/>
        </w:rPr>
        <w:t>:</w:t>
      </w:r>
    </w:p>
    <w:p w14:paraId="04341329"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4CB80661"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21312D40" w14:textId="5036F9DA"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490ACCDE" w14:textId="4BB7F737" w:rsidR="0077747B" w:rsidRPr="00D32773" w:rsidRDefault="0077747B" w:rsidP="008F3FE0">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="1"</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Sähköinen lääkemääräys - R</w:t>
      </w:r>
      <w:r w:rsidR="00F554F6"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F554F6" w:rsidRPr="4716D89F">
        <w:rPr>
          <w:rStyle w:val="XMLBlack"/>
          <w:sz w:val="22"/>
          <w:szCs w:val="22"/>
          <w:highlight w:val="white"/>
          <w:lang w:val="nl-NL"/>
        </w:rPr>
        <w:t>L</w:t>
      </w:r>
      <w:r w:rsidRPr="4716D89F">
        <w:rPr>
          <w:rStyle w:val="XMLBlack"/>
          <w:sz w:val="22"/>
          <w:szCs w:val="22"/>
          <w:highlight w:val="white"/>
          <w:lang w:val="nl-NL"/>
        </w:rPr>
        <w:t>ääkemääräys</w:t>
      </w:r>
      <w:r w:rsidRPr="4716D89F">
        <w:rPr>
          <w:rStyle w:val="XMLBlue"/>
          <w:sz w:val="22"/>
          <w:szCs w:val="22"/>
          <w:highlight w:val="white"/>
          <w:lang w:val="nl-NL"/>
        </w:rPr>
        <w:t>"/&gt;</w:t>
      </w:r>
    </w:p>
    <w:p w14:paraId="66A70BBB" w14:textId="46F00ED8"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1B5446CB"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87D0F48" w14:textId="77777777" w:rsidR="0077747B" w:rsidRPr="006477F8"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1108835E" w14:textId="2524D368" w:rsidR="0077747B" w:rsidRPr="0077747B" w:rsidRDefault="0077747B">
      <w:pPr>
        <w:rPr>
          <w:lang w:val="nl-NL"/>
        </w:rPr>
      </w:pPr>
    </w:p>
    <w:p w14:paraId="4872CB0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2D37807C"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2BC84A02" w14:textId="6CA780CD" w:rsidR="0077747B" w:rsidRPr="006477F8" w:rsidRDefault="0077747B" w:rsidP="008F3FE0">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4B65B1A1" w14:textId="49A2B9C5" w:rsidR="0077747B" w:rsidRPr="00D32773" w:rsidRDefault="0077747B" w:rsidP="00537193">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8F3FE0"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8F3FE0" w:rsidRPr="4716D89F">
        <w:rPr>
          <w:rStyle w:val="XMLBlack"/>
          <w:sz w:val="22"/>
          <w:szCs w:val="22"/>
          <w:highlight w:val="white"/>
          <w:lang w:val="nl-NL"/>
        </w:rPr>
        <w:t xml:space="preserve"> Sähköinen lääkemääräys - </w:t>
      </w:r>
      <w:r w:rsidR="00CA2F18" w:rsidRPr="4716D89F">
        <w:rPr>
          <w:rStyle w:val="XMLBlack"/>
          <w:sz w:val="22"/>
          <w:szCs w:val="22"/>
          <w:highlight w:val="white"/>
          <w:lang w:val="nl-NL"/>
        </w:rPr>
        <w:t>Reseptisanoman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Blue"/>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7E73D256" w14:textId="793ABD5E" w:rsidR="0077747B" w:rsidRPr="006477F8" w:rsidRDefault="0077747B" w:rsidP="008F3FE0">
      <w:pPr>
        <w:ind w:firstLine="1304"/>
        <w:rPr>
          <w:rStyle w:val="XMLBlack"/>
          <w:color w:val="auto"/>
          <w:sz w:val="22"/>
          <w:lang w:val="nl-NL"/>
        </w:rPr>
      </w:pPr>
      <w:r w:rsidRPr="006477F8">
        <w:rPr>
          <w:rStyle w:val="XMLBlue"/>
          <w:sz w:val="22"/>
          <w:lang w:val="nl-NL"/>
        </w:rPr>
        <w:t>&lt;</w:t>
      </w:r>
      <w:r w:rsidRPr="006477F8">
        <w:rPr>
          <w:rStyle w:val="XMLBrown"/>
          <w:sz w:val="22"/>
          <w:lang w:val="nl-NL"/>
        </w:rPr>
        <w:t xml:space="preserve">setId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7380BC9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27046BC" w14:textId="77777777"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7406E441" w14:textId="77777777" w:rsidR="00842B2C" w:rsidRPr="006477F8" w:rsidRDefault="00842B2C">
      <w:pPr>
        <w:rPr>
          <w:rStyle w:val="XMLText"/>
          <w:sz w:val="22"/>
          <w:lang w:val="nl-NL"/>
        </w:rPr>
      </w:pPr>
    </w:p>
    <w:p w14:paraId="5D772D9E"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6B87FDAB"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1C33B238" w14:textId="16822128" w:rsidR="0077747B" w:rsidRPr="006477F8" w:rsidRDefault="0077747B" w:rsidP="00537193">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613663</w:t>
      </w:r>
      <w:r w:rsidRPr="006477F8">
        <w:rPr>
          <w:rStyle w:val="XMLBlue"/>
          <w:sz w:val="22"/>
          <w:lang w:val="nl-NL"/>
        </w:rPr>
        <w:t>"/&gt;</w:t>
      </w:r>
    </w:p>
    <w:p w14:paraId="13A2774A" w14:textId="6B93C4A8"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11</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CA2F18"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537193"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CA2F18" w:rsidRPr="4716D89F">
        <w:rPr>
          <w:rStyle w:val="XMLBlack"/>
          <w:sz w:val="22"/>
          <w:szCs w:val="22"/>
          <w:highlight w:val="white"/>
          <w:lang w:val="nl-NL"/>
        </w:rPr>
        <w:t>L</w:t>
      </w:r>
      <w:r w:rsidRPr="4716D89F">
        <w:rPr>
          <w:rStyle w:val="XMLBlack"/>
          <w:sz w:val="22"/>
          <w:szCs w:val="22"/>
          <w:highlight w:val="white"/>
          <w:lang w:val="nl-NL"/>
        </w:rPr>
        <w:t>ääkemääräyksen toimituksen mitätöinti</w:t>
      </w:r>
      <w:r w:rsidRPr="4716D89F">
        <w:rPr>
          <w:rStyle w:val="XMLBlue"/>
          <w:sz w:val="22"/>
          <w:szCs w:val="22"/>
          <w:highlight w:val="white"/>
          <w:lang w:val="nl-NL"/>
        </w:rPr>
        <w:t>"/&gt;</w:t>
      </w:r>
    </w:p>
    <w:p w14:paraId="0BC83ACC" w14:textId="3B08665C" w:rsidR="0077747B" w:rsidRPr="006477F8" w:rsidRDefault="0077747B" w:rsidP="00537193">
      <w:pPr>
        <w:ind w:firstLine="1304"/>
        <w:rPr>
          <w:rStyle w:val="XMLBlack"/>
          <w:color w:val="auto"/>
          <w:sz w:val="22"/>
        </w:rPr>
      </w:pPr>
      <w:r w:rsidRPr="006477F8">
        <w:rPr>
          <w:rStyle w:val="XMLBlue"/>
          <w:sz w:val="22"/>
        </w:rPr>
        <w:t>&lt;</w:t>
      </w:r>
      <w:proofErr w:type="spellStart"/>
      <w:r w:rsidRPr="006477F8">
        <w:rPr>
          <w:rStyle w:val="XMLBrown"/>
          <w:sz w:val="22"/>
        </w:rPr>
        <w:t>setId</w:t>
      </w:r>
      <w:proofErr w:type="spellEnd"/>
      <w:r w:rsidRPr="006477F8">
        <w:rPr>
          <w:rStyle w:val="XMLText"/>
          <w:sz w:val="22"/>
        </w:rPr>
        <w:t xml:space="preserve"> </w:t>
      </w:r>
      <w:proofErr w:type="spellStart"/>
      <w:r w:rsidRPr="006477F8">
        <w:rPr>
          <w:rStyle w:val="XMLRed"/>
          <w:sz w:val="22"/>
        </w:rPr>
        <w:t>root</w:t>
      </w:r>
      <w:proofErr w:type="spellEnd"/>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101BD949"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rPr>
      </w:pPr>
      <w:r w:rsidRPr="006477F8">
        <w:rPr>
          <w:rStyle w:val="XMLBlack"/>
          <w:sz w:val="22"/>
        </w:rPr>
        <w:tab/>
      </w:r>
      <w:r w:rsidRPr="006477F8">
        <w:rPr>
          <w:rStyle w:val="XMLBlack"/>
          <w:sz w:val="22"/>
        </w:rPr>
        <w:tab/>
      </w:r>
      <w:r w:rsidRPr="006477F8">
        <w:rPr>
          <w:rStyle w:val="XMLBlue"/>
          <w:sz w:val="22"/>
        </w:rPr>
        <w:t>&lt;/</w:t>
      </w:r>
      <w:proofErr w:type="spellStart"/>
      <w:r w:rsidRPr="006477F8">
        <w:rPr>
          <w:rStyle w:val="XMLBrown"/>
          <w:sz w:val="22"/>
        </w:rPr>
        <w:t>externalDocument</w:t>
      </w:r>
      <w:proofErr w:type="spellEnd"/>
      <w:r w:rsidRPr="006477F8">
        <w:rPr>
          <w:rStyle w:val="XMLBlue"/>
          <w:sz w:val="22"/>
        </w:rPr>
        <w:t>&gt;</w:t>
      </w:r>
    </w:p>
    <w:p w14:paraId="716B3899" w14:textId="77777777" w:rsidR="0077747B" w:rsidRPr="006477F8" w:rsidRDefault="0077747B">
      <w:pPr>
        <w:rPr>
          <w:rStyle w:val="XMLText"/>
          <w:sz w:val="22"/>
        </w:rPr>
      </w:pPr>
      <w:r w:rsidRPr="006477F8">
        <w:rPr>
          <w:rStyle w:val="XMLBlue"/>
          <w:sz w:val="22"/>
        </w:rPr>
        <w:t>&lt;/</w:t>
      </w:r>
      <w:proofErr w:type="spellStart"/>
      <w:r w:rsidRPr="006477F8">
        <w:rPr>
          <w:rStyle w:val="XMLBrown"/>
          <w:sz w:val="22"/>
        </w:rPr>
        <w:t>reference</w:t>
      </w:r>
      <w:proofErr w:type="spellEnd"/>
      <w:r w:rsidRPr="006477F8">
        <w:rPr>
          <w:rStyle w:val="XMLBlue"/>
          <w:sz w:val="22"/>
        </w:rPr>
        <w:t>&gt;</w:t>
      </w:r>
    </w:p>
    <w:p w14:paraId="315BE8C8" w14:textId="77777777" w:rsidR="0077747B" w:rsidRPr="0077747B" w:rsidRDefault="0077747B">
      <w:pPr>
        <w:rPr>
          <w:rStyle w:val="XMLText"/>
        </w:rPr>
      </w:pPr>
    </w:p>
    <w:p w14:paraId="02433C05" w14:textId="77777777" w:rsidR="0077747B" w:rsidRDefault="0077747B">
      <w:r>
        <w:t xml:space="preserve">Tämä </w:t>
      </w:r>
      <w:proofErr w:type="spellStart"/>
      <w:r>
        <w:t>referencen</w:t>
      </w:r>
      <w:proofErr w:type="spellEnd"/>
      <w:r>
        <w:t xml:space="preserve"> lisäys onkin ainoa ero CDA R2 </w:t>
      </w:r>
      <w:proofErr w:type="spellStart"/>
      <w:r>
        <w:t>bodyn</w:t>
      </w:r>
      <w:proofErr w:type="spellEnd"/>
      <w:r>
        <w:t xml:space="preserve"> </w:t>
      </w:r>
      <w:proofErr w:type="spellStart"/>
      <w:r>
        <w:t>entry</w:t>
      </w:r>
      <w:proofErr w:type="spellEnd"/>
      <w:r>
        <w:t>-osuudessa verrattuna varsinaiseen toimitussanomaan.</w:t>
      </w:r>
    </w:p>
    <w:p w14:paraId="03374DCB" w14:textId="77777777" w:rsidR="0077747B" w:rsidRDefault="0077747B"/>
    <w:p w14:paraId="0426755F" w14:textId="77777777" w:rsidR="0077747B" w:rsidRDefault="0077747B"/>
    <w:p w14:paraId="593825A3" w14:textId="77777777" w:rsidR="0077747B" w:rsidRDefault="0077747B">
      <w:r>
        <w:br w:type="page"/>
      </w:r>
    </w:p>
    <w:p w14:paraId="2DFA3B8C" w14:textId="77777777" w:rsidR="0077747B" w:rsidRDefault="0077747B">
      <w:pPr>
        <w:pStyle w:val="Otsikko1"/>
      </w:pPr>
      <w:bookmarkStart w:id="424" w:name="_Toc127960052"/>
      <w:r>
        <w:t>Lääkemääräyksen toimituksen korjaus</w:t>
      </w:r>
      <w:bookmarkEnd w:id="424"/>
    </w:p>
    <w:p w14:paraId="6052E57E" w14:textId="77777777" w:rsidR="0077747B" w:rsidRDefault="0077747B"/>
    <w:p w14:paraId="736248D8" w14:textId="77777777" w:rsidR="0077747B" w:rsidRDefault="0077747B">
      <w:pPr>
        <w:pStyle w:val="Otsikko2"/>
      </w:pPr>
      <w:bookmarkStart w:id="425" w:name="_Toc127960053"/>
      <w:r>
        <w:t>Yleisrakenne</w:t>
      </w:r>
      <w:bookmarkEnd w:id="425"/>
    </w:p>
    <w:p w14:paraId="78F30419" w14:textId="77777777" w:rsidR="0077747B" w:rsidRDefault="0077747B"/>
    <w:p w14:paraId="24C8CA92" w14:textId="77777777" w:rsidR="0077747B" w:rsidRDefault="0077747B">
      <w:r>
        <w:t xml:space="preserve">Lääkemääräyksen toimituksen korjaus on uusi toimitussanoma korjatuin tiedon. </w:t>
      </w:r>
      <w:proofErr w:type="spellStart"/>
      <w:r>
        <w:t>Headeristä</w:t>
      </w:r>
      <w:proofErr w:type="spellEnd"/>
      <w:r>
        <w:t xml:space="preserve"> selviä</w:t>
      </w:r>
      <w:r w:rsidR="008758D2">
        <w:t>ä</w:t>
      </w:r>
      <w:r>
        <w:t xml:space="preserve">, että kyseessä on korjaussanoma. </w:t>
      </w:r>
    </w:p>
    <w:p w14:paraId="344B6266" w14:textId="77777777" w:rsidR="00F727C4" w:rsidRDefault="00F727C4"/>
    <w:p w14:paraId="4A6B5F6A" w14:textId="77777777" w:rsidR="008758D2" w:rsidRDefault="0077747B" w:rsidP="008758D2">
      <w:r>
        <w:t>Potilaskertomusrakenne on samanlainen kuin varsinaiselle toimitussanomalle.</w:t>
      </w:r>
      <w:r w:rsidR="008758D2">
        <w:t xml:space="preserve"> Seuraavat </w:t>
      </w:r>
      <w:proofErr w:type="spellStart"/>
      <w:r w:rsidR="008758D2">
        <w:t>entry</w:t>
      </w:r>
      <w:proofErr w:type="spellEnd"/>
      <w:r w:rsidR="008758D2">
        <w:t>-rakenteet voivat olla sanomalla:</w:t>
      </w:r>
    </w:p>
    <w:p w14:paraId="799AD045" w14:textId="77777777" w:rsidR="008758D2" w:rsidRDefault="008758D2" w:rsidP="008758D2"/>
    <w:p w14:paraId="7E7828C1" w14:textId="77777777" w:rsidR="008758D2" w:rsidRDefault="008758D2" w:rsidP="008758D2">
      <w:proofErr w:type="spellStart"/>
      <w:r>
        <w:t>code</w:t>
      </w:r>
      <w:proofErr w:type="spellEnd"/>
      <w:r>
        <w:t>=160:</w:t>
      </w:r>
      <w:r>
        <w:tab/>
      </w:r>
      <w:r w:rsidR="006A4F79">
        <w:t>määrätyn lääkkeen yksilöivä tunniste</w:t>
      </w:r>
    </w:p>
    <w:p w14:paraId="55CB7B9E" w14:textId="77777777" w:rsidR="008758D2" w:rsidRDefault="008758D2" w:rsidP="008758D2">
      <w:proofErr w:type="spellStart"/>
      <w:r>
        <w:t>code</w:t>
      </w:r>
      <w:proofErr w:type="spellEnd"/>
      <w:r>
        <w:t>=100:</w:t>
      </w:r>
      <w:r>
        <w:tab/>
        <w:t>lääkevalmisteen ja pakkauksen tiedot toimitussanomassa</w:t>
      </w:r>
    </w:p>
    <w:p w14:paraId="3E8A8A2F" w14:textId="77777777" w:rsidR="008758D2" w:rsidRDefault="008758D2" w:rsidP="008758D2">
      <w:proofErr w:type="spellStart"/>
      <w:r>
        <w:t>code</w:t>
      </w:r>
      <w:proofErr w:type="spellEnd"/>
      <w:r>
        <w:t>=4:</w:t>
      </w:r>
      <w:r>
        <w:tab/>
        <w:t>lääkkeen vaikuttavat ainesosat (apteekin valmisteille ja huumeille)</w:t>
      </w:r>
    </w:p>
    <w:p w14:paraId="227056EE" w14:textId="77777777" w:rsidR="008758D2" w:rsidRDefault="008758D2" w:rsidP="008758D2">
      <w:proofErr w:type="spellStart"/>
      <w:r>
        <w:t>code</w:t>
      </w:r>
      <w:proofErr w:type="spellEnd"/>
      <w:r>
        <w:t>=10:</w:t>
      </w:r>
      <w:r>
        <w:tab/>
        <w:t>lääkkeen muut ainesosat (apteekin valmisteille)</w:t>
      </w:r>
    </w:p>
    <w:p w14:paraId="500601C7" w14:textId="77777777" w:rsidR="008758D2" w:rsidRDefault="008758D2" w:rsidP="008758D2">
      <w:proofErr w:type="spellStart"/>
      <w:r>
        <w:t>code</w:t>
      </w:r>
      <w:proofErr w:type="spellEnd"/>
      <w:r>
        <w:t>=104:</w:t>
      </w:r>
      <w:r>
        <w:tab/>
        <w:t>toimituksen muut tiedot</w:t>
      </w:r>
    </w:p>
    <w:p w14:paraId="7416B892" w14:textId="77777777" w:rsidR="0077747B" w:rsidRDefault="0077747B">
      <w:r>
        <w:t xml:space="preserve"> </w:t>
      </w:r>
    </w:p>
    <w:p w14:paraId="7A493881" w14:textId="77777777" w:rsidR="0077747B" w:rsidRDefault="0077747B"/>
    <w:p w14:paraId="6B939F3F" w14:textId="77777777" w:rsidR="0077747B" w:rsidRDefault="0077747B">
      <w:pPr>
        <w:pStyle w:val="Otsikko2"/>
      </w:pPr>
      <w:bookmarkStart w:id="426" w:name="_Toc127960054"/>
      <w:r>
        <w:t>Rakenteinen muoto</w:t>
      </w:r>
      <w:bookmarkEnd w:id="426"/>
    </w:p>
    <w:p w14:paraId="744BD139" w14:textId="77777777" w:rsidR="0077747B" w:rsidRDefault="0077747B"/>
    <w:p w14:paraId="18DE91EF" w14:textId="77777777" w:rsidR="00025BA3" w:rsidRDefault="0077747B" w:rsidP="00025BA3">
      <w:proofErr w:type="spellStart"/>
      <w:r>
        <w:t>Body</w:t>
      </w:r>
      <w:proofErr w:type="spellEnd"/>
      <w:r>
        <w:t xml:space="preserve">-osa </w:t>
      </w:r>
      <w:proofErr w:type="gramStart"/>
      <w:r>
        <w:t>generoidaan  toimitussanoman</w:t>
      </w:r>
      <w:proofErr w:type="gramEnd"/>
      <w:r>
        <w:t xml:space="preserve"> määrityksen mukaisesti, mutta vastaamaan uutta tilannetta.</w:t>
      </w:r>
      <w:r w:rsidR="009426AE">
        <w:t xml:space="preserve"> </w:t>
      </w:r>
      <w:proofErr w:type="spellStart"/>
      <w:r w:rsidR="009426AE">
        <w:t>Bodyn</w:t>
      </w:r>
      <w:proofErr w:type="spellEnd"/>
      <w:r w:rsidR="009426AE">
        <w:t xml:space="preserve"> </w:t>
      </w:r>
      <w:proofErr w:type="spellStart"/>
      <w:r w:rsidR="009426AE">
        <w:t>authorissa</w:t>
      </w:r>
      <w:proofErr w:type="spellEnd"/>
      <w:r w:rsidR="009426AE">
        <w:t xml:space="preserve"> on alkuperäisen lääketoimituksen tekijä.</w:t>
      </w:r>
      <w:r w:rsidR="00025BA3">
        <w:t xml:space="preserve"> Toimituspäivää ei saa muuttaa lääketoimituksen korjauksessa.</w:t>
      </w:r>
    </w:p>
    <w:p w14:paraId="7F209492" w14:textId="77777777" w:rsidR="0077747B" w:rsidRDefault="0077747B"/>
    <w:p w14:paraId="3C565506" w14:textId="77777777" w:rsidR="0077747B" w:rsidRDefault="0077747B">
      <w:proofErr w:type="spellStart"/>
      <w:r>
        <w:t>SubstanceAdministrationin</w:t>
      </w:r>
      <w:proofErr w:type="spellEnd"/>
      <w:r>
        <w:t xml:space="preserve"> ensimmäinen </w:t>
      </w:r>
      <w:proofErr w:type="spellStart"/>
      <w:r>
        <w:t>reference</w:t>
      </w:r>
      <w:proofErr w:type="spellEnd"/>
      <w:r>
        <w:t xml:space="preserve"> (act </w:t>
      </w:r>
      <w:proofErr w:type="spellStart"/>
      <w:r>
        <w:t>relationship</w:t>
      </w:r>
      <w:proofErr w:type="spellEnd"/>
      <w:r>
        <w:t xml:space="preserve">) viittaa </w:t>
      </w:r>
      <w:r w:rsidR="0050408A">
        <w:t xml:space="preserve">toimituksen kohteena olleeseen </w:t>
      </w:r>
      <w:r>
        <w:t>lääkemääräykseen ja toinen toimituksen</w:t>
      </w:r>
      <w:r w:rsidR="0050408A">
        <w:t xml:space="preserve"> edelliseen versioon</w:t>
      </w:r>
      <w:r>
        <w:t xml:space="preserve">. Kolmas </w:t>
      </w:r>
      <w:proofErr w:type="spellStart"/>
      <w:r>
        <w:t>reference</w:t>
      </w:r>
      <w:proofErr w:type="spellEnd"/>
      <w:r>
        <w:t xml:space="preserve"> viittaa korjattuun toimitussanomaan eli itseensä.</w:t>
      </w:r>
    </w:p>
    <w:p w14:paraId="13B5A4D8" w14:textId="77777777" w:rsidR="0077747B" w:rsidRDefault="0077747B"/>
    <w:p w14:paraId="57D7CCF6" w14:textId="77777777" w:rsidR="0077747B" w:rsidRDefault="0077747B">
      <w:proofErr w:type="spellStart"/>
      <w:r>
        <w:t>TypeCode</w:t>
      </w:r>
      <w:proofErr w:type="spellEnd"/>
      <w:r>
        <w:t xml:space="preserve">=”REFR” viitattaessa </w:t>
      </w:r>
      <w:r w:rsidR="0050408A">
        <w:t>toimituksen kohteena olleeseen</w:t>
      </w:r>
      <w:r>
        <w:t xml:space="preserve"> lääkemääräykseen, ”RPLC” viitattaessa toimitussanoman</w:t>
      </w:r>
      <w:r w:rsidR="0050408A">
        <w:t xml:space="preserve"> edelliseen versioon</w:t>
      </w:r>
      <w:r>
        <w:t>, mutta ”SPRT” viitattaessa toimituksen mitätöintisanomaan itseensä.</w:t>
      </w:r>
    </w:p>
    <w:p w14:paraId="02E763FF" w14:textId="77777777" w:rsidR="0077747B" w:rsidRDefault="0077747B"/>
    <w:p w14:paraId="1C86B103" w14:textId="77777777" w:rsidR="0077747B" w:rsidRPr="0077747B" w:rsidRDefault="0077747B">
      <w:pPr>
        <w:rPr>
          <w:lang w:val="pt-BR"/>
        </w:rPr>
      </w:pPr>
      <w:r w:rsidRPr="0077747B">
        <w:rPr>
          <w:lang w:val="pt-BR"/>
        </w:rPr>
        <w:t>Esim.:</w:t>
      </w:r>
    </w:p>
    <w:p w14:paraId="1825D2B8" w14:textId="77777777" w:rsidR="0077747B" w:rsidRPr="0077747B" w:rsidRDefault="0077747B">
      <w:pPr>
        <w:rPr>
          <w:lang w:val="pt-BR"/>
        </w:rPr>
      </w:pPr>
    </w:p>
    <w:p w14:paraId="318F5D86" w14:textId="77777777" w:rsidR="0077747B" w:rsidRPr="006477F8" w:rsidRDefault="0077747B">
      <w:pPr>
        <w:rPr>
          <w:rStyle w:val="XMLText"/>
          <w:sz w:val="22"/>
          <w:lang w:val="pt-BR"/>
        </w:rPr>
      </w:pPr>
      <w:r w:rsidRPr="006477F8">
        <w:rPr>
          <w:rStyle w:val="XMLBlue"/>
          <w:sz w:val="22"/>
          <w:lang w:val="pt-BR"/>
        </w:rPr>
        <w:t>&lt;</w:t>
      </w:r>
      <w:r w:rsidRPr="006477F8">
        <w:rPr>
          <w:rStyle w:val="XMLBrown"/>
          <w:sz w:val="22"/>
          <w:lang w:val="pt-BR"/>
        </w:rPr>
        <w:t>reference</w:t>
      </w:r>
      <w:r w:rsidRPr="006477F8">
        <w:rPr>
          <w:rStyle w:val="XMLText"/>
          <w:sz w:val="22"/>
          <w:lang w:val="pt-BR"/>
        </w:rPr>
        <w:t xml:space="preserve"> </w:t>
      </w:r>
      <w:r w:rsidRPr="006477F8">
        <w:rPr>
          <w:rStyle w:val="XMLRed"/>
          <w:sz w:val="22"/>
          <w:lang w:val="pt-BR"/>
        </w:rPr>
        <w:t>typeCode</w:t>
      </w:r>
      <w:r w:rsidRPr="006477F8">
        <w:rPr>
          <w:rStyle w:val="XMLBlue"/>
          <w:sz w:val="22"/>
          <w:lang w:val="pt-BR"/>
        </w:rPr>
        <w:t>="</w:t>
      </w:r>
      <w:r w:rsidRPr="006477F8">
        <w:rPr>
          <w:rStyle w:val="XMLText"/>
          <w:sz w:val="22"/>
          <w:lang w:val="pt-BR"/>
        </w:rPr>
        <w:t>REFR</w:t>
      </w:r>
      <w:r w:rsidRPr="006477F8">
        <w:rPr>
          <w:rStyle w:val="XMLBlue"/>
          <w:sz w:val="22"/>
          <w:lang w:val="pt-BR"/>
        </w:rPr>
        <w:t>"&gt;</w:t>
      </w:r>
    </w:p>
    <w:p w14:paraId="63EA07CE" w14:textId="77777777" w:rsidR="0077747B" w:rsidRPr="006477F8" w:rsidRDefault="0077747B">
      <w:pPr>
        <w:ind w:firstLine="720"/>
        <w:rPr>
          <w:rStyle w:val="XMLText"/>
          <w:sz w:val="22"/>
          <w:lang w:val="pt-BR"/>
        </w:rPr>
      </w:pPr>
      <w:r w:rsidRPr="006477F8">
        <w:rPr>
          <w:rStyle w:val="XMLBlue"/>
          <w:sz w:val="22"/>
          <w:lang w:val="pt-BR"/>
        </w:rPr>
        <w:t>&lt;</w:t>
      </w:r>
      <w:r w:rsidRPr="006477F8">
        <w:rPr>
          <w:rStyle w:val="XMLBrown"/>
          <w:sz w:val="22"/>
          <w:lang w:val="pt-BR"/>
        </w:rPr>
        <w:t>externalDocument</w:t>
      </w:r>
      <w:r w:rsidRPr="006477F8">
        <w:rPr>
          <w:rStyle w:val="XMLBlue"/>
          <w:sz w:val="22"/>
          <w:lang w:val="pt-BR"/>
        </w:rPr>
        <w:t>&gt;</w:t>
      </w:r>
    </w:p>
    <w:p w14:paraId="61B1FD81" w14:textId="58AAB8EE"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34760B30" w14:textId="1EEC4C68" w:rsidR="0077747B" w:rsidRPr="00D32773" w:rsidRDefault="0077747B" w:rsidP="004001B1">
      <w:pPr>
        <w:ind w:left="1985" w:hanging="681"/>
        <w:rPr>
          <w:rStyle w:val="XMLBlue"/>
          <w:sz w:val="22"/>
          <w:lang w:val="pt-BR"/>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pt-BR"/>
        </w:rPr>
        <w:t>1</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w:t>
      </w:r>
      <w:r w:rsidRPr="4716D89F">
        <w:rPr>
          <w:rStyle w:val="XMLRed"/>
          <w:sz w:val="22"/>
          <w:szCs w:val="22"/>
          <w:highlight w:val="white"/>
          <w:lang w:val="pt-BR"/>
        </w:rPr>
        <w:t>codeSystemName</w:t>
      </w:r>
      <w:r w:rsidRPr="4716D89F">
        <w:rPr>
          <w:rStyle w:val="XMLBlue"/>
          <w:sz w:val="22"/>
          <w:szCs w:val="22"/>
          <w:highlight w:val="white"/>
          <w:lang w:val="pt-BR"/>
        </w:rPr>
        <w:t>="</w:t>
      </w:r>
      <w:r w:rsidR="004001B1" w:rsidRPr="4716D89F">
        <w:rPr>
          <w:rStyle w:val="XMLBlack"/>
          <w:sz w:val="22"/>
          <w:szCs w:val="22"/>
          <w:highlight w:val="white"/>
          <w:lang w:val="pt-BR"/>
        </w:rPr>
        <w:t>Sähköinen lääkemääräys - R</w:t>
      </w:r>
      <w:r w:rsidR="00DC1B76" w:rsidRPr="4716D89F">
        <w:rPr>
          <w:rStyle w:val="XMLBlack"/>
          <w:sz w:val="22"/>
          <w:szCs w:val="22"/>
          <w:highlight w:val="white"/>
          <w:lang w:val="pt-BR"/>
        </w:rPr>
        <w:t>eseptisanoman</w:t>
      </w:r>
      <w:r w:rsidRPr="4716D89F">
        <w:rPr>
          <w:rStyle w:val="XMLBlack"/>
          <w:sz w:val="22"/>
          <w:szCs w:val="22"/>
          <w:highlight w:val="white"/>
          <w:lang w:val="pt-BR"/>
        </w:rPr>
        <w:t xml:space="preserve"> tyyppi</w:t>
      </w:r>
      <w:r w:rsidRPr="4716D89F">
        <w:rPr>
          <w:rStyle w:val="XMLBlue"/>
          <w:sz w:val="22"/>
          <w:szCs w:val="22"/>
          <w:highlight w:val="white"/>
          <w:lang w:val="pt-BR"/>
        </w:rPr>
        <w:t>"</w:t>
      </w:r>
      <w:r w:rsidR="004001B1" w:rsidRPr="4716D89F">
        <w:rPr>
          <w:rStyle w:val="XMLRed"/>
          <w:sz w:val="22"/>
          <w:szCs w:val="22"/>
          <w:highlight w:val="white"/>
          <w:lang w:val="pt-BR"/>
        </w:rPr>
        <w:t xml:space="preserve"> </w:t>
      </w:r>
      <w:r w:rsidRPr="4716D89F">
        <w:rPr>
          <w:rStyle w:val="XMLRed"/>
          <w:sz w:val="22"/>
          <w:szCs w:val="22"/>
          <w:highlight w:val="white"/>
          <w:lang w:val="pt-BR"/>
        </w:rPr>
        <w:t>displayName</w:t>
      </w:r>
      <w:r w:rsidRPr="4716D89F">
        <w:rPr>
          <w:rStyle w:val="XMLBlue"/>
          <w:sz w:val="22"/>
          <w:szCs w:val="22"/>
          <w:highlight w:val="white"/>
          <w:lang w:val="pt-BR"/>
        </w:rPr>
        <w:t>="</w:t>
      </w:r>
      <w:r w:rsidR="00DC1B76" w:rsidRPr="4716D89F">
        <w:rPr>
          <w:rStyle w:val="XMLBlack"/>
          <w:sz w:val="22"/>
          <w:szCs w:val="22"/>
          <w:highlight w:val="white"/>
          <w:lang w:val="pt-BR"/>
        </w:rPr>
        <w:t>L</w:t>
      </w:r>
      <w:r w:rsidRPr="4716D89F">
        <w:rPr>
          <w:rStyle w:val="XMLBlack"/>
          <w:sz w:val="22"/>
          <w:szCs w:val="22"/>
          <w:highlight w:val="white"/>
          <w:lang w:val="pt-BR"/>
        </w:rPr>
        <w:t>ääkemääräys</w:t>
      </w:r>
      <w:r w:rsidRPr="4716D89F">
        <w:rPr>
          <w:rStyle w:val="XMLBlue"/>
          <w:sz w:val="22"/>
          <w:szCs w:val="22"/>
          <w:highlight w:val="white"/>
          <w:lang w:val="pt-BR"/>
        </w:rPr>
        <w:t>"/&gt;</w:t>
      </w:r>
    </w:p>
    <w:p w14:paraId="6A14E4C5" w14:textId="65FC61B9"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313663</w:t>
      </w:r>
      <w:r w:rsidRPr="006477F8">
        <w:rPr>
          <w:rStyle w:val="XMLBlue"/>
          <w:sz w:val="22"/>
          <w:lang w:val="nl-NL"/>
        </w:rPr>
        <w:t>"/&gt;</w:t>
      </w:r>
    </w:p>
    <w:p w14:paraId="7294F99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67E84FD1" w14:textId="75C93E81" w:rsidR="0077747B" w:rsidRDefault="0077747B">
      <w:pPr>
        <w:rPr>
          <w:rStyle w:val="XMLBlue"/>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61BB5AD7"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RPLC</w:t>
      </w:r>
      <w:r w:rsidRPr="006477F8">
        <w:rPr>
          <w:rStyle w:val="XMLBlue"/>
          <w:sz w:val="22"/>
          <w:lang w:val="nl-NL"/>
        </w:rPr>
        <w:t>"&gt;</w:t>
      </w:r>
    </w:p>
    <w:p w14:paraId="03B80E40" w14:textId="77777777" w:rsidR="0077747B" w:rsidRPr="006477F8" w:rsidRDefault="0077747B">
      <w:pPr>
        <w:ind w:firstLine="720"/>
        <w:rPr>
          <w:rStyle w:val="XMLText"/>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484A0DE" w14:textId="2F46DBCF" w:rsidR="0077747B" w:rsidRPr="006477F8" w:rsidRDefault="0077747B" w:rsidP="004001B1">
      <w:pPr>
        <w:ind w:firstLine="1304"/>
        <w:rPr>
          <w:rStyle w:val="XMLText"/>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5D7995A" w14:textId="6A3BF07E" w:rsidR="0077747B" w:rsidRPr="00D32773" w:rsidRDefault="0077747B" w:rsidP="004001B1">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10</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4001B1"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4001B1"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toimitus</w:t>
      </w:r>
      <w:r w:rsidRPr="4716D89F">
        <w:rPr>
          <w:rStyle w:val="XMLBlue"/>
          <w:sz w:val="22"/>
          <w:szCs w:val="22"/>
          <w:highlight w:val="white"/>
          <w:lang w:val="nl-NL"/>
        </w:rPr>
        <w:t>"/&gt;</w:t>
      </w:r>
    </w:p>
    <w:p w14:paraId="6964AA15" w14:textId="1D4C1E6E" w:rsidR="0077747B" w:rsidRPr="006477F8" w:rsidRDefault="0077747B" w:rsidP="004001B1">
      <w:pPr>
        <w:ind w:firstLine="1304"/>
        <w:rPr>
          <w:rStyle w:val="XMLBlack"/>
          <w:color w:val="auto"/>
          <w:sz w:val="22"/>
          <w:lang w:val="nl-NL"/>
        </w:rPr>
      </w:pPr>
      <w:r w:rsidRPr="006477F8">
        <w:rPr>
          <w:rStyle w:val="XMLBlue"/>
          <w:sz w:val="22"/>
          <w:lang w:val="nl-NL"/>
        </w:rPr>
        <w:t>&lt;</w:t>
      </w:r>
      <w:r w:rsidRPr="006477F8">
        <w:rPr>
          <w:rStyle w:val="XMLBrown"/>
          <w:sz w:val="22"/>
          <w:lang w:val="nl-NL"/>
        </w:rPr>
        <w:t>setId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513663</w:t>
      </w:r>
      <w:r w:rsidRPr="006477F8">
        <w:rPr>
          <w:rStyle w:val="XMLBlue"/>
          <w:sz w:val="22"/>
          <w:lang w:val="nl-NL"/>
        </w:rPr>
        <w:t>"/&gt;</w:t>
      </w:r>
    </w:p>
    <w:p w14:paraId="0416B938"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nl-NL"/>
        </w:rPr>
      </w:pPr>
      <w:r w:rsidRPr="006477F8">
        <w:rPr>
          <w:rStyle w:val="XMLBlack"/>
          <w:sz w:val="22"/>
          <w:lang w:val="nl-NL"/>
        </w:rPr>
        <w:tab/>
      </w:r>
      <w:r w:rsidRPr="006477F8">
        <w:rPr>
          <w:rStyle w:val="XMLBlack"/>
          <w:sz w:val="22"/>
          <w:lang w:val="nl-NL"/>
        </w:rPr>
        <w:tab/>
      </w: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47D02058"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Blue"/>
          <w:sz w:val="22"/>
          <w:lang w:val="nl-NL"/>
        </w:rPr>
        <w:t>&gt;</w:t>
      </w:r>
    </w:p>
    <w:p w14:paraId="458280CB" w14:textId="77777777" w:rsidR="0077747B" w:rsidRPr="006477F8" w:rsidRDefault="0077747B">
      <w:pPr>
        <w:rPr>
          <w:rStyle w:val="XMLText"/>
          <w:sz w:val="22"/>
          <w:lang w:val="nl-NL"/>
        </w:rPr>
      </w:pPr>
      <w:r w:rsidRPr="006477F8">
        <w:rPr>
          <w:rStyle w:val="XMLBlue"/>
          <w:sz w:val="22"/>
          <w:lang w:val="nl-NL"/>
        </w:rPr>
        <w:t>&lt;</w:t>
      </w:r>
      <w:r w:rsidRPr="006477F8">
        <w:rPr>
          <w:rStyle w:val="XMLBrown"/>
          <w:sz w:val="22"/>
          <w:lang w:val="nl-NL"/>
        </w:rPr>
        <w:t>reference</w:t>
      </w:r>
      <w:r w:rsidRPr="006477F8">
        <w:rPr>
          <w:rStyle w:val="XMLText"/>
          <w:sz w:val="22"/>
          <w:lang w:val="nl-NL"/>
        </w:rPr>
        <w:t xml:space="preserve"> </w:t>
      </w:r>
      <w:r w:rsidRPr="006477F8">
        <w:rPr>
          <w:rStyle w:val="XMLRed"/>
          <w:sz w:val="22"/>
          <w:lang w:val="nl-NL"/>
        </w:rPr>
        <w:t>typeCode</w:t>
      </w:r>
      <w:r w:rsidRPr="006477F8">
        <w:rPr>
          <w:rStyle w:val="XMLBlue"/>
          <w:sz w:val="22"/>
          <w:lang w:val="nl-NL"/>
        </w:rPr>
        <w:t>="</w:t>
      </w:r>
      <w:r w:rsidRPr="006477F8">
        <w:rPr>
          <w:rStyle w:val="XMLText"/>
          <w:sz w:val="22"/>
          <w:lang w:val="nl-NL"/>
        </w:rPr>
        <w:t>SPRT</w:t>
      </w:r>
      <w:r w:rsidRPr="006477F8">
        <w:rPr>
          <w:rStyle w:val="XMLBlue"/>
          <w:sz w:val="22"/>
          <w:lang w:val="nl-NL"/>
        </w:rPr>
        <w:t>"&gt;</w:t>
      </w:r>
    </w:p>
    <w:p w14:paraId="56226E95" w14:textId="77777777" w:rsidR="0077747B" w:rsidRPr="006477F8" w:rsidRDefault="0077747B">
      <w:pPr>
        <w:ind w:firstLine="720"/>
        <w:rPr>
          <w:rStyle w:val="XMLBlue"/>
          <w:sz w:val="22"/>
          <w:lang w:val="nl-NL"/>
        </w:rPr>
      </w:pPr>
      <w:r w:rsidRPr="006477F8">
        <w:rPr>
          <w:rStyle w:val="XMLBlue"/>
          <w:sz w:val="22"/>
          <w:lang w:val="nl-NL"/>
        </w:rPr>
        <w:t>&lt;</w:t>
      </w:r>
      <w:r w:rsidRPr="006477F8">
        <w:rPr>
          <w:rStyle w:val="XMLBrown"/>
          <w:sz w:val="22"/>
          <w:lang w:val="nl-NL"/>
        </w:rPr>
        <w:t>externalDocument</w:t>
      </w:r>
      <w:r w:rsidRPr="006477F8">
        <w:rPr>
          <w:rStyle w:val="XMLBlue"/>
          <w:sz w:val="22"/>
          <w:lang w:val="nl-NL"/>
        </w:rPr>
        <w:t>&gt;</w:t>
      </w:r>
    </w:p>
    <w:p w14:paraId="56DB97D5" w14:textId="5A3F6DA7" w:rsidR="0077747B" w:rsidRPr="006477F8" w:rsidRDefault="0077747B" w:rsidP="00137222">
      <w:pPr>
        <w:ind w:firstLine="1304"/>
        <w:rPr>
          <w:rStyle w:val="XMLBlack"/>
          <w:color w:val="auto"/>
          <w:sz w:val="22"/>
          <w:lang w:val="nl-NL"/>
        </w:rPr>
      </w:pPr>
      <w:r w:rsidRPr="006477F8">
        <w:rPr>
          <w:rStyle w:val="XMLBlue"/>
          <w:sz w:val="22"/>
          <w:lang w:val="nl-NL"/>
        </w:rPr>
        <w:t>&lt;</w:t>
      </w:r>
      <w:r w:rsidRPr="006477F8">
        <w:rPr>
          <w:rStyle w:val="XMLBrown"/>
          <w:sz w:val="22"/>
          <w:lang w:val="nl-NL"/>
        </w:rPr>
        <w:t>id</w:t>
      </w:r>
      <w:r w:rsidRPr="006477F8">
        <w:rPr>
          <w:rStyle w:val="XMLText"/>
          <w:sz w:val="22"/>
          <w:lang w:val="nl-NL"/>
        </w:rPr>
        <w:t xml:space="preserve"> </w:t>
      </w:r>
      <w:r w:rsidRPr="006477F8">
        <w:rPr>
          <w:rStyle w:val="XMLRed"/>
          <w:sz w:val="22"/>
          <w:lang w:val="nl-NL"/>
        </w:rPr>
        <w:t>root</w:t>
      </w:r>
      <w:r w:rsidRPr="006477F8">
        <w:rPr>
          <w:rStyle w:val="XMLBlue"/>
          <w:sz w:val="22"/>
          <w:lang w:val="nl-NL"/>
        </w:rPr>
        <w:t>="</w:t>
      </w:r>
      <w:r w:rsidRPr="006477F8">
        <w:rPr>
          <w:rStyle w:val="XMLText"/>
          <w:sz w:val="22"/>
          <w:lang w:val="nl-NL"/>
        </w:rPr>
        <w:t>1.2.246.537.10.15675350.93.2006</w:t>
      </w:r>
      <w:r w:rsidRPr="006477F8">
        <w:rPr>
          <w:rStyle w:val="XMLBlue"/>
          <w:sz w:val="22"/>
          <w:lang w:val="nl-NL"/>
        </w:rPr>
        <w:t>.</w:t>
      </w:r>
      <w:r w:rsidRPr="006477F8">
        <w:rPr>
          <w:rStyle w:val="XMLText"/>
          <w:sz w:val="22"/>
          <w:lang w:val="nl-NL"/>
        </w:rPr>
        <w:t>513665</w:t>
      </w:r>
      <w:r w:rsidRPr="006477F8">
        <w:rPr>
          <w:rStyle w:val="XMLBlue"/>
          <w:sz w:val="22"/>
          <w:lang w:val="nl-NL"/>
        </w:rPr>
        <w:t>"/&gt;</w:t>
      </w:r>
    </w:p>
    <w:p w14:paraId="1B89AF14" w14:textId="18861341" w:rsidR="0077747B" w:rsidRPr="00D32773" w:rsidRDefault="0077747B" w:rsidP="00137222">
      <w:pPr>
        <w:ind w:left="1985" w:hanging="681"/>
        <w:rPr>
          <w:rStyle w:val="XMLBlue"/>
          <w:sz w:val="22"/>
          <w:lang w:val="nl-NL"/>
        </w:rPr>
      </w:pPr>
      <w:r w:rsidRPr="4716D89F">
        <w:rPr>
          <w:rStyle w:val="XMLBlue"/>
          <w:sz w:val="22"/>
          <w:szCs w:val="22"/>
          <w:lang w:val="nl-NL"/>
        </w:rPr>
        <w:t>&lt;</w:t>
      </w:r>
      <w:r w:rsidRPr="4716D89F">
        <w:rPr>
          <w:rStyle w:val="XMLBrown"/>
          <w:sz w:val="22"/>
          <w:szCs w:val="22"/>
          <w:lang w:val="nl-NL"/>
        </w:rPr>
        <w:t>code</w:t>
      </w:r>
      <w:r w:rsidRPr="4716D89F">
        <w:rPr>
          <w:rStyle w:val="XMLText"/>
          <w:sz w:val="22"/>
          <w:szCs w:val="22"/>
          <w:lang w:val="nl-NL"/>
        </w:rPr>
        <w:t xml:space="preserve"> </w:t>
      </w:r>
      <w:r w:rsidRPr="4716D89F">
        <w:rPr>
          <w:rStyle w:val="XMLRed"/>
          <w:sz w:val="22"/>
          <w:szCs w:val="22"/>
          <w:highlight w:val="white"/>
          <w:lang w:val="nl-NL"/>
        </w:rPr>
        <w:t>code</w:t>
      </w:r>
      <w:r w:rsidRPr="4716D89F">
        <w:rPr>
          <w:rStyle w:val="XMLBlue"/>
          <w:sz w:val="22"/>
          <w:szCs w:val="22"/>
          <w:highlight w:val="white"/>
          <w:lang w:val="nl-NL"/>
        </w:rPr>
        <w:t>="</w:t>
      </w:r>
      <w:r w:rsidRPr="4716D89F">
        <w:rPr>
          <w:rStyle w:val="XMLText"/>
          <w:sz w:val="22"/>
          <w:szCs w:val="22"/>
          <w:lang w:val="nl-NL"/>
        </w:rPr>
        <w:t>12</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codeSystem</w:t>
      </w:r>
      <w:r w:rsidRPr="4716D89F">
        <w:rPr>
          <w:rStyle w:val="XMLBlue"/>
          <w:sz w:val="22"/>
          <w:szCs w:val="22"/>
          <w:highlight w:val="white"/>
          <w:lang w:val="nl-NL"/>
        </w:rPr>
        <w:t>="</w:t>
      </w:r>
      <w:r w:rsidRPr="4716D89F">
        <w:rPr>
          <w:rStyle w:val="XMLText"/>
          <w:sz w:val="22"/>
          <w:szCs w:val="22"/>
          <w:lang w:val="nl-NL"/>
        </w:rPr>
        <w:t>1.2.246.537.5.40105.2006</w:t>
      </w:r>
      <w:r w:rsidRPr="4716D89F">
        <w:rPr>
          <w:rStyle w:val="XMLBlue"/>
          <w:sz w:val="22"/>
          <w:szCs w:val="22"/>
          <w:highlight w:val="white"/>
          <w:lang w:val="nl-NL"/>
        </w:rPr>
        <w:t>"</w:t>
      </w:r>
      <w:r w:rsidRPr="4716D89F">
        <w:rPr>
          <w:rStyle w:val="XMLRed"/>
          <w:sz w:val="22"/>
          <w:szCs w:val="22"/>
          <w:highlight w:val="white"/>
          <w:lang w:val="nl-NL"/>
        </w:rPr>
        <w:t xml:space="preserve"> codeSystemName</w:t>
      </w:r>
      <w:r w:rsidRPr="4716D89F">
        <w:rPr>
          <w:rStyle w:val="XMLBlue"/>
          <w:sz w:val="22"/>
          <w:szCs w:val="22"/>
          <w:highlight w:val="white"/>
          <w:lang w:val="nl-NL"/>
        </w:rPr>
        <w:t>="</w:t>
      </w:r>
      <w:r w:rsidR="009F23DE" w:rsidRPr="4716D89F">
        <w:rPr>
          <w:rStyle w:val="XMLBlack"/>
          <w:sz w:val="22"/>
          <w:szCs w:val="22"/>
          <w:highlight w:val="white"/>
          <w:lang w:val="nl-NL"/>
        </w:rPr>
        <w:t>Sähköinen lääkemääräys - R</w:t>
      </w:r>
      <w:r w:rsidR="008C4947" w:rsidRPr="4716D89F">
        <w:rPr>
          <w:rStyle w:val="XMLBlack"/>
          <w:sz w:val="22"/>
          <w:szCs w:val="22"/>
          <w:highlight w:val="white"/>
          <w:lang w:val="nl-NL"/>
        </w:rPr>
        <w:t>eseptisanoman</w:t>
      </w:r>
      <w:r w:rsidRPr="4716D89F">
        <w:rPr>
          <w:rStyle w:val="XMLBlack"/>
          <w:sz w:val="22"/>
          <w:szCs w:val="22"/>
          <w:highlight w:val="white"/>
          <w:lang w:val="nl-NL"/>
        </w:rPr>
        <w:t xml:space="preserve"> tyyppi</w:t>
      </w:r>
      <w:r w:rsidRPr="4716D89F">
        <w:rPr>
          <w:rStyle w:val="XMLBlue"/>
          <w:sz w:val="22"/>
          <w:szCs w:val="22"/>
          <w:highlight w:val="white"/>
          <w:lang w:val="nl-NL"/>
        </w:rPr>
        <w:t>"</w:t>
      </w:r>
      <w:r w:rsidR="00137222" w:rsidRPr="4716D89F">
        <w:rPr>
          <w:rStyle w:val="XMLRed"/>
          <w:sz w:val="22"/>
          <w:szCs w:val="22"/>
          <w:highlight w:val="white"/>
          <w:lang w:val="nl-NL"/>
        </w:rPr>
        <w:t xml:space="preserve"> </w:t>
      </w:r>
      <w:r w:rsidRPr="4716D89F">
        <w:rPr>
          <w:rStyle w:val="XMLRed"/>
          <w:sz w:val="22"/>
          <w:szCs w:val="22"/>
          <w:highlight w:val="white"/>
          <w:lang w:val="nl-NL"/>
        </w:rPr>
        <w:t>displayName</w:t>
      </w:r>
      <w:r w:rsidRPr="4716D89F">
        <w:rPr>
          <w:rStyle w:val="XMLBlue"/>
          <w:sz w:val="22"/>
          <w:szCs w:val="22"/>
          <w:highlight w:val="white"/>
          <w:lang w:val="nl-NL"/>
        </w:rPr>
        <w:t>="</w:t>
      </w:r>
      <w:r w:rsidR="008C4947" w:rsidRPr="4716D89F">
        <w:rPr>
          <w:rStyle w:val="XMLBlack"/>
          <w:sz w:val="22"/>
          <w:szCs w:val="22"/>
          <w:highlight w:val="white"/>
          <w:lang w:val="nl-NL"/>
        </w:rPr>
        <w:t>L</w:t>
      </w:r>
      <w:r w:rsidRPr="4716D89F">
        <w:rPr>
          <w:rStyle w:val="XMLBlack"/>
          <w:sz w:val="22"/>
          <w:szCs w:val="22"/>
          <w:highlight w:val="white"/>
          <w:lang w:val="nl-NL"/>
        </w:rPr>
        <w:t>ääkemääräyksen toimituksen korjaus</w:t>
      </w:r>
      <w:r w:rsidRPr="4716D89F">
        <w:rPr>
          <w:rStyle w:val="XMLBlue"/>
          <w:sz w:val="22"/>
          <w:szCs w:val="22"/>
          <w:highlight w:val="white"/>
          <w:lang w:val="nl-NL"/>
        </w:rPr>
        <w:t>"/&gt;</w:t>
      </w:r>
    </w:p>
    <w:p w14:paraId="23F54A86" w14:textId="76A19DAA" w:rsidR="0077747B" w:rsidRPr="006477F8" w:rsidRDefault="0077747B" w:rsidP="00137222">
      <w:pPr>
        <w:ind w:firstLine="1304"/>
        <w:rPr>
          <w:rStyle w:val="XMLBlack"/>
          <w:color w:val="auto"/>
          <w:sz w:val="22"/>
        </w:rPr>
      </w:pPr>
      <w:r w:rsidRPr="006477F8">
        <w:rPr>
          <w:rStyle w:val="XMLBlue"/>
          <w:sz w:val="22"/>
        </w:rPr>
        <w:t>&lt;</w:t>
      </w:r>
      <w:proofErr w:type="spellStart"/>
      <w:r w:rsidRPr="006477F8">
        <w:rPr>
          <w:rStyle w:val="XMLBrown"/>
          <w:sz w:val="22"/>
        </w:rPr>
        <w:t>setId</w:t>
      </w:r>
      <w:proofErr w:type="spellEnd"/>
      <w:r w:rsidRPr="006477F8">
        <w:rPr>
          <w:rStyle w:val="XMLText"/>
          <w:sz w:val="22"/>
        </w:rPr>
        <w:t xml:space="preserve"> </w:t>
      </w:r>
      <w:proofErr w:type="spellStart"/>
      <w:r w:rsidRPr="006477F8">
        <w:rPr>
          <w:rStyle w:val="XMLRed"/>
          <w:sz w:val="22"/>
        </w:rPr>
        <w:t>root</w:t>
      </w:r>
      <w:proofErr w:type="spellEnd"/>
      <w:r w:rsidRPr="006477F8">
        <w:rPr>
          <w:rStyle w:val="XMLBlue"/>
          <w:sz w:val="22"/>
        </w:rPr>
        <w:t>="</w:t>
      </w:r>
      <w:r w:rsidRPr="006477F8">
        <w:rPr>
          <w:rStyle w:val="XMLText"/>
          <w:sz w:val="22"/>
        </w:rPr>
        <w:t>1.2.246.537.10.15675350.93.2006</w:t>
      </w:r>
      <w:r w:rsidRPr="006477F8">
        <w:rPr>
          <w:rStyle w:val="XMLBlue"/>
          <w:sz w:val="22"/>
        </w:rPr>
        <w:t>.</w:t>
      </w:r>
      <w:r w:rsidRPr="006477F8">
        <w:rPr>
          <w:rStyle w:val="XMLText"/>
          <w:sz w:val="22"/>
        </w:rPr>
        <w:t>513663</w:t>
      </w:r>
      <w:r w:rsidRPr="006477F8">
        <w:rPr>
          <w:rStyle w:val="XMLBlue"/>
          <w:sz w:val="22"/>
        </w:rPr>
        <w:t>"/&gt;</w:t>
      </w:r>
    </w:p>
    <w:p w14:paraId="2822F9F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Text"/>
          <w:sz w:val="22"/>
          <w:lang w:val="en-GB"/>
        </w:rPr>
      </w:pPr>
      <w:r w:rsidRPr="006477F8">
        <w:rPr>
          <w:rStyle w:val="XMLBlack"/>
          <w:sz w:val="22"/>
        </w:rPr>
        <w:tab/>
      </w:r>
      <w:r w:rsidRPr="006477F8">
        <w:rPr>
          <w:rStyle w:val="XMLBlack"/>
          <w:sz w:val="22"/>
        </w:rPr>
        <w:tab/>
      </w:r>
      <w:r w:rsidRPr="006477F8">
        <w:rPr>
          <w:rStyle w:val="XMLBlue"/>
          <w:sz w:val="22"/>
          <w:lang w:val="en-GB"/>
        </w:rPr>
        <w:t>&lt;/</w:t>
      </w:r>
      <w:proofErr w:type="spellStart"/>
      <w:r w:rsidRPr="006477F8">
        <w:rPr>
          <w:rStyle w:val="XMLBrown"/>
          <w:sz w:val="22"/>
          <w:lang w:val="en-GB"/>
        </w:rPr>
        <w:t>externalDocument</w:t>
      </w:r>
      <w:proofErr w:type="spellEnd"/>
      <w:r w:rsidRPr="006477F8">
        <w:rPr>
          <w:rStyle w:val="XMLBlue"/>
          <w:sz w:val="22"/>
          <w:lang w:val="en-GB"/>
        </w:rPr>
        <w:t>&gt;</w:t>
      </w:r>
    </w:p>
    <w:p w14:paraId="35BD6AD5" w14:textId="77777777" w:rsidR="0077747B" w:rsidRPr="006477F8" w:rsidRDefault="0077747B">
      <w:pPr>
        <w:rPr>
          <w:rStyle w:val="XMLBlue"/>
          <w:sz w:val="22"/>
          <w:lang w:val="en-GB"/>
        </w:rPr>
      </w:pPr>
      <w:r w:rsidRPr="006477F8">
        <w:rPr>
          <w:rStyle w:val="XMLBlue"/>
          <w:sz w:val="22"/>
          <w:lang w:val="en-GB"/>
        </w:rPr>
        <w:t>&lt;/</w:t>
      </w:r>
      <w:r w:rsidRPr="006477F8">
        <w:rPr>
          <w:rStyle w:val="XMLBrown"/>
          <w:sz w:val="22"/>
          <w:lang w:val="en-GB"/>
        </w:rPr>
        <w:t>reference</w:t>
      </w:r>
      <w:r w:rsidRPr="006477F8">
        <w:rPr>
          <w:rStyle w:val="XMLBlue"/>
          <w:sz w:val="22"/>
          <w:lang w:val="en-GB"/>
        </w:rPr>
        <w:t>&gt;</w:t>
      </w:r>
    </w:p>
    <w:p w14:paraId="3FA0AD62" w14:textId="77777777" w:rsidR="0077747B" w:rsidRDefault="0077747B">
      <w:pPr>
        <w:pStyle w:val="Otsikko1"/>
      </w:pPr>
      <w:r>
        <w:rPr>
          <w:rStyle w:val="XMLText"/>
        </w:rPr>
        <w:br w:type="page"/>
      </w:r>
      <w:bookmarkStart w:id="427" w:name="_Toc127960055"/>
      <w:r>
        <w:t>Annosjakelu</w:t>
      </w:r>
      <w:bookmarkEnd w:id="427"/>
    </w:p>
    <w:p w14:paraId="669539BE" w14:textId="77777777" w:rsidR="0077747B" w:rsidRDefault="0077747B"/>
    <w:p w14:paraId="017EBA7A" w14:textId="77777777" w:rsidR="0077747B" w:rsidRDefault="0077747B">
      <w:pPr>
        <w:pStyle w:val="Otsikko2"/>
      </w:pPr>
      <w:bookmarkStart w:id="428" w:name="_Toc127960056"/>
      <w:r>
        <w:t>Yleisrakenne</w:t>
      </w:r>
      <w:bookmarkEnd w:id="428"/>
    </w:p>
    <w:p w14:paraId="01B6D7A8" w14:textId="77777777" w:rsidR="0077747B" w:rsidRDefault="0077747B"/>
    <w:p w14:paraId="5A9AFA2E" w14:textId="77777777" w:rsidR="0077747B" w:rsidRDefault="0077747B">
      <w:r>
        <w:t xml:space="preserve">Apteekki tekee ilmoituksen annosjakelusta </w:t>
      </w:r>
      <w:proofErr w:type="gramStart"/>
      <w:r>
        <w:t>reseptikeskukseen  CDA</w:t>
      </w:r>
      <w:proofErr w:type="gramEnd"/>
      <w:r>
        <w:t xml:space="preserve"> R2-sanomalla. </w:t>
      </w:r>
    </w:p>
    <w:p w14:paraId="0FFD9698" w14:textId="77777777" w:rsidR="0077747B" w:rsidRDefault="0077747B">
      <w:r>
        <w:t xml:space="preserve">Toimenpiteen yleinen tietosisältö löytyy </w:t>
      </w:r>
      <w:proofErr w:type="spellStart"/>
      <w:r>
        <w:t>headeristä</w:t>
      </w:r>
      <w:proofErr w:type="spellEnd"/>
      <w:r>
        <w:t>, kuten muissakin sanomissa.</w:t>
      </w:r>
    </w:p>
    <w:p w14:paraId="65B4F7A7" w14:textId="77777777" w:rsidR="0077747B" w:rsidRDefault="0077747B"/>
    <w:p w14:paraId="2E62C320" w14:textId="77777777" w:rsidR="0077747B" w:rsidRDefault="0077747B">
      <w:r>
        <w:t>Potilaskertomusrakenne on samanlainen kuin toimitussanomalle ja muille sanomille. Aika, paikka ja tekijä kuvaavat nyt kuitenkin tätä tapahtumaa.</w:t>
      </w:r>
    </w:p>
    <w:p w14:paraId="4E66C48E" w14:textId="77777777" w:rsidR="0077747B" w:rsidRDefault="0077747B"/>
    <w:p w14:paraId="26F3B25C"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7A103D52" w14:textId="77777777" w:rsidR="0077747B" w:rsidRDefault="0077747B"/>
    <w:p w14:paraId="4C388595" w14:textId="77777777" w:rsidR="0077747B" w:rsidRDefault="0077747B">
      <w:pPr>
        <w:pStyle w:val="Otsikko2"/>
      </w:pPr>
      <w:bookmarkStart w:id="429" w:name="_Toc127960057"/>
      <w:r>
        <w:t>Rakenteinen muoto</w:t>
      </w:r>
      <w:bookmarkEnd w:id="429"/>
    </w:p>
    <w:p w14:paraId="13DA39AE" w14:textId="77777777" w:rsidR="0077747B" w:rsidRDefault="0077747B"/>
    <w:p w14:paraId="5BDA6427"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-attribuutissa (</w:t>
      </w:r>
      <w:proofErr w:type="spellStart"/>
      <w:r>
        <w:t>code</w:t>
      </w:r>
      <w:proofErr w:type="spellEnd"/>
      <w:r>
        <w:t>=16).</w:t>
      </w:r>
    </w:p>
    <w:p w14:paraId="25DE621F" w14:textId="77777777" w:rsidR="0077747B" w:rsidRDefault="0077747B"/>
    <w:p w14:paraId="5FBDCB8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54C61626" w14:textId="1AD6A24E" w:rsidR="0077747B" w:rsidRPr="006477F8" w:rsidRDefault="0077747B" w:rsidP="0013722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37222">
        <w:rPr>
          <w:rStyle w:val="XMLRed"/>
          <w:sz w:val="22"/>
          <w:szCs w:val="22"/>
          <w:highlight w:val="white"/>
          <w:lang w:val="en-GB"/>
        </w:rPr>
        <w:t xml:space="preserve"> </w:t>
      </w:r>
      <w:proofErr w:type="spellStart"/>
      <w:r w:rsidRPr="006477F8">
        <w:rPr>
          <w:rStyle w:val="XMLRed"/>
          <w:sz w:val="22"/>
          <w:szCs w:val="22"/>
          <w:highlight w:val="white"/>
          <w:lang w:val="en-GB"/>
        </w:rPr>
        <w:t>classCode</w:t>
      </w:r>
      <w:proofErr w:type="spellEnd"/>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moodCode</w:t>
      </w:r>
      <w:proofErr w:type="spellEnd"/>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13394CF0" w14:textId="49EB2AEB" w:rsidR="0077747B" w:rsidRPr="006477F8" w:rsidRDefault="0077747B" w:rsidP="001E0E7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16</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codeSystem</w:t>
      </w:r>
      <w:proofErr w:type="spellEnd"/>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9F23DE" w:rsidRPr="4716D89F">
        <w:rPr>
          <w:rStyle w:val="XMLRed"/>
          <w:sz w:val="22"/>
          <w:szCs w:val="22"/>
          <w:highlight w:val="white"/>
          <w:lang w:val="en-GB"/>
        </w:rPr>
        <w:t xml:space="preserve"> </w:t>
      </w:r>
      <w:proofErr w:type="spellStart"/>
      <w:r w:rsidR="009F23DE" w:rsidRPr="4716D89F">
        <w:rPr>
          <w:rStyle w:val="XMLRed"/>
          <w:sz w:val="22"/>
          <w:szCs w:val="22"/>
          <w:highlight w:val="white"/>
          <w:lang w:val="en-GB"/>
        </w:rPr>
        <w:t>codeSystemName</w:t>
      </w:r>
      <w:proofErr w:type="spellEnd"/>
      <w:r w:rsidR="009F23DE" w:rsidRPr="4716D89F">
        <w:rPr>
          <w:rStyle w:val="XMLBlue"/>
          <w:sz w:val="22"/>
          <w:szCs w:val="22"/>
          <w:highlight w:val="white"/>
          <w:lang w:val="en-GB"/>
        </w:rPr>
        <w:t>="</w:t>
      </w:r>
      <w:proofErr w:type="spellStart"/>
      <w:r w:rsidR="009F23DE" w:rsidRPr="4716D89F">
        <w:rPr>
          <w:rStyle w:val="XMLBlack"/>
          <w:sz w:val="22"/>
          <w:szCs w:val="22"/>
          <w:highlight w:val="white"/>
          <w:lang w:val="en-GB"/>
        </w:rPr>
        <w:t>Sähköinen</w:t>
      </w:r>
      <w:proofErr w:type="spellEnd"/>
      <w:r w:rsidR="009F23DE" w:rsidRPr="4716D89F">
        <w:rPr>
          <w:rStyle w:val="XMLBlack"/>
          <w:sz w:val="22"/>
          <w:szCs w:val="22"/>
          <w:highlight w:val="white"/>
          <w:lang w:val="en-GB"/>
        </w:rPr>
        <w:t xml:space="preserve"> </w:t>
      </w:r>
      <w:proofErr w:type="spellStart"/>
      <w:r w:rsidR="009F23DE" w:rsidRPr="4716D89F">
        <w:rPr>
          <w:rStyle w:val="XMLBlack"/>
          <w:sz w:val="22"/>
          <w:szCs w:val="22"/>
          <w:highlight w:val="white"/>
          <w:lang w:val="en-GB"/>
        </w:rPr>
        <w:t>lääkemääräys</w:t>
      </w:r>
      <w:proofErr w:type="spellEnd"/>
      <w:r w:rsidR="009F23DE" w:rsidRPr="4716D89F">
        <w:rPr>
          <w:rStyle w:val="XMLBlack"/>
          <w:sz w:val="22"/>
          <w:szCs w:val="22"/>
          <w:highlight w:val="white"/>
          <w:lang w:val="en-GB"/>
        </w:rPr>
        <w:t xml:space="preserve"> - </w:t>
      </w:r>
      <w:proofErr w:type="spellStart"/>
      <w:r w:rsidR="009F23DE" w:rsidRPr="4716D89F">
        <w:rPr>
          <w:rStyle w:val="XMLBlack"/>
          <w:sz w:val="22"/>
          <w:szCs w:val="22"/>
          <w:highlight w:val="white"/>
          <w:lang w:val="en-GB"/>
        </w:rPr>
        <w:t>Reseptisanoman</w:t>
      </w:r>
      <w:proofErr w:type="spellEnd"/>
      <w:r w:rsidR="009F23DE" w:rsidRPr="4716D89F">
        <w:rPr>
          <w:rStyle w:val="XMLBlack"/>
          <w:sz w:val="22"/>
          <w:szCs w:val="22"/>
          <w:highlight w:val="white"/>
          <w:lang w:val="en-GB"/>
        </w:rPr>
        <w:t xml:space="preserve"> </w:t>
      </w:r>
      <w:proofErr w:type="spellStart"/>
      <w:r w:rsidR="009F23DE" w:rsidRPr="4716D89F">
        <w:rPr>
          <w:rStyle w:val="XMLBlack"/>
          <w:sz w:val="22"/>
          <w:szCs w:val="22"/>
          <w:highlight w:val="white"/>
          <w:lang w:val="en-GB"/>
        </w:rPr>
        <w:t>tyyppi</w:t>
      </w:r>
      <w:proofErr w:type="spellEnd"/>
      <w:r w:rsidR="009F23DE" w:rsidRPr="4716D89F">
        <w:rPr>
          <w:rStyle w:val="XMLBlue"/>
          <w:sz w:val="22"/>
          <w:szCs w:val="22"/>
          <w:highlight w:val="white"/>
          <w:lang w:val="en-GB"/>
        </w:rPr>
        <w:t>"</w:t>
      </w:r>
      <w:r w:rsidR="009F23DE" w:rsidRPr="4716D89F">
        <w:rPr>
          <w:rStyle w:val="XMLRed"/>
          <w:sz w:val="22"/>
          <w:szCs w:val="22"/>
          <w:highlight w:val="white"/>
          <w:lang w:val="en-GB"/>
        </w:rPr>
        <w:t xml:space="preserve"> </w:t>
      </w:r>
      <w:proofErr w:type="spellStart"/>
      <w:r w:rsidR="009F23DE" w:rsidRPr="4716D89F">
        <w:rPr>
          <w:rStyle w:val="XMLRed"/>
          <w:sz w:val="22"/>
          <w:szCs w:val="22"/>
          <w:highlight w:val="white"/>
          <w:lang w:val="en-GB"/>
        </w:rPr>
        <w:t>displayName</w:t>
      </w:r>
      <w:proofErr w:type="spellEnd"/>
      <w:r w:rsidR="009F23DE" w:rsidRPr="4716D89F">
        <w:rPr>
          <w:rStyle w:val="XMLBlue"/>
          <w:sz w:val="22"/>
          <w:szCs w:val="22"/>
          <w:highlight w:val="white"/>
          <w:lang w:val="en-GB"/>
        </w:rPr>
        <w:t>="</w:t>
      </w:r>
      <w:proofErr w:type="spellStart"/>
      <w:r w:rsidR="00445C6F" w:rsidRPr="4716D89F">
        <w:rPr>
          <w:rStyle w:val="XMLBlack"/>
          <w:sz w:val="22"/>
          <w:szCs w:val="22"/>
          <w:highlight w:val="white"/>
          <w:lang w:val="en-GB"/>
        </w:rPr>
        <w:t>Annosjakelu</w:t>
      </w:r>
      <w:proofErr w:type="spellEnd"/>
      <w:r w:rsidR="00445C6F" w:rsidRPr="4716D89F">
        <w:rPr>
          <w:rStyle w:val="XMLBlue"/>
          <w:sz w:val="22"/>
          <w:szCs w:val="22"/>
          <w:highlight w:val="white"/>
          <w:lang w:val="en-GB"/>
        </w:rPr>
        <w:t>"</w:t>
      </w:r>
      <w:r w:rsidR="009F23DE" w:rsidRPr="006477F8">
        <w:rPr>
          <w:rStyle w:val="XMLBlue"/>
          <w:sz w:val="22"/>
          <w:szCs w:val="22"/>
          <w:highlight w:val="white"/>
          <w:lang w:val="en-GB"/>
        </w:rPr>
        <w:t xml:space="preserve"> </w:t>
      </w:r>
      <w:r w:rsidRPr="006477F8">
        <w:rPr>
          <w:rStyle w:val="XMLBlue"/>
          <w:sz w:val="22"/>
          <w:szCs w:val="22"/>
          <w:highlight w:val="white"/>
          <w:lang w:val="en-GB"/>
        </w:rPr>
        <w:t>/&gt;</w:t>
      </w:r>
    </w:p>
    <w:p w14:paraId="11C7C830"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proofErr w:type="spellStart"/>
      <w:r w:rsidRPr="006477F8">
        <w:rPr>
          <w:rFonts w:ascii="Arial" w:hAnsi="Arial" w:cs="Arial"/>
          <w:color w:val="800000"/>
          <w:sz w:val="22"/>
          <w:szCs w:val="22"/>
          <w:highlight w:val="white"/>
          <w:lang w:val="en-GB"/>
        </w:rPr>
        <w:t>effectiveTime</w:t>
      </w:r>
      <w:proofErr w:type="spellEnd"/>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35C6422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1786F53A"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0FCD5E2" w14:textId="77777777" w:rsidR="0077747B" w:rsidRDefault="0077747B">
      <w:pPr>
        <w:ind w:left="432"/>
        <w:rPr>
          <w:lang w:val="en-GB"/>
        </w:rPr>
      </w:pPr>
    </w:p>
    <w:p w14:paraId="6BCF3B7B" w14:textId="77777777" w:rsidR="0077747B" w:rsidRDefault="00543523">
      <w:pPr>
        <w:rPr>
          <w:lang w:val="en-GB"/>
        </w:rPr>
      </w:pPr>
      <w:r>
        <w:rPr>
          <w:lang w:val="en-GB"/>
        </w:rPr>
        <w:br w:type="page"/>
      </w:r>
    </w:p>
    <w:p w14:paraId="5699263A" w14:textId="77777777" w:rsidR="0077747B" w:rsidRDefault="0077747B">
      <w:pPr>
        <w:pStyle w:val="Otsikko1"/>
      </w:pPr>
      <w:bookmarkStart w:id="430" w:name="_Toc127960058"/>
      <w:r>
        <w:t>Annosjakelun purku</w:t>
      </w:r>
      <w:bookmarkEnd w:id="430"/>
    </w:p>
    <w:p w14:paraId="47DB9ADC" w14:textId="77777777" w:rsidR="0077747B" w:rsidRDefault="0077747B"/>
    <w:p w14:paraId="2A2AA1EE" w14:textId="77777777" w:rsidR="0077747B" w:rsidRDefault="0077747B">
      <w:pPr>
        <w:pStyle w:val="Otsikko2"/>
      </w:pPr>
      <w:bookmarkStart w:id="431" w:name="_Toc127960059"/>
      <w:r>
        <w:t>Yleisrakenne</w:t>
      </w:r>
      <w:bookmarkEnd w:id="431"/>
    </w:p>
    <w:p w14:paraId="490F2665" w14:textId="77777777" w:rsidR="0077747B" w:rsidRDefault="0077747B"/>
    <w:p w14:paraId="2F3D6708" w14:textId="77777777" w:rsidR="0077747B" w:rsidRDefault="0077747B">
      <w:r>
        <w:t xml:space="preserve">Apteekki tekee ilmoituksen annosjakelun purusta </w:t>
      </w:r>
      <w:proofErr w:type="gramStart"/>
      <w:r>
        <w:t>reseptikeskukseen  CDA</w:t>
      </w:r>
      <w:proofErr w:type="gramEnd"/>
      <w:r>
        <w:t xml:space="preserve"> R2-sanomalla. Toimenpiteen yleinen tietosisältö löytyy </w:t>
      </w:r>
      <w:proofErr w:type="spellStart"/>
      <w:r>
        <w:t>headeristä</w:t>
      </w:r>
      <w:proofErr w:type="spellEnd"/>
      <w:r>
        <w:t>, kuten muissakin sanomissa.</w:t>
      </w:r>
    </w:p>
    <w:p w14:paraId="0458DEE0" w14:textId="77777777" w:rsidR="0077747B" w:rsidRDefault="0077747B"/>
    <w:p w14:paraId="3B593FE6" w14:textId="77777777" w:rsidR="0077747B" w:rsidRDefault="0077747B">
      <w:r>
        <w:t>Potilaskertomusrakenne on samanlainen kuin toimitussanomalle ja muille sanomille. Aika, paikka ja tekijä kuvaavat nyt kuitenkin tätä tapahtumaa.</w:t>
      </w:r>
    </w:p>
    <w:p w14:paraId="7985C760" w14:textId="77777777" w:rsidR="0077747B" w:rsidRDefault="0077747B"/>
    <w:p w14:paraId="6CDE7476"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6D352629" w14:textId="77777777" w:rsidR="0077747B" w:rsidRDefault="0077747B"/>
    <w:p w14:paraId="3584EA33" w14:textId="77777777" w:rsidR="0077747B" w:rsidRDefault="0077747B">
      <w:pPr>
        <w:pStyle w:val="Otsikko2"/>
      </w:pPr>
      <w:bookmarkStart w:id="432" w:name="_Toc127960060"/>
      <w:r>
        <w:t>Rakenteinen muoto</w:t>
      </w:r>
      <w:bookmarkEnd w:id="432"/>
    </w:p>
    <w:p w14:paraId="706D76ED" w14:textId="77777777" w:rsidR="0077747B" w:rsidRDefault="0077747B" w:rsidP="00484B72">
      <w:pPr>
        <w:keepNext/>
      </w:pPr>
    </w:p>
    <w:p w14:paraId="2F08BE5F"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=17).</w:t>
      </w:r>
    </w:p>
    <w:p w14:paraId="0874D347" w14:textId="77777777" w:rsidR="0077747B" w:rsidRDefault="0077747B"/>
    <w:p w14:paraId="39D97F05"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0CE44B47" w14:textId="05EF7FD8"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1E0E7E">
        <w:rPr>
          <w:rStyle w:val="XMLRed"/>
          <w:sz w:val="22"/>
          <w:szCs w:val="22"/>
          <w:highlight w:val="white"/>
          <w:lang w:val="en-GB"/>
        </w:rPr>
        <w:t xml:space="preserve"> </w:t>
      </w:r>
      <w:proofErr w:type="spellStart"/>
      <w:r w:rsidRPr="006477F8">
        <w:rPr>
          <w:rStyle w:val="XMLRed"/>
          <w:sz w:val="22"/>
          <w:szCs w:val="22"/>
          <w:highlight w:val="white"/>
          <w:lang w:val="en-GB"/>
        </w:rPr>
        <w:t>classCode</w:t>
      </w:r>
      <w:proofErr w:type="spellEnd"/>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moodCode</w:t>
      </w:r>
      <w:proofErr w:type="spellEnd"/>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2CEB3A7B" w14:textId="768DEB57" w:rsidR="0077747B" w:rsidRPr="006477F8" w:rsidRDefault="0077747B" w:rsidP="005754E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lang w:val="en-GB"/>
        </w:rPr>
      </w:pPr>
      <w:r w:rsidRPr="006477F8">
        <w:rPr>
          <w:rStyle w:val="XMLBlack"/>
          <w:sz w:val="22"/>
          <w:szCs w:val="22"/>
          <w:highlight w:val="white"/>
          <w:lang w:val="en-GB"/>
        </w:rPr>
        <w:tab/>
      </w: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code</w:t>
      </w:r>
      <w:r w:rsidRPr="006477F8">
        <w:rPr>
          <w:rStyle w:val="XMLRed"/>
          <w:sz w:val="22"/>
          <w:szCs w:val="22"/>
          <w:highlight w:val="white"/>
          <w:lang w:val="en-GB"/>
        </w:rPr>
        <w:t xml:space="preserve"> code</w:t>
      </w:r>
      <w:r w:rsidRPr="006477F8">
        <w:rPr>
          <w:rStyle w:val="XMLBlue"/>
          <w:sz w:val="22"/>
          <w:szCs w:val="22"/>
          <w:highlight w:val="white"/>
          <w:lang w:val="en-GB"/>
        </w:rPr>
        <w:t>="</w:t>
      </w:r>
      <w:r w:rsidRPr="006477F8">
        <w:rPr>
          <w:rStyle w:val="XMLBlack"/>
          <w:sz w:val="22"/>
          <w:szCs w:val="22"/>
          <w:highlight w:val="white"/>
          <w:lang w:val="en-GB"/>
        </w:rPr>
        <w:t>17</w:t>
      </w:r>
      <w:r w:rsidRPr="006477F8">
        <w:rPr>
          <w:rStyle w:val="XMLBlue"/>
          <w:sz w:val="22"/>
          <w:szCs w:val="22"/>
          <w:highlight w:val="white"/>
          <w:lang w:val="en-GB"/>
        </w:rPr>
        <w:t>"</w:t>
      </w:r>
      <w:r w:rsidR="00D266D3">
        <w:rPr>
          <w:rStyle w:val="XMLBlue"/>
          <w:sz w:val="22"/>
          <w:szCs w:val="22"/>
          <w:highlight w:val="white"/>
          <w:lang w:val="en-GB"/>
        </w:rPr>
        <w:t xml:space="preserve"> </w:t>
      </w:r>
      <w:proofErr w:type="spellStart"/>
      <w:r w:rsidRPr="006477F8">
        <w:rPr>
          <w:rStyle w:val="XMLRed"/>
          <w:sz w:val="22"/>
          <w:szCs w:val="22"/>
          <w:highlight w:val="white"/>
          <w:lang w:val="en-GB"/>
        </w:rPr>
        <w:t>codeSystem</w:t>
      </w:r>
      <w:proofErr w:type="spellEnd"/>
      <w:r w:rsidRPr="006477F8">
        <w:rPr>
          <w:rStyle w:val="XMLBlue"/>
          <w:sz w:val="22"/>
          <w:szCs w:val="22"/>
          <w:highlight w:val="white"/>
          <w:lang w:val="en-GB"/>
        </w:rPr>
        <w:t>="</w:t>
      </w:r>
      <w:r w:rsidRPr="006477F8">
        <w:rPr>
          <w:rStyle w:val="XMLText"/>
          <w:sz w:val="22"/>
          <w:szCs w:val="22"/>
          <w:lang w:val="en-GB"/>
        </w:rPr>
        <w:t>1.2.246.537.5.40105.2006</w:t>
      </w:r>
      <w:r w:rsidRPr="006477F8">
        <w:rPr>
          <w:rStyle w:val="XMLBlue"/>
          <w:sz w:val="22"/>
          <w:szCs w:val="22"/>
          <w:highlight w:val="white"/>
          <w:lang w:val="en-GB"/>
        </w:rPr>
        <w:t>"</w:t>
      </w:r>
      <w:r w:rsidR="00D266D3" w:rsidRPr="4716D89F">
        <w:rPr>
          <w:rStyle w:val="XMLRed"/>
          <w:sz w:val="22"/>
          <w:szCs w:val="22"/>
          <w:highlight w:val="white"/>
          <w:lang w:val="en-GB"/>
        </w:rPr>
        <w:t xml:space="preserve"> </w:t>
      </w:r>
      <w:proofErr w:type="spellStart"/>
      <w:r w:rsidR="00D266D3" w:rsidRPr="4716D89F">
        <w:rPr>
          <w:rStyle w:val="XMLRed"/>
          <w:sz w:val="22"/>
          <w:szCs w:val="22"/>
          <w:highlight w:val="white"/>
          <w:lang w:val="en-GB"/>
        </w:rPr>
        <w:t>codeSystemName</w:t>
      </w:r>
      <w:proofErr w:type="spellEnd"/>
      <w:r w:rsidR="00D266D3" w:rsidRPr="4716D89F">
        <w:rPr>
          <w:rStyle w:val="XMLBlue"/>
          <w:sz w:val="22"/>
          <w:szCs w:val="22"/>
          <w:highlight w:val="white"/>
          <w:lang w:val="en-GB"/>
        </w:rPr>
        <w:t>="</w:t>
      </w:r>
      <w:proofErr w:type="spellStart"/>
      <w:r w:rsidR="00D266D3" w:rsidRPr="4716D89F">
        <w:rPr>
          <w:rStyle w:val="XMLBlack"/>
          <w:sz w:val="22"/>
          <w:szCs w:val="22"/>
          <w:highlight w:val="white"/>
          <w:lang w:val="en-GB"/>
        </w:rPr>
        <w:t>Sähköinen</w:t>
      </w:r>
      <w:proofErr w:type="spellEnd"/>
      <w:r w:rsidR="00D266D3" w:rsidRPr="4716D89F">
        <w:rPr>
          <w:rStyle w:val="XMLBlack"/>
          <w:sz w:val="22"/>
          <w:szCs w:val="22"/>
          <w:highlight w:val="white"/>
          <w:lang w:val="en-GB"/>
        </w:rPr>
        <w:t xml:space="preserve"> </w:t>
      </w:r>
      <w:proofErr w:type="spellStart"/>
      <w:r w:rsidR="00D266D3" w:rsidRPr="4716D89F">
        <w:rPr>
          <w:rStyle w:val="XMLBlack"/>
          <w:sz w:val="22"/>
          <w:szCs w:val="22"/>
          <w:highlight w:val="white"/>
          <w:lang w:val="en-GB"/>
        </w:rPr>
        <w:t>lääkemääräys</w:t>
      </w:r>
      <w:proofErr w:type="spellEnd"/>
      <w:r w:rsidR="00D266D3" w:rsidRPr="4716D89F">
        <w:rPr>
          <w:rStyle w:val="XMLBlack"/>
          <w:sz w:val="22"/>
          <w:szCs w:val="22"/>
          <w:highlight w:val="white"/>
          <w:lang w:val="en-GB"/>
        </w:rPr>
        <w:t xml:space="preserve"> - </w:t>
      </w:r>
      <w:proofErr w:type="spellStart"/>
      <w:r w:rsidR="00D266D3" w:rsidRPr="4716D89F">
        <w:rPr>
          <w:rStyle w:val="XMLBlack"/>
          <w:sz w:val="22"/>
          <w:szCs w:val="22"/>
          <w:highlight w:val="white"/>
          <w:lang w:val="en-GB"/>
        </w:rPr>
        <w:t>Reseptisanoman</w:t>
      </w:r>
      <w:proofErr w:type="spellEnd"/>
      <w:r w:rsidR="00D266D3" w:rsidRPr="4716D89F">
        <w:rPr>
          <w:rStyle w:val="XMLBlack"/>
          <w:sz w:val="22"/>
          <w:szCs w:val="22"/>
          <w:highlight w:val="white"/>
          <w:lang w:val="en-GB"/>
        </w:rPr>
        <w:t xml:space="preserve"> </w:t>
      </w:r>
      <w:proofErr w:type="spellStart"/>
      <w:r w:rsidR="00D266D3" w:rsidRPr="4716D89F">
        <w:rPr>
          <w:rStyle w:val="XMLBlack"/>
          <w:sz w:val="22"/>
          <w:szCs w:val="22"/>
          <w:highlight w:val="white"/>
          <w:lang w:val="en-GB"/>
        </w:rPr>
        <w:t>tyyppi</w:t>
      </w:r>
      <w:proofErr w:type="spellEnd"/>
      <w:r w:rsidR="00D266D3" w:rsidRPr="4716D89F">
        <w:rPr>
          <w:rStyle w:val="XMLBlue"/>
          <w:sz w:val="22"/>
          <w:szCs w:val="22"/>
          <w:highlight w:val="white"/>
          <w:lang w:val="en-GB"/>
        </w:rPr>
        <w:t>"</w:t>
      </w:r>
      <w:r w:rsidR="00D266D3" w:rsidRPr="4716D89F">
        <w:rPr>
          <w:rStyle w:val="XMLRed"/>
          <w:sz w:val="22"/>
          <w:szCs w:val="22"/>
          <w:highlight w:val="white"/>
          <w:lang w:val="en-GB"/>
        </w:rPr>
        <w:t xml:space="preserve"> </w:t>
      </w:r>
      <w:proofErr w:type="spellStart"/>
      <w:r w:rsidR="00D266D3" w:rsidRPr="4716D89F">
        <w:rPr>
          <w:rStyle w:val="XMLRed"/>
          <w:sz w:val="22"/>
          <w:szCs w:val="22"/>
          <w:highlight w:val="white"/>
          <w:lang w:val="en-GB"/>
        </w:rPr>
        <w:t>displayName</w:t>
      </w:r>
      <w:proofErr w:type="spellEnd"/>
      <w:r w:rsidR="00D266D3" w:rsidRPr="4716D89F">
        <w:rPr>
          <w:rStyle w:val="XMLBlue"/>
          <w:sz w:val="22"/>
          <w:szCs w:val="22"/>
          <w:highlight w:val="white"/>
          <w:lang w:val="en-GB"/>
        </w:rPr>
        <w:t>="</w:t>
      </w:r>
      <w:proofErr w:type="spellStart"/>
      <w:r w:rsidR="00D266D3" w:rsidRPr="4716D89F">
        <w:rPr>
          <w:rStyle w:val="XMLBlack"/>
          <w:sz w:val="22"/>
          <w:szCs w:val="22"/>
          <w:highlight w:val="white"/>
          <w:lang w:val="en-GB"/>
        </w:rPr>
        <w:t>Annosjakelu</w:t>
      </w:r>
      <w:r w:rsidR="005754E5" w:rsidRPr="4716D89F">
        <w:rPr>
          <w:rStyle w:val="XMLBlack"/>
          <w:sz w:val="22"/>
          <w:szCs w:val="22"/>
          <w:highlight w:val="white"/>
          <w:lang w:val="en-GB"/>
        </w:rPr>
        <w:t>n</w:t>
      </w:r>
      <w:proofErr w:type="spellEnd"/>
      <w:r w:rsidR="005754E5" w:rsidRPr="4716D89F">
        <w:rPr>
          <w:rStyle w:val="XMLBlack"/>
          <w:sz w:val="22"/>
          <w:szCs w:val="22"/>
          <w:highlight w:val="white"/>
          <w:lang w:val="en-GB"/>
        </w:rPr>
        <w:t xml:space="preserve"> </w:t>
      </w:r>
      <w:proofErr w:type="spellStart"/>
      <w:r w:rsidR="005754E5" w:rsidRPr="4716D89F">
        <w:rPr>
          <w:rStyle w:val="XMLBlack"/>
          <w:sz w:val="22"/>
          <w:szCs w:val="22"/>
          <w:highlight w:val="white"/>
          <w:lang w:val="en-GB"/>
        </w:rPr>
        <w:t>purku</w:t>
      </w:r>
      <w:proofErr w:type="spellEnd"/>
      <w:r w:rsidR="00D266D3" w:rsidRPr="4716D89F">
        <w:rPr>
          <w:rStyle w:val="XMLBlue"/>
          <w:sz w:val="22"/>
          <w:szCs w:val="22"/>
          <w:highlight w:val="white"/>
          <w:lang w:val="en-GB"/>
        </w:rPr>
        <w:t>"</w:t>
      </w:r>
      <w:r w:rsidR="00D266D3" w:rsidRPr="006477F8">
        <w:rPr>
          <w:rStyle w:val="XMLBlue"/>
          <w:sz w:val="22"/>
          <w:szCs w:val="22"/>
          <w:highlight w:val="white"/>
          <w:lang w:val="en-GB"/>
        </w:rPr>
        <w:t xml:space="preserve"> </w:t>
      </w:r>
      <w:r w:rsidRPr="006477F8">
        <w:rPr>
          <w:rStyle w:val="XMLBlue"/>
          <w:sz w:val="22"/>
          <w:szCs w:val="22"/>
          <w:highlight w:val="white"/>
          <w:lang w:val="en-GB"/>
        </w:rPr>
        <w:t>/&gt;</w:t>
      </w:r>
    </w:p>
    <w:p w14:paraId="0D76C415" w14:textId="77777777" w:rsidR="00484B72" w:rsidRPr="006477F8" w:rsidRDefault="00484B72">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6477F8">
        <w:rPr>
          <w:rFonts w:ascii="Arial" w:hAnsi="Arial" w:cs="Arial"/>
          <w:color w:val="0000FF"/>
          <w:sz w:val="22"/>
          <w:szCs w:val="22"/>
          <w:highlight w:val="white"/>
          <w:lang w:val="en-GB"/>
        </w:rPr>
        <w:tab/>
      </w:r>
      <w:r w:rsidRPr="006477F8">
        <w:rPr>
          <w:rFonts w:ascii="Arial" w:hAnsi="Arial" w:cs="Arial"/>
          <w:color w:val="0000FF"/>
          <w:sz w:val="22"/>
          <w:szCs w:val="22"/>
          <w:highlight w:val="white"/>
          <w:lang w:val="en-GB"/>
        </w:rPr>
        <w:tab/>
        <w:t>&lt;</w:t>
      </w:r>
      <w:proofErr w:type="spellStart"/>
      <w:r w:rsidRPr="006477F8">
        <w:rPr>
          <w:rFonts w:ascii="Arial" w:hAnsi="Arial" w:cs="Arial"/>
          <w:color w:val="800000"/>
          <w:sz w:val="22"/>
          <w:szCs w:val="22"/>
          <w:highlight w:val="white"/>
          <w:lang w:val="en-GB"/>
        </w:rPr>
        <w:t>effectiveTime</w:t>
      </w:r>
      <w:proofErr w:type="spellEnd"/>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w:t>
      </w:r>
      <w:r w:rsidR="006D48C7" w:rsidRPr="006477F8">
        <w:rPr>
          <w:rFonts w:ascii="Arial" w:hAnsi="Arial" w:cs="Arial"/>
          <w:color w:val="000000"/>
          <w:sz w:val="22"/>
          <w:szCs w:val="22"/>
          <w:highlight w:val="white"/>
          <w:lang w:val="en-GB"/>
        </w:rPr>
        <w:t>090425</w:t>
      </w:r>
      <w:r w:rsidRPr="006477F8">
        <w:rPr>
          <w:rFonts w:ascii="Arial" w:hAnsi="Arial" w:cs="Arial"/>
          <w:color w:val="000000"/>
          <w:sz w:val="22"/>
          <w:szCs w:val="22"/>
          <w:highlight w:val="white"/>
          <w:lang w:val="en-GB"/>
        </w:rPr>
        <w:t>143600</w:t>
      </w:r>
      <w:r w:rsidRPr="006477F8">
        <w:rPr>
          <w:rFonts w:ascii="Arial" w:hAnsi="Arial" w:cs="Arial"/>
          <w:color w:val="0000FF"/>
          <w:sz w:val="22"/>
          <w:szCs w:val="22"/>
          <w:highlight w:val="white"/>
          <w:lang w:val="en-GB"/>
        </w:rPr>
        <w:t>"/&gt;</w:t>
      </w:r>
    </w:p>
    <w:p w14:paraId="75A5BD56"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0F754AE"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614D10C7" w14:textId="77777777" w:rsidR="0077747B" w:rsidRDefault="0077747B">
      <w:pPr>
        <w:ind w:left="432"/>
        <w:rPr>
          <w:lang w:val="en-GB"/>
        </w:rPr>
      </w:pPr>
    </w:p>
    <w:p w14:paraId="304CBC7B" w14:textId="77777777" w:rsidR="0077747B" w:rsidRDefault="0077747B">
      <w:pPr>
        <w:rPr>
          <w:lang w:val="en-GB"/>
        </w:rPr>
      </w:pPr>
    </w:p>
    <w:p w14:paraId="6E456D89" w14:textId="77777777" w:rsidR="0077747B" w:rsidRDefault="0077747B">
      <w:pPr>
        <w:rPr>
          <w:lang w:val="en-GB"/>
        </w:rPr>
      </w:pPr>
    </w:p>
    <w:p w14:paraId="6FEF0F77" w14:textId="77777777" w:rsidR="0077747B" w:rsidRDefault="0077747B">
      <w:pPr>
        <w:rPr>
          <w:lang w:val="en-GB"/>
        </w:rPr>
      </w:pPr>
    </w:p>
    <w:p w14:paraId="3A18A086" w14:textId="5FA3D2B1" w:rsidR="0077747B" w:rsidRDefault="00543523">
      <w:pPr>
        <w:rPr>
          <w:lang w:val="en-GB"/>
        </w:rPr>
      </w:pPr>
      <w:r>
        <w:rPr>
          <w:lang w:val="en-GB"/>
        </w:rPr>
        <w:br w:type="page"/>
      </w:r>
    </w:p>
    <w:p w14:paraId="7FB14F86" w14:textId="77777777" w:rsidR="0047354C" w:rsidRDefault="0047354C" w:rsidP="0047354C">
      <w:pPr>
        <w:pStyle w:val="Otsikko1"/>
      </w:pPr>
      <w:bookmarkStart w:id="433" w:name="_Toc127960061"/>
      <w:r>
        <w:t>Erityislupavaraus</w:t>
      </w:r>
      <w:bookmarkEnd w:id="433"/>
    </w:p>
    <w:p w14:paraId="199E244C" w14:textId="77777777" w:rsidR="0047354C" w:rsidRDefault="0047354C" w:rsidP="0047354C"/>
    <w:p w14:paraId="242E5B1C" w14:textId="77777777" w:rsidR="0058656A" w:rsidRDefault="0047354C" w:rsidP="0047354C">
      <w:r>
        <w:t xml:space="preserve">Erityislupavaraus tehdään samoilla rakenteilla ja periaatteilla kuin annosjakeluvarauskin, joten rakennetta ei tässä toisteta.  </w:t>
      </w:r>
      <w:proofErr w:type="spellStart"/>
      <w:r>
        <w:t>Actin</w:t>
      </w:r>
      <w:proofErr w:type="spellEnd"/>
      <w:r>
        <w:t xml:space="preserve"> </w:t>
      </w:r>
      <w:proofErr w:type="spellStart"/>
      <w:r>
        <w:t>code</w:t>
      </w:r>
      <w:proofErr w:type="spellEnd"/>
      <w:r>
        <w:t xml:space="preserve"> on nyt 21. </w:t>
      </w:r>
      <w:proofErr w:type="gramStart"/>
      <w:r>
        <w:t>Varauksen  päivämäärää</w:t>
      </w:r>
      <w:proofErr w:type="gramEnd"/>
      <w:r>
        <w:t xml:space="preserve"> ilmoitetaan </w:t>
      </w:r>
      <w:proofErr w:type="spellStart"/>
      <w:r>
        <w:t>effectiveTimella</w:t>
      </w:r>
      <w:proofErr w:type="spellEnd"/>
      <w:r>
        <w:t xml:space="preserve">. </w:t>
      </w:r>
    </w:p>
    <w:p w14:paraId="0F1BD16D" w14:textId="77777777" w:rsidR="008C7956" w:rsidRDefault="008C7956" w:rsidP="0047354C"/>
    <w:p w14:paraId="66872843"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Style w:val="XMLBlue"/>
          <w:sz w:val="22"/>
          <w:szCs w:val="22"/>
          <w:highlight w:val="white"/>
        </w:rPr>
        <w:t>&lt;</w:t>
      </w:r>
      <w:proofErr w:type="spellStart"/>
      <w:r w:rsidRPr="002742C1">
        <w:rPr>
          <w:rStyle w:val="XMLDarkRed"/>
          <w:sz w:val="22"/>
          <w:szCs w:val="22"/>
          <w:highlight w:val="white"/>
        </w:rPr>
        <w:t>entry</w:t>
      </w:r>
      <w:proofErr w:type="spellEnd"/>
      <w:r w:rsidRPr="002742C1">
        <w:rPr>
          <w:rStyle w:val="XMLBlue"/>
          <w:sz w:val="22"/>
          <w:szCs w:val="22"/>
          <w:highlight w:val="white"/>
        </w:rPr>
        <w:t>&gt;</w:t>
      </w:r>
    </w:p>
    <w:p w14:paraId="243C22A0" w14:textId="77777777" w:rsidR="008C7956" w:rsidRPr="002742C1"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002742C1">
        <w:rPr>
          <w:rFonts w:ascii="Arial" w:hAnsi="Arial" w:cs="Arial"/>
          <w:sz w:val="22"/>
          <w:szCs w:val="22"/>
        </w:rPr>
        <w:tab/>
      </w:r>
      <w:r w:rsidRPr="002742C1">
        <w:rPr>
          <w:rStyle w:val="XMLBlue"/>
          <w:sz w:val="22"/>
          <w:szCs w:val="22"/>
          <w:highlight w:val="white"/>
        </w:rPr>
        <w:t>&lt;</w:t>
      </w:r>
      <w:r w:rsidRPr="002742C1">
        <w:rPr>
          <w:rStyle w:val="XMLDarkRed"/>
          <w:sz w:val="22"/>
          <w:szCs w:val="22"/>
          <w:highlight w:val="white"/>
        </w:rPr>
        <w:t>act</w:t>
      </w:r>
      <w:r w:rsidRPr="002742C1">
        <w:rPr>
          <w:rFonts w:ascii="Arial" w:hAnsi="Arial" w:cs="Arial"/>
          <w:sz w:val="22"/>
          <w:szCs w:val="22"/>
        </w:rPr>
        <w:t xml:space="preserve"> </w:t>
      </w:r>
      <w:proofErr w:type="spellStart"/>
      <w:r w:rsidRPr="002742C1">
        <w:rPr>
          <w:rStyle w:val="XMLRed"/>
          <w:sz w:val="22"/>
          <w:szCs w:val="22"/>
          <w:highlight w:val="white"/>
        </w:rPr>
        <w:t>classCode</w:t>
      </w:r>
      <w:proofErr w:type="spellEnd"/>
      <w:r w:rsidRPr="002742C1">
        <w:rPr>
          <w:rStyle w:val="XMLBlue"/>
          <w:sz w:val="22"/>
          <w:szCs w:val="22"/>
          <w:highlight w:val="white"/>
        </w:rPr>
        <w:t>="</w:t>
      </w:r>
      <w:r w:rsidRPr="002742C1">
        <w:rPr>
          <w:rFonts w:ascii="Arial" w:hAnsi="Arial" w:cs="Arial"/>
          <w:sz w:val="22"/>
          <w:szCs w:val="22"/>
        </w:rPr>
        <w:t>ACT</w:t>
      </w:r>
      <w:r w:rsidRPr="002742C1">
        <w:rPr>
          <w:rStyle w:val="XMLBlue"/>
          <w:sz w:val="22"/>
          <w:szCs w:val="22"/>
          <w:highlight w:val="white"/>
        </w:rPr>
        <w:t>"</w:t>
      </w:r>
      <w:r w:rsidRPr="002742C1">
        <w:rPr>
          <w:rFonts w:ascii="Arial" w:hAnsi="Arial" w:cs="Arial"/>
          <w:sz w:val="22"/>
          <w:szCs w:val="22"/>
        </w:rPr>
        <w:t xml:space="preserve"> </w:t>
      </w:r>
      <w:proofErr w:type="spellStart"/>
      <w:r w:rsidRPr="002742C1">
        <w:rPr>
          <w:rStyle w:val="XMLRed"/>
          <w:sz w:val="22"/>
          <w:szCs w:val="22"/>
          <w:highlight w:val="white"/>
        </w:rPr>
        <w:t>moodCode</w:t>
      </w:r>
      <w:proofErr w:type="spellEnd"/>
      <w:r w:rsidRPr="002742C1">
        <w:rPr>
          <w:rStyle w:val="XMLBlue"/>
          <w:sz w:val="22"/>
          <w:szCs w:val="22"/>
          <w:highlight w:val="white"/>
        </w:rPr>
        <w:t>="</w:t>
      </w:r>
      <w:r w:rsidRPr="002742C1">
        <w:rPr>
          <w:rFonts w:ascii="Arial" w:hAnsi="Arial" w:cs="Arial"/>
          <w:sz w:val="22"/>
          <w:szCs w:val="22"/>
        </w:rPr>
        <w:t>RQO</w:t>
      </w:r>
      <w:r w:rsidRPr="002742C1">
        <w:rPr>
          <w:rStyle w:val="XMLBlue"/>
          <w:sz w:val="22"/>
          <w:szCs w:val="22"/>
          <w:highlight w:val="white"/>
        </w:rPr>
        <w:t>"&gt;</w:t>
      </w:r>
    </w:p>
    <w:p w14:paraId="5DE48BF6" w14:textId="3BDB2184" w:rsidR="008C7956" w:rsidRPr="002742C1" w:rsidRDefault="008C7956"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2742C1">
        <w:rPr>
          <w:rFonts w:ascii="Arial" w:hAnsi="Arial" w:cs="Arial"/>
          <w:sz w:val="22"/>
          <w:szCs w:val="22"/>
        </w:rPr>
        <w:tab/>
      </w:r>
      <w:r w:rsidR="00C34D53" w:rsidRPr="002742C1">
        <w:rPr>
          <w:rFonts w:ascii="Arial" w:hAnsi="Arial" w:cs="Arial"/>
          <w:sz w:val="22"/>
          <w:szCs w:val="22"/>
        </w:rPr>
        <w:tab/>
      </w:r>
      <w:r w:rsidRPr="002742C1">
        <w:rPr>
          <w:rStyle w:val="XMLBlue"/>
          <w:sz w:val="22"/>
          <w:szCs w:val="22"/>
          <w:highlight w:val="white"/>
        </w:rPr>
        <w:t>&lt;</w:t>
      </w:r>
      <w:proofErr w:type="spellStart"/>
      <w:r w:rsidRPr="002742C1">
        <w:rPr>
          <w:rStyle w:val="XMLDarkRed"/>
          <w:sz w:val="22"/>
          <w:szCs w:val="22"/>
          <w:highlight w:val="white"/>
        </w:rPr>
        <w:t>code</w:t>
      </w:r>
      <w:proofErr w:type="spellEnd"/>
      <w:r w:rsidRPr="002742C1">
        <w:rPr>
          <w:rFonts w:ascii="Arial" w:hAnsi="Arial" w:cs="Arial"/>
          <w:sz w:val="22"/>
          <w:szCs w:val="22"/>
        </w:rPr>
        <w:t xml:space="preserve"> </w:t>
      </w:r>
      <w:proofErr w:type="spellStart"/>
      <w:r w:rsidRPr="002742C1">
        <w:rPr>
          <w:rStyle w:val="XMLRed"/>
          <w:sz w:val="22"/>
          <w:szCs w:val="22"/>
          <w:highlight w:val="white"/>
        </w:rPr>
        <w:t>code</w:t>
      </w:r>
      <w:proofErr w:type="spellEnd"/>
      <w:r w:rsidRPr="002742C1">
        <w:rPr>
          <w:rStyle w:val="XMLBlue"/>
          <w:sz w:val="22"/>
          <w:szCs w:val="22"/>
          <w:highlight w:val="white"/>
        </w:rPr>
        <w:t>="</w:t>
      </w:r>
      <w:r w:rsidRPr="002742C1">
        <w:rPr>
          <w:rFonts w:ascii="Arial" w:hAnsi="Arial" w:cs="Arial"/>
          <w:sz w:val="22"/>
          <w:szCs w:val="22"/>
        </w:rPr>
        <w:t>21</w:t>
      </w:r>
      <w:r w:rsidRPr="002742C1">
        <w:rPr>
          <w:rStyle w:val="XMLBlue"/>
          <w:sz w:val="22"/>
          <w:szCs w:val="22"/>
          <w:highlight w:val="white"/>
        </w:rPr>
        <w:t>"</w:t>
      </w:r>
      <w:r w:rsidRPr="002742C1">
        <w:rPr>
          <w:rFonts w:ascii="Arial" w:hAnsi="Arial" w:cs="Arial"/>
          <w:sz w:val="22"/>
          <w:szCs w:val="22"/>
        </w:rPr>
        <w:t xml:space="preserve"> </w:t>
      </w:r>
      <w:proofErr w:type="spellStart"/>
      <w:r w:rsidRPr="002742C1">
        <w:rPr>
          <w:rStyle w:val="XMLRed"/>
          <w:sz w:val="22"/>
          <w:szCs w:val="22"/>
          <w:highlight w:val="white"/>
        </w:rPr>
        <w:t>codeSystem</w:t>
      </w:r>
      <w:proofErr w:type="spellEnd"/>
      <w:r w:rsidRPr="002742C1">
        <w:rPr>
          <w:rFonts w:ascii="Arial" w:hAnsi="Arial" w:cs="Arial"/>
          <w:sz w:val="22"/>
          <w:szCs w:val="22"/>
        </w:rPr>
        <w:t>="1.2.246.537.5.40105.2006</w:t>
      </w:r>
      <w:r w:rsidRPr="002742C1">
        <w:rPr>
          <w:rStyle w:val="XMLBlue"/>
          <w:sz w:val="22"/>
          <w:szCs w:val="22"/>
          <w:highlight w:val="white"/>
        </w:rPr>
        <w:t xml:space="preserve">" </w:t>
      </w:r>
      <w:proofErr w:type="spellStart"/>
      <w:r w:rsidR="005754E5" w:rsidRPr="002742C1">
        <w:rPr>
          <w:rStyle w:val="XMLRed"/>
          <w:sz w:val="22"/>
          <w:szCs w:val="22"/>
          <w:highlight w:val="white"/>
        </w:rPr>
        <w:t>codeSystemName</w:t>
      </w:r>
      <w:proofErr w:type="spellEnd"/>
      <w:r w:rsidR="005754E5" w:rsidRPr="002742C1">
        <w:rPr>
          <w:rStyle w:val="XMLBlue"/>
          <w:sz w:val="22"/>
          <w:szCs w:val="22"/>
          <w:highlight w:val="white"/>
        </w:rPr>
        <w:t>="</w:t>
      </w:r>
      <w:r w:rsidR="005754E5" w:rsidRPr="002742C1">
        <w:rPr>
          <w:rStyle w:val="XMLBlack"/>
          <w:sz w:val="22"/>
          <w:szCs w:val="22"/>
          <w:highlight w:val="white"/>
        </w:rPr>
        <w:t>Sähköinen lääkemääräys - Reseptisanoman tyyppi</w:t>
      </w:r>
      <w:r w:rsidR="005754E5" w:rsidRPr="002742C1">
        <w:rPr>
          <w:rStyle w:val="XMLBlue"/>
          <w:sz w:val="22"/>
          <w:szCs w:val="22"/>
          <w:highlight w:val="white"/>
        </w:rPr>
        <w:t>"</w:t>
      </w:r>
      <w:r w:rsidR="005754E5" w:rsidRPr="002742C1">
        <w:rPr>
          <w:rStyle w:val="XMLRed"/>
          <w:sz w:val="22"/>
          <w:szCs w:val="22"/>
          <w:highlight w:val="white"/>
        </w:rPr>
        <w:t xml:space="preserve"> </w:t>
      </w:r>
      <w:proofErr w:type="spellStart"/>
      <w:r w:rsidR="005754E5" w:rsidRPr="002742C1">
        <w:rPr>
          <w:rStyle w:val="XMLRed"/>
          <w:sz w:val="22"/>
          <w:szCs w:val="22"/>
          <w:highlight w:val="white"/>
        </w:rPr>
        <w:t>displayName</w:t>
      </w:r>
      <w:proofErr w:type="spellEnd"/>
      <w:r w:rsidR="005754E5" w:rsidRPr="002742C1">
        <w:rPr>
          <w:rStyle w:val="XMLBlue"/>
          <w:sz w:val="22"/>
          <w:szCs w:val="22"/>
          <w:highlight w:val="white"/>
        </w:rPr>
        <w:t>="</w:t>
      </w:r>
      <w:r w:rsidR="00913FEA" w:rsidRPr="002742C1">
        <w:rPr>
          <w:rStyle w:val="XMLBlack"/>
          <w:sz w:val="22"/>
          <w:szCs w:val="22"/>
          <w:highlight w:val="white"/>
        </w:rPr>
        <w:t>Erityislupavaraus</w:t>
      </w:r>
      <w:r w:rsidR="005754E5" w:rsidRPr="002742C1">
        <w:rPr>
          <w:rStyle w:val="XMLBlue"/>
          <w:sz w:val="22"/>
          <w:szCs w:val="22"/>
          <w:highlight w:val="white"/>
        </w:rPr>
        <w:t>"</w:t>
      </w:r>
      <w:r w:rsidR="00913FEA" w:rsidRPr="002742C1">
        <w:rPr>
          <w:rStyle w:val="XMLBlue"/>
          <w:sz w:val="22"/>
          <w:szCs w:val="22"/>
          <w:highlight w:val="white"/>
        </w:rPr>
        <w:t>/&gt;</w:t>
      </w:r>
    </w:p>
    <w:p w14:paraId="784E87F4"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742C1">
        <w:rPr>
          <w:rFonts w:ascii="Arial" w:hAnsi="Arial" w:cs="Arial"/>
          <w:sz w:val="22"/>
          <w:szCs w:val="22"/>
        </w:rPr>
        <w:tab/>
      </w:r>
      <w:r w:rsidRPr="002742C1">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roofErr w:type="spellStart"/>
      <w:r w:rsidRPr="002C60BB">
        <w:rPr>
          <w:rFonts w:ascii="Arial" w:hAnsi="Arial" w:cs="Arial"/>
          <w:sz w:val="22"/>
          <w:szCs w:val="22"/>
          <w:lang w:val="en-US"/>
        </w:rPr>
        <w:t>Erityislupavarattava</w:t>
      </w:r>
      <w:proofErr w:type="spellEnd"/>
      <w:r w:rsidRPr="002C60BB">
        <w:rPr>
          <w:rFonts w:ascii="Arial" w:hAnsi="Arial" w:cs="Arial"/>
          <w:sz w:val="22"/>
          <w:szCs w:val="22"/>
          <w:lang w:val="en-US"/>
        </w:rPr>
        <w:t xml:space="preserve"> </w:t>
      </w:r>
      <w:proofErr w:type="spellStart"/>
      <w:r w:rsidRPr="002C60BB">
        <w:rPr>
          <w:rFonts w:ascii="Arial" w:hAnsi="Arial" w:cs="Arial"/>
          <w:sz w:val="22"/>
          <w:szCs w:val="22"/>
          <w:lang w:val="en-US"/>
        </w:rPr>
        <w:t>lääke</w:t>
      </w:r>
      <w:proofErr w:type="spellEnd"/>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7427B0BE" w14:textId="3278B9DD"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proofErr w:type="spellStart"/>
      <w:r w:rsidRPr="4716D89F">
        <w:rPr>
          <w:rStyle w:val="XMLDarkRed"/>
          <w:sz w:val="22"/>
          <w:szCs w:val="22"/>
          <w:highlight w:val="white"/>
          <w:lang w:val="en-GB"/>
        </w:rPr>
        <w:t>effectiveTime</w:t>
      </w:r>
      <w:proofErr w:type="spellEnd"/>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649CD2A5" w14:textId="77777777" w:rsidR="008C7956" w:rsidRPr="002C60BB"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57818547" w14:textId="77777777" w:rsidR="008C7956" w:rsidRPr="008C7956" w:rsidRDefault="008C7956" w:rsidP="00913FE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A852238" w14:textId="77777777" w:rsidR="0058656A" w:rsidRDefault="0058656A" w:rsidP="0047354C"/>
    <w:p w14:paraId="66380425" w14:textId="77777777" w:rsidR="0047354C" w:rsidRDefault="0047354C" w:rsidP="0047354C"/>
    <w:p w14:paraId="29A011FA" w14:textId="77777777" w:rsidR="0047354C" w:rsidRDefault="0047354C" w:rsidP="0047354C">
      <w:pPr>
        <w:pStyle w:val="Otsikko1"/>
      </w:pPr>
      <w:bookmarkStart w:id="434" w:name="_Toc127960062"/>
      <w:r>
        <w:t>Erityislupavarauksen purku</w:t>
      </w:r>
      <w:bookmarkEnd w:id="434"/>
    </w:p>
    <w:p w14:paraId="53CF5F71" w14:textId="77777777" w:rsidR="00783B0F" w:rsidRDefault="00783B0F" w:rsidP="0047354C"/>
    <w:p w14:paraId="1F412BF3" w14:textId="77777777" w:rsidR="0047354C" w:rsidRPr="002C60BB" w:rsidRDefault="0047354C" w:rsidP="0047354C">
      <w:pPr>
        <w:rPr>
          <w:lang w:val="en-US"/>
        </w:rPr>
      </w:pPr>
      <w:r>
        <w:t xml:space="preserve">Erityislupavarauksen purku tehdään samoilla rakenteilla ja periaatteilla kuin annosjakeluvarauksen purkukin, joten rakennetta ei tässä toisteta. </w:t>
      </w:r>
      <w:r w:rsidRPr="002C60BB">
        <w:rPr>
          <w:lang w:val="en-US"/>
        </w:rPr>
        <w:t xml:space="preserve">Actin code on </w:t>
      </w:r>
      <w:proofErr w:type="spellStart"/>
      <w:r w:rsidRPr="002C60BB">
        <w:rPr>
          <w:lang w:val="en-US"/>
        </w:rPr>
        <w:t>nyt</w:t>
      </w:r>
      <w:proofErr w:type="spellEnd"/>
      <w:r w:rsidRPr="002C60BB">
        <w:rPr>
          <w:lang w:val="en-US"/>
        </w:rPr>
        <w:t xml:space="preserve"> 22. </w:t>
      </w:r>
    </w:p>
    <w:p w14:paraId="6DE625AC" w14:textId="77777777" w:rsidR="0047354C" w:rsidRPr="002C60BB" w:rsidRDefault="0047354C" w:rsidP="0047354C">
      <w:pPr>
        <w:rPr>
          <w:lang w:val="en-US"/>
        </w:rPr>
      </w:pPr>
    </w:p>
    <w:p w14:paraId="06B37E89"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2F09F376" w14:textId="77777777" w:rsidR="00C34D53" w:rsidRPr="00D32773"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D32773">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00D32773">
        <w:rPr>
          <w:rFonts w:ascii="Arial" w:hAnsi="Arial" w:cs="Arial"/>
          <w:sz w:val="22"/>
          <w:szCs w:val="22"/>
          <w:lang w:val="en-US"/>
        </w:rPr>
        <w:t xml:space="preserve"> </w:t>
      </w:r>
      <w:proofErr w:type="spellStart"/>
      <w:r w:rsidRPr="4716D89F">
        <w:rPr>
          <w:rStyle w:val="XMLRed"/>
          <w:sz w:val="22"/>
          <w:szCs w:val="22"/>
          <w:highlight w:val="white"/>
          <w:lang w:val="en-US"/>
        </w:rPr>
        <w:t>classCode</w:t>
      </w:r>
      <w:proofErr w:type="spellEnd"/>
      <w:r w:rsidRPr="4716D89F">
        <w:rPr>
          <w:rStyle w:val="XMLBlue"/>
          <w:sz w:val="22"/>
          <w:szCs w:val="22"/>
          <w:highlight w:val="white"/>
          <w:lang w:val="en-US"/>
        </w:rPr>
        <w:t>="</w:t>
      </w:r>
      <w:r w:rsidRPr="00D32773">
        <w:rPr>
          <w:rFonts w:ascii="Arial" w:hAnsi="Arial" w:cs="Arial"/>
          <w:sz w:val="22"/>
          <w:szCs w:val="22"/>
          <w:lang w:val="en-US"/>
        </w:rPr>
        <w:t>ACT</w:t>
      </w:r>
      <w:r w:rsidRPr="4716D89F">
        <w:rPr>
          <w:rStyle w:val="XMLBlue"/>
          <w:sz w:val="22"/>
          <w:szCs w:val="22"/>
          <w:highlight w:val="white"/>
          <w:lang w:val="en-US"/>
        </w:rPr>
        <w:t>"</w:t>
      </w:r>
      <w:r w:rsidRPr="00D32773">
        <w:rPr>
          <w:rFonts w:ascii="Arial" w:hAnsi="Arial" w:cs="Arial"/>
          <w:sz w:val="22"/>
          <w:szCs w:val="22"/>
          <w:lang w:val="en-US"/>
        </w:rPr>
        <w:t xml:space="preserve"> </w:t>
      </w:r>
      <w:proofErr w:type="spellStart"/>
      <w:r w:rsidRPr="4716D89F">
        <w:rPr>
          <w:rStyle w:val="XMLRed"/>
          <w:sz w:val="22"/>
          <w:szCs w:val="22"/>
          <w:highlight w:val="white"/>
          <w:lang w:val="en-US"/>
        </w:rPr>
        <w:t>moodCode</w:t>
      </w:r>
      <w:proofErr w:type="spellEnd"/>
      <w:r w:rsidRPr="4716D89F">
        <w:rPr>
          <w:rStyle w:val="XMLBlue"/>
          <w:sz w:val="22"/>
          <w:szCs w:val="22"/>
          <w:highlight w:val="white"/>
          <w:lang w:val="en-US"/>
        </w:rPr>
        <w:t>="</w:t>
      </w:r>
      <w:r w:rsidRPr="00D32773">
        <w:rPr>
          <w:rFonts w:ascii="Arial" w:hAnsi="Arial" w:cs="Arial"/>
          <w:sz w:val="22"/>
          <w:szCs w:val="22"/>
          <w:lang w:val="en-US"/>
        </w:rPr>
        <w:t>RQO</w:t>
      </w:r>
      <w:r w:rsidRPr="4716D89F">
        <w:rPr>
          <w:rStyle w:val="XMLBlue"/>
          <w:sz w:val="22"/>
          <w:szCs w:val="22"/>
          <w:highlight w:val="white"/>
          <w:lang w:val="en-US"/>
        </w:rPr>
        <w:t>"</w:t>
      </w:r>
      <w:r w:rsidRPr="4716D89F">
        <w:rPr>
          <w:rStyle w:val="XMLBlue"/>
          <w:sz w:val="22"/>
          <w:szCs w:val="22"/>
          <w:highlight w:val="white"/>
          <w:lang w:val="en-GB"/>
        </w:rPr>
        <w:t>&gt;</w:t>
      </w:r>
    </w:p>
    <w:p w14:paraId="2BCDB75B" w14:textId="708B26A4" w:rsidR="00C34D53" w:rsidRPr="00887B3E"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Fonts w:ascii="Arial" w:hAnsi="Arial" w:cs="Arial"/>
          <w:sz w:val="22"/>
          <w:szCs w:val="22"/>
        </w:rPr>
      </w:pPr>
      <w:r w:rsidRPr="00D32773">
        <w:rPr>
          <w:rFonts w:ascii="Arial" w:hAnsi="Arial" w:cs="Arial"/>
          <w:sz w:val="22"/>
          <w:szCs w:val="22"/>
          <w:lang w:val="en-US"/>
        </w:rPr>
        <w:tab/>
      </w:r>
      <w:r w:rsidRPr="00D32773">
        <w:rPr>
          <w:rFonts w:ascii="Arial" w:hAnsi="Arial" w:cs="Arial"/>
          <w:sz w:val="22"/>
          <w:szCs w:val="22"/>
          <w:lang w:val="en-US"/>
        </w:rPr>
        <w:tab/>
      </w:r>
      <w:r w:rsidRPr="4716D89F">
        <w:rPr>
          <w:rStyle w:val="XMLBlue"/>
          <w:sz w:val="22"/>
          <w:szCs w:val="22"/>
          <w:highlight w:val="white"/>
        </w:rPr>
        <w:t>&lt;</w:t>
      </w:r>
      <w:proofErr w:type="spellStart"/>
      <w:r w:rsidRPr="4716D89F">
        <w:rPr>
          <w:rStyle w:val="XMLDarkRed"/>
          <w:sz w:val="22"/>
          <w:szCs w:val="22"/>
          <w:highlight w:val="white"/>
        </w:rPr>
        <w:t>code</w:t>
      </w:r>
      <w:proofErr w:type="spellEnd"/>
      <w:r w:rsidRPr="00887B3E">
        <w:rPr>
          <w:rFonts w:ascii="Arial" w:hAnsi="Arial" w:cs="Arial"/>
          <w:sz w:val="22"/>
          <w:szCs w:val="22"/>
        </w:rPr>
        <w:t xml:space="preserve"> </w:t>
      </w:r>
      <w:proofErr w:type="spellStart"/>
      <w:r w:rsidRPr="4716D89F">
        <w:rPr>
          <w:rStyle w:val="XMLRed"/>
          <w:sz w:val="22"/>
          <w:szCs w:val="22"/>
          <w:highlight w:val="white"/>
        </w:rPr>
        <w:t>code</w:t>
      </w:r>
      <w:proofErr w:type="spellEnd"/>
      <w:r w:rsidRPr="4716D89F">
        <w:rPr>
          <w:rStyle w:val="XMLBlue"/>
          <w:sz w:val="22"/>
          <w:szCs w:val="22"/>
          <w:highlight w:val="white"/>
        </w:rPr>
        <w:t>="</w:t>
      </w:r>
      <w:r w:rsidRPr="00887B3E">
        <w:rPr>
          <w:rFonts w:ascii="Arial" w:hAnsi="Arial" w:cs="Arial"/>
          <w:sz w:val="22"/>
          <w:szCs w:val="22"/>
        </w:rPr>
        <w:t>2</w:t>
      </w:r>
      <w:r>
        <w:rPr>
          <w:rFonts w:ascii="Arial" w:hAnsi="Arial" w:cs="Arial"/>
          <w:sz w:val="22"/>
          <w:szCs w:val="22"/>
        </w:rPr>
        <w:t>2</w:t>
      </w:r>
      <w:r w:rsidRPr="4716D89F">
        <w:rPr>
          <w:rStyle w:val="XMLBlue"/>
          <w:sz w:val="22"/>
          <w:szCs w:val="22"/>
          <w:highlight w:val="white"/>
        </w:rPr>
        <w:t>"</w:t>
      </w:r>
      <w:r w:rsidRPr="00887B3E">
        <w:rPr>
          <w:rFonts w:ascii="Arial" w:hAnsi="Arial" w:cs="Arial"/>
          <w:sz w:val="22"/>
          <w:szCs w:val="22"/>
        </w:rPr>
        <w:t xml:space="preserve"> </w:t>
      </w:r>
      <w:proofErr w:type="spellStart"/>
      <w:r w:rsidRPr="4716D89F">
        <w:rPr>
          <w:rStyle w:val="XMLRed"/>
          <w:sz w:val="22"/>
          <w:szCs w:val="22"/>
          <w:highlight w:val="white"/>
        </w:rPr>
        <w:t>codeSystem</w:t>
      </w:r>
      <w:proofErr w:type="spellEnd"/>
      <w:r w:rsidRPr="00887B3E">
        <w:rPr>
          <w:rFonts w:ascii="Arial" w:hAnsi="Arial" w:cs="Arial"/>
          <w:sz w:val="22"/>
          <w:szCs w:val="22"/>
        </w:rPr>
        <w:t>="1.2.246.537.5.40105.2006</w:t>
      </w:r>
      <w:r w:rsidRPr="4716D89F">
        <w:rPr>
          <w:rStyle w:val="XMLBlue"/>
          <w:sz w:val="22"/>
          <w:szCs w:val="22"/>
          <w:highlight w:val="white"/>
        </w:rPr>
        <w:t xml:space="preserve">" </w:t>
      </w:r>
      <w:proofErr w:type="spellStart"/>
      <w:r w:rsidRPr="4716D89F">
        <w:rPr>
          <w:rStyle w:val="XMLRed"/>
          <w:sz w:val="22"/>
          <w:szCs w:val="22"/>
          <w:highlight w:val="white"/>
        </w:rPr>
        <w:t>codeSystemName</w:t>
      </w:r>
      <w:proofErr w:type="spellEnd"/>
      <w:r w:rsidRPr="4716D89F">
        <w:rPr>
          <w:rStyle w:val="XMLBlue"/>
          <w:sz w:val="22"/>
          <w:szCs w:val="22"/>
          <w:highlight w:val="white"/>
        </w:rPr>
        <w:t>="</w:t>
      </w:r>
      <w:r w:rsidRPr="4716D89F">
        <w:rPr>
          <w:rStyle w:val="XMLBlack"/>
          <w:sz w:val="22"/>
          <w:szCs w:val="22"/>
          <w:highlight w:val="white"/>
        </w:rPr>
        <w:t>Sähköinen lääkemääräys - Reseptisanoman tyyppi</w:t>
      </w:r>
      <w:r w:rsidRPr="4716D89F">
        <w:rPr>
          <w:rStyle w:val="XMLBlue"/>
          <w:sz w:val="22"/>
          <w:szCs w:val="22"/>
          <w:highlight w:val="white"/>
        </w:rPr>
        <w:t>"</w:t>
      </w:r>
      <w:r w:rsidRPr="4716D89F">
        <w:rPr>
          <w:rStyle w:val="XMLRed"/>
          <w:sz w:val="22"/>
          <w:szCs w:val="22"/>
          <w:highlight w:val="white"/>
        </w:rPr>
        <w:t xml:space="preserve"> </w:t>
      </w:r>
      <w:proofErr w:type="spellStart"/>
      <w:r w:rsidRPr="4716D89F">
        <w:rPr>
          <w:rStyle w:val="XMLRed"/>
          <w:sz w:val="22"/>
          <w:szCs w:val="22"/>
          <w:highlight w:val="white"/>
        </w:rPr>
        <w:t>displayName</w:t>
      </w:r>
      <w:proofErr w:type="spellEnd"/>
      <w:r w:rsidRPr="4716D89F">
        <w:rPr>
          <w:rStyle w:val="XMLBlue"/>
          <w:sz w:val="22"/>
          <w:szCs w:val="22"/>
          <w:highlight w:val="white"/>
        </w:rPr>
        <w:t>="</w:t>
      </w:r>
      <w:r w:rsidRPr="4716D89F">
        <w:rPr>
          <w:rStyle w:val="XMLBlack"/>
          <w:sz w:val="22"/>
          <w:szCs w:val="22"/>
          <w:highlight w:val="white"/>
        </w:rPr>
        <w:t>Erityislupavarauksen purku</w:t>
      </w:r>
      <w:r w:rsidRPr="4716D89F">
        <w:rPr>
          <w:rStyle w:val="XMLBlue"/>
          <w:sz w:val="22"/>
          <w:szCs w:val="22"/>
          <w:highlight w:val="white"/>
        </w:rPr>
        <w:t>"</w:t>
      </w:r>
      <w:r w:rsidRPr="00D32773">
        <w:rPr>
          <w:rStyle w:val="XMLBlue"/>
          <w:sz w:val="22"/>
          <w:szCs w:val="22"/>
          <w:highlight w:val="white"/>
        </w:rPr>
        <w:t>/&gt;</w:t>
      </w:r>
    </w:p>
    <w:p w14:paraId="0DFFEE76"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887B3E">
        <w:rPr>
          <w:rFonts w:ascii="Arial" w:hAnsi="Arial" w:cs="Arial"/>
          <w:sz w:val="22"/>
          <w:szCs w:val="22"/>
        </w:rPr>
        <w:tab/>
      </w:r>
      <w:r w:rsidRPr="00887B3E">
        <w:rPr>
          <w:rFonts w:ascii="Arial" w:hAnsi="Arial" w:cs="Arial"/>
          <w:sz w:val="22"/>
          <w:szCs w:val="22"/>
        </w:rPr>
        <w:tab/>
      </w:r>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roofErr w:type="spellStart"/>
      <w:r w:rsidRPr="002C60BB">
        <w:rPr>
          <w:rFonts w:ascii="Arial" w:hAnsi="Arial" w:cs="Arial"/>
          <w:sz w:val="22"/>
          <w:szCs w:val="22"/>
          <w:lang w:val="en-US"/>
        </w:rPr>
        <w:t>Erityislupavarattava</w:t>
      </w:r>
      <w:proofErr w:type="spellEnd"/>
      <w:r w:rsidRPr="002C60BB">
        <w:rPr>
          <w:rFonts w:ascii="Arial" w:hAnsi="Arial" w:cs="Arial"/>
          <w:sz w:val="22"/>
          <w:szCs w:val="22"/>
          <w:lang w:val="en-US"/>
        </w:rPr>
        <w:t xml:space="preserve"> </w:t>
      </w:r>
      <w:proofErr w:type="spellStart"/>
      <w:r w:rsidRPr="002C60BB">
        <w:rPr>
          <w:rFonts w:ascii="Arial" w:hAnsi="Arial" w:cs="Arial"/>
          <w:sz w:val="22"/>
          <w:szCs w:val="22"/>
          <w:lang w:val="en-US"/>
        </w:rPr>
        <w:t>lääke</w:t>
      </w:r>
      <w:proofErr w:type="spellEnd"/>
      <w:r w:rsidRPr="4716D89F">
        <w:rPr>
          <w:rStyle w:val="XMLBlue"/>
          <w:sz w:val="22"/>
          <w:szCs w:val="22"/>
          <w:highlight w:val="white"/>
          <w:lang w:val="en-GB"/>
        </w:rPr>
        <w:t>&lt;/</w:t>
      </w:r>
      <w:r w:rsidRPr="4716D89F">
        <w:rPr>
          <w:rStyle w:val="XMLDarkRed"/>
          <w:sz w:val="22"/>
          <w:szCs w:val="22"/>
          <w:highlight w:val="white"/>
          <w:lang w:val="en-GB"/>
        </w:rPr>
        <w:t>text</w:t>
      </w:r>
      <w:r w:rsidRPr="4716D89F">
        <w:rPr>
          <w:rStyle w:val="XMLBlue"/>
          <w:sz w:val="22"/>
          <w:szCs w:val="22"/>
          <w:highlight w:val="white"/>
          <w:lang w:val="en-GB"/>
        </w:rPr>
        <w:t>&gt;</w:t>
      </w:r>
    </w:p>
    <w:p w14:paraId="2E6BD486" w14:textId="2BE72E06"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002C60BB">
        <w:rPr>
          <w:rFonts w:ascii="Arial" w:hAnsi="Arial" w:cs="Arial"/>
          <w:sz w:val="22"/>
          <w:szCs w:val="22"/>
          <w:lang w:val="en-US"/>
        </w:rPr>
        <w:tab/>
        <w:t>&lt;</w:t>
      </w:r>
      <w:proofErr w:type="spellStart"/>
      <w:r w:rsidRPr="4716D89F">
        <w:rPr>
          <w:rStyle w:val="XMLDarkRed"/>
          <w:sz w:val="22"/>
          <w:szCs w:val="22"/>
          <w:highlight w:val="white"/>
          <w:lang w:val="en-GB"/>
        </w:rPr>
        <w:t>effectiveTime</w:t>
      </w:r>
      <w:proofErr w:type="spellEnd"/>
      <w:r w:rsidRPr="002C60BB">
        <w:rPr>
          <w:rFonts w:ascii="Arial" w:hAnsi="Arial" w:cs="Arial"/>
          <w:sz w:val="22"/>
          <w:szCs w:val="22"/>
          <w:lang w:val="en-US"/>
        </w:rPr>
        <w:t xml:space="preserve"> </w:t>
      </w:r>
      <w:r w:rsidRPr="4716D89F">
        <w:rPr>
          <w:rStyle w:val="XMLRed"/>
          <w:sz w:val="22"/>
          <w:szCs w:val="22"/>
          <w:highlight w:val="white"/>
          <w:lang w:val="en-US"/>
        </w:rPr>
        <w:t>value</w:t>
      </w:r>
      <w:r w:rsidRPr="4716D89F">
        <w:rPr>
          <w:rStyle w:val="XMLBlue"/>
          <w:sz w:val="22"/>
          <w:szCs w:val="22"/>
          <w:highlight w:val="white"/>
          <w:lang w:val="en-GB"/>
        </w:rPr>
        <w:t>="</w:t>
      </w:r>
      <w:r w:rsidRPr="002C60BB">
        <w:rPr>
          <w:rFonts w:ascii="Arial" w:hAnsi="Arial" w:cs="Arial"/>
          <w:sz w:val="22"/>
          <w:szCs w:val="22"/>
          <w:lang w:val="en-US"/>
        </w:rPr>
        <w:t>20200120</w:t>
      </w:r>
      <w:r w:rsidR="0090462A" w:rsidRPr="006477F8">
        <w:rPr>
          <w:rFonts w:ascii="Arial" w:hAnsi="Arial" w:cs="Arial"/>
          <w:color w:val="000000"/>
          <w:sz w:val="22"/>
          <w:szCs w:val="22"/>
          <w:highlight w:val="white"/>
          <w:lang w:val="en-GB"/>
        </w:rPr>
        <w:t>143600</w:t>
      </w:r>
      <w:r w:rsidRPr="4716D89F">
        <w:rPr>
          <w:rStyle w:val="XMLBlue"/>
          <w:sz w:val="22"/>
          <w:szCs w:val="22"/>
          <w:highlight w:val="white"/>
          <w:lang w:val="en-GB"/>
        </w:rPr>
        <w:t>"/&gt;</w:t>
      </w:r>
    </w:p>
    <w:p w14:paraId="79C4E03C" w14:textId="77777777" w:rsidR="00C34D53" w:rsidRPr="002C60BB"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lang w:val="en-US"/>
        </w:rPr>
      </w:pPr>
      <w:r w:rsidRPr="002C60BB">
        <w:rPr>
          <w:rFonts w:ascii="Arial" w:hAnsi="Arial" w:cs="Arial"/>
          <w:sz w:val="22"/>
          <w:szCs w:val="22"/>
          <w:lang w:val="en-US"/>
        </w:rPr>
        <w:tab/>
      </w:r>
      <w:r w:rsidRPr="4716D89F">
        <w:rPr>
          <w:rStyle w:val="XMLBlue"/>
          <w:sz w:val="22"/>
          <w:szCs w:val="22"/>
          <w:highlight w:val="white"/>
          <w:lang w:val="en-GB"/>
        </w:rPr>
        <w:t>&lt;/</w:t>
      </w:r>
      <w:r w:rsidRPr="4716D89F">
        <w:rPr>
          <w:rStyle w:val="XMLDarkRed"/>
          <w:sz w:val="22"/>
          <w:szCs w:val="22"/>
          <w:highlight w:val="white"/>
          <w:lang w:val="en-GB"/>
        </w:rPr>
        <w:t>act</w:t>
      </w:r>
      <w:r w:rsidRPr="4716D89F">
        <w:rPr>
          <w:rStyle w:val="XMLBlue"/>
          <w:sz w:val="22"/>
          <w:szCs w:val="22"/>
          <w:highlight w:val="white"/>
          <w:lang w:val="en-GB"/>
        </w:rPr>
        <w:t>&gt;</w:t>
      </w:r>
    </w:p>
    <w:p w14:paraId="10DB498C" w14:textId="77777777" w:rsidR="00C34D53" w:rsidRPr="008C7956" w:rsidRDefault="00C34D53" w:rsidP="00C34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2"/>
          <w:szCs w:val="22"/>
        </w:rPr>
      </w:pPr>
      <w:r w:rsidRPr="4716D89F">
        <w:rPr>
          <w:rStyle w:val="XMLBlue"/>
          <w:sz w:val="22"/>
          <w:szCs w:val="22"/>
          <w:highlight w:val="white"/>
          <w:lang w:val="en-GB"/>
        </w:rPr>
        <w:t>&lt;/</w:t>
      </w:r>
      <w:r w:rsidRPr="4716D89F">
        <w:rPr>
          <w:rStyle w:val="XMLDarkRed"/>
          <w:sz w:val="22"/>
          <w:szCs w:val="22"/>
          <w:highlight w:val="white"/>
          <w:lang w:val="en-GB"/>
        </w:rPr>
        <w:t>entry</w:t>
      </w:r>
      <w:r w:rsidRPr="4716D89F">
        <w:rPr>
          <w:rStyle w:val="XMLBlue"/>
          <w:sz w:val="22"/>
          <w:szCs w:val="22"/>
          <w:highlight w:val="white"/>
          <w:lang w:val="en-GB"/>
        </w:rPr>
        <w:t>&gt;</w:t>
      </w:r>
    </w:p>
    <w:p w14:paraId="60EDD945" w14:textId="77777777" w:rsidR="008C7956" w:rsidRDefault="008C7956" w:rsidP="0047354C"/>
    <w:p w14:paraId="1AF06061" w14:textId="77777777" w:rsidR="0047354C" w:rsidRDefault="0047354C" w:rsidP="0047354C">
      <w:r>
        <w:br w:type="page"/>
      </w:r>
    </w:p>
    <w:p w14:paraId="1CB3DDD9" w14:textId="77777777" w:rsidR="0077747B" w:rsidRDefault="0077747B">
      <w:pPr>
        <w:pStyle w:val="Otsikko1"/>
      </w:pPr>
      <w:bookmarkStart w:id="435" w:name="_Toc127960063"/>
      <w:r>
        <w:t>Toimitusvarauksen purku</w:t>
      </w:r>
      <w:bookmarkEnd w:id="435"/>
    </w:p>
    <w:p w14:paraId="5369690E" w14:textId="77777777" w:rsidR="0077747B" w:rsidRDefault="0077747B"/>
    <w:p w14:paraId="20CA60AF" w14:textId="77777777" w:rsidR="0077747B" w:rsidRDefault="0077747B"/>
    <w:p w14:paraId="76C3C40E" w14:textId="77777777" w:rsidR="0077747B" w:rsidRDefault="0077747B">
      <w:pPr>
        <w:pStyle w:val="Otsikko2"/>
      </w:pPr>
      <w:bookmarkStart w:id="436" w:name="_Toc127960064"/>
      <w:r>
        <w:t>Yleisrakenne</w:t>
      </w:r>
      <w:bookmarkEnd w:id="436"/>
    </w:p>
    <w:p w14:paraId="7EF0AA8C" w14:textId="77777777" w:rsidR="0077747B" w:rsidRDefault="0077747B"/>
    <w:p w14:paraId="3F6D26DA" w14:textId="77777777" w:rsidR="0077747B" w:rsidRDefault="0077747B">
      <w:r>
        <w:t xml:space="preserve">Toimitusvaraus tapahtuu automaattisesti silloin, kun lääkemääräys </w:t>
      </w:r>
      <w:proofErr w:type="gramStart"/>
      <w:r>
        <w:t>noudetaan  toimitusta</w:t>
      </w:r>
      <w:proofErr w:type="gramEnd"/>
      <w:r>
        <w:t xml:space="preserve"> varten. Lääkemääräyksen toimitus </w:t>
      </w:r>
      <w:r w:rsidR="009228D7">
        <w:t xml:space="preserve">tai muu lääkemääräykseen kohdistettu toimenpide </w:t>
      </w:r>
      <w:r>
        <w:t xml:space="preserve">purkaa toimitusvarauksen, mutta joissain tapauksissa on tarvetta erikseen purkaa toimitusvaraus (toimitusta </w:t>
      </w:r>
      <w:r w:rsidR="009228D7">
        <w:t xml:space="preserve">tai muuta toimenpidettä </w:t>
      </w:r>
      <w:r>
        <w:t xml:space="preserve">ei tehdäkään). Toimitusvarauksen purkusanoma on samanlainen kuin lääkemääräyksen lukituksen purku, mutta nyt sanoman </w:t>
      </w:r>
      <w:proofErr w:type="spellStart"/>
      <w:r>
        <w:t>code</w:t>
      </w:r>
      <w:proofErr w:type="spellEnd"/>
      <w:r>
        <w:t xml:space="preserve"> on 18. </w:t>
      </w:r>
      <w:proofErr w:type="gramStart"/>
      <w:r>
        <w:t>Toimitusvarauksen  purkusanoma</w:t>
      </w:r>
      <w:proofErr w:type="gramEnd"/>
      <w:r>
        <w:t xml:space="preserve"> saa oman </w:t>
      </w:r>
      <w:proofErr w:type="spellStart"/>
      <w:r>
        <w:t>id:nsä</w:t>
      </w:r>
      <w:proofErr w:type="spellEnd"/>
      <w:r>
        <w:t xml:space="preserve"> </w:t>
      </w:r>
      <w:proofErr w:type="spellStart"/>
      <w:r>
        <w:t>headerissä</w:t>
      </w:r>
      <w:proofErr w:type="spellEnd"/>
      <w:r>
        <w:t xml:space="preserve"> ja </w:t>
      </w:r>
      <w:proofErr w:type="spellStart"/>
      <w:r>
        <w:t>headerin</w:t>
      </w:r>
      <w:proofErr w:type="spellEnd"/>
      <w:r>
        <w:t xml:space="preserve"> </w:t>
      </w:r>
      <w:proofErr w:type="spellStart"/>
      <w:r>
        <w:t>code</w:t>
      </w:r>
      <w:proofErr w:type="spellEnd"/>
      <w:r>
        <w:t xml:space="preserve">-elementistä selviää, että kyseessä on toimitusvarauksen purku. Toimenpiteen tietosisältö löytyy siis </w:t>
      </w:r>
      <w:proofErr w:type="spellStart"/>
      <w:r>
        <w:t>headeristä</w:t>
      </w:r>
      <w:proofErr w:type="spellEnd"/>
      <w:r>
        <w:t>.</w:t>
      </w:r>
    </w:p>
    <w:p w14:paraId="6D2D24EF" w14:textId="77777777" w:rsidR="0077747B" w:rsidRDefault="0077747B"/>
    <w:p w14:paraId="539701DD" w14:textId="77777777" w:rsidR="0077747B" w:rsidRDefault="0077747B">
      <w:r>
        <w:t xml:space="preserve">Potilaskertomusrakenne on samanlainen kuin varsinaiselle lääkemääräyssanomalle. Aika, paikka ja tekijä kuvaavat nyt kuitenkin </w:t>
      </w:r>
      <w:r w:rsidR="00712B84">
        <w:t>toimitus</w:t>
      </w:r>
      <w:r>
        <w:t>varauksen purkutapahtumaa.</w:t>
      </w:r>
    </w:p>
    <w:p w14:paraId="11568F17" w14:textId="77777777" w:rsidR="0077747B" w:rsidRDefault="0077747B"/>
    <w:p w14:paraId="6151A580" w14:textId="77777777" w:rsidR="0077747B" w:rsidRDefault="0077747B">
      <w:proofErr w:type="spellStart"/>
      <w:r>
        <w:t>Bodyn</w:t>
      </w:r>
      <w:proofErr w:type="spellEnd"/>
      <w:r>
        <w:t xml:space="preserve"> </w:t>
      </w:r>
      <w:proofErr w:type="spellStart"/>
      <w:r>
        <w:t>entry</w:t>
      </w:r>
      <w:proofErr w:type="spellEnd"/>
      <w:r>
        <w:t xml:space="preserve">-osuudessa ei ole toistettu toimenpiteen tietosisältöä, koska siirtodokumenttia ei allekirjoiteta. Koska allekirjoitusta ei käytetä, ei tehdä myöskään asiakirjaviittauksia </w:t>
      </w:r>
      <w:proofErr w:type="spellStart"/>
      <w:r>
        <w:t>reference</w:t>
      </w:r>
      <w:proofErr w:type="spellEnd"/>
      <w:r>
        <w:t xml:space="preserve">-rakennetta käyttäen. Viittaukset ovat vain </w:t>
      </w:r>
      <w:proofErr w:type="spellStart"/>
      <w:r>
        <w:t>headerissä</w:t>
      </w:r>
      <w:proofErr w:type="spellEnd"/>
      <w:r>
        <w:t>.</w:t>
      </w:r>
    </w:p>
    <w:p w14:paraId="4881961B" w14:textId="77777777" w:rsidR="0077747B" w:rsidRDefault="0077747B"/>
    <w:p w14:paraId="6438B0A6" w14:textId="77777777" w:rsidR="0077747B" w:rsidRDefault="0077747B">
      <w:pPr>
        <w:pStyle w:val="Otsikko2"/>
      </w:pPr>
      <w:bookmarkStart w:id="437" w:name="_Toc127960065"/>
      <w:r>
        <w:t>Rakenteinen muoto</w:t>
      </w:r>
      <w:bookmarkEnd w:id="437"/>
    </w:p>
    <w:p w14:paraId="5BF4F30E" w14:textId="77777777" w:rsidR="0077747B" w:rsidRDefault="0077747B"/>
    <w:p w14:paraId="00DAA7C4" w14:textId="77777777" w:rsidR="0077747B" w:rsidRDefault="0077747B">
      <w:proofErr w:type="spellStart"/>
      <w:r>
        <w:t>Body-osa:ssa</w:t>
      </w:r>
      <w:proofErr w:type="spellEnd"/>
      <w:r>
        <w:t xml:space="preserve"> potilaskertomusrakenteen otsikkotasolla on yksi </w:t>
      </w:r>
      <w:proofErr w:type="spellStart"/>
      <w:r>
        <w:t>section</w:t>
      </w:r>
      <w:proofErr w:type="spellEnd"/>
      <w:r>
        <w:t xml:space="preserve"> ja sen alla yksi </w:t>
      </w:r>
      <w:proofErr w:type="spellStart"/>
      <w:r>
        <w:t>entry</w:t>
      </w:r>
      <w:proofErr w:type="spellEnd"/>
      <w:r>
        <w:t xml:space="preserve">: act. </w:t>
      </w:r>
      <w:proofErr w:type="spellStart"/>
      <w:r w:rsidRPr="0077747B">
        <w:t>ClassCode</w:t>
      </w:r>
      <w:proofErr w:type="spellEnd"/>
      <w:r w:rsidRPr="0077747B">
        <w:t xml:space="preserve"> on ”ACT” ja </w:t>
      </w:r>
      <w:proofErr w:type="spellStart"/>
      <w:r w:rsidRPr="0077747B">
        <w:t>moodCode</w:t>
      </w:r>
      <w:proofErr w:type="spellEnd"/>
      <w:r w:rsidRPr="0077747B">
        <w:t xml:space="preserve">=”RQO”. </w:t>
      </w:r>
      <w:proofErr w:type="spellStart"/>
      <w:r>
        <w:t>Code</w:t>
      </w:r>
      <w:proofErr w:type="spellEnd"/>
      <w:r>
        <w:t xml:space="preserve">-elementissä toistetaan sanoman tyyppi pakollisessa </w:t>
      </w:r>
      <w:proofErr w:type="spellStart"/>
      <w:r>
        <w:t>code</w:t>
      </w:r>
      <w:proofErr w:type="spellEnd"/>
      <w:r>
        <w:t xml:space="preserve"> elementissä (</w:t>
      </w:r>
      <w:proofErr w:type="spellStart"/>
      <w:r>
        <w:t>code</w:t>
      </w:r>
      <w:proofErr w:type="spellEnd"/>
      <w:r>
        <w:t>=18).</w:t>
      </w:r>
    </w:p>
    <w:p w14:paraId="10012443" w14:textId="77777777" w:rsidR="0077747B" w:rsidRDefault="0077747B"/>
    <w:p w14:paraId="284778A1"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&lt;</w:t>
      </w:r>
      <w:r w:rsidRPr="006477F8">
        <w:rPr>
          <w:rStyle w:val="XMLDarkRed"/>
          <w:sz w:val="22"/>
          <w:szCs w:val="22"/>
          <w:highlight w:val="white"/>
          <w:lang w:val="en-GB"/>
        </w:rPr>
        <w:t>entry</w:t>
      </w:r>
      <w:r w:rsidRPr="006477F8">
        <w:rPr>
          <w:rStyle w:val="XMLBlue"/>
          <w:sz w:val="22"/>
          <w:szCs w:val="22"/>
          <w:highlight w:val="white"/>
          <w:lang w:val="en-GB"/>
        </w:rPr>
        <w:t>&gt;</w:t>
      </w:r>
    </w:p>
    <w:p w14:paraId="46B33655" w14:textId="35147D97" w:rsidR="0077747B" w:rsidRPr="006477F8" w:rsidRDefault="0077747B" w:rsidP="004F4D3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ack"/>
          <w:sz w:val="22"/>
          <w:szCs w:val="22"/>
          <w:highlight w:val="white"/>
          <w:lang w:val="en-GB"/>
        </w:rPr>
        <w:tab/>
      </w:r>
      <w:r w:rsidRPr="006477F8">
        <w:rPr>
          <w:rStyle w:val="XMLBlue"/>
          <w:sz w:val="22"/>
          <w:szCs w:val="22"/>
          <w:highlight w:val="white"/>
          <w:lang w:val="en-GB"/>
        </w:rPr>
        <w:t>&lt;</w:t>
      </w:r>
      <w:r w:rsidRPr="006477F8">
        <w:rPr>
          <w:rStyle w:val="XMLDarkRed"/>
          <w:sz w:val="22"/>
          <w:szCs w:val="22"/>
          <w:highlight w:val="white"/>
          <w:lang w:val="en-GB"/>
        </w:rPr>
        <w:t>act</w:t>
      </w:r>
      <w:r w:rsidR="004F4D34">
        <w:rPr>
          <w:rStyle w:val="XMLRed"/>
          <w:sz w:val="22"/>
          <w:szCs w:val="22"/>
          <w:highlight w:val="white"/>
          <w:lang w:val="en-GB"/>
        </w:rPr>
        <w:t xml:space="preserve"> </w:t>
      </w:r>
      <w:proofErr w:type="spellStart"/>
      <w:r w:rsidRPr="006477F8">
        <w:rPr>
          <w:rStyle w:val="XMLRed"/>
          <w:sz w:val="22"/>
          <w:szCs w:val="22"/>
          <w:highlight w:val="white"/>
          <w:lang w:val="en-GB"/>
        </w:rPr>
        <w:t>classCode</w:t>
      </w:r>
      <w:proofErr w:type="spellEnd"/>
      <w:r w:rsidRPr="006477F8">
        <w:rPr>
          <w:rStyle w:val="XMLBlue"/>
          <w:sz w:val="22"/>
          <w:szCs w:val="22"/>
          <w:highlight w:val="white"/>
          <w:lang w:val="en-GB"/>
        </w:rPr>
        <w:t>="</w:t>
      </w:r>
      <w:r w:rsidRPr="006477F8">
        <w:rPr>
          <w:rStyle w:val="XMLBlack"/>
          <w:sz w:val="22"/>
          <w:szCs w:val="22"/>
          <w:highlight w:val="white"/>
          <w:lang w:val="en-GB"/>
        </w:rPr>
        <w:t>ACT</w:t>
      </w:r>
      <w:r w:rsidRPr="006477F8">
        <w:rPr>
          <w:rStyle w:val="XMLBlue"/>
          <w:sz w:val="22"/>
          <w:szCs w:val="22"/>
          <w:highlight w:val="white"/>
          <w:lang w:val="en-GB"/>
        </w:rPr>
        <w:t>"</w:t>
      </w:r>
      <w:r w:rsidRPr="006477F8">
        <w:rPr>
          <w:rStyle w:val="XMLRed"/>
          <w:sz w:val="22"/>
          <w:szCs w:val="22"/>
          <w:highlight w:val="white"/>
          <w:lang w:val="en-GB"/>
        </w:rPr>
        <w:t xml:space="preserve"> </w:t>
      </w:r>
      <w:proofErr w:type="spellStart"/>
      <w:r w:rsidRPr="006477F8">
        <w:rPr>
          <w:rStyle w:val="XMLRed"/>
          <w:sz w:val="22"/>
          <w:szCs w:val="22"/>
          <w:highlight w:val="white"/>
          <w:lang w:val="en-GB"/>
        </w:rPr>
        <w:t>moodCode</w:t>
      </w:r>
      <w:proofErr w:type="spellEnd"/>
      <w:r w:rsidRPr="006477F8">
        <w:rPr>
          <w:rStyle w:val="XMLBlue"/>
          <w:sz w:val="22"/>
          <w:szCs w:val="22"/>
          <w:highlight w:val="white"/>
          <w:lang w:val="en-GB"/>
        </w:rPr>
        <w:t>="</w:t>
      </w:r>
      <w:r w:rsidRPr="006477F8">
        <w:rPr>
          <w:rStyle w:val="XMLBlack"/>
          <w:sz w:val="22"/>
          <w:szCs w:val="22"/>
          <w:highlight w:val="white"/>
          <w:lang w:val="en-GB"/>
        </w:rPr>
        <w:t>RQO</w:t>
      </w:r>
      <w:r w:rsidRPr="006477F8">
        <w:rPr>
          <w:rStyle w:val="XMLBlue"/>
          <w:sz w:val="22"/>
          <w:szCs w:val="22"/>
          <w:highlight w:val="white"/>
          <w:lang w:val="en-GB"/>
        </w:rPr>
        <w:t>"&gt;</w:t>
      </w:r>
    </w:p>
    <w:p w14:paraId="41B628BB" w14:textId="4E6889EA" w:rsidR="0077747B" w:rsidRPr="00D32773" w:rsidRDefault="0077747B" w:rsidP="00AA05AA">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900" w:hanging="900"/>
        <w:rPr>
          <w:rStyle w:val="XMLBlue"/>
          <w:sz w:val="22"/>
          <w:szCs w:val="22"/>
          <w:highlight w:val="white"/>
        </w:rPr>
      </w:pPr>
      <w:r w:rsidRPr="006477F8">
        <w:rPr>
          <w:rStyle w:val="XMLBlack"/>
          <w:sz w:val="22"/>
          <w:szCs w:val="22"/>
          <w:highlight w:val="white"/>
          <w:lang w:val="en-GB"/>
        </w:rPr>
        <w:tab/>
      </w:r>
      <w:r w:rsidRPr="006477F8">
        <w:rPr>
          <w:rStyle w:val="XMLBlack"/>
          <w:sz w:val="22"/>
          <w:szCs w:val="22"/>
          <w:highlight w:val="white"/>
          <w:lang w:val="en-GB"/>
        </w:rPr>
        <w:tab/>
      </w:r>
      <w:r w:rsidRPr="00D32773">
        <w:rPr>
          <w:rStyle w:val="XMLBlue"/>
          <w:sz w:val="22"/>
          <w:szCs w:val="22"/>
          <w:highlight w:val="white"/>
        </w:rPr>
        <w:t>&lt;</w:t>
      </w:r>
      <w:proofErr w:type="spellStart"/>
      <w:r w:rsidRPr="00D32773">
        <w:rPr>
          <w:rStyle w:val="XMLDarkRed"/>
          <w:sz w:val="22"/>
          <w:szCs w:val="22"/>
          <w:highlight w:val="white"/>
        </w:rPr>
        <w:t>code</w:t>
      </w:r>
      <w:proofErr w:type="spellEnd"/>
      <w:r w:rsidRPr="00D32773">
        <w:rPr>
          <w:rStyle w:val="XMLRed"/>
          <w:sz w:val="22"/>
          <w:szCs w:val="22"/>
          <w:highlight w:val="white"/>
        </w:rPr>
        <w:t xml:space="preserve"> </w:t>
      </w:r>
      <w:proofErr w:type="spellStart"/>
      <w:r w:rsidRPr="00D32773">
        <w:rPr>
          <w:rStyle w:val="XMLRed"/>
          <w:sz w:val="22"/>
          <w:szCs w:val="22"/>
          <w:highlight w:val="white"/>
        </w:rPr>
        <w:t>code</w:t>
      </w:r>
      <w:proofErr w:type="spellEnd"/>
      <w:r w:rsidRPr="00D32773">
        <w:rPr>
          <w:rStyle w:val="XMLBlue"/>
          <w:sz w:val="22"/>
          <w:szCs w:val="22"/>
          <w:highlight w:val="white"/>
        </w:rPr>
        <w:t>="</w:t>
      </w:r>
      <w:r w:rsidRPr="00D32773">
        <w:rPr>
          <w:rStyle w:val="XMLBlack"/>
          <w:sz w:val="22"/>
          <w:szCs w:val="22"/>
          <w:highlight w:val="white"/>
        </w:rPr>
        <w:t>18</w:t>
      </w:r>
      <w:r w:rsidRPr="00D32773">
        <w:rPr>
          <w:rStyle w:val="XMLBlue"/>
          <w:sz w:val="22"/>
          <w:szCs w:val="22"/>
          <w:highlight w:val="white"/>
        </w:rPr>
        <w:t>"</w:t>
      </w:r>
      <w:r w:rsidRPr="00D32773">
        <w:rPr>
          <w:rStyle w:val="XMLRed"/>
          <w:sz w:val="22"/>
          <w:szCs w:val="22"/>
          <w:highlight w:val="white"/>
        </w:rPr>
        <w:t xml:space="preserve"> </w:t>
      </w:r>
      <w:proofErr w:type="spellStart"/>
      <w:r w:rsidRPr="00D32773">
        <w:rPr>
          <w:rStyle w:val="XMLRed"/>
          <w:sz w:val="22"/>
          <w:szCs w:val="22"/>
          <w:highlight w:val="white"/>
        </w:rPr>
        <w:t>codeSystem</w:t>
      </w:r>
      <w:proofErr w:type="spellEnd"/>
      <w:r w:rsidRPr="00D32773">
        <w:rPr>
          <w:rStyle w:val="XMLBlue"/>
          <w:sz w:val="22"/>
          <w:szCs w:val="22"/>
          <w:highlight w:val="white"/>
        </w:rPr>
        <w:t>="</w:t>
      </w:r>
      <w:r w:rsidRPr="00D32773">
        <w:rPr>
          <w:rStyle w:val="XMLText"/>
          <w:sz w:val="22"/>
          <w:szCs w:val="22"/>
        </w:rPr>
        <w:t>1.2.246.537.5.40105.2006</w:t>
      </w:r>
      <w:r w:rsidRPr="00D32773">
        <w:rPr>
          <w:rStyle w:val="XMLBlue"/>
          <w:sz w:val="22"/>
          <w:szCs w:val="22"/>
          <w:highlight w:val="white"/>
        </w:rPr>
        <w:t>"</w:t>
      </w:r>
      <w:r w:rsidR="004F4D34" w:rsidRPr="4716D89F">
        <w:rPr>
          <w:rStyle w:val="XMLRed"/>
          <w:sz w:val="22"/>
          <w:szCs w:val="22"/>
          <w:highlight w:val="white"/>
        </w:rPr>
        <w:t xml:space="preserve"> </w:t>
      </w:r>
      <w:proofErr w:type="spellStart"/>
      <w:r w:rsidR="004F4D34" w:rsidRPr="4716D89F">
        <w:rPr>
          <w:rStyle w:val="XMLRed"/>
          <w:sz w:val="22"/>
          <w:szCs w:val="22"/>
          <w:highlight w:val="white"/>
        </w:rPr>
        <w:t>codeSystemName</w:t>
      </w:r>
      <w:proofErr w:type="spellEnd"/>
      <w:r w:rsidR="004F4D34" w:rsidRPr="4716D89F">
        <w:rPr>
          <w:rStyle w:val="XMLBlue"/>
          <w:sz w:val="22"/>
          <w:szCs w:val="22"/>
          <w:highlight w:val="white"/>
        </w:rPr>
        <w:t>="</w:t>
      </w:r>
      <w:r w:rsidR="004F4D34" w:rsidRPr="4716D89F">
        <w:rPr>
          <w:rStyle w:val="XMLBlack"/>
          <w:sz w:val="22"/>
          <w:szCs w:val="22"/>
          <w:highlight w:val="white"/>
        </w:rPr>
        <w:t>Sähköinen lääkemääräys - Reseptisanoman tyyppi</w:t>
      </w:r>
      <w:r w:rsidR="004F4D34" w:rsidRPr="4716D89F">
        <w:rPr>
          <w:rStyle w:val="XMLBlue"/>
          <w:sz w:val="22"/>
          <w:szCs w:val="22"/>
          <w:highlight w:val="white"/>
        </w:rPr>
        <w:t>"</w:t>
      </w:r>
      <w:r w:rsidR="004F4D34" w:rsidRPr="4716D89F">
        <w:rPr>
          <w:rStyle w:val="XMLRed"/>
          <w:sz w:val="22"/>
          <w:szCs w:val="22"/>
          <w:highlight w:val="white"/>
        </w:rPr>
        <w:t xml:space="preserve"> </w:t>
      </w:r>
      <w:proofErr w:type="spellStart"/>
      <w:r w:rsidR="004F4D34" w:rsidRPr="4716D89F">
        <w:rPr>
          <w:rStyle w:val="XMLRed"/>
          <w:sz w:val="22"/>
          <w:szCs w:val="22"/>
          <w:highlight w:val="white"/>
        </w:rPr>
        <w:t>displayName</w:t>
      </w:r>
      <w:proofErr w:type="spellEnd"/>
      <w:r w:rsidR="004F4D34" w:rsidRPr="4716D89F">
        <w:rPr>
          <w:rStyle w:val="XMLBlue"/>
          <w:sz w:val="22"/>
          <w:szCs w:val="22"/>
          <w:highlight w:val="white"/>
        </w:rPr>
        <w:t>="</w:t>
      </w:r>
      <w:r w:rsidR="00AA05AA" w:rsidRPr="4716D89F">
        <w:rPr>
          <w:rStyle w:val="XMLBlack"/>
          <w:sz w:val="22"/>
          <w:szCs w:val="22"/>
          <w:highlight w:val="white"/>
        </w:rPr>
        <w:t>Toimitus</w:t>
      </w:r>
      <w:r w:rsidR="004F4D34" w:rsidRPr="4716D89F">
        <w:rPr>
          <w:rStyle w:val="XMLBlack"/>
          <w:sz w:val="22"/>
          <w:szCs w:val="22"/>
          <w:highlight w:val="white"/>
        </w:rPr>
        <w:t>varauksen purku</w:t>
      </w:r>
      <w:r w:rsidR="004F4D34" w:rsidRPr="4716D89F">
        <w:rPr>
          <w:rStyle w:val="XMLBlue"/>
          <w:sz w:val="22"/>
          <w:szCs w:val="22"/>
          <w:highlight w:val="white"/>
        </w:rPr>
        <w:t>"</w:t>
      </w:r>
      <w:r w:rsidRPr="00D32773">
        <w:rPr>
          <w:rStyle w:val="XMLBlue"/>
          <w:sz w:val="22"/>
          <w:szCs w:val="22"/>
          <w:highlight w:val="white"/>
        </w:rPr>
        <w:t>/&gt;</w:t>
      </w:r>
    </w:p>
    <w:p w14:paraId="7366EB1A" w14:textId="77777777" w:rsidR="00712B84" w:rsidRPr="006477F8" w:rsidRDefault="00712B8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ue"/>
          <w:sz w:val="22"/>
          <w:szCs w:val="22"/>
          <w:highlight w:val="white"/>
          <w:lang w:val="en-GB"/>
        </w:rPr>
      </w:pPr>
      <w:r w:rsidRPr="00D32773">
        <w:rPr>
          <w:rFonts w:ascii="Arial" w:hAnsi="Arial" w:cs="Arial"/>
          <w:color w:val="0000FF"/>
          <w:sz w:val="22"/>
          <w:szCs w:val="22"/>
          <w:highlight w:val="white"/>
        </w:rPr>
        <w:tab/>
      </w:r>
      <w:r w:rsidRPr="00D32773">
        <w:rPr>
          <w:rFonts w:ascii="Arial" w:hAnsi="Arial" w:cs="Arial"/>
          <w:color w:val="0000FF"/>
          <w:sz w:val="22"/>
          <w:szCs w:val="22"/>
          <w:highlight w:val="white"/>
        </w:rPr>
        <w:tab/>
      </w:r>
      <w:r w:rsidRPr="006477F8">
        <w:rPr>
          <w:rFonts w:ascii="Arial" w:hAnsi="Arial" w:cs="Arial"/>
          <w:color w:val="0000FF"/>
          <w:sz w:val="22"/>
          <w:szCs w:val="22"/>
          <w:highlight w:val="white"/>
          <w:lang w:val="en-GB"/>
        </w:rPr>
        <w:t>&lt;</w:t>
      </w:r>
      <w:proofErr w:type="spellStart"/>
      <w:r w:rsidRPr="006477F8">
        <w:rPr>
          <w:rFonts w:ascii="Arial" w:hAnsi="Arial" w:cs="Arial"/>
          <w:color w:val="800000"/>
          <w:sz w:val="22"/>
          <w:szCs w:val="22"/>
          <w:highlight w:val="white"/>
          <w:lang w:val="en-GB"/>
        </w:rPr>
        <w:t>effectiveTime</w:t>
      </w:r>
      <w:proofErr w:type="spellEnd"/>
      <w:r w:rsidRPr="006477F8">
        <w:rPr>
          <w:rFonts w:ascii="Arial" w:hAnsi="Arial" w:cs="Arial"/>
          <w:color w:val="FF0000"/>
          <w:sz w:val="22"/>
          <w:szCs w:val="22"/>
          <w:highlight w:val="white"/>
          <w:lang w:val="en-GB"/>
        </w:rPr>
        <w:t xml:space="preserve"> value</w:t>
      </w:r>
      <w:r w:rsidRPr="006477F8">
        <w:rPr>
          <w:rFonts w:ascii="Arial" w:hAnsi="Arial" w:cs="Arial"/>
          <w:color w:val="0000FF"/>
          <w:sz w:val="22"/>
          <w:szCs w:val="22"/>
          <w:highlight w:val="white"/>
          <w:lang w:val="en-GB"/>
        </w:rPr>
        <w:t>="</w:t>
      </w:r>
      <w:r w:rsidRPr="006477F8">
        <w:rPr>
          <w:rFonts w:ascii="Arial" w:hAnsi="Arial" w:cs="Arial"/>
          <w:color w:val="000000"/>
          <w:sz w:val="22"/>
          <w:szCs w:val="22"/>
          <w:highlight w:val="white"/>
          <w:lang w:val="en-GB"/>
        </w:rPr>
        <w:t>20090424143600</w:t>
      </w:r>
      <w:r w:rsidRPr="006477F8">
        <w:rPr>
          <w:rFonts w:ascii="Arial" w:hAnsi="Arial" w:cs="Arial"/>
          <w:color w:val="0000FF"/>
          <w:sz w:val="22"/>
          <w:szCs w:val="22"/>
          <w:highlight w:val="white"/>
          <w:lang w:val="en-GB"/>
        </w:rPr>
        <w:t>"/&gt;</w:t>
      </w:r>
    </w:p>
    <w:p w14:paraId="290CFD97"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lang w:val="en-GB"/>
        </w:rPr>
      </w:pPr>
      <w:r w:rsidRPr="006477F8">
        <w:rPr>
          <w:rStyle w:val="XMLBlue"/>
          <w:sz w:val="22"/>
          <w:szCs w:val="22"/>
          <w:highlight w:val="white"/>
          <w:lang w:val="en-GB"/>
        </w:rPr>
        <w:tab/>
        <w:t>&lt;/</w:t>
      </w:r>
      <w:r w:rsidRPr="006477F8">
        <w:rPr>
          <w:rStyle w:val="XMLDarkRed"/>
          <w:sz w:val="22"/>
          <w:szCs w:val="22"/>
          <w:highlight w:val="white"/>
          <w:lang w:val="en-GB"/>
        </w:rPr>
        <w:t>act</w:t>
      </w:r>
      <w:r w:rsidRPr="006477F8">
        <w:rPr>
          <w:rStyle w:val="XMLBlue"/>
          <w:sz w:val="22"/>
          <w:szCs w:val="22"/>
          <w:highlight w:val="white"/>
          <w:lang w:val="en-GB"/>
        </w:rPr>
        <w:t>&gt;</w:t>
      </w:r>
    </w:p>
    <w:p w14:paraId="6380F3E0" w14:textId="77777777" w:rsidR="0077747B" w:rsidRPr="006477F8" w:rsidRDefault="0077747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Style w:val="XMLBlack"/>
          <w:sz w:val="22"/>
          <w:szCs w:val="22"/>
          <w:highlight w:val="white"/>
        </w:rPr>
      </w:pPr>
      <w:r w:rsidRPr="006477F8">
        <w:rPr>
          <w:rStyle w:val="XMLBlue"/>
          <w:sz w:val="22"/>
          <w:szCs w:val="22"/>
          <w:highlight w:val="white"/>
        </w:rPr>
        <w:t>&lt;/</w:t>
      </w:r>
      <w:proofErr w:type="spellStart"/>
      <w:r w:rsidRPr="006477F8">
        <w:rPr>
          <w:rStyle w:val="XMLDarkRed"/>
          <w:sz w:val="22"/>
          <w:szCs w:val="22"/>
          <w:highlight w:val="white"/>
        </w:rPr>
        <w:t>entry</w:t>
      </w:r>
      <w:proofErr w:type="spellEnd"/>
      <w:r w:rsidRPr="006477F8">
        <w:rPr>
          <w:rStyle w:val="XMLBlue"/>
          <w:sz w:val="22"/>
          <w:szCs w:val="22"/>
          <w:highlight w:val="white"/>
        </w:rPr>
        <w:t>&gt;</w:t>
      </w:r>
    </w:p>
    <w:p w14:paraId="1800C64D" w14:textId="77777777" w:rsidR="0077747B" w:rsidRDefault="0077747B"/>
    <w:p w14:paraId="746D8E3C" w14:textId="77777777" w:rsidR="0077747B" w:rsidRDefault="0077747B">
      <w:pPr>
        <w:ind w:left="432"/>
        <w:rPr>
          <w:lang w:val="en-GB"/>
        </w:rPr>
      </w:pPr>
    </w:p>
    <w:p w14:paraId="2E2DF827" w14:textId="77777777" w:rsidR="0077747B" w:rsidRDefault="00543523">
      <w:pPr>
        <w:rPr>
          <w:lang w:val="en-GB"/>
        </w:rPr>
      </w:pPr>
      <w:r>
        <w:rPr>
          <w:lang w:val="en-GB"/>
        </w:rPr>
        <w:br w:type="page"/>
      </w:r>
    </w:p>
    <w:p w14:paraId="4B96C7E2" w14:textId="77777777" w:rsidR="0077747B" w:rsidRDefault="0077747B">
      <w:pPr>
        <w:pStyle w:val="Otsikko1"/>
      </w:pPr>
      <w:bookmarkStart w:id="438" w:name="_Toc127960066"/>
      <w:r>
        <w:t>Näyttömuoto</w:t>
      </w:r>
      <w:bookmarkEnd w:id="438"/>
    </w:p>
    <w:p w14:paraId="078844C7" w14:textId="77777777" w:rsidR="0077747B" w:rsidRDefault="0077747B"/>
    <w:p w14:paraId="0A7B22E8" w14:textId="77777777" w:rsidR="0077747B" w:rsidRDefault="0077747B">
      <w:r>
        <w:t>Reseptisanomien CDA R2-määritys on CDA R2-mielessä erikoinen siinä suhteessa, että kaikki tieto on rakenteisessa muodossa (</w:t>
      </w:r>
      <w:proofErr w:type="spellStart"/>
      <w:r>
        <w:t>computable</w:t>
      </w:r>
      <w:proofErr w:type="spellEnd"/>
      <w:r>
        <w:t xml:space="preserve"> </w:t>
      </w:r>
      <w:proofErr w:type="spellStart"/>
      <w:r>
        <w:t>structures</w:t>
      </w:r>
      <w:proofErr w:type="spellEnd"/>
      <w:r>
        <w:t xml:space="preserve">) </w:t>
      </w:r>
      <w:proofErr w:type="spellStart"/>
      <w:r>
        <w:t>entry</w:t>
      </w:r>
      <w:proofErr w:type="spellEnd"/>
      <w:r>
        <w:t>-osiossa. On tarkoitus, että sovellukse</w:t>
      </w:r>
      <w:r w:rsidR="002D4BCB">
        <w:t>t myös käyttävät näitä tietoja eivätkä poimi tietoja näyttömuodosta.</w:t>
      </w:r>
    </w:p>
    <w:p w14:paraId="57842745" w14:textId="77777777" w:rsidR="0077747B" w:rsidRDefault="0077747B"/>
    <w:p w14:paraId="7D63ECAF" w14:textId="77777777" w:rsidR="0077747B" w:rsidRDefault="0077747B">
      <w:r>
        <w:t xml:space="preserve">CDA R2 standardi kuitenkin vaatii, että kaikki tiedot ovat myös tekstimuodossa </w:t>
      </w:r>
      <w:proofErr w:type="spellStart"/>
      <w:r>
        <w:t>section.text</w:t>
      </w:r>
      <w:proofErr w:type="spellEnd"/>
      <w:r>
        <w:t xml:space="preserve"> elementissä. Reseptisanomissa potilaskertomusrakenteen otsikkotasolla on kaikissa sanomissa vain yksi </w:t>
      </w:r>
      <w:proofErr w:type="spellStart"/>
      <w:r>
        <w:t>section</w:t>
      </w:r>
      <w:proofErr w:type="spellEnd"/>
      <w:r>
        <w:t xml:space="preserve"> ja koko näyttömuoto on sen </w:t>
      </w:r>
      <w:proofErr w:type="spellStart"/>
      <w:r>
        <w:t>text</w:t>
      </w:r>
      <w:proofErr w:type="spellEnd"/>
      <w:r>
        <w:t>-elementissä.</w:t>
      </w:r>
    </w:p>
    <w:p w14:paraId="65AC2818" w14:textId="77777777" w:rsidR="0077747B" w:rsidRDefault="0077747B"/>
    <w:p w14:paraId="416E13F1" w14:textId="77777777" w:rsidR="0077747B" w:rsidRDefault="0077747B">
      <w:r>
        <w:t>Tekstimuodossa tyydytään suoraviivaiseen rakenteeseen, jossa kaikki erilliset tiedot ovat omissa kappaleissaan ja tekstissä esitetään tiedon nimi muodossa ”tieto:” kunkin kappaleen alussa. Tyypillisesti esim. määrä ja määrän yksikkö eivät saa erikseen omaa tiedon nimeä, vaan ko. konseptin nimen.</w:t>
      </w:r>
    </w:p>
    <w:p w14:paraId="1F1AF1CA" w14:textId="77777777" w:rsidR="0077747B" w:rsidRDefault="0077747B"/>
    <w:p w14:paraId="26CADD4B" w14:textId="77777777" w:rsidR="0077747B" w:rsidRDefault="0077747B">
      <w:r>
        <w:t>Esimerkki:</w:t>
      </w:r>
    </w:p>
    <w:p w14:paraId="3C72ED0A" w14:textId="77777777" w:rsidR="0077747B" w:rsidRDefault="0077747B">
      <w:pPr>
        <w:pStyle w:val="Yltunniste"/>
        <w:tabs>
          <w:tab w:val="clear" w:pos="4153"/>
          <w:tab w:val="clear" w:pos="8306"/>
        </w:tabs>
      </w:pPr>
      <w:r>
        <w:t>&lt;</w:t>
      </w:r>
      <w:proofErr w:type="spellStart"/>
      <w:r>
        <w:t>text</w:t>
      </w:r>
      <w:proofErr w:type="spellEnd"/>
      <w:r>
        <w:t>&gt;</w:t>
      </w:r>
    </w:p>
    <w:p w14:paraId="71B11497" w14:textId="77777777" w:rsidR="0077747B" w:rsidRDefault="0077747B">
      <w:r>
        <w:tab/>
        <w:t>…</w:t>
      </w:r>
    </w:p>
    <w:p w14:paraId="0DEA9CDC" w14:textId="77777777" w:rsidR="0077747B" w:rsidRDefault="0077747B">
      <w:pPr>
        <w:ind w:firstLine="1304"/>
      </w:pPr>
      <w:r>
        <w:t>&lt;</w:t>
      </w:r>
      <w:proofErr w:type="spellStart"/>
      <w:r>
        <w:t>paragraph</w:t>
      </w:r>
      <w:proofErr w:type="spellEnd"/>
      <w:r>
        <w:t>&gt;</w:t>
      </w:r>
    </w:p>
    <w:p w14:paraId="0C94802C" w14:textId="77777777" w:rsidR="0077747B" w:rsidRPr="0077747B" w:rsidRDefault="0077747B">
      <w:pPr>
        <w:ind w:left="1304" w:firstLine="1304"/>
      </w:pPr>
      <w:r w:rsidRPr="0077747B">
        <w:t>&lt;</w:t>
      </w:r>
      <w:proofErr w:type="spellStart"/>
      <w:r w:rsidRPr="0077747B">
        <w:t>content</w:t>
      </w:r>
      <w:proofErr w:type="spellEnd"/>
      <w:r w:rsidRPr="0077747B">
        <w:t>&gt;Kauppanim</w:t>
      </w:r>
      <w:r w:rsidRPr="0077747B">
        <w:rPr>
          <w:iCs/>
        </w:rPr>
        <w:t>i</w:t>
      </w:r>
      <w:r w:rsidRPr="0077747B">
        <w:t xml:space="preserve">: </w:t>
      </w:r>
      <w:proofErr w:type="spellStart"/>
      <w:r w:rsidRPr="0077747B">
        <w:t>Medicillin</w:t>
      </w:r>
      <w:proofErr w:type="spellEnd"/>
      <w:r w:rsidRPr="0077747B">
        <w:t xml:space="preserve"> 1000&lt;</w:t>
      </w:r>
      <w:proofErr w:type="spellStart"/>
      <w:r w:rsidRPr="0077747B">
        <w:t>content</w:t>
      </w:r>
      <w:proofErr w:type="spellEnd"/>
      <w:r w:rsidRPr="0077747B">
        <w:t>&gt;</w:t>
      </w:r>
    </w:p>
    <w:p w14:paraId="3EBE28C8" w14:textId="77777777" w:rsidR="0077747B" w:rsidRDefault="0077747B">
      <w:pPr>
        <w:ind w:firstLine="1304"/>
      </w:pPr>
      <w:r>
        <w:t>&lt;/</w:t>
      </w:r>
      <w:proofErr w:type="spellStart"/>
      <w:r>
        <w:t>paragraph</w:t>
      </w:r>
      <w:proofErr w:type="spellEnd"/>
      <w:r>
        <w:t>&gt;</w:t>
      </w:r>
    </w:p>
    <w:p w14:paraId="268BC902" w14:textId="77777777" w:rsidR="0077747B" w:rsidRDefault="0077747B">
      <w:pPr>
        <w:ind w:firstLine="1304"/>
      </w:pPr>
      <w:r>
        <w:t>&lt;</w:t>
      </w:r>
      <w:proofErr w:type="spellStart"/>
      <w:r>
        <w:t>paragraph</w:t>
      </w:r>
      <w:proofErr w:type="spellEnd"/>
      <w:r>
        <w:t>&gt;</w:t>
      </w:r>
    </w:p>
    <w:p w14:paraId="7BF9561B" w14:textId="77777777" w:rsidR="0077747B" w:rsidRDefault="0077747B">
      <w:pPr>
        <w:ind w:left="2608"/>
      </w:pPr>
      <w:r>
        <w:t>&lt;</w:t>
      </w:r>
      <w:proofErr w:type="spellStart"/>
      <w:r>
        <w:t>content</w:t>
      </w:r>
      <w:proofErr w:type="spellEnd"/>
      <w:r>
        <w:t>&gt;Annostus</w:t>
      </w:r>
      <w:r>
        <w:rPr>
          <w:i/>
          <w:iCs/>
        </w:rPr>
        <w:t>:</w:t>
      </w:r>
      <w:r>
        <w:t xml:space="preserve">1 </w:t>
      </w:r>
      <w:proofErr w:type="spellStart"/>
      <w:r>
        <w:t>tabl</w:t>
      </w:r>
      <w:proofErr w:type="spellEnd"/>
      <w:r>
        <w:t xml:space="preserve"> x 3 päivässä viikon ajan</w:t>
      </w:r>
      <w:r>
        <w:rPr>
          <w:i/>
          <w:iCs/>
        </w:rPr>
        <w:t xml:space="preserve"> </w:t>
      </w:r>
      <w:r>
        <w:t>&lt;/</w:t>
      </w:r>
      <w:proofErr w:type="spellStart"/>
      <w:r>
        <w:t>content</w:t>
      </w:r>
      <w:proofErr w:type="spellEnd"/>
      <w:r>
        <w:t>&gt;</w:t>
      </w:r>
    </w:p>
    <w:p w14:paraId="3BC26AB1" w14:textId="77777777" w:rsidR="0077747B" w:rsidRPr="002C60BB" w:rsidRDefault="0077747B">
      <w:pPr>
        <w:ind w:firstLine="1304"/>
        <w:rPr>
          <w:lang w:val="en-US"/>
        </w:rPr>
      </w:pPr>
      <w:r w:rsidRPr="002C60BB">
        <w:rPr>
          <w:lang w:val="en-US"/>
        </w:rPr>
        <w:t>&lt;/paragraph&gt;</w:t>
      </w:r>
    </w:p>
    <w:p w14:paraId="035CFBF5" w14:textId="77777777" w:rsidR="0077747B" w:rsidRPr="002C60BB" w:rsidRDefault="0077747B">
      <w:pPr>
        <w:ind w:firstLine="1304"/>
        <w:rPr>
          <w:lang w:val="en-US"/>
        </w:rPr>
      </w:pPr>
      <w:r w:rsidRPr="002C60BB">
        <w:rPr>
          <w:lang w:val="en-US"/>
        </w:rPr>
        <w:t>&lt;paragraph&gt;</w:t>
      </w:r>
    </w:p>
    <w:p w14:paraId="0BD111FA" w14:textId="77777777" w:rsidR="0077747B" w:rsidRPr="002C60BB" w:rsidRDefault="0077747B">
      <w:pPr>
        <w:rPr>
          <w:lang w:val="en-US"/>
        </w:rPr>
      </w:pPr>
      <w:r w:rsidRPr="002C60BB">
        <w:rPr>
          <w:lang w:val="en-US"/>
        </w:rPr>
        <w:t xml:space="preserve">               </w:t>
      </w:r>
      <w:r w:rsidRPr="002C60BB">
        <w:rPr>
          <w:lang w:val="en-US"/>
        </w:rPr>
        <w:tab/>
      </w:r>
      <w:r w:rsidRPr="002C60BB">
        <w:rPr>
          <w:lang w:val="en-US"/>
        </w:rPr>
        <w:tab/>
        <w:t>&lt;content&gt;…&lt;/content&gt;</w:t>
      </w:r>
    </w:p>
    <w:p w14:paraId="4B33E38A" w14:textId="77777777" w:rsidR="0077747B" w:rsidRPr="002C60BB" w:rsidRDefault="0077747B">
      <w:pPr>
        <w:ind w:firstLine="1304"/>
        <w:rPr>
          <w:lang w:val="en-US"/>
        </w:rPr>
      </w:pPr>
      <w:r w:rsidRPr="002C60BB">
        <w:rPr>
          <w:lang w:val="en-US"/>
        </w:rPr>
        <w:t>&lt;/paragraph&gt;</w:t>
      </w:r>
    </w:p>
    <w:p w14:paraId="55C7AE89" w14:textId="77777777" w:rsidR="0077747B" w:rsidRDefault="0077747B">
      <w:r w:rsidRPr="002C60BB">
        <w:rPr>
          <w:lang w:val="en-US"/>
        </w:rPr>
        <w:t xml:space="preserve"> </w:t>
      </w:r>
      <w:r w:rsidRPr="002C60BB">
        <w:rPr>
          <w:lang w:val="en-US"/>
        </w:rPr>
        <w:tab/>
      </w:r>
      <w:r>
        <w:t>….</w:t>
      </w:r>
    </w:p>
    <w:p w14:paraId="543D2A0B" w14:textId="77777777" w:rsidR="0077747B" w:rsidRDefault="0077747B">
      <w:r>
        <w:t>&lt;/</w:t>
      </w:r>
      <w:proofErr w:type="spellStart"/>
      <w:r>
        <w:t>text</w:t>
      </w:r>
      <w:proofErr w:type="spellEnd"/>
      <w:r>
        <w:t>&gt;</w:t>
      </w:r>
    </w:p>
    <w:p w14:paraId="38DD2BBE" w14:textId="77777777" w:rsidR="0077747B" w:rsidRDefault="0077747B"/>
    <w:p w14:paraId="230BC22D" w14:textId="77777777" w:rsidR="002D7AFE" w:rsidRDefault="002D7AFE"/>
    <w:p w14:paraId="5F1437F3" w14:textId="77777777" w:rsidR="0077747B" w:rsidRDefault="002D7AFE">
      <w:r>
        <w:t>Lääkemääräyksen korjaussanoman n</w:t>
      </w:r>
      <w:r w:rsidRPr="004A0FDF">
        <w:t>äyttömuodossa näytetään alkuperäisen lääkemääräyksen aika, paikka ja tekijä sekä tekstin ”Lääkemääräyksen korjaaja:” jälkeen lääkemääräyksen korjaajan tiedot vastaavalla tavalla.</w:t>
      </w:r>
    </w:p>
    <w:p w14:paraId="035CD8F4" w14:textId="77777777" w:rsidR="002D7AFE" w:rsidRDefault="002D7AFE"/>
    <w:p w14:paraId="55E3ACF5" w14:textId="77777777" w:rsidR="007C0ADD" w:rsidRDefault="0077747B" w:rsidP="007C0ADD">
      <w:r>
        <w:t>Näyttömuoto on mukana vain varsinaisessa resepti- ja toimit</w:t>
      </w:r>
      <w:r w:rsidR="00EC6D45">
        <w:t xml:space="preserve">ussanomassa sekä </w:t>
      </w:r>
      <w:proofErr w:type="gramStart"/>
      <w:r w:rsidR="00EC6D45">
        <w:t xml:space="preserve">niiden </w:t>
      </w:r>
      <w:r w:rsidR="002D7AFE">
        <w:t xml:space="preserve"> korjaus</w:t>
      </w:r>
      <w:proofErr w:type="gramEnd"/>
      <w:r w:rsidR="002D7AFE">
        <w:t>-</w:t>
      </w:r>
      <w:r>
        <w:t xml:space="preserve"> ja mitätöintisanomissa</w:t>
      </w:r>
      <w:r w:rsidR="00EC6D45">
        <w:t xml:space="preserve"> sekä uusimispyyntösanomissa</w:t>
      </w:r>
      <w:r>
        <w:t>. Näyttömuodosta ei tule HL7-yhdistykseltä tämän tarkempaa ohjeistusta.</w:t>
      </w:r>
    </w:p>
    <w:p w14:paraId="32927D75" w14:textId="77777777" w:rsidR="00D34E3D" w:rsidRDefault="00D34E3D" w:rsidP="007C0ADD"/>
    <w:p w14:paraId="33696A21" w14:textId="7C34AA91" w:rsidR="00AA05AA" w:rsidRDefault="00AA05AA">
      <w:r>
        <w:br w:type="page"/>
      </w:r>
    </w:p>
    <w:p w14:paraId="0B807FE1" w14:textId="77777777" w:rsidR="00842B2C" w:rsidRDefault="00842B2C" w:rsidP="007C0ADD"/>
    <w:p w14:paraId="41F198C9" w14:textId="77777777" w:rsidR="00D34E3D" w:rsidRDefault="00D34E3D" w:rsidP="00D34E3D">
      <w:pPr>
        <w:pStyle w:val="Otsikko1"/>
      </w:pPr>
      <w:bookmarkStart w:id="439" w:name="_Toc494272865"/>
      <w:bookmarkStart w:id="440" w:name="_Toc509922295"/>
      <w:bookmarkStart w:id="441" w:name="_Toc127960067"/>
      <w:r w:rsidRPr="00D34E3D">
        <w:t>Käytetty notaatio</w:t>
      </w:r>
      <w:bookmarkEnd w:id="439"/>
      <w:bookmarkEnd w:id="440"/>
      <w:bookmarkEnd w:id="441"/>
    </w:p>
    <w:p w14:paraId="00D9F5A1" w14:textId="77777777" w:rsidR="00D34E3D" w:rsidRPr="00D34E3D" w:rsidRDefault="00D34E3D" w:rsidP="00D34E3D"/>
    <w:tbl>
      <w:tblPr>
        <w:tblW w:w="8930" w:type="dxa"/>
        <w:tblInd w:w="137" w:type="dxa"/>
        <w:tblBorders>
          <w:top w:val="single" w:sz="4" w:space="0" w:color="000000"/>
          <w:left w:val="single" w:sz="4" w:space="0" w:color="000000"/>
          <w:bottom w:val="single" w:sz="4" w:space="0" w:color="000000"/>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D34E3D" w:rsidRPr="009107F7" w14:paraId="6E11682C" w14:textId="77777777" w:rsidTr="009107F7">
        <w:trPr>
          <w:trHeight w:val="411"/>
        </w:trPr>
        <w:tc>
          <w:tcPr>
            <w:tcW w:w="2410" w:type="dxa"/>
            <w:shd w:val="clear" w:color="auto" w:fill="D9D9D9"/>
            <w:vAlign w:val="center"/>
          </w:tcPr>
          <w:p w14:paraId="1CE900DA" w14:textId="77777777" w:rsidR="00D34E3D" w:rsidRPr="009107F7" w:rsidRDefault="00D34E3D" w:rsidP="00D34E3D">
            <w:pPr>
              <w:rPr>
                <w:b/>
                <w:sz w:val="22"/>
                <w:szCs w:val="22"/>
              </w:rPr>
            </w:pPr>
            <w:r w:rsidRPr="009107F7">
              <w:rPr>
                <w:b/>
                <w:sz w:val="22"/>
                <w:szCs w:val="22"/>
              </w:rPr>
              <w:t>Vaatimus/sääntö</w:t>
            </w:r>
          </w:p>
        </w:tc>
        <w:tc>
          <w:tcPr>
            <w:tcW w:w="2693" w:type="dxa"/>
            <w:shd w:val="clear" w:color="auto" w:fill="D9D9D9"/>
            <w:vAlign w:val="center"/>
          </w:tcPr>
          <w:p w14:paraId="3323AD59" w14:textId="77777777" w:rsidR="00D34E3D" w:rsidRPr="009107F7" w:rsidRDefault="00D34E3D" w:rsidP="00D34E3D">
            <w:pPr>
              <w:rPr>
                <w:b/>
                <w:sz w:val="22"/>
                <w:szCs w:val="22"/>
              </w:rPr>
            </w:pPr>
            <w:r w:rsidRPr="009107F7">
              <w:rPr>
                <w:b/>
                <w:sz w:val="22"/>
                <w:szCs w:val="22"/>
              </w:rPr>
              <w:t>Notaatio</w:t>
            </w:r>
          </w:p>
        </w:tc>
        <w:tc>
          <w:tcPr>
            <w:tcW w:w="3827" w:type="dxa"/>
            <w:shd w:val="clear" w:color="auto" w:fill="D9D9D9"/>
          </w:tcPr>
          <w:p w14:paraId="7CEACE38" w14:textId="77777777" w:rsidR="00D34E3D" w:rsidRPr="009107F7" w:rsidRDefault="00D34E3D" w:rsidP="00D34E3D">
            <w:pPr>
              <w:rPr>
                <w:b/>
                <w:sz w:val="22"/>
                <w:szCs w:val="22"/>
              </w:rPr>
            </w:pPr>
            <w:r w:rsidRPr="009107F7">
              <w:rPr>
                <w:b/>
                <w:sz w:val="22"/>
                <w:szCs w:val="22"/>
              </w:rPr>
              <w:t>Selite</w:t>
            </w:r>
          </w:p>
        </w:tc>
      </w:tr>
      <w:tr w:rsidR="00D34E3D" w:rsidRPr="009107F7" w14:paraId="5CB06BDF" w14:textId="77777777" w:rsidTr="009107F7">
        <w:tc>
          <w:tcPr>
            <w:tcW w:w="2410" w:type="dxa"/>
            <w:shd w:val="clear" w:color="auto" w:fill="auto"/>
          </w:tcPr>
          <w:p w14:paraId="5179D026" w14:textId="77777777" w:rsidR="00D34E3D" w:rsidRPr="009107F7" w:rsidRDefault="00D34E3D" w:rsidP="00D34E3D">
            <w:pPr>
              <w:rPr>
                <w:sz w:val="22"/>
                <w:szCs w:val="22"/>
              </w:rPr>
            </w:pPr>
            <w:r w:rsidRPr="009107F7">
              <w:rPr>
                <w:sz w:val="22"/>
                <w:szCs w:val="22"/>
              </w:rPr>
              <w:t>Tiedon pakollisuus</w:t>
            </w:r>
          </w:p>
        </w:tc>
        <w:tc>
          <w:tcPr>
            <w:tcW w:w="2693" w:type="dxa"/>
            <w:shd w:val="clear" w:color="auto" w:fill="auto"/>
          </w:tcPr>
          <w:p w14:paraId="2956807E" w14:textId="77777777" w:rsidR="00D34E3D" w:rsidRPr="009107F7" w:rsidRDefault="00D34E3D" w:rsidP="00D34E3D">
            <w:pPr>
              <w:rPr>
                <w:sz w:val="22"/>
                <w:szCs w:val="22"/>
              </w:rPr>
            </w:pPr>
            <w:r w:rsidRPr="009107F7">
              <w:rPr>
                <w:sz w:val="22"/>
                <w:szCs w:val="22"/>
              </w:rPr>
              <w:t>PAKOLLINEN / VAPAAEHTOINEN / EHDOLLISESTI PAKOLLINEN / VAIHTOEHTOISESTI PAKOLLINEN/ VAIHTOEHTOISESTI VAPAAEHTOINEN</w:t>
            </w:r>
          </w:p>
          <w:p w14:paraId="129D3793" w14:textId="77777777" w:rsidR="00D34E3D" w:rsidRPr="009107F7" w:rsidRDefault="00D34E3D" w:rsidP="00D34E3D">
            <w:pPr>
              <w:rPr>
                <w:sz w:val="22"/>
                <w:szCs w:val="22"/>
              </w:rPr>
            </w:pPr>
          </w:p>
        </w:tc>
        <w:tc>
          <w:tcPr>
            <w:tcW w:w="3827" w:type="dxa"/>
            <w:shd w:val="clear" w:color="auto" w:fill="auto"/>
          </w:tcPr>
          <w:p w14:paraId="429B5088" w14:textId="73315295" w:rsidR="00D34E3D" w:rsidRPr="009107F7" w:rsidRDefault="00D34E3D" w:rsidP="00D34E3D">
            <w:pPr>
              <w:rPr>
                <w:sz w:val="22"/>
                <w:szCs w:val="22"/>
              </w:rPr>
            </w:pPr>
            <w:r w:rsidRPr="009107F7">
              <w:rPr>
                <w:sz w:val="22"/>
                <w:szCs w:val="22"/>
              </w:rPr>
              <w:t xml:space="preserve">Pakollinen rakenne/tieto on aina tuotettava </w:t>
            </w:r>
            <w:proofErr w:type="spellStart"/>
            <w:r w:rsidR="00842D81">
              <w:rPr>
                <w:sz w:val="22"/>
                <w:szCs w:val="22"/>
              </w:rPr>
              <w:t>cda</w:t>
            </w:r>
            <w:proofErr w:type="spellEnd"/>
            <w:r w:rsidR="00842D81">
              <w:rPr>
                <w:sz w:val="22"/>
                <w:szCs w:val="22"/>
              </w:rPr>
              <w:t>-rakenteisiin</w:t>
            </w:r>
            <w:r w:rsidRPr="009107F7">
              <w:rPr>
                <w:sz w:val="22"/>
                <w:szCs w:val="22"/>
              </w:rPr>
              <w:t xml:space="preserve">, kun ko. dokumentoidun tason kokonaisuus ilmenee. Mikäli rakenne/tieto ei ole saatavilla, se on annettava </w:t>
            </w:r>
            <w:proofErr w:type="spellStart"/>
            <w:r w:rsidRPr="009107F7">
              <w:rPr>
                <w:sz w:val="22"/>
                <w:szCs w:val="22"/>
              </w:rPr>
              <w:t>nullFlavorilla</w:t>
            </w:r>
            <w:proofErr w:type="spellEnd"/>
            <w:r w:rsidRPr="009107F7">
              <w:rPr>
                <w:sz w:val="22"/>
                <w:szCs w:val="22"/>
              </w:rPr>
              <w:t>.</w:t>
            </w:r>
          </w:p>
          <w:p w14:paraId="231ED563" w14:textId="70384FBE" w:rsidR="00D34E3D" w:rsidRPr="009107F7" w:rsidRDefault="00D34E3D" w:rsidP="00D34E3D">
            <w:pPr>
              <w:rPr>
                <w:sz w:val="22"/>
                <w:szCs w:val="22"/>
              </w:rPr>
            </w:pPr>
            <w:r w:rsidRPr="009107F7">
              <w:rPr>
                <w:sz w:val="22"/>
                <w:szCs w:val="22"/>
              </w:rPr>
              <w:t>Vapaaehtoinen rakenne/tieto tuotetaan tarvittaessa.</w:t>
            </w:r>
          </w:p>
          <w:p w14:paraId="6C0B38F1" w14:textId="77777777" w:rsidR="00D34E3D" w:rsidRPr="009107F7" w:rsidRDefault="00D34E3D" w:rsidP="00D34E3D">
            <w:pPr>
              <w:rPr>
                <w:sz w:val="22"/>
                <w:szCs w:val="22"/>
              </w:rPr>
            </w:pPr>
            <w:r w:rsidRPr="009107F7">
              <w:rPr>
                <w:sz w:val="22"/>
                <w:szCs w:val="22"/>
              </w:rPr>
              <w:t>Ehdollisesti pakollinen rakenne/tieto käsitellään kuten Pakollinen, mikäli annettu ehto toteutuu.</w:t>
            </w:r>
          </w:p>
          <w:p w14:paraId="1FE8590A" w14:textId="77777777" w:rsidR="00D34E3D" w:rsidRPr="009107F7" w:rsidRDefault="00D34E3D" w:rsidP="00D34E3D">
            <w:pPr>
              <w:rPr>
                <w:sz w:val="22"/>
                <w:szCs w:val="22"/>
              </w:rPr>
            </w:pPr>
            <w:r w:rsidRPr="009107F7">
              <w:rPr>
                <w:sz w:val="22"/>
                <w:szCs w:val="22"/>
              </w:rPr>
              <w:t>Vaihtoehtoisesti pakolliset rakenteet ovat keskenään vaihtoehtoisia, mutta jompikumpi niistä on pakollisena annettava.</w:t>
            </w:r>
          </w:p>
          <w:p w14:paraId="2763C510" w14:textId="77777777" w:rsidR="00D34E3D" w:rsidRPr="009107F7" w:rsidRDefault="00D34E3D" w:rsidP="00D34E3D">
            <w:pPr>
              <w:rPr>
                <w:sz w:val="22"/>
                <w:szCs w:val="22"/>
              </w:rPr>
            </w:pPr>
            <w:r w:rsidRPr="009107F7">
              <w:rPr>
                <w:sz w:val="22"/>
                <w:szCs w:val="22"/>
              </w:rPr>
              <w:t xml:space="preserve">Vaihtoehtoisesti vapaaehtoiset rakenteet ovat keskenään vaihtoehtoisia ja niiden esiintyminen </w:t>
            </w:r>
            <w:proofErr w:type="spellStart"/>
            <w:r w:rsidRPr="009107F7">
              <w:rPr>
                <w:sz w:val="22"/>
                <w:szCs w:val="22"/>
              </w:rPr>
              <w:t>ko</w:t>
            </w:r>
            <w:proofErr w:type="spellEnd"/>
            <w:r w:rsidRPr="009107F7">
              <w:rPr>
                <w:sz w:val="22"/>
                <w:szCs w:val="22"/>
              </w:rPr>
              <w:t xml:space="preserve"> tason rakenteessa on vapaaehtoinen.</w:t>
            </w:r>
          </w:p>
          <w:p w14:paraId="3EAC9249" w14:textId="77777777" w:rsidR="00D34E3D" w:rsidRPr="009107F7" w:rsidRDefault="00D34E3D" w:rsidP="00D34E3D">
            <w:pPr>
              <w:rPr>
                <w:sz w:val="22"/>
                <w:szCs w:val="22"/>
              </w:rPr>
            </w:pPr>
            <w:r w:rsidRPr="009107F7">
              <w:rPr>
                <w:sz w:val="22"/>
                <w:szCs w:val="22"/>
              </w:rPr>
              <w:t>Pakollisuuksien ehtoja tulkitaan rakenteissa ylhäältä alaspäin. Jos vapaaehtoisen rakenteen alla on pakollinen tieto, kyse on silloin vapaaehtoisesta tietokokonaisuudesta, jonka ilmetessä mainittu tieto on annettava.</w:t>
            </w:r>
          </w:p>
        </w:tc>
      </w:tr>
      <w:tr w:rsidR="00D34E3D" w:rsidRPr="009107F7" w14:paraId="33CB8BDF" w14:textId="77777777" w:rsidTr="009107F7">
        <w:tc>
          <w:tcPr>
            <w:tcW w:w="2410" w:type="dxa"/>
            <w:shd w:val="clear" w:color="auto" w:fill="auto"/>
          </w:tcPr>
          <w:p w14:paraId="66D26AEE" w14:textId="77777777" w:rsidR="00D34E3D" w:rsidRPr="009107F7" w:rsidRDefault="00D34E3D" w:rsidP="00D34E3D">
            <w:pPr>
              <w:rPr>
                <w:sz w:val="22"/>
                <w:szCs w:val="22"/>
              </w:rPr>
            </w:pPr>
            <w:r w:rsidRPr="009107F7">
              <w:rPr>
                <w:sz w:val="22"/>
                <w:szCs w:val="22"/>
              </w:rPr>
              <w:t xml:space="preserve">Näkymä-/vaihe-/otsikkotekstit ja </w:t>
            </w:r>
            <w:proofErr w:type="spellStart"/>
            <w:r w:rsidRPr="009107F7">
              <w:rPr>
                <w:sz w:val="22"/>
                <w:szCs w:val="22"/>
              </w:rPr>
              <w:t>templateId</w:t>
            </w:r>
            <w:proofErr w:type="spellEnd"/>
            <w:r w:rsidRPr="009107F7">
              <w:rPr>
                <w:sz w:val="22"/>
                <w:szCs w:val="22"/>
              </w:rPr>
              <w:t xml:space="preserve">–viittaukset </w:t>
            </w:r>
          </w:p>
        </w:tc>
        <w:tc>
          <w:tcPr>
            <w:tcW w:w="2693" w:type="dxa"/>
            <w:shd w:val="clear" w:color="auto" w:fill="auto"/>
          </w:tcPr>
          <w:p w14:paraId="6A4ED4CE" w14:textId="77777777" w:rsidR="00D34E3D" w:rsidRPr="009107F7" w:rsidRDefault="00D34E3D" w:rsidP="00D34E3D">
            <w:pPr>
              <w:rPr>
                <w:sz w:val="22"/>
                <w:szCs w:val="22"/>
              </w:rPr>
            </w:pPr>
            <w:r w:rsidRPr="009107F7">
              <w:rPr>
                <w:sz w:val="22"/>
                <w:szCs w:val="22"/>
              </w:rPr>
              <w:t xml:space="preserve">PITÄÄ OLLA </w:t>
            </w:r>
            <w:r w:rsidRPr="009107F7">
              <w:rPr>
                <w:sz w:val="22"/>
                <w:szCs w:val="22"/>
              </w:rPr>
              <w:br/>
            </w:r>
          </w:p>
        </w:tc>
        <w:tc>
          <w:tcPr>
            <w:tcW w:w="3827" w:type="dxa"/>
            <w:shd w:val="clear" w:color="auto" w:fill="auto"/>
          </w:tcPr>
          <w:p w14:paraId="3CF52ADE" w14:textId="1BC1F15B" w:rsidR="00D34E3D" w:rsidRPr="009107F7" w:rsidRDefault="00C8035B" w:rsidP="00D34E3D">
            <w:pPr>
              <w:rPr>
                <w:sz w:val="22"/>
                <w:szCs w:val="22"/>
              </w:rPr>
            </w:pPr>
            <w:r>
              <w:rPr>
                <w:sz w:val="22"/>
                <w:szCs w:val="22"/>
              </w:rPr>
              <w:t>Rakenteessa</w:t>
            </w:r>
            <w:r w:rsidR="00D34E3D" w:rsidRPr="009107F7">
              <w:rPr>
                <w:sz w:val="22"/>
                <w:szCs w:val="22"/>
              </w:rPr>
              <w:t xml:space="preserve"> on annettava tietty kiinnitetty arvo.</w:t>
            </w:r>
          </w:p>
        </w:tc>
      </w:tr>
      <w:tr w:rsidR="00D34E3D" w:rsidRPr="009107F7" w14:paraId="1C077031" w14:textId="77777777" w:rsidTr="009107F7">
        <w:tc>
          <w:tcPr>
            <w:tcW w:w="2410" w:type="dxa"/>
            <w:shd w:val="clear" w:color="auto" w:fill="auto"/>
          </w:tcPr>
          <w:p w14:paraId="41B9235F" w14:textId="77777777" w:rsidR="00D34E3D" w:rsidRPr="009107F7" w:rsidRDefault="00D34E3D" w:rsidP="00D34E3D">
            <w:pPr>
              <w:rPr>
                <w:sz w:val="22"/>
                <w:szCs w:val="22"/>
              </w:rPr>
            </w:pPr>
            <w:r w:rsidRPr="009107F7">
              <w:rPr>
                <w:sz w:val="22"/>
                <w:szCs w:val="22"/>
              </w:rPr>
              <w:t>Tiedon esiintyminen/ toistuvuus</w:t>
            </w:r>
          </w:p>
        </w:tc>
        <w:tc>
          <w:tcPr>
            <w:tcW w:w="2693" w:type="dxa"/>
            <w:shd w:val="clear" w:color="auto" w:fill="auto"/>
          </w:tcPr>
          <w:p w14:paraId="68F63359" w14:textId="77777777" w:rsidR="00D34E3D" w:rsidRPr="009107F7" w:rsidRDefault="00D34E3D" w:rsidP="00D34E3D">
            <w:pPr>
              <w:rPr>
                <w:sz w:val="22"/>
                <w:szCs w:val="22"/>
              </w:rPr>
            </w:pPr>
            <w:r w:rsidRPr="009107F7">
              <w:rPr>
                <w:sz w:val="22"/>
                <w:szCs w:val="22"/>
              </w:rPr>
              <w:t>yksi [</w:t>
            </w:r>
            <w:proofErr w:type="gramStart"/>
            <w:r w:rsidRPr="009107F7">
              <w:rPr>
                <w:sz w:val="22"/>
                <w:szCs w:val="22"/>
              </w:rPr>
              <w:t>1..</w:t>
            </w:r>
            <w:proofErr w:type="gramEnd"/>
            <w:r w:rsidRPr="009107F7">
              <w:rPr>
                <w:sz w:val="22"/>
                <w:szCs w:val="22"/>
              </w:rPr>
              <w:t xml:space="preserve">1], </w:t>
            </w:r>
            <w:r w:rsidRPr="009107F7">
              <w:rPr>
                <w:sz w:val="22"/>
                <w:szCs w:val="22"/>
              </w:rPr>
              <w:br/>
              <w:t>yksi tai useampi [1..*],</w:t>
            </w:r>
            <w:r w:rsidRPr="009107F7">
              <w:rPr>
                <w:sz w:val="22"/>
                <w:szCs w:val="22"/>
              </w:rPr>
              <w:br/>
              <w:t xml:space="preserve">nolla tai yksi [0..1], </w:t>
            </w:r>
            <w:r w:rsidRPr="009107F7">
              <w:rPr>
                <w:sz w:val="22"/>
                <w:szCs w:val="22"/>
              </w:rPr>
              <w:br/>
              <w:t xml:space="preserve">nolla tai useampi [0..*] </w:t>
            </w:r>
          </w:p>
        </w:tc>
        <w:tc>
          <w:tcPr>
            <w:tcW w:w="3827" w:type="dxa"/>
            <w:shd w:val="clear" w:color="auto" w:fill="auto"/>
          </w:tcPr>
          <w:p w14:paraId="59B487B6" w14:textId="77777777" w:rsidR="00D34E3D" w:rsidRPr="009107F7" w:rsidRDefault="00D34E3D" w:rsidP="00D34E3D">
            <w:pPr>
              <w:rPr>
                <w:sz w:val="22"/>
                <w:szCs w:val="22"/>
              </w:rPr>
            </w:pPr>
            <w:r w:rsidRPr="009107F7">
              <w:rPr>
                <w:sz w:val="22"/>
                <w:szCs w:val="22"/>
              </w:rPr>
              <w:t>Tiedon esiintyminen dokumentoidaan sekä numeerisella notaatiolla että aukikirjoitettuna.</w:t>
            </w:r>
          </w:p>
        </w:tc>
      </w:tr>
      <w:tr w:rsidR="00D34E3D" w:rsidRPr="009107F7" w14:paraId="2939AAB2" w14:textId="77777777" w:rsidTr="009107F7">
        <w:tc>
          <w:tcPr>
            <w:tcW w:w="2410" w:type="dxa"/>
            <w:shd w:val="clear" w:color="auto" w:fill="auto"/>
          </w:tcPr>
          <w:p w14:paraId="5866499D" w14:textId="77777777" w:rsidR="00D34E3D" w:rsidRPr="009107F7" w:rsidRDefault="00D34E3D" w:rsidP="00D34E3D">
            <w:pPr>
              <w:rPr>
                <w:sz w:val="22"/>
                <w:szCs w:val="22"/>
              </w:rPr>
            </w:pPr>
            <w:r w:rsidRPr="009107F7">
              <w:rPr>
                <w:sz w:val="22"/>
                <w:szCs w:val="22"/>
              </w:rPr>
              <w:t>Koodistoviittaus</w:t>
            </w:r>
          </w:p>
        </w:tc>
        <w:tc>
          <w:tcPr>
            <w:tcW w:w="2693" w:type="dxa"/>
            <w:shd w:val="clear" w:color="auto" w:fill="auto"/>
          </w:tcPr>
          <w:p w14:paraId="77599DD6" w14:textId="77777777" w:rsidR="00D34E3D" w:rsidRPr="009107F7" w:rsidRDefault="00D34E3D" w:rsidP="00D34E3D">
            <w:pPr>
              <w:rPr>
                <w:sz w:val="22"/>
                <w:szCs w:val="22"/>
              </w:rPr>
            </w:pPr>
            <w:proofErr w:type="spellStart"/>
            <w:r w:rsidRPr="009107F7">
              <w:rPr>
                <w:sz w:val="22"/>
                <w:szCs w:val="22"/>
              </w:rPr>
              <w:t>code</w:t>
            </w:r>
            <w:proofErr w:type="spellEnd"/>
            <w:r w:rsidRPr="009107F7">
              <w:rPr>
                <w:sz w:val="22"/>
                <w:szCs w:val="22"/>
              </w:rPr>
              <w:t>/@code=”1” Lääkemääräys (</w:t>
            </w:r>
            <w:proofErr w:type="spellStart"/>
            <w:r w:rsidRPr="009107F7">
              <w:rPr>
                <w:sz w:val="22"/>
                <w:szCs w:val="22"/>
              </w:rPr>
              <w:t>codeSystem</w:t>
            </w:r>
            <w:proofErr w:type="spellEnd"/>
            <w:r w:rsidRPr="009107F7">
              <w:rPr>
                <w:sz w:val="22"/>
                <w:szCs w:val="22"/>
              </w:rPr>
              <w:t>: 1.2.246.537.5.40105.2006 Sähköinen lääkemääräys - Reseptisanoman tyyppi)</w:t>
            </w:r>
          </w:p>
        </w:tc>
        <w:tc>
          <w:tcPr>
            <w:tcW w:w="3827" w:type="dxa"/>
            <w:shd w:val="clear" w:color="auto" w:fill="auto"/>
          </w:tcPr>
          <w:p w14:paraId="4EAB1908" w14:textId="77777777" w:rsidR="00D34E3D" w:rsidRPr="009107F7" w:rsidRDefault="00D34E3D" w:rsidP="00D34E3D">
            <w:pPr>
              <w:rPr>
                <w:sz w:val="22"/>
                <w:szCs w:val="22"/>
              </w:rPr>
            </w:pPr>
            <w:r w:rsidRPr="009107F7">
              <w:rPr>
                <w:sz w:val="22"/>
                <w:szCs w:val="22"/>
              </w:rPr>
              <w:t>Koodiarvo, koodiarvon nimi, koodiston versio ja koodiston nimi</w:t>
            </w:r>
          </w:p>
        </w:tc>
      </w:tr>
      <w:tr w:rsidR="00D34E3D" w:rsidRPr="009107F7" w14:paraId="676F60BA" w14:textId="77777777" w:rsidTr="009107F7">
        <w:tc>
          <w:tcPr>
            <w:tcW w:w="2410" w:type="dxa"/>
            <w:shd w:val="clear" w:color="auto" w:fill="auto"/>
          </w:tcPr>
          <w:p w14:paraId="786FEF51" w14:textId="77777777" w:rsidR="00D34E3D" w:rsidRPr="009107F7" w:rsidRDefault="00D34E3D" w:rsidP="00D34E3D">
            <w:pPr>
              <w:rPr>
                <w:sz w:val="22"/>
                <w:szCs w:val="22"/>
              </w:rPr>
            </w:pPr>
            <w:r w:rsidRPr="009107F7">
              <w:rPr>
                <w:sz w:val="22"/>
                <w:szCs w:val="22"/>
              </w:rPr>
              <w:t>Pakollisuusehto/ehto</w:t>
            </w:r>
          </w:p>
        </w:tc>
        <w:tc>
          <w:tcPr>
            <w:tcW w:w="2693" w:type="dxa"/>
            <w:shd w:val="clear" w:color="auto" w:fill="auto"/>
          </w:tcPr>
          <w:p w14:paraId="7A0713BB" w14:textId="77777777" w:rsidR="00D34E3D" w:rsidRPr="009107F7" w:rsidRDefault="00D34E3D" w:rsidP="00D34E3D">
            <w:pPr>
              <w:rPr>
                <w:sz w:val="22"/>
                <w:szCs w:val="22"/>
              </w:rPr>
            </w:pPr>
            <w:r w:rsidRPr="009107F7">
              <w:rPr>
                <w:sz w:val="22"/>
                <w:szCs w:val="22"/>
              </w:rPr>
              <w:t>{JOS ehto}</w:t>
            </w:r>
          </w:p>
        </w:tc>
        <w:tc>
          <w:tcPr>
            <w:tcW w:w="3827" w:type="dxa"/>
            <w:shd w:val="clear" w:color="auto" w:fill="auto"/>
          </w:tcPr>
          <w:p w14:paraId="0FC87B23" w14:textId="77777777" w:rsidR="00D34E3D" w:rsidRPr="009107F7" w:rsidRDefault="00D34E3D" w:rsidP="00D34E3D">
            <w:pPr>
              <w:rPr>
                <w:sz w:val="22"/>
                <w:szCs w:val="22"/>
              </w:rPr>
            </w:pPr>
            <w:r w:rsidRPr="009107F7">
              <w:rPr>
                <w:sz w:val="22"/>
                <w:szCs w:val="22"/>
              </w:rPr>
              <w:t>Käytetään ehdollisesti pakollisissa rakenteissa/tiedoissa ilmaisemaan pakollisuuden ehto.</w:t>
            </w:r>
          </w:p>
        </w:tc>
      </w:tr>
      <w:tr w:rsidR="00D34E3D" w:rsidRPr="009107F7" w14:paraId="0EDB967C" w14:textId="77777777" w:rsidTr="009107F7">
        <w:tc>
          <w:tcPr>
            <w:tcW w:w="2410" w:type="dxa"/>
            <w:shd w:val="clear" w:color="auto" w:fill="auto"/>
          </w:tcPr>
          <w:p w14:paraId="6BB187A8" w14:textId="77777777" w:rsidR="00D34E3D" w:rsidRPr="009107F7" w:rsidRDefault="00D34E3D" w:rsidP="00D34E3D">
            <w:pPr>
              <w:rPr>
                <w:sz w:val="22"/>
                <w:szCs w:val="22"/>
              </w:rPr>
            </w:pPr>
            <w:r w:rsidRPr="009107F7">
              <w:rPr>
                <w:sz w:val="22"/>
                <w:szCs w:val="22"/>
              </w:rPr>
              <w:t>Tietosisältöviittaus (</w:t>
            </w:r>
            <w:r w:rsidR="00217666">
              <w:rPr>
                <w:sz w:val="22"/>
                <w:szCs w:val="22"/>
              </w:rPr>
              <w:t>kenttäkoodi</w:t>
            </w:r>
            <w:r w:rsidRPr="009107F7">
              <w:rPr>
                <w:sz w:val="22"/>
                <w:szCs w:val="22"/>
              </w:rPr>
              <w:t>)</w:t>
            </w:r>
          </w:p>
        </w:tc>
        <w:tc>
          <w:tcPr>
            <w:tcW w:w="2693" w:type="dxa"/>
            <w:shd w:val="clear" w:color="auto" w:fill="auto"/>
          </w:tcPr>
          <w:p w14:paraId="64D94481" w14:textId="77777777" w:rsidR="00D34E3D" w:rsidRPr="009107F7" w:rsidRDefault="00D34E3D" w:rsidP="00D34E3D">
            <w:pPr>
              <w:rPr>
                <w:sz w:val="22"/>
                <w:szCs w:val="22"/>
              </w:rPr>
            </w:pPr>
            <w:r w:rsidRPr="009107F7">
              <w:rPr>
                <w:sz w:val="22"/>
                <w:szCs w:val="22"/>
              </w:rPr>
              <w:t xml:space="preserve">(100) </w:t>
            </w:r>
          </w:p>
        </w:tc>
        <w:tc>
          <w:tcPr>
            <w:tcW w:w="3827" w:type="dxa"/>
            <w:shd w:val="clear" w:color="auto" w:fill="auto"/>
          </w:tcPr>
          <w:p w14:paraId="3B98F769" w14:textId="77777777" w:rsidR="00D34E3D" w:rsidRPr="009107F7" w:rsidRDefault="00D34E3D" w:rsidP="00D34E3D">
            <w:pPr>
              <w:rPr>
                <w:sz w:val="22"/>
                <w:szCs w:val="22"/>
              </w:rPr>
            </w:pPr>
            <w:r w:rsidRPr="009107F7">
              <w:rPr>
                <w:sz w:val="22"/>
                <w:szCs w:val="22"/>
              </w:rPr>
              <w:t>Ko. tiedon tunniste</w:t>
            </w:r>
            <w:r w:rsidR="00217666">
              <w:rPr>
                <w:sz w:val="22"/>
                <w:szCs w:val="22"/>
              </w:rPr>
              <w:t xml:space="preserve"> lääkityslistan kenttäkoodistossa</w:t>
            </w:r>
            <w:r w:rsidRPr="009107F7">
              <w:rPr>
                <w:sz w:val="22"/>
                <w:szCs w:val="22"/>
              </w:rPr>
              <w:t>.</w:t>
            </w:r>
          </w:p>
        </w:tc>
      </w:tr>
      <w:tr w:rsidR="00D34E3D" w:rsidRPr="009107F7" w14:paraId="039FAC6B" w14:textId="77777777" w:rsidTr="009107F7">
        <w:tc>
          <w:tcPr>
            <w:tcW w:w="2410" w:type="dxa"/>
            <w:shd w:val="clear" w:color="auto" w:fill="auto"/>
          </w:tcPr>
          <w:p w14:paraId="71019C01" w14:textId="77777777" w:rsidR="00D34E3D" w:rsidRPr="009107F7" w:rsidRDefault="00D34E3D" w:rsidP="00D34E3D">
            <w:pPr>
              <w:rPr>
                <w:sz w:val="22"/>
                <w:szCs w:val="22"/>
              </w:rPr>
            </w:pPr>
            <w:r w:rsidRPr="009107F7">
              <w:rPr>
                <w:sz w:val="22"/>
                <w:szCs w:val="22"/>
              </w:rPr>
              <w:t>Näyttömuoto</w:t>
            </w:r>
          </w:p>
        </w:tc>
        <w:tc>
          <w:tcPr>
            <w:tcW w:w="2693" w:type="dxa"/>
            <w:shd w:val="clear" w:color="auto" w:fill="auto"/>
          </w:tcPr>
          <w:p w14:paraId="5970D2D2" w14:textId="77777777" w:rsidR="00D34E3D" w:rsidRPr="009107F7" w:rsidRDefault="00D34E3D" w:rsidP="00D34E3D">
            <w:pPr>
              <w:rPr>
                <w:sz w:val="22"/>
                <w:szCs w:val="22"/>
              </w:rPr>
            </w:pPr>
            <w:r w:rsidRPr="009107F7">
              <w:rPr>
                <w:sz w:val="22"/>
                <w:szCs w:val="22"/>
              </w:rPr>
              <w:t>Näyttömuodon geneerinen esitystapa (vihreä tekstikehys)</w:t>
            </w:r>
          </w:p>
        </w:tc>
        <w:tc>
          <w:tcPr>
            <w:tcW w:w="3827" w:type="dxa"/>
            <w:shd w:val="clear" w:color="auto" w:fill="auto"/>
          </w:tcPr>
          <w:p w14:paraId="41D35A8F" w14:textId="77777777" w:rsidR="00D34E3D" w:rsidRPr="009107F7" w:rsidRDefault="00D34E3D" w:rsidP="00D34E3D">
            <w:pPr>
              <w:rPr>
                <w:sz w:val="22"/>
                <w:szCs w:val="22"/>
              </w:rPr>
            </w:pPr>
            <w:r w:rsidRPr="009107F7">
              <w:rPr>
                <w:sz w:val="22"/>
                <w:szCs w:val="22"/>
              </w:rPr>
              <w:t>Dokumentoi näyttömuotoon vietävät ylätason (tietoryhmän/</w:t>
            </w:r>
            <w:proofErr w:type="spellStart"/>
            <w:r w:rsidRPr="009107F7">
              <w:rPr>
                <w:sz w:val="22"/>
                <w:szCs w:val="22"/>
              </w:rPr>
              <w:t>entry:n</w:t>
            </w:r>
            <w:proofErr w:type="spellEnd"/>
            <w:r w:rsidRPr="009107F7">
              <w:rPr>
                <w:sz w:val="22"/>
                <w:szCs w:val="22"/>
              </w:rPr>
              <w:t>) otsikot, tiedot ja tietoon liittyen sisällytetäänkö myös tiedon otsikko (jos ilman sitä ei näyttömuodosta ymmärrä sisältöä) sekä näyttömuotoilut.</w:t>
            </w:r>
          </w:p>
        </w:tc>
      </w:tr>
      <w:tr w:rsidR="00D34E3D" w:rsidRPr="009107F7" w14:paraId="49DB5D22" w14:textId="77777777" w:rsidTr="009107F7">
        <w:tc>
          <w:tcPr>
            <w:tcW w:w="2410" w:type="dxa"/>
            <w:shd w:val="clear" w:color="auto" w:fill="auto"/>
          </w:tcPr>
          <w:p w14:paraId="2A7F85F5" w14:textId="77777777" w:rsidR="00D34E3D" w:rsidRPr="009107F7" w:rsidRDefault="00D34E3D" w:rsidP="00D34E3D">
            <w:pPr>
              <w:rPr>
                <w:sz w:val="22"/>
                <w:szCs w:val="22"/>
              </w:rPr>
            </w:pPr>
            <w:proofErr w:type="spellStart"/>
            <w:r w:rsidRPr="009107F7">
              <w:rPr>
                <w:sz w:val="22"/>
                <w:szCs w:val="22"/>
              </w:rPr>
              <w:t>Xpath</w:t>
            </w:r>
            <w:proofErr w:type="spellEnd"/>
            <w:r w:rsidRPr="009107F7">
              <w:rPr>
                <w:sz w:val="22"/>
                <w:szCs w:val="22"/>
              </w:rPr>
              <w:t>-viittaus</w:t>
            </w:r>
          </w:p>
        </w:tc>
        <w:tc>
          <w:tcPr>
            <w:tcW w:w="2693" w:type="dxa"/>
            <w:shd w:val="clear" w:color="auto" w:fill="auto"/>
          </w:tcPr>
          <w:p w14:paraId="126BEA33" w14:textId="77777777" w:rsidR="00D34E3D" w:rsidRPr="009107F7" w:rsidRDefault="00D34E3D" w:rsidP="00D34E3D">
            <w:pPr>
              <w:rPr>
                <w:sz w:val="22"/>
                <w:szCs w:val="22"/>
              </w:rPr>
            </w:pPr>
            <w:proofErr w:type="spellStart"/>
            <w:r w:rsidRPr="009107F7">
              <w:rPr>
                <w:sz w:val="22"/>
                <w:szCs w:val="22"/>
              </w:rPr>
              <w:t>Xpath</w:t>
            </w:r>
            <w:proofErr w:type="spellEnd"/>
            <w:r w:rsidRPr="009107F7">
              <w:rPr>
                <w:sz w:val="22"/>
                <w:szCs w:val="22"/>
              </w:rPr>
              <w:t>-viittaukset on esitetty havainnollisuuden vuoksi ilmentääkseen tietokokonaisuuksien sijaintia hierarkiassa (sininen tekstikehys).</w:t>
            </w:r>
          </w:p>
        </w:tc>
        <w:tc>
          <w:tcPr>
            <w:tcW w:w="3827" w:type="dxa"/>
            <w:shd w:val="clear" w:color="auto" w:fill="auto"/>
          </w:tcPr>
          <w:p w14:paraId="70BFC461" w14:textId="77777777" w:rsidR="00D34E3D" w:rsidRPr="009107F7" w:rsidRDefault="00D34E3D" w:rsidP="00D34E3D">
            <w:pPr>
              <w:rPr>
                <w:sz w:val="22"/>
                <w:szCs w:val="22"/>
              </w:rPr>
            </w:pPr>
          </w:p>
        </w:tc>
      </w:tr>
      <w:tr w:rsidR="00D34E3D" w:rsidRPr="009107F7" w14:paraId="4935C171" w14:textId="77777777" w:rsidTr="009107F7">
        <w:tc>
          <w:tcPr>
            <w:tcW w:w="2410" w:type="dxa"/>
            <w:shd w:val="clear" w:color="auto" w:fill="auto"/>
          </w:tcPr>
          <w:p w14:paraId="28150E27" w14:textId="77777777" w:rsidR="00D34E3D" w:rsidRPr="009107F7" w:rsidRDefault="00D34E3D" w:rsidP="00D34E3D">
            <w:pPr>
              <w:rPr>
                <w:sz w:val="22"/>
                <w:szCs w:val="22"/>
              </w:rPr>
            </w:pPr>
            <w:r w:rsidRPr="009107F7">
              <w:rPr>
                <w:sz w:val="22"/>
                <w:szCs w:val="22"/>
              </w:rPr>
              <w:t>Lukujen väliset linkitykset</w:t>
            </w:r>
          </w:p>
        </w:tc>
        <w:tc>
          <w:tcPr>
            <w:tcW w:w="2693" w:type="dxa"/>
            <w:shd w:val="clear" w:color="auto" w:fill="auto"/>
          </w:tcPr>
          <w:p w14:paraId="69BC7597" w14:textId="77777777" w:rsidR="00D34E3D" w:rsidRPr="009107F7" w:rsidRDefault="00D34E3D" w:rsidP="00D34E3D">
            <w:pPr>
              <w:rPr>
                <w:sz w:val="22"/>
                <w:szCs w:val="22"/>
              </w:rPr>
            </w:pPr>
          </w:p>
        </w:tc>
        <w:tc>
          <w:tcPr>
            <w:tcW w:w="3827" w:type="dxa"/>
            <w:shd w:val="clear" w:color="auto" w:fill="auto"/>
          </w:tcPr>
          <w:p w14:paraId="3454D101" w14:textId="77777777" w:rsidR="00D34E3D" w:rsidRPr="009107F7" w:rsidRDefault="00D34E3D" w:rsidP="00D34E3D">
            <w:pPr>
              <w:rPr>
                <w:sz w:val="22"/>
                <w:szCs w:val="22"/>
              </w:rPr>
            </w:pPr>
            <w:r w:rsidRPr="009107F7">
              <w:rPr>
                <w:sz w:val="22"/>
                <w:szCs w:val="22"/>
              </w:rPr>
              <w:t xml:space="preserve">Rakenteen kuvauksessa on linkit esimerkiksi ko. rakenteen alla oleviin </w:t>
            </w:r>
            <w:proofErr w:type="spellStart"/>
            <w:r w:rsidRPr="009107F7">
              <w:rPr>
                <w:sz w:val="22"/>
                <w:szCs w:val="22"/>
              </w:rPr>
              <w:t>observation:eihin</w:t>
            </w:r>
            <w:proofErr w:type="spellEnd"/>
            <w:r w:rsidRPr="009107F7">
              <w:rPr>
                <w:sz w:val="22"/>
                <w:szCs w:val="22"/>
              </w:rPr>
              <w:t xml:space="preserve"> – linkistä siirtyy silloin ko. alalukuun, jossa </w:t>
            </w:r>
            <w:proofErr w:type="spellStart"/>
            <w:r w:rsidRPr="009107F7">
              <w:rPr>
                <w:sz w:val="22"/>
                <w:szCs w:val="22"/>
              </w:rPr>
              <w:t>observation:in</w:t>
            </w:r>
            <w:proofErr w:type="spellEnd"/>
            <w:r w:rsidRPr="009107F7">
              <w:rPr>
                <w:sz w:val="22"/>
                <w:szCs w:val="22"/>
              </w:rPr>
              <w:t xml:space="preserve"> sisältö kuvataan. Alaluvun nimessä olevasta linkistä siirrytään yhtä tasoa ylemmän rakenteen kuvauksen kohtaan, jonka osaa ko. alaluku kuvaa.</w:t>
            </w:r>
          </w:p>
        </w:tc>
      </w:tr>
    </w:tbl>
    <w:p w14:paraId="117966AE" w14:textId="77777777" w:rsidR="00D34E3D" w:rsidRPr="00D34E3D" w:rsidRDefault="00D34E3D" w:rsidP="00D34E3D"/>
    <w:p w14:paraId="645F2FE3" w14:textId="77777777" w:rsidR="00D34E3D" w:rsidRPr="00D34E3D" w:rsidRDefault="00D34E3D" w:rsidP="00D34E3D">
      <w:r w:rsidRPr="00D34E3D">
        <w:t>Rakenteiden tulkintaa ja lukemista helpottaa, jos rinnalla pitää auki liitteenä olevia ko. CDA xml-esimerkkejä.</w:t>
      </w:r>
    </w:p>
    <w:p w14:paraId="2B48AC14" w14:textId="77777777" w:rsidR="00D34E3D" w:rsidRDefault="00D34E3D" w:rsidP="007C0ADD"/>
    <w:sectPr w:rsidR="00D34E3D">
      <w:headerReference w:type="default" r:id="rId15"/>
      <w:footerReference w:type="default" r:id="rId16"/>
      <w:pgSz w:w="11906" w:h="16838"/>
      <w:pgMar w:top="1440" w:right="1797" w:bottom="1440" w:left="179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531F0" w14:textId="77777777" w:rsidR="006C11D0" w:rsidRDefault="006C11D0">
      <w:r>
        <w:separator/>
      </w:r>
    </w:p>
  </w:endnote>
  <w:endnote w:type="continuationSeparator" w:id="0">
    <w:p w14:paraId="0FEC1052" w14:textId="77777777" w:rsidR="006C11D0" w:rsidRDefault="006C11D0">
      <w:r>
        <w:continuationSeparator/>
      </w:r>
    </w:p>
  </w:endnote>
  <w:endnote w:type="continuationNotice" w:id="1">
    <w:p w14:paraId="62236CE4" w14:textId="77777777" w:rsidR="006C11D0" w:rsidRDefault="006C11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A6E05" w14:textId="00DBB890" w:rsidR="006C11D0" w:rsidRDefault="006C11D0">
    <w:pPr>
      <w:pStyle w:val="Alatunniste"/>
      <w:jc w:val="center"/>
    </w:pPr>
    <w:r w:rsidRPr="4716D89F">
      <w:rPr>
        <w:rStyle w:val="Sivunumero"/>
        <w:noProof/>
      </w:rPr>
      <w:fldChar w:fldCharType="begin"/>
    </w:r>
    <w:r>
      <w:rPr>
        <w:rStyle w:val="Sivunumero"/>
      </w:rPr>
      <w:instrText xml:space="preserve"> PAGE </w:instrText>
    </w:r>
    <w:r w:rsidRPr="4716D89F">
      <w:rPr>
        <w:rStyle w:val="Sivunumero"/>
      </w:rPr>
      <w:fldChar w:fldCharType="separate"/>
    </w:r>
    <w:r w:rsidR="008375ED">
      <w:rPr>
        <w:rStyle w:val="Sivunumero"/>
        <w:noProof/>
      </w:rPr>
      <w:t>9</w:t>
    </w:r>
    <w:r w:rsidRPr="4716D89F">
      <w:rPr>
        <w:rStyle w:val="Sivunumero"/>
        <w:noProof/>
      </w:rPr>
      <w:fldChar w:fldCharType="end"/>
    </w:r>
    <w:r>
      <w:rPr>
        <w:rStyle w:val="Sivunumero"/>
      </w:rPr>
      <w:t>/</w:t>
    </w:r>
    <w:r w:rsidRPr="4716D89F">
      <w:rPr>
        <w:rStyle w:val="Sivunumero"/>
        <w:noProof/>
      </w:rPr>
      <w:fldChar w:fldCharType="begin"/>
    </w:r>
    <w:r>
      <w:rPr>
        <w:rStyle w:val="Sivunumero"/>
      </w:rPr>
      <w:instrText xml:space="preserve"> NUMPAGES </w:instrText>
    </w:r>
    <w:r w:rsidRPr="4716D89F">
      <w:rPr>
        <w:rStyle w:val="Sivunumero"/>
      </w:rPr>
      <w:fldChar w:fldCharType="separate"/>
    </w:r>
    <w:r w:rsidR="008375ED">
      <w:rPr>
        <w:rStyle w:val="Sivunumero"/>
        <w:noProof/>
      </w:rPr>
      <w:t>103</w:t>
    </w:r>
    <w:r w:rsidRPr="4716D89F">
      <w:rPr>
        <w:rStyle w:val="Sivunumero"/>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79190" w14:textId="77777777" w:rsidR="006C11D0" w:rsidRDefault="006C11D0">
      <w:r>
        <w:separator/>
      </w:r>
    </w:p>
  </w:footnote>
  <w:footnote w:type="continuationSeparator" w:id="0">
    <w:p w14:paraId="5D59C8EF" w14:textId="77777777" w:rsidR="006C11D0" w:rsidRDefault="006C11D0">
      <w:r>
        <w:continuationSeparator/>
      </w:r>
    </w:p>
  </w:footnote>
  <w:footnote w:type="continuationNotice" w:id="1">
    <w:p w14:paraId="0623FCA9" w14:textId="77777777" w:rsidR="006C11D0" w:rsidRDefault="006C11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D826" w14:textId="75B59B21" w:rsidR="006C11D0" w:rsidRDefault="006C11D0">
    <w:pPr>
      <w:pStyle w:val="Yltunniste"/>
      <w:pBdr>
        <w:bottom w:val="single" w:sz="6" w:space="1" w:color="auto"/>
      </w:pBdr>
    </w:pPr>
    <w:r>
      <w:t xml:space="preserve">Lääkemääräyksen CDA R2 v. </w:t>
    </w:r>
    <w:del w:id="442" w:author="Pettersson Mirkka" w:date="2024-08-15T09:40:00Z">
      <w:r w:rsidDel="004D4390">
        <w:delText>4.</w:delText>
      </w:r>
      <w:r w:rsidR="00C745E9" w:rsidDel="004D4390">
        <w:delText>2</w:delText>
      </w:r>
      <w:r w:rsidDel="004D4390">
        <w:delText>.1</w:delText>
      </w:r>
    </w:del>
    <w:ins w:id="443" w:author="Pettersson Mirkka" w:date="2024-08-15T09:40:00Z">
      <w:r w:rsidR="004D4390">
        <w:t>4.3.0</w:t>
      </w:r>
    </w:ins>
    <w:r>
      <w:t xml:space="preserve"> </w:t>
    </w:r>
    <w:del w:id="444" w:author="Pettersson Mirkka" w:date="2024-09-17T08:11:00Z">
      <w:r w:rsidR="00C745E9" w:rsidDel="00791467">
        <w:delText>23.1.2024</w:delText>
      </w:r>
    </w:del>
    <w:ins w:id="445" w:author="Pettersson Mirkka" w:date="2024-09-20T10:01:00Z">
      <w:r w:rsidR="00FF1E4B">
        <w:t>20</w:t>
      </w:r>
    </w:ins>
    <w:ins w:id="446" w:author="Pettersson Mirkka" w:date="2024-09-17T08:11:00Z">
      <w:r w:rsidR="00791467">
        <w:t>.9.2024</w:t>
      </w:r>
    </w:ins>
  </w:p>
  <w:p w14:paraId="759D5296" w14:textId="77777777" w:rsidR="006C11D0" w:rsidRDefault="006C11D0">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63D7"/>
    <w:multiLevelType w:val="hybridMultilevel"/>
    <w:tmpl w:val="E7A2F6D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15:restartNumberingAfterBreak="0">
    <w:nsid w:val="0A686FC9"/>
    <w:multiLevelType w:val="hybridMultilevel"/>
    <w:tmpl w:val="727A2F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0B317D84"/>
    <w:multiLevelType w:val="hybridMultilevel"/>
    <w:tmpl w:val="01EAC8A4"/>
    <w:lvl w:ilvl="0" w:tplc="663C85E4">
      <w:start w:val="1"/>
      <w:numFmt w:val="bullet"/>
      <w:lvlText w:val="-"/>
      <w:lvlJc w:val="left"/>
      <w:pPr>
        <w:ind w:left="720" w:hanging="360"/>
      </w:pPr>
      <w:rPr>
        <w:rFonts w:ascii="Times New Roman" w:eastAsia="Times New Roman" w:hAnsi="Times New Roman" w:cs="Times New 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FDB063D"/>
    <w:multiLevelType w:val="hybridMultilevel"/>
    <w:tmpl w:val="E03AC9DC"/>
    <w:lvl w:ilvl="0" w:tplc="B6B6E2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10665B5E"/>
    <w:multiLevelType w:val="hybridMultilevel"/>
    <w:tmpl w:val="099E7132"/>
    <w:lvl w:ilvl="0" w:tplc="ACBC23EA">
      <w:numFmt w:val="bullet"/>
      <w:lvlText w:val="-"/>
      <w:lvlJc w:val="left"/>
      <w:pPr>
        <w:tabs>
          <w:tab w:val="num" w:pos="720"/>
        </w:tabs>
        <w:ind w:left="720" w:hanging="360"/>
      </w:pPr>
      <w:rPr>
        <w:rFonts w:ascii="Times New Roman" w:eastAsia="Times New Roman" w:hAnsi="Times New Roman" w:cs="Times New Roman"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start w:val="1"/>
      <w:numFmt w:val="bullet"/>
      <w:lvlText w:val=""/>
      <w:lvlJc w:val="left"/>
      <w:pPr>
        <w:tabs>
          <w:tab w:val="num" w:pos="2160"/>
        </w:tabs>
        <w:ind w:left="2160" w:hanging="360"/>
      </w:pPr>
      <w:rPr>
        <w:rFonts w:ascii="Wingdings" w:hAnsi="Wingdings" w:hint="default"/>
      </w:rPr>
    </w:lvl>
    <w:lvl w:ilvl="3" w:tplc="040B0001">
      <w:start w:val="1"/>
      <w:numFmt w:val="bullet"/>
      <w:lvlText w:val=""/>
      <w:lvlJc w:val="left"/>
      <w:pPr>
        <w:tabs>
          <w:tab w:val="num" w:pos="2880"/>
        </w:tabs>
        <w:ind w:left="2880" w:hanging="360"/>
      </w:pPr>
      <w:rPr>
        <w:rFonts w:ascii="Symbol" w:hAnsi="Symbol" w:hint="default"/>
      </w:rPr>
    </w:lvl>
    <w:lvl w:ilvl="4" w:tplc="040B0003">
      <w:start w:val="1"/>
      <w:numFmt w:val="bullet"/>
      <w:lvlText w:val="o"/>
      <w:lvlJc w:val="left"/>
      <w:pPr>
        <w:tabs>
          <w:tab w:val="num" w:pos="3600"/>
        </w:tabs>
        <w:ind w:left="3600" w:hanging="360"/>
      </w:pPr>
      <w:rPr>
        <w:rFonts w:ascii="Courier New" w:hAnsi="Courier New" w:hint="default"/>
      </w:rPr>
    </w:lvl>
    <w:lvl w:ilvl="5" w:tplc="040B0005">
      <w:start w:val="1"/>
      <w:numFmt w:val="bullet"/>
      <w:lvlText w:val=""/>
      <w:lvlJc w:val="left"/>
      <w:pPr>
        <w:tabs>
          <w:tab w:val="num" w:pos="4320"/>
        </w:tabs>
        <w:ind w:left="4320" w:hanging="360"/>
      </w:pPr>
      <w:rPr>
        <w:rFonts w:ascii="Wingdings" w:hAnsi="Wingdings" w:hint="default"/>
      </w:rPr>
    </w:lvl>
    <w:lvl w:ilvl="6" w:tplc="040B0001">
      <w:start w:val="1"/>
      <w:numFmt w:val="bullet"/>
      <w:lvlText w:val=""/>
      <w:lvlJc w:val="left"/>
      <w:pPr>
        <w:tabs>
          <w:tab w:val="num" w:pos="5040"/>
        </w:tabs>
        <w:ind w:left="5040" w:hanging="360"/>
      </w:pPr>
      <w:rPr>
        <w:rFonts w:ascii="Symbol" w:hAnsi="Symbol" w:hint="default"/>
      </w:rPr>
    </w:lvl>
    <w:lvl w:ilvl="7" w:tplc="040B0003">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326D8"/>
    <w:multiLevelType w:val="hybridMultilevel"/>
    <w:tmpl w:val="B418A8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1577307C"/>
    <w:multiLevelType w:val="hybridMultilevel"/>
    <w:tmpl w:val="63E0FC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C983727"/>
    <w:multiLevelType w:val="hybridMultilevel"/>
    <w:tmpl w:val="18DAC83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CCE40EF"/>
    <w:multiLevelType w:val="hybridMultilevel"/>
    <w:tmpl w:val="A296EB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1CCF6C21"/>
    <w:multiLevelType w:val="hybridMultilevel"/>
    <w:tmpl w:val="1158B1E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EF54AD"/>
    <w:multiLevelType w:val="hybridMultilevel"/>
    <w:tmpl w:val="65ACF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27511ABE"/>
    <w:multiLevelType w:val="hybridMultilevel"/>
    <w:tmpl w:val="2432071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F3E1D59"/>
    <w:multiLevelType w:val="hybridMultilevel"/>
    <w:tmpl w:val="6DEC689C"/>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3" w15:restartNumberingAfterBreak="0">
    <w:nsid w:val="3203616C"/>
    <w:multiLevelType w:val="hybridMultilevel"/>
    <w:tmpl w:val="95601130"/>
    <w:lvl w:ilvl="0" w:tplc="040B0001">
      <w:start w:val="1"/>
      <w:numFmt w:val="bullet"/>
      <w:lvlText w:val=""/>
      <w:lvlJc w:val="left"/>
      <w:pPr>
        <w:tabs>
          <w:tab w:val="num" w:pos="2968"/>
        </w:tabs>
        <w:ind w:left="2968" w:hanging="360"/>
      </w:pPr>
      <w:rPr>
        <w:rFonts w:ascii="Symbol" w:hAnsi="Symbol" w:hint="default"/>
      </w:rPr>
    </w:lvl>
    <w:lvl w:ilvl="1" w:tplc="040B0019" w:tentative="1">
      <w:start w:val="1"/>
      <w:numFmt w:val="lowerLetter"/>
      <w:lvlText w:val="%2."/>
      <w:lvlJc w:val="left"/>
      <w:pPr>
        <w:tabs>
          <w:tab w:val="num" w:pos="3688"/>
        </w:tabs>
        <w:ind w:left="3688" w:hanging="360"/>
      </w:p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14" w15:restartNumberingAfterBreak="0">
    <w:nsid w:val="3226104D"/>
    <w:multiLevelType w:val="hybridMultilevel"/>
    <w:tmpl w:val="2748630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4667D2D"/>
    <w:multiLevelType w:val="hybridMultilevel"/>
    <w:tmpl w:val="D548BBC6"/>
    <w:lvl w:ilvl="0" w:tplc="040B0011">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3C4E4EC5"/>
    <w:multiLevelType w:val="hybridMultilevel"/>
    <w:tmpl w:val="0C36BF22"/>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7" w15:restartNumberingAfterBreak="0">
    <w:nsid w:val="402A3CA8"/>
    <w:multiLevelType w:val="hybridMultilevel"/>
    <w:tmpl w:val="C7408444"/>
    <w:lvl w:ilvl="0" w:tplc="06F66C4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40787F91"/>
    <w:multiLevelType w:val="hybridMultilevel"/>
    <w:tmpl w:val="60C038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5FE51FF"/>
    <w:multiLevelType w:val="hybridMultilevel"/>
    <w:tmpl w:val="CFD4795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1E20119"/>
    <w:multiLevelType w:val="hybridMultilevel"/>
    <w:tmpl w:val="73D08E1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55FC6998"/>
    <w:multiLevelType w:val="hybridMultilevel"/>
    <w:tmpl w:val="0544504A"/>
    <w:lvl w:ilvl="0" w:tplc="040B0017">
      <w:start w:val="1"/>
      <w:numFmt w:val="lowerLetter"/>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2" w15:restartNumberingAfterBreak="0">
    <w:nsid w:val="574241AD"/>
    <w:multiLevelType w:val="hybridMultilevel"/>
    <w:tmpl w:val="3CDC2C2A"/>
    <w:lvl w:ilvl="0" w:tplc="4492EBF8">
      <w:start w:val="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BD40CD0"/>
    <w:multiLevelType w:val="multilevel"/>
    <w:tmpl w:val="74CA0C8E"/>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720"/>
        </w:tabs>
        <w:ind w:left="720" w:hanging="72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24" w15:restartNumberingAfterBreak="0">
    <w:nsid w:val="613F6DE7"/>
    <w:multiLevelType w:val="hybridMultilevel"/>
    <w:tmpl w:val="80F82CAE"/>
    <w:lvl w:ilvl="0" w:tplc="F2B231CA">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615A77C9"/>
    <w:multiLevelType w:val="hybridMultilevel"/>
    <w:tmpl w:val="D8CA517E"/>
    <w:lvl w:ilvl="0" w:tplc="040B0001">
      <w:start w:val="1"/>
      <w:numFmt w:val="bullet"/>
      <w:lvlText w:val=""/>
      <w:lvlJc w:val="left"/>
      <w:pPr>
        <w:tabs>
          <w:tab w:val="num" w:pos="2968"/>
        </w:tabs>
        <w:ind w:left="2968" w:hanging="360"/>
      </w:pPr>
      <w:rPr>
        <w:rFonts w:ascii="Symbol" w:hAnsi="Symbol" w:hint="default"/>
      </w:rPr>
    </w:lvl>
    <w:lvl w:ilvl="1" w:tplc="D386606C">
      <w:start w:val="1"/>
      <w:numFmt w:val="decimal"/>
      <w:lvlText w:val="%2)"/>
      <w:lvlJc w:val="left"/>
      <w:pPr>
        <w:tabs>
          <w:tab w:val="num" w:pos="3688"/>
        </w:tabs>
        <w:ind w:left="3688" w:hanging="360"/>
      </w:pPr>
      <w:rPr>
        <w:rFonts w:hint="default"/>
      </w:rPr>
    </w:lvl>
    <w:lvl w:ilvl="2" w:tplc="040B001B" w:tentative="1">
      <w:start w:val="1"/>
      <w:numFmt w:val="lowerRoman"/>
      <w:lvlText w:val="%3."/>
      <w:lvlJc w:val="right"/>
      <w:pPr>
        <w:tabs>
          <w:tab w:val="num" w:pos="4408"/>
        </w:tabs>
        <w:ind w:left="4408" w:hanging="180"/>
      </w:pPr>
    </w:lvl>
    <w:lvl w:ilvl="3" w:tplc="040B000F" w:tentative="1">
      <w:start w:val="1"/>
      <w:numFmt w:val="decimal"/>
      <w:lvlText w:val="%4."/>
      <w:lvlJc w:val="left"/>
      <w:pPr>
        <w:tabs>
          <w:tab w:val="num" w:pos="5128"/>
        </w:tabs>
        <w:ind w:left="5128" w:hanging="360"/>
      </w:pPr>
    </w:lvl>
    <w:lvl w:ilvl="4" w:tplc="040B0019" w:tentative="1">
      <w:start w:val="1"/>
      <w:numFmt w:val="lowerLetter"/>
      <w:lvlText w:val="%5."/>
      <w:lvlJc w:val="left"/>
      <w:pPr>
        <w:tabs>
          <w:tab w:val="num" w:pos="5848"/>
        </w:tabs>
        <w:ind w:left="5848" w:hanging="360"/>
      </w:pPr>
    </w:lvl>
    <w:lvl w:ilvl="5" w:tplc="040B001B" w:tentative="1">
      <w:start w:val="1"/>
      <w:numFmt w:val="lowerRoman"/>
      <w:lvlText w:val="%6."/>
      <w:lvlJc w:val="right"/>
      <w:pPr>
        <w:tabs>
          <w:tab w:val="num" w:pos="6568"/>
        </w:tabs>
        <w:ind w:left="6568" w:hanging="180"/>
      </w:pPr>
    </w:lvl>
    <w:lvl w:ilvl="6" w:tplc="040B000F" w:tentative="1">
      <w:start w:val="1"/>
      <w:numFmt w:val="decimal"/>
      <w:lvlText w:val="%7."/>
      <w:lvlJc w:val="left"/>
      <w:pPr>
        <w:tabs>
          <w:tab w:val="num" w:pos="7288"/>
        </w:tabs>
        <w:ind w:left="7288" w:hanging="360"/>
      </w:pPr>
    </w:lvl>
    <w:lvl w:ilvl="7" w:tplc="040B0019" w:tentative="1">
      <w:start w:val="1"/>
      <w:numFmt w:val="lowerLetter"/>
      <w:lvlText w:val="%8."/>
      <w:lvlJc w:val="left"/>
      <w:pPr>
        <w:tabs>
          <w:tab w:val="num" w:pos="8008"/>
        </w:tabs>
        <w:ind w:left="8008" w:hanging="360"/>
      </w:pPr>
    </w:lvl>
    <w:lvl w:ilvl="8" w:tplc="040B001B" w:tentative="1">
      <w:start w:val="1"/>
      <w:numFmt w:val="lowerRoman"/>
      <w:lvlText w:val="%9."/>
      <w:lvlJc w:val="right"/>
      <w:pPr>
        <w:tabs>
          <w:tab w:val="num" w:pos="8728"/>
        </w:tabs>
        <w:ind w:left="8728" w:hanging="180"/>
      </w:pPr>
    </w:lvl>
  </w:abstractNum>
  <w:abstractNum w:abstractNumId="26" w15:restartNumberingAfterBreak="0">
    <w:nsid w:val="655F3F0D"/>
    <w:multiLevelType w:val="hybridMultilevel"/>
    <w:tmpl w:val="F9B2E43E"/>
    <w:lvl w:ilvl="0" w:tplc="60FC00AA">
      <w:start w:val="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6E77B91"/>
    <w:multiLevelType w:val="hybridMultilevel"/>
    <w:tmpl w:val="6AB41CC2"/>
    <w:lvl w:ilvl="0" w:tplc="040B0001">
      <w:start w:val="1"/>
      <w:numFmt w:val="bullet"/>
      <w:lvlText w:val=""/>
      <w:lvlJc w:val="left"/>
      <w:pPr>
        <w:ind w:left="2628" w:hanging="360"/>
      </w:pPr>
      <w:rPr>
        <w:rFonts w:ascii="Symbol" w:hAnsi="Symbol" w:hint="default"/>
      </w:rPr>
    </w:lvl>
    <w:lvl w:ilvl="1" w:tplc="040B0003" w:tentative="1">
      <w:start w:val="1"/>
      <w:numFmt w:val="bullet"/>
      <w:lvlText w:val="o"/>
      <w:lvlJc w:val="left"/>
      <w:pPr>
        <w:ind w:left="3348" w:hanging="360"/>
      </w:pPr>
      <w:rPr>
        <w:rFonts w:ascii="Courier New" w:hAnsi="Courier New" w:cs="Courier New" w:hint="default"/>
      </w:rPr>
    </w:lvl>
    <w:lvl w:ilvl="2" w:tplc="040B0005" w:tentative="1">
      <w:start w:val="1"/>
      <w:numFmt w:val="bullet"/>
      <w:lvlText w:val=""/>
      <w:lvlJc w:val="left"/>
      <w:pPr>
        <w:ind w:left="4068" w:hanging="360"/>
      </w:pPr>
      <w:rPr>
        <w:rFonts w:ascii="Wingdings" w:hAnsi="Wingdings" w:hint="default"/>
      </w:rPr>
    </w:lvl>
    <w:lvl w:ilvl="3" w:tplc="040B0001" w:tentative="1">
      <w:start w:val="1"/>
      <w:numFmt w:val="bullet"/>
      <w:lvlText w:val=""/>
      <w:lvlJc w:val="left"/>
      <w:pPr>
        <w:ind w:left="4788" w:hanging="360"/>
      </w:pPr>
      <w:rPr>
        <w:rFonts w:ascii="Symbol" w:hAnsi="Symbol" w:hint="default"/>
      </w:rPr>
    </w:lvl>
    <w:lvl w:ilvl="4" w:tplc="040B0003" w:tentative="1">
      <w:start w:val="1"/>
      <w:numFmt w:val="bullet"/>
      <w:lvlText w:val="o"/>
      <w:lvlJc w:val="left"/>
      <w:pPr>
        <w:ind w:left="5508" w:hanging="360"/>
      </w:pPr>
      <w:rPr>
        <w:rFonts w:ascii="Courier New" w:hAnsi="Courier New" w:cs="Courier New" w:hint="default"/>
      </w:rPr>
    </w:lvl>
    <w:lvl w:ilvl="5" w:tplc="040B0005" w:tentative="1">
      <w:start w:val="1"/>
      <w:numFmt w:val="bullet"/>
      <w:lvlText w:val=""/>
      <w:lvlJc w:val="left"/>
      <w:pPr>
        <w:ind w:left="6228" w:hanging="360"/>
      </w:pPr>
      <w:rPr>
        <w:rFonts w:ascii="Wingdings" w:hAnsi="Wingdings" w:hint="default"/>
      </w:rPr>
    </w:lvl>
    <w:lvl w:ilvl="6" w:tplc="040B0001" w:tentative="1">
      <w:start w:val="1"/>
      <w:numFmt w:val="bullet"/>
      <w:lvlText w:val=""/>
      <w:lvlJc w:val="left"/>
      <w:pPr>
        <w:ind w:left="6948" w:hanging="360"/>
      </w:pPr>
      <w:rPr>
        <w:rFonts w:ascii="Symbol" w:hAnsi="Symbol" w:hint="default"/>
      </w:rPr>
    </w:lvl>
    <w:lvl w:ilvl="7" w:tplc="040B0003" w:tentative="1">
      <w:start w:val="1"/>
      <w:numFmt w:val="bullet"/>
      <w:lvlText w:val="o"/>
      <w:lvlJc w:val="left"/>
      <w:pPr>
        <w:ind w:left="7668" w:hanging="360"/>
      </w:pPr>
      <w:rPr>
        <w:rFonts w:ascii="Courier New" w:hAnsi="Courier New" w:cs="Courier New" w:hint="default"/>
      </w:rPr>
    </w:lvl>
    <w:lvl w:ilvl="8" w:tplc="040B0005" w:tentative="1">
      <w:start w:val="1"/>
      <w:numFmt w:val="bullet"/>
      <w:lvlText w:val=""/>
      <w:lvlJc w:val="left"/>
      <w:pPr>
        <w:ind w:left="8388" w:hanging="360"/>
      </w:pPr>
      <w:rPr>
        <w:rFonts w:ascii="Wingdings" w:hAnsi="Wingdings" w:hint="default"/>
      </w:rPr>
    </w:lvl>
  </w:abstractNum>
  <w:abstractNum w:abstractNumId="28" w15:restartNumberingAfterBreak="0">
    <w:nsid w:val="6C43183A"/>
    <w:multiLevelType w:val="hybridMultilevel"/>
    <w:tmpl w:val="1E52AE2C"/>
    <w:lvl w:ilvl="0" w:tplc="E5E2AE1C">
      <w:start w:val="1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77D44A76"/>
    <w:multiLevelType w:val="hybridMultilevel"/>
    <w:tmpl w:val="879627B8"/>
    <w:lvl w:ilvl="0" w:tplc="040B0011">
      <w:start w:val="1"/>
      <w:numFmt w:val="decimal"/>
      <w:lvlText w:val="%1)"/>
      <w:lvlJc w:val="left"/>
      <w:pPr>
        <w:tabs>
          <w:tab w:val="num" w:pos="720"/>
        </w:tabs>
        <w:ind w:left="720" w:hanging="360"/>
      </w:pPr>
      <w:rPr>
        <w:rFonts w:hint="default"/>
      </w:rPr>
    </w:lvl>
    <w:lvl w:ilvl="1" w:tplc="040B0019">
      <w:start w:val="1"/>
      <w:numFmt w:val="lowerLetter"/>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0" w15:restartNumberingAfterBreak="0">
    <w:nsid w:val="79ED5019"/>
    <w:multiLevelType w:val="hybridMultilevel"/>
    <w:tmpl w:val="52E69D72"/>
    <w:lvl w:ilvl="0" w:tplc="040B0011">
      <w:start w:val="1"/>
      <w:numFmt w:val="decimal"/>
      <w:lvlText w:val="%1)"/>
      <w:lvlJc w:val="left"/>
      <w:pPr>
        <w:tabs>
          <w:tab w:val="num" w:pos="720"/>
        </w:tabs>
        <w:ind w:left="720" w:hanging="360"/>
      </w:pPr>
      <w:rPr>
        <w:rFonts w:hint="default"/>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31" w15:restartNumberingAfterBreak="0">
    <w:nsid w:val="7E3F7A50"/>
    <w:multiLevelType w:val="hybridMultilevel"/>
    <w:tmpl w:val="DEB0A616"/>
    <w:lvl w:ilvl="0" w:tplc="F2A43502">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9"/>
  </w:num>
  <w:num w:numId="2">
    <w:abstractNumId w:val="30"/>
  </w:num>
  <w:num w:numId="3">
    <w:abstractNumId w:val="4"/>
  </w:num>
  <w:num w:numId="4">
    <w:abstractNumId w:val="23"/>
  </w:num>
  <w:num w:numId="5">
    <w:abstractNumId w:val="15"/>
  </w:num>
  <w:num w:numId="6">
    <w:abstractNumId w:val="21"/>
  </w:num>
  <w:num w:numId="7">
    <w:abstractNumId w:val="16"/>
  </w:num>
  <w:num w:numId="8">
    <w:abstractNumId w:val="13"/>
  </w:num>
  <w:num w:numId="9">
    <w:abstractNumId w:val="25"/>
  </w:num>
  <w:num w:numId="10">
    <w:abstractNumId w:val="12"/>
  </w:num>
  <w:num w:numId="11">
    <w:abstractNumId w:val="9"/>
  </w:num>
  <w:num w:numId="12">
    <w:abstractNumId w:val="7"/>
  </w:num>
  <w:num w:numId="13">
    <w:abstractNumId w:val="11"/>
  </w:num>
  <w:num w:numId="14">
    <w:abstractNumId w:val="14"/>
  </w:num>
  <w:num w:numId="15">
    <w:abstractNumId w:val="27"/>
  </w:num>
  <w:num w:numId="16">
    <w:abstractNumId w:val="20"/>
  </w:num>
  <w:num w:numId="17">
    <w:abstractNumId w:val="6"/>
  </w:num>
  <w:num w:numId="18">
    <w:abstractNumId w:val="10"/>
  </w:num>
  <w:num w:numId="19">
    <w:abstractNumId w:val="1"/>
  </w:num>
  <w:num w:numId="20">
    <w:abstractNumId w:val="8"/>
  </w:num>
  <w:num w:numId="21">
    <w:abstractNumId w:val="18"/>
  </w:num>
  <w:num w:numId="22">
    <w:abstractNumId w:val="19"/>
  </w:num>
  <w:num w:numId="23">
    <w:abstractNumId w:val="5"/>
  </w:num>
  <w:num w:numId="24">
    <w:abstractNumId w:val="23"/>
  </w:num>
  <w:num w:numId="25">
    <w:abstractNumId w:val="0"/>
  </w:num>
  <w:num w:numId="26">
    <w:abstractNumId w:val="31"/>
  </w:num>
  <w:num w:numId="27">
    <w:abstractNumId w:val="2"/>
  </w:num>
  <w:num w:numId="28">
    <w:abstractNumId w:val="24"/>
  </w:num>
  <w:num w:numId="29">
    <w:abstractNumId w:val="28"/>
  </w:num>
  <w:num w:numId="30">
    <w:abstractNumId w:val="22"/>
  </w:num>
  <w:num w:numId="31">
    <w:abstractNumId w:val="3"/>
  </w:num>
  <w:num w:numId="32">
    <w:abstractNumId w:val="17"/>
  </w:num>
  <w:num w:numId="33">
    <w:abstractNumId w:val="2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tersson Mirkka">
    <w15:presenceInfo w15:providerId="AD" w15:userId="S::mirkka.pettersson@kela.fi::3aa3b28c-aee2-4662-b8c5-55413ab8ec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1304"/>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747B"/>
    <w:rsid w:val="00000C9E"/>
    <w:rsid w:val="00002276"/>
    <w:rsid w:val="00004B86"/>
    <w:rsid w:val="00005B8F"/>
    <w:rsid w:val="00006194"/>
    <w:rsid w:val="00006B5E"/>
    <w:rsid w:val="00007857"/>
    <w:rsid w:val="00007C62"/>
    <w:rsid w:val="00015118"/>
    <w:rsid w:val="0001531B"/>
    <w:rsid w:val="00016709"/>
    <w:rsid w:val="00016877"/>
    <w:rsid w:val="00017AEC"/>
    <w:rsid w:val="0002040F"/>
    <w:rsid w:val="000211F3"/>
    <w:rsid w:val="00021B80"/>
    <w:rsid w:val="000224DB"/>
    <w:rsid w:val="00023214"/>
    <w:rsid w:val="00023AA9"/>
    <w:rsid w:val="0002411D"/>
    <w:rsid w:val="00024FD9"/>
    <w:rsid w:val="00025268"/>
    <w:rsid w:val="00025BA3"/>
    <w:rsid w:val="000266F9"/>
    <w:rsid w:val="000303D6"/>
    <w:rsid w:val="00031A24"/>
    <w:rsid w:val="0003243F"/>
    <w:rsid w:val="00032FF7"/>
    <w:rsid w:val="000344C6"/>
    <w:rsid w:val="00034CAD"/>
    <w:rsid w:val="000352BC"/>
    <w:rsid w:val="00036C41"/>
    <w:rsid w:val="00036D18"/>
    <w:rsid w:val="0004005E"/>
    <w:rsid w:val="0004007C"/>
    <w:rsid w:val="0004099E"/>
    <w:rsid w:val="00040EAB"/>
    <w:rsid w:val="0004168C"/>
    <w:rsid w:val="0004356B"/>
    <w:rsid w:val="00043A87"/>
    <w:rsid w:val="00043B8C"/>
    <w:rsid w:val="00044EC1"/>
    <w:rsid w:val="000453B8"/>
    <w:rsid w:val="00051480"/>
    <w:rsid w:val="000529DE"/>
    <w:rsid w:val="000545BE"/>
    <w:rsid w:val="000549F8"/>
    <w:rsid w:val="00054D4C"/>
    <w:rsid w:val="00055618"/>
    <w:rsid w:val="000564B6"/>
    <w:rsid w:val="00056A3C"/>
    <w:rsid w:val="00056B47"/>
    <w:rsid w:val="00060B28"/>
    <w:rsid w:val="00060CD6"/>
    <w:rsid w:val="00060CD8"/>
    <w:rsid w:val="0006123E"/>
    <w:rsid w:val="0006137C"/>
    <w:rsid w:val="00061635"/>
    <w:rsid w:val="00061731"/>
    <w:rsid w:val="0006199C"/>
    <w:rsid w:val="000620F1"/>
    <w:rsid w:val="00062ADC"/>
    <w:rsid w:val="00065B64"/>
    <w:rsid w:val="0006625B"/>
    <w:rsid w:val="00066D16"/>
    <w:rsid w:val="00066F27"/>
    <w:rsid w:val="000670B5"/>
    <w:rsid w:val="00067999"/>
    <w:rsid w:val="00067E62"/>
    <w:rsid w:val="00072046"/>
    <w:rsid w:val="00072854"/>
    <w:rsid w:val="00073DE9"/>
    <w:rsid w:val="0007418F"/>
    <w:rsid w:val="0007481D"/>
    <w:rsid w:val="00076203"/>
    <w:rsid w:val="0007633D"/>
    <w:rsid w:val="00076695"/>
    <w:rsid w:val="00080CE9"/>
    <w:rsid w:val="0008173B"/>
    <w:rsid w:val="00083C44"/>
    <w:rsid w:val="00084E26"/>
    <w:rsid w:val="00085A3B"/>
    <w:rsid w:val="00086A37"/>
    <w:rsid w:val="00086FAA"/>
    <w:rsid w:val="00087554"/>
    <w:rsid w:val="000916EB"/>
    <w:rsid w:val="00092F2A"/>
    <w:rsid w:val="000942E1"/>
    <w:rsid w:val="000943F3"/>
    <w:rsid w:val="0009640E"/>
    <w:rsid w:val="000967B0"/>
    <w:rsid w:val="000A022D"/>
    <w:rsid w:val="000A0369"/>
    <w:rsid w:val="000A10B8"/>
    <w:rsid w:val="000A1C9D"/>
    <w:rsid w:val="000A28B1"/>
    <w:rsid w:val="000A2A9E"/>
    <w:rsid w:val="000A2CDF"/>
    <w:rsid w:val="000A4030"/>
    <w:rsid w:val="000A5455"/>
    <w:rsid w:val="000A74AC"/>
    <w:rsid w:val="000A764E"/>
    <w:rsid w:val="000B08D3"/>
    <w:rsid w:val="000B13BB"/>
    <w:rsid w:val="000B2E57"/>
    <w:rsid w:val="000B3057"/>
    <w:rsid w:val="000B37A0"/>
    <w:rsid w:val="000B42BD"/>
    <w:rsid w:val="000B4AC5"/>
    <w:rsid w:val="000C106E"/>
    <w:rsid w:val="000C1922"/>
    <w:rsid w:val="000C3A05"/>
    <w:rsid w:val="000C3E48"/>
    <w:rsid w:val="000C512B"/>
    <w:rsid w:val="000C51C8"/>
    <w:rsid w:val="000C5C40"/>
    <w:rsid w:val="000C6999"/>
    <w:rsid w:val="000D0D38"/>
    <w:rsid w:val="000D0D6D"/>
    <w:rsid w:val="000D12BE"/>
    <w:rsid w:val="000D1B8A"/>
    <w:rsid w:val="000D1E19"/>
    <w:rsid w:val="000D391C"/>
    <w:rsid w:val="000D3DCB"/>
    <w:rsid w:val="000D5734"/>
    <w:rsid w:val="000D6ED4"/>
    <w:rsid w:val="000D7944"/>
    <w:rsid w:val="000D7E82"/>
    <w:rsid w:val="000E001C"/>
    <w:rsid w:val="000E02A6"/>
    <w:rsid w:val="000E0E2D"/>
    <w:rsid w:val="000E11FA"/>
    <w:rsid w:val="000E1431"/>
    <w:rsid w:val="000E1743"/>
    <w:rsid w:val="000E1AF0"/>
    <w:rsid w:val="000E2816"/>
    <w:rsid w:val="000E4008"/>
    <w:rsid w:val="000E46C0"/>
    <w:rsid w:val="000E4F62"/>
    <w:rsid w:val="000E79A1"/>
    <w:rsid w:val="000F081E"/>
    <w:rsid w:val="000F099D"/>
    <w:rsid w:val="000F1F1D"/>
    <w:rsid w:val="000F24D4"/>
    <w:rsid w:val="000F2CA3"/>
    <w:rsid w:val="000F3B05"/>
    <w:rsid w:val="000F4699"/>
    <w:rsid w:val="000F6A74"/>
    <w:rsid w:val="000F766A"/>
    <w:rsid w:val="001017DC"/>
    <w:rsid w:val="0010185E"/>
    <w:rsid w:val="00101B76"/>
    <w:rsid w:val="001028A2"/>
    <w:rsid w:val="001029CB"/>
    <w:rsid w:val="00102A57"/>
    <w:rsid w:val="00102DEC"/>
    <w:rsid w:val="0010339C"/>
    <w:rsid w:val="00105067"/>
    <w:rsid w:val="00106251"/>
    <w:rsid w:val="001073EA"/>
    <w:rsid w:val="00107A5B"/>
    <w:rsid w:val="00110053"/>
    <w:rsid w:val="001122C0"/>
    <w:rsid w:val="00112773"/>
    <w:rsid w:val="001135C9"/>
    <w:rsid w:val="001137EB"/>
    <w:rsid w:val="00114436"/>
    <w:rsid w:val="0011499F"/>
    <w:rsid w:val="00115F49"/>
    <w:rsid w:val="001161AA"/>
    <w:rsid w:val="00116715"/>
    <w:rsid w:val="00116F11"/>
    <w:rsid w:val="00116F4A"/>
    <w:rsid w:val="001172FB"/>
    <w:rsid w:val="0012108B"/>
    <w:rsid w:val="0012143B"/>
    <w:rsid w:val="001220DA"/>
    <w:rsid w:val="001224C0"/>
    <w:rsid w:val="00122A94"/>
    <w:rsid w:val="00124315"/>
    <w:rsid w:val="00125653"/>
    <w:rsid w:val="00125A6C"/>
    <w:rsid w:val="00125DA3"/>
    <w:rsid w:val="00126AC6"/>
    <w:rsid w:val="0012737E"/>
    <w:rsid w:val="00127F34"/>
    <w:rsid w:val="00130638"/>
    <w:rsid w:val="0013081A"/>
    <w:rsid w:val="0013497E"/>
    <w:rsid w:val="001359F4"/>
    <w:rsid w:val="0013647C"/>
    <w:rsid w:val="00136615"/>
    <w:rsid w:val="0013709B"/>
    <w:rsid w:val="001371B2"/>
    <w:rsid w:val="00137222"/>
    <w:rsid w:val="00137A73"/>
    <w:rsid w:val="001417E1"/>
    <w:rsid w:val="00141A22"/>
    <w:rsid w:val="00143159"/>
    <w:rsid w:val="00145497"/>
    <w:rsid w:val="001460BB"/>
    <w:rsid w:val="0014673C"/>
    <w:rsid w:val="00150B95"/>
    <w:rsid w:val="00150EB1"/>
    <w:rsid w:val="00151E0F"/>
    <w:rsid w:val="0015323A"/>
    <w:rsid w:val="00153317"/>
    <w:rsid w:val="00153FAC"/>
    <w:rsid w:val="001554E6"/>
    <w:rsid w:val="00155F11"/>
    <w:rsid w:val="00156227"/>
    <w:rsid w:val="00156B08"/>
    <w:rsid w:val="00156C21"/>
    <w:rsid w:val="00156DAC"/>
    <w:rsid w:val="00157721"/>
    <w:rsid w:val="00160A22"/>
    <w:rsid w:val="00161A64"/>
    <w:rsid w:val="001628EC"/>
    <w:rsid w:val="00163E67"/>
    <w:rsid w:val="0016498A"/>
    <w:rsid w:val="0016599E"/>
    <w:rsid w:val="001659FE"/>
    <w:rsid w:val="00165D84"/>
    <w:rsid w:val="00166489"/>
    <w:rsid w:val="00166D76"/>
    <w:rsid w:val="00167056"/>
    <w:rsid w:val="001671D8"/>
    <w:rsid w:val="00167AB8"/>
    <w:rsid w:val="00167AE1"/>
    <w:rsid w:val="00170EE0"/>
    <w:rsid w:val="001717B5"/>
    <w:rsid w:val="00171DEE"/>
    <w:rsid w:val="00172B8A"/>
    <w:rsid w:val="00172BA8"/>
    <w:rsid w:val="00173289"/>
    <w:rsid w:val="001736D4"/>
    <w:rsid w:val="00174655"/>
    <w:rsid w:val="001753EA"/>
    <w:rsid w:val="001755A4"/>
    <w:rsid w:val="00176205"/>
    <w:rsid w:val="00177C58"/>
    <w:rsid w:val="0018042B"/>
    <w:rsid w:val="00180DA2"/>
    <w:rsid w:val="0018136F"/>
    <w:rsid w:val="00181CEA"/>
    <w:rsid w:val="00184C16"/>
    <w:rsid w:val="00185543"/>
    <w:rsid w:val="001858C9"/>
    <w:rsid w:val="00185DEB"/>
    <w:rsid w:val="00185E9F"/>
    <w:rsid w:val="00186586"/>
    <w:rsid w:val="001866EE"/>
    <w:rsid w:val="00190617"/>
    <w:rsid w:val="00190A69"/>
    <w:rsid w:val="001914A5"/>
    <w:rsid w:val="00191BF3"/>
    <w:rsid w:val="001921B0"/>
    <w:rsid w:val="0019248D"/>
    <w:rsid w:val="001929C4"/>
    <w:rsid w:val="00194D34"/>
    <w:rsid w:val="00196868"/>
    <w:rsid w:val="001A0ACE"/>
    <w:rsid w:val="001A1547"/>
    <w:rsid w:val="001A2738"/>
    <w:rsid w:val="001A4202"/>
    <w:rsid w:val="001A4C0B"/>
    <w:rsid w:val="001A567A"/>
    <w:rsid w:val="001A6214"/>
    <w:rsid w:val="001A76D6"/>
    <w:rsid w:val="001B1989"/>
    <w:rsid w:val="001B1DA6"/>
    <w:rsid w:val="001B2756"/>
    <w:rsid w:val="001B2C44"/>
    <w:rsid w:val="001B3BCF"/>
    <w:rsid w:val="001B3E6A"/>
    <w:rsid w:val="001B4177"/>
    <w:rsid w:val="001B433D"/>
    <w:rsid w:val="001B44BB"/>
    <w:rsid w:val="001B50C2"/>
    <w:rsid w:val="001B5F5F"/>
    <w:rsid w:val="001B6563"/>
    <w:rsid w:val="001B6EFF"/>
    <w:rsid w:val="001B7A4B"/>
    <w:rsid w:val="001B7D3F"/>
    <w:rsid w:val="001C0163"/>
    <w:rsid w:val="001C16A2"/>
    <w:rsid w:val="001C3A19"/>
    <w:rsid w:val="001C3F66"/>
    <w:rsid w:val="001C5B1E"/>
    <w:rsid w:val="001C5F6D"/>
    <w:rsid w:val="001C72E6"/>
    <w:rsid w:val="001C7475"/>
    <w:rsid w:val="001C7906"/>
    <w:rsid w:val="001D0CDE"/>
    <w:rsid w:val="001D2760"/>
    <w:rsid w:val="001D2B12"/>
    <w:rsid w:val="001D30E6"/>
    <w:rsid w:val="001D32AF"/>
    <w:rsid w:val="001D4350"/>
    <w:rsid w:val="001D4B01"/>
    <w:rsid w:val="001D62AF"/>
    <w:rsid w:val="001D7342"/>
    <w:rsid w:val="001D7ECF"/>
    <w:rsid w:val="001E038B"/>
    <w:rsid w:val="001E0BA0"/>
    <w:rsid w:val="001E0D35"/>
    <w:rsid w:val="001E0E7E"/>
    <w:rsid w:val="001E2E1F"/>
    <w:rsid w:val="001E359D"/>
    <w:rsid w:val="001E3619"/>
    <w:rsid w:val="001E3A4E"/>
    <w:rsid w:val="001E4119"/>
    <w:rsid w:val="001E4252"/>
    <w:rsid w:val="001E48B9"/>
    <w:rsid w:val="001E4CCE"/>
    <w:rsid w:val="001F0D38"/>
    <w:rsid w:val="001F1259"/>
    <w:rsid w:val="001F221C"/>
    <w:rsid w:val="001F35D3"/>
    <w:rsid w:val="001F42F4"/>
    <w:rsid w:val="001F4846"/>
    <w:rsid w:val="001F608A"/>
    <w:rsid w:val="001F6706"/>
    <w:rsid w:val="001F68E5"/>
    <w:rsid w:val="001F6F90"/>
    <w:rsid w:val="001F7675"/>
    <w:rsid w:val="001F7CD1"/>
    <w:rsid w:val="001F7EC7"/>
    <w:rsid w:val="002001D2"/>
    <w:rsid w:val="0020088B"/>
    <w:rsid w:val="0020126E"/>
    <w:rsid w:val="00202648"/>
    <w:rsid w:val="00203AC4"/>
    <w:rsid w:val="002042EA"/>
    <w:rsid w:val="00205F9F"/>
    <w:rsid w:val="0020620F"/>
    <w:rsid w:val="0020796F"/>
    <w:rsid w:val="00207E5D"/>
    <w:rsid w:val="00211659"/>
    <w:rsid w:val="002122FD"/>
    <w:rsid w:val="0021244E"/>
    <w:rsid w:val="00215838"/>
    <w:rsid w:val="00215BF7"/>
    <w:rsid w:val="00215C3C"/>
    <w:rsid w:val="00215D2E"/>
    <w:rsid w:val="00217666"/>
    <w:rsid w:val="00220979"/>
    <w:rsid w:val="00220F14"/>
    <w:rsid w:val="00221615"/>
    <w:rsid w:val="002217A6"/>
    <w:rsid w:val="002223DA"/>
    <w:rsid w:val="00224115"/>
    <w:rsid w:val="0022557B"/>
    <w:rsid w:val="002268D5"/>
    <w:rsid w:val="00230051"/>
    <w:rsid w:val="0023038A"/>
    <w:rsid w:val="002306C4"/>
    <w:rsid w:val="002308C0"/>
    <w:rsid w:val="00230B4C"/>
    <w:rsid w:val="002330B6"/>
    <w:rsid w:val="00234C74"/>
    <w:rsid w:val="00234E4A"/>
    <w:rsid w:val="00234E62"/>
    <w:rsid w:val="002350B8"/>
    <w:rsid w:val="002375BE"/>
    <w:rsid w:val="00237780"/>
    <w:rsid w:val="00237A6A"/>
    <w:rsid w:val="00237D7F"/>
    <w:rsid w:val="00241D61"/>
    <w:rsid w:val="00242FCB"/>
    <w:rsid w:val="00243B12"/>
    <w:rsid w:val="00244DA2"/>
    <w:rsid w:val="00247302"/>
    <w:rsid w:val="00247336"/>
    <w:rsid w:val="00250C0C"/>
    <w:rsid w:val="002516D3"/>
    <w:rsid w:val="00252313"/>
    <w:rsid w:val="00252600"/>
    <w:rsid w:val="002528CE"/>
    <w:rsid w:val="00253A53"/>
    <w:rsid w:val="0025495D"/>
    <w:rsid w:val="00254A6E"/>
    <w:rsid w:val="00254A8E"/>
    <w:rsid w:val="00255DB5"/>
    <w:rsid w:val="00256179"/>
    <w:rsid w:val="002562B4"/>
    <w:rsid w:val="002564DB"/>
    <w:rsid w:val="00256F28"/>
    <w:rsid w:val="002579FA"/>
    <w:rsid w:val="00260A19"/>
    <w:rsid w:val="00260D08"/>
    <w:rsid w:val="00260E2F"/>
    <w:rsid w:val="002613EF"/>
    <w:rsid w:val="00261422"/>
    <w:rsid w:val="00262A8C"/>
    <w:rsid w:val="0026350C"/>
    <w:rsid w:val="002645C3"/>
    <w:rsid w:val="00264733"/>
    <w:rsid w:val="002647F2"/>
    <w:rsid w:val="00264E17"/>
    <w:rsid w:val="002652F8"/>
    <w:rsid w:val="00265379"/>
    <w:rsid w:val="00265955"/>
    <w:rsid w:val="00266226"/>
    <w:rsid w:val="00266E0F"/>
    <w:rsid w:val="0026746E"/>
    <w:rsid w:val="0026747A"/>
    <w:rsid w:val="002678DE"/>
    <w:rsid w:val="00267C96"/>
    <w:rsid w:val="002714DF"/>
    <w:rsid w:val="002720F2"/>
    <w:rsid w:val="002724EF"/>
    <w:rsid w:val="002740B7"/>
    <w:rsid w:val="002742C1"/>
    <w:rsid w:val="00274D5A"/>
    <w:rsid w:val="00275138"/>
    <w:rsid w:val="00276AA9"/>
    <w:rsid w:val="00276C91"/>
    <w:rsid w:val="00276F3B"/>
    <w:rsid w:val="00277AE9"/>
    <w:rsid w:val="00281082"/>
    <w:rsid w:val="002814C9"/>
    <w:rsid w:val="002816CA"/>
    <w:rsid w:val="0028195B"/>
    <w:rsid w:val="00281975"/>
    <w:rsid w:val="00281BE9"/>
    <w:rsid w:val="00281DEC"/>
    <w:rsid w:val="00281EE4"/>
    <w:rsid w:val="00282E57"/>
    <w:rsid w:val="00283237"/>
    <w:rsid w:val="00283904"/>
    <w:rsid w:val="00284355"/>
    <w:rsid w:val="00285916"/>
    <w:rsid w:val="00285EC2"/>
    <w:rsid w:val="002866BA"/>
    <w:rsid w:val="0028750C"/>
    <w:rsid w:val="00287DBF"/>
    <w:rsid w:val="00291E48"/>
    <w:rsid w:val="002928D7"/>
    <w:rsid w:val="002945F0"/>
    <w:rsid w:val="00294602"/>
    <w:rsid w:val="0029587C"/>
    <w:rsid w:val="002964DE"/>
    <w:rsid w:val="002A0B1E"/>
    <w:rsid w:val="002A181A"/>
    <w:rsid w:val="002A2041"/>
    <w:rsid w:val="002A3127"/>
    <w:rsid w:val="002A3428"/>
    <w:rsid w:val="002A36C7"/>
    <w:rsid w:val="002A4F28"/>
    <w:rsid w:val="002A5D14"/>
    <w:rsid w:val="002B134D"/>
    <w:rsid w:val="002B225F"/>
    <w:rsid w:val="002B3419"/>
    <w:rsid w:val="002B3589"/>
    <w:rsid w:val="002B35CE"/>
    <w:rsid w:val="002B5B7D"/>
    <w:rsid w:val="002B7130"/>
    <w:rsid w:val="002B782F"/>
    <w:rsid w:val="002B7F55"/>
    <w:rsid w:val="002C0706"/>
    <w:rsid w:val="002C0C3B"/>
    <w:rsid w:val="002C0F7B"/>
    <w:rsid w:val="002C1C81"/>
    <w:rsid w:val="002C23C6"/>
    <w:rsid w:val="002C32EB"/>
    <w:rsid w:val="002C3475"/>
    <w:rsid w:val="002C35D8"/>
    <w:rsid w:val="002C4A85"/>
    <w:rsid w:val="002C5108"/>
    <w:rsid w:val="002C566A"/>
    <w:rsid w:val="002C60BB"/>
    <w:rsid w:val="002C67A8"/>
    <w:rsid w:val="002C6AF9"/>
    <w:rsid w:val="002D10B0"/>
    <w:rsid w:val="002D1170"/>
    <w:rsid w:val="002D121B"/>
    <w:rsid w:val="002D191F"/>
    <w:rsid w:val="002D228D"/>
    <w:rsid w:val="002D2B8B"/>
    <w:rsid w:val="002D3661"/>
    <w:rsid w:val="002D4A56"/>
    <w:rsid w:val="002D4BCB"/>
    <w:rsid w:val="002D4C9C"/>
    <w:rsid w:val="002D4D40"/>
    <w:rsid w:val="002D6629"/>
    <w:rsid w:val="002D67AA"/>
    <w:rsid w:val="002D7193"/>
    <w:rsid w:val="002D779D"/>
    <w:rsid w:val="002D7AFE"/>
    <w:rsid w:val="002E0379"/>
    <w:rsid w:val="002E207B"/>
    <w:rsid w:val="002E209B"/>
    <w:rsid w:val="002E233B"/>
    <w:rsid w:val="002E4A41"/>
    <w:rsid w:val="002E67CF"/>
    <w:rsid w:val="002E6AC7"/>
    <w:rsid w:val="002E73EF"/>
    <w:rsid w:val="002E76EF"/>
    <w:rsid w:val="002E7BEA"/>
    <w:rsid w:val="002F060E"/>
    <w:rsid w:val="002F0F40"/>
    <w:rsid w:val="002F48B3"/>
    <w:rsid w:val="002F6F2A"/>
    <w:rsid w:val="002F70AD"/>
    <w:rsid w:val="0030061D"/>
    <w:rsid w:val="00300DD2"/>
    <w:rsid w:val="003017EC"/>
    <w:rsid w:val="0030201F"/>
    <w:rsid w:val="003033BB"/>
    <w:rsid w:val="00303B42"/>
    <w:rsid w:val="00303F82"/>
    <w:rsid w:val="0030481C"/>
    <w:rsid w:val="00304ED2"/>
    <w:rsid w:val="00304F3F"/>
    <w:rsid w:val="003051E5"/>
    <w:rsid w:val="0030523E"/>
    <w:rsid w:val="0031071B"/>
    <w:rsid w:val="003109F5"/>
    <w:rsid w:val="003122C9"/>
    <w:rsid w:val="003132F8"/>
    <w:rsid w:val="00314397"/>
    <w:rsid w:val="00314B27"/>
    <w:rsid w:val="00314BEF"/>
    <w:rsid w:val="00315E60"/>
    <w:rsid w:val="00317703"/>
    <w:rsid w:val="003201DD"/>
    <w:rsid w:val="003214BA"/>
    <w:rsid w:val="003218A0"/>
    <w:rsid w:val="0032492B"/>
    <w:rsid w:val="003250D6"/>
    <w:rsid w:val="00325CA9"/>
    <w:rsid w:val="00326C30"/>
    <w:rsid w:val="00327D7B"/>
    <w:rsid w:val="00331C59"/>
    <w:rsid w:val="003322F8"/>
    <w:rsid w:val="00332514"/>
    <w:rsid w:val="00334B62"/>
    <w:rsid w:val="00335B63"/>
    <w:rsid w:val="00335EB3"/>
    <w:rsid w:val="00335F75"/>
    <w:rsid w:val="0033770F"/>
    <w:rsid w:val="00337758"/>
    <w:rsid w:val="00342BD9"/>
    <w:rsid w:val="0034332E"/>
    <w:rsid w:val="003435E1"/>
    <w:rsid w:val="003437A0"/>
    <w:rsid w:val="003445B2"/>
    <w:rsid w:val="003455D6"/>
    <w:rsid w:val="00345732"/>
    <w:rsid w:val="003465BA"/>
    <w:rsid w:val="003509C0"/>
    <w:rsid w:val="003516AB"/>
    <w:rsid w:val="00351958"/>
    <w:rsid w:val="00351E11"/>
    <w:rsid w:val="003546A1"/>
    <w:rsid w:val="00357E50"/>
    <w:rsid w:val="00357F4C"/>
    <w:rsid w:val="00360C55"/>
    <w:rsid w:val="0036135F"/>
    <w:rsid w:val="003615B8"/>
    <w:rsid w:val="0036193C"/>
    <w:rsid w:val="00361ABC"/>
    <w:rsid w:val="003621C1"/>
    <w:rsid w:val="00362644"/>
    <w:rsid w:val="003636EE"/>
    <w:rsid w:val="0036438D"/>
    <w:rsid w:val="00365902"/>
    <w:rsid w:val="00365C0A"/>
    <w:rsid w:val="003660F9"/>
    <w:rsid w:val="003663DE"/>
    <w:rsid w:val="003667AD"/>
    <w:rsid w:val="00366C0E"/>
    <w:rsid w:val="003673F2"/>
    <w:rsid w:val="00373021"/>
    <w:rsid w:val="00374606"/>
    <w:rsid w:val="003747D9"/>
    <w:rsid w:val="0037701D"/>
    <w:rsid w:val="00380C51"/>
    <w:rsid w:val="0038148B"/>
    <w:rsid w:val="00381ACA"/>
    <w:rsid w:val="00382A1E"/>
    <w:rsid w:val="003835EA"/>
    <w:rsid w:val="00383FCE"/>
    <w:rsid w:val="003850F6"/>
    <w:rsid w:val="00385B3A"/>
    <w:rsid w:val="00386524"/>
    <w:rsid w:val="00386774"/>
    <w:rsid w:val="00386AFB"/>
    <w:rsid w:val="00386FFF"/>
    <w:rsid w:val="003903E4"/>
    <w:rsid w:val="0039114C"/>
    <w:rsid w:val="00391C56"/>
    <w:rsid w:val="00392D7C"/>
    <w:rsid w:val="003931CC"/>
    <w:rsid w:val="00393679"/>
    <w:rsid w:val="00393BDB"/>
    <w:rsid w:val="00394333"/>
    <w:rsid w:val="00394C0C"/>
    <w:rsid w:val="00395F0F"/>
    <w:rsid w:val="003A0A82"/>
    <w:rsid w:val="003A0AF7"/>
    <w:rsid w:val="003A15E8"/>
    <w:rsid w:val="003A1DE8"/>
    <w:rsid w:val="003A2561"/>
    <w:rsid w:val="003A2847"/>
    <w:rsid w:val="003A2E88"/>
    <w:rsid w:val="003A3AE0"/>
    <w:rsid w:val="003A40B5"/>
    <w:rsid w:val="003A456C"/>
    <w:rsid w:val="003A72BB"/>
    <w:rsid w:val="003B0661"/>
    <w:rsid w:val="003B097E"/>
    <w:rsid w:val="003B104F"/>
    <w:rsid w:val="003B1561"/>
    <w:rsid w:val="003B1D8F"/>
    <w:rsid w:val="003B2048"/>
    <w:rsid w:val="003B2219"/>
    <w:rsid w:val="003B2ADC"/>
    <w:rsid w:val="003B3242"/>
    <w:rsid w:val="003B485B"/>
    <w:rsid w:val="003B49E6"/>
    <w:rsid w:val="003B618C"/>
    <w:rsid w:val="003B651E"/>
    <w:rsid w:val="003B72F3"/>
    <w:rsid w:val="003C1025"/>
    <w:rsid w:val="003C1070"/>
    <w:rsid w:val="003C1D87"/>
    <w:rsid w:val="003C260A"/>
    <w:rsid w:val="003C359B"/>
    <w:rsid w:val="003C3D81"/>
    <w:rsid w:val="003C4683"/>
    <w:rsid w:val="003C52F5"/>
    <w:rsid w:val="003C5BB5"/>
    <w:rsid w:val="003C5F0D"/>
    <w:rsid w:val="003C638E"/>
    <w:rsid w:val="003D27E9"/>
    <w:rsid w:val="003D3253"/>
    <w:rsid w:val="003D3299"/>
    <w:rsid w:val="003D33D3"/>
    <w:rsid w:val="003D4458"/>
    <w:rsid w:val="003D4541"/>
    <w:rsid w:val="003D46CC"/>
    <w:rsid w:val="003D53D3"/>
    <w:rsid w:val="003D566D"/>
    <w:rsid w:val="003D6F98"/>
    <w:rsid w:val="003D75D9"/>
    <w:rsid w:val="003E0BB0"/>
    <w:rsid w:val="003E0DB7"/>
    <w:rsid w:val="003E25BA"/>
    <w:rsid w:val="003E2A75"/>
    <w:rsid w:val="003E37F7"/>
    <w:rsid w:val="003E3EA9"/>
    <w:rsid w:val="003E4953"/>
    <w:rsid w:val="003E5D25"/>
    <w:rsid w:val="003E63A3"/>
    <w:rsid w:val="003E6706"/>
    <w:rsid w:val="003E6D23"/>
    <w:rsid w:val="003E782E"/>
    <w:rsid w:val="003E7DBD"/>
    <w:rsid w:val="003F0261"/>
    <w:rsid w:val="003F0E0F"/>
    <w:rsid w:val="003F160E"/>
    <w:rsid w:val="003F2614"/>
    <w:rsid w:val="003F261B"/>
    <w:rsid w:val="003F403A"/>
    <w:rsid w:val="003F4E6D"/>
    <w:rsid w:val="003F582C"/>
    <w:rsid w:val="003F6A21"/>
    <w:rsid w:val="003F7B7A"/>
    <w:rsid w:val="004001B1"/>
    <w:rsid w:val="004007A3"/>
    <w:rsid w:val="004012E8"/>
    <w:rsid w:val="0040232F"/>
    <w:rsid w:val="00402CD0"/>
    <w:rsid w:val="00402D64"/>
    <w:rsid w:val="00404061"/>
    <w:rsid w:val="0040533C"/>
    <w:rsid w:val="00410465"/>
    <w:rsid w:val="00410CB8"/>
    <w:rsid w:val="00410D54"/>
    <w:rsid w:val="00411FEB"/>
    <w:rsid w:val="0041251B"/>
    <w:rsid w:val="00414E71"/>
    <w:rsid w:val="00417706"/>
    <w:rsid w:val="004203E2"/>
    <w:rsid w:val="00421F5F"/>
    <w:rsid w:val="0042314F"/>
    <w:rsid w:val="00423257"/>
    <w:rsid w:val="00423BD0"/>
    <w:rsid w:val="00425A59"/>
    <w:rsid w:val="00426972"/>
    <w:rsid w:val="0042754F"/>
    <w:rsid w:val="0042796A"/>
    <w:rsid w:val="00427E87"/>
    <w:rsid w:val="004304ED"/>
    <w:rsid w:val="004323F2"/>
    <w:rsid w:val="004326A0"/>
    <w:rsid w:val="0043589D"/>
    <w:rsid w:val="00436849"/>
    <w:rsid w:val="00436EF5"/>
    <w:rsid w:val="00437513"/>
    <w:rsid w:val="0044020A"/>
    <w:rsid w:val="00440E73"/>
    <w:rsid w:val="00441818"/>
    <w:rsid w:val="00441C9E"/>
    <w:rsid w:val="0044312E"/>
    <w:rsid w:val="00443C18"/>
    <w:rsid w:val="0044551D"/>
    <w:rsid w:val="00445A34"/>
    <w:rsid w:val="00445C6F"/>
    <w:rsid w:val="004461F6"/>
    <w:rsid w:val="00446535"/>
    <w:rsid w:val="00446637"/>
    <w:rsid w:val="004466D7"/>
    <w:rsid w:val="00447395"/>
    <w:rsid w:val="00447DFB"/>
    <w:rsid w:val="00453146"/>
    <w:rsid w:val="00455877"/>
    <w:rsid w:val="00456E7A"/>
    <w:rsid w:val="00456FF5"/>
    <w:rsid w:val="0045762D"/>
    <w:rsid w:val="00463F45"/>
    <w:rsid w:val="00464B0C"/>
    <w:rsid w:val="004650C7"/>
    <w:rsid w:val="0046547C"/>
    <w:rsid w:val="00465B67"/>
    <w:rsid w:val="00467124"/>
    <w:rsid w:val="00467D57"/>
    <w:rsid w:val="00472756"/>
    <w:rsid w:val="00472C9E"/>
    <w:rsid w:val="0047354C"/>
    <w:rsid w:val="00473615"/>
    <w:rsid w:val="00473C9D"/>
    <w:rsid w:val="004747AC"/>
    <w:rsid w:val="00474DA3"/>
    <w:rsid w:val="00475D55"/>
    <w:rsid w:val="0047714D"/>
    <w:rsid w:val="004802FA"/>
    <w:rsid w:val="00480DBB"/>
    <w:rsid w:val="00480F41"/>
    <w:rsid w:val="004812D6"/>
    <w:rsid w:val="004818BA"/>
    <w:rsid w:val="00482879"/>
    <w:rsid w:val="00482BAC"/>
    <w:rsid w:val="00482EF8"/>
    <w:rsid w:val="004846D6"/>
    <w:rsid w:val="00484B72"/>
    <w:rsid w:val="004900AA"/>
    <w:rsid w:val="004908B6"/>
    <w:rsid w:val="00490D13"/>
    <w:rsid w:val="00491000"/>
    <w:rsid w:val="0049126A"/>
    <w:rsid w:val="004922F2"/>
    <w:rsid w:val="00492F84"/>
    <w:rsid w:val="00493FBB"/>
    <w:rsid w:val="00494C63"/>
    <w:rsid w:val="00495115"/>
    <w:rsid w:val="00497058"/>
    <w:rsid w:val="004A1DBB"/>
    <w:rsid w:val="004A1EBB"/>
    <w:rsid w:val="004A2339"/>
    <w:rsid w:val="004A2706"/>
    <w:rsid w:val="004A2B07"/>
    <w:rsid w:val="004A2E4A"/>
    <w:rsid w:val="004A33FD"/>
    <w:rsid w:val="004A44D8"/>
    <w:rsid w:val="004A4CE4"/>
    <w:rsid w:val="004A4FB5"/>
    <w:rsid w:val="004A55C4"/>
    <w:rsid w:val="004A78C1"/>
    <w:rsid w:val="004A7C9D"/>
    <w:rsid w:val="004B136D"/>
    <w:rsid w:val="004B16CB"/>
    <w:rsid w:val="004B1C1D"/>
    <w:rsid w:val="004B2369"/>
    <w:rsid w:val="004B2AEA"/>
    <w:rsid w:val="004B2E92"/>
    <w:rsid w:val="004B38E3"/>
    <w:rsid w:val="004B3DA3"/>
    <w:rsid w:val="004B4427"/>
    <w:rsid w:val="004B4615"/>
    <w:rsid w:val="004B7A21"/>
    <w:rsid w:val="004B7E6C"/>
    <w:rsid w:val="004C0588"/>
    <w:rsid w:val="004C12B1"/>
    <w:rsid w:val="004C13E1"/>
    <w:rsid w:val="004C18F2"/>
    <w:rsid w:val="004C1DFF"/>
    <w:rsid w:val="004C23A1"/>
    <w:rsid w:val="004C2775"/>
    <w:rsid w:val="004C2F2E"/>
    <w:rsid w:val="004C4189"/>
    <w:rsid w:val="004C48B5"/>
    <w:rsid w:val="004C56F5"/>
    <w:rsid w:val="004C5AED"/>
    <w:rsid w:val="004C6C88"/>
    <w:rsid w:val="004C710B"/>
    <w:rsid w:val="004C79A9"/>
    <w:rsid w:val="004D02D6"/>
    <w:rsid w:val="004D111F"/>
    <w:rsid w:val="004D2124"/>
    <w:rsid w:val="004D2F53"/>
    <w:rsid w:val="004D412F"/>
    <w:rsid w:val="004D4390"/>
    <w:rsid w:val="004D4B7B"/>
    <w:rsid w:val="004D4F43"/>
    <w:rsid w:val="004D56AB"/>
    <w:rsid w:val="004D66DF"/>
    <w:rsid w:val="004D69EB"/>
    <w:rsid w:val="004E01FD"/>
    <w:rsid w:val="004E1214"/>
    <w:rsid w:val="004E3859"/>
    <w:rsid w:val="004E5CD6"/>
    <w:rsid w:val="004E6173"/>
    <w:rsid w:val="004E7434"/>
    <w:rsid w:val="004E7D73"/>
    <w:rsid w:val="004F0038"/>
    <w:rsid w:val="004F1243"/>
    <w:rsid w:val="004F33BA"/>
    <w:rsid w:val="004F345A"/>
    <w:rsid w:val="004F3BE1"/>
    <w:rsid w:val="004F3D71"/>
    <w:rsid w:val="004F4D34"/>
    <w:rsid w:val="004F4EC4"/>
    <w:rsid w:val="004F51DB"/>
    <w:rsid w:val="004F61EE"/>
    <w:rsid w:val="004F6672"/>
    <w:rsid w:val="004F66AD"/>
    <w:rsid w:val="00500021"/>
    <w:rsid w:val="005021E3"/>
    <w:rsid w:val="00502372"/>
    <w:rsid w:val="00502C75"/>
    <w:rsid w:val="00502FAE"/>
    <w:rsid w:val="00503251"/>
    <w:rsid w:val="0050408A"/>
    <w:rsid w:val="00504DDE"/>
    <w:rsid w:val="00504E9C"/>
    <w:rsid w:val="005064BA"/>
    <w:rsid w:val="00507468"/>
    <w:rsid w:val="005079FF"/>
    <w:rsid w:val="00507F6A"/>
    <w:rsid w:val="00510D2F"/>
    <w:rsid w:val="00510DEB"/>
    <w:rsid w:val="0051265E"/>
    <w:rsid w:val="0051407F"/>
    <w:rsid w:val="005143D2"/>
    <w:rsid w:val="00515A7A"/>
    <w:rsid w:val="005160CE"/>
    <w:rsid w:val="00516309"/>
    <w:rsid w:val="00516DCA"/>
    <w:rsid w:val="0051730E"/>
    <w:rsid w:val="00517E4F"/>
    <w:rsid w:val="00520DBF"/>
    <w:rsid w:val="00521596"/>
    <w:rsid w:val="00522671"/>
    <w:rsid w:val="00523019"/>
    <w:rsid w:val="00524B9E"/>
    <w:rsid w:val="0052512D"/>
    <w:rsid w:val="00525B1F"/>
    <w:rsid w:val="00526129"/>
    <w:rsid w:val="00526C54"/>
    <w:rsid w:val="00526D6A"/>
    <w:rsid w:val="00527C4A"/>
    <w:rsid w:val="00530E1F"/>
    <w:rsid w:val="005320EF"/>
    <w:rsid w:val="00532BD8"/>
    <w:rsid w:val="00533BCC"/>
    <w:rsid w:val="005349ED"/>
    <w:rsid w:val="00534B1C"/>
    <w:rsid w:val="005370FF"/>
    <w:rsid w:val="00537193"/>
    <w:rsid w:val="00537268"/>
    <w:rsid w:val="005378FF"/>
    <w:rsid w:val="005402E4"/>
    <w:rsid w:val="00541AF2"/>
    <w:rsid w:val="00542567"/>
    <w:rsid w:val="00542B52"/>
    <w:rsid w:val="00543523"/>
    <w:rsid w:val="005440FE"/>
    <w:rsid w:val="00544D4D"/>
    <w:rsid w:val="00544FE6"/>
    <w:rsid w:val="0055014E"/>
    <w:rsid w:val="00550C65"/>
    <w:rsid w:val="00551DAD"/>
    <w:rsid w:val="00554508"/>
    <w:rsid w:val="00554D5E"/>
    <w:rsid w:val="00554F42"/>
    <w:rsid w:val="0055571A"/>
    <w:rsid w:val="00555D60"/>
    <w:rsid w:val="005563D0"/>
    <w:rsid w:val="005564B0"/>
    <w:rsid w:val="00556D50"/>
    <w:rsid w:val="00562740"/>
    <w:rsid w:val="0056293E"/>
    <w:rsid w:val="00563339"/>
    <w:rsid w:val="00563F1A"/>
    <w:rsid w:val="0056434B"/>
    <w:rsid w:val="005647AE"/>
    <w:rsid w:val="0056540D"/>
    <w:rsid w:val="0056616E"/>
    <w:rsid w:val="00566ADC"/>
    <w:rsid w:val="00570381"/>
    <w:rsid w:val="00570858"/>
    <w:rsid w:val="00571A00"/>
    <w:rsid w:val="00572AD1"/>
    <w:rsid w:val="00573150"/>
    <w:rsid w:val="00573550"/>
    <w:rsid w:val="00574910"/>
    <w:rsid w:val="005754E5"/>
    <w:rsid w:val="00576398"/>
    <w:rsid w:val="0057798F"/>
    <w:rsid w:val="005808B5"/>
    <w:rsid w:val="00582EAC"/>
    <w:rsid w:val="005830C8"/>
    <w:rsid w:val="005841F6"/>
    <w:rsid w:val="00584C4E"/>
    <w:rsid w:val="005857B3"/>
    <w:rsid w:val="005861F5"/>
    <w:rsid w:val="0058656A"/>
    <w:rsid w:val="00587333"/>
    <w:rsid w:val="00587DEB"/>
    <w:rsid w:val="00587ED8"/>
    <w:rsid w:val="0059199F"/>
    <w:rsid w:val="00592C14"/>
    <w:rsid w:val="005936C8"/>
    <w:rsid w:val="005937EA"/>
    <w:rsid w:val="00593E39"/>
    <w:rsid w:val="00594132"/>
    <w:rsid w:val="00594896"/>
    <w:rsid w:val="005948B0"/>
    <w:rsid w:val="0059550B"/>
    <w:rsid w:val="00595DA7"/>
    <w:rsid w:val="005962F4"/>
    <w:rsid w:val="005964D1"/>
    <w:rsid w:val="005972F3"/>
    <w:rsid w:val="005A0742"/>
    <w:rsid w:val="005A1F31"/>
    <w:rsid w:val="005A20D5"/>
    <w:rsid w:val="005A3A0C"/>
    <w:rsid w:val="005A4A63"/>
    <w:rsid w:val="005A4AE6"/>
    <w:rsid w:val="005A5404"/>
    <w:rsid w:val="005A5499"/>
    <w:rsid w:val="005A5C23"/>
    <w:rsid w:val="005A6099"/>
    <w:rsid w:val="005A667A"/>
    <w:rsid w:val="005A693E"/>
    <w:rsid w:val="005A775F"/>
    <w:rsid w:val="005A7788"/>
    <w:rsid w:val="005B065E"/>
    <w:rsid w:val="005B13E4"/>
    <w:rsid w:val="005B2B87"/>
    <w:rsid w:val="005B2EAD"/>
    <w:rsid w:val="005B3C9A"/>
    <w:rsid w:val="005B43AC"/>
    <w:rsid w:val="005B54B6"/>
    <w:rsid w:val="005B5830"/>
    <w:rsid w:val="005B5D74"/>
    <w:rsid w:val="005B6533"/>
    <w:rsid w:val="005B69D9"/>
    <w:rsid w:val="005B6E90"/>
    <w:rsid w:val="005B78A2"/>
    <w:rsid w:val="005B78D8"/>
    <w:rsid w:val="005B7D61"/>
    <w:rsid w:val="005C017B"/>
    <w:rsid w:val="005C1BDD"/>
    <w:rsid w:val="005C211A"/>
    <w:rsid w:val="005C22B7"/>
    <w:rsid w:val="005C2BB0"/>
    <w:rsid w:val="005C31DA"/>
    <w:rsid w:val="005C3226"/>
    <w:rsid w:val="005C4B22"/>
    <w:rsid w:val="005C5240"/>
    <w:rsid w:val="005C5716"/>
    <w:rsid w:val="005C57BE"/>
    <w:rsid w:val="005C6911"/>
    <w:rsid w:val="005D00F0"/>
    <w:rsid w:val="005D05F7"/>
    <w:rsid w:val="005D1BE2"/>
    <w:rsid w:val="005D1BE8"/>
    <w:rsid w:val="005D1FCF"/>
    <w:rsid w:val="005D2178"/>
    <w:rsid w:val="005D2444"/>
    <w:rsid w:val="005D250E"/>
    <w:rsid w:val="005D2D72"/>
    <w:rsid w:val="005D2F13"/>
    <w:rsid w:val="005D3948"/>
    <w:rsid w:val="005D4945"/>
    <w:rsid w:val="005D5220"/>
    <w:rsid w:val="005D5856"/>
    <w:rsid w:val="005D5C0F"/>
    <w:rsid w:val="005D6581"/>
    <w:rsid w:val="005D74D7"/>
    <w:rsid w:val="005E02CE"/>
    <w:rsid w:val="005E0F58"/>
    <w:rsid w:val="005E10F2"/>
    <w:rsid w:val="005E1DF3"/>
    <w:rsid w:val="005E2E1C"/>
    <w:rsid w:val="005E3524"/>
    <w:rsid w:val="005E39E6"/>
    <w:rsid w:val="005E3FE1"/>
    <w:rsid w:val="005E424D"/>
    <w:rsid w:val="005E4387"/>
    <w:rsid w:val="005E4844"/>
    <w:rsid w:val="005E5089"/>
    <w:rsid w:val="005E6044"/>
    <w:rsid w:val="005E69E6"/>
    <w:rsid w:val="005E6F45"/>
    <w:rsid w:val="005E7853"/>
    <w:rsid w:val="005E7CB2"/>
    <w:rsid w:val="005E7D00"/>
    <w:rsid w:val="005E7D05"/>
    <w:rsid w:val="005F02D8"/>
    <w:rsid w:val="005F0875"/>
    <w:rsid w:val="005F0DFD"/>
    <w:rsid w:val="005F13D9"/>
    <w:rsid w:val="005F2B1D"/>
    <w:rsid w:val="005F332C"/>
    <w:rsid w:val="005F3C4E"/>
    <w:rsid w:val="005F3FA6"/>
    <w:rsid w:val="005F4DDE"/>
    <w:rsid w:val="005F641A"/>
    <w:rsid w:val="005F6CE3"/>
    <w:rsid w:val="005F75BD"/>
    <w:rsid w:val="00600403"/>
    <w:rsid w:val="006007B8"/>
    <w:rsid w:val="00602ED3"/>
    <w:rsid w:val="00603020"/>
    <w:rsid w:val="006037E6"/>
    <w:rsid w:val="006038CA"/>
    <w:rsid w:val="00604DEF"/>
    <w:rsid w:val="0060601D"/>
    <w:rsid w:val="00610518"/>
    <w:rsid w:val="00610CFF"/>
    <w:rsid w:val="00611536"/>
    <w:rsid w:val="00611D1D"/>
    <w:rsid w:val="00611D5D"/>
    <w:rsid w:val="00612259"/>
    <w:rsid w:val="006123B6"/>
    <w:rsid w:val="00612E22"/>
    <w:rsid w:val="0061385C"/>
    <w:rsid w:val="00614386"/>
    <w:rsid w:val="00614D31"/>
    <w:rsid w:val="00615F59"/>
    <w:rsid w:val="00616CD1"/>
    <w:rsid w:val="00616D26"/>
    <w:rsid w:val="00620950"/>
    <w:rsid w:val="006219AE"/>
    <w:rsid w:val="0062212E"/>
    <w:rsid w:val="00622169"/>
    <w:rsid w:val="00622B41"/>
    <w:rsid w:val="00622E65"/>
    <w:rsid w:val="00623987"/>
    <w:rsid w:val="00623FAD"/>
    <w:rsid w:val="006275D7"/>
    <w:rsid w:val="006279EA"/>
    <w:rsid w:val="00627B27"/>
    <w:rsid w:val="00630E2D"/>
    <w:rsid w:val="00631423"/>
    <w:rsid w:val="00632855"/>
    <w:rsid w:val="006328E8"/>
    <w:rsid w:val="006329A3"/>
    <w:rsid w:val="00633075"/>
    <w:rsid w:val="00635795"/>
    <w:rsid w:val="00636B8D"/>
    <w:rsid w:val="00636BB4"/>
    <w:rsid w:val="0063740D"/>
    <w:rsid w:val="006376DB"/>
    <w:rsid w:val="006379FE"/>
    <w:rsid w:val="00637DBF"/>
    <w:rsid w:val="00637EBC"/>
    <w:rsid w:val="006406BD"/>
    <w:rsid w:val="00641320"/>
    <w:rsid w:val="00641A6E"/>
    <w:rsid w:val="00641DDA"/>
    <w:rsid w:val="00642508"/>
    <w:rsid w:val="0064269F"/>
    <w:rsid w:val="00642F5A"/>
    <w:rsid w:val="006446EB"/>
    <w:rsid w:val="00644A95"/>
    <w:rsid w:val="00644C61"/>
    <w:rsid w:val="00645105"/>
    <w:rsid w:val="006457F8"/>
    <w:rsid w:val="006461E7"/>
    <w:rsid w:val="00646601"/>
    <w:rsid w:val="00647709"/>
    <w:rsid w:val="006477F8"/>
    <w:rsid w:val="00647956"/>
    <w:rsid w:val="0065069F"/>
    <w:rsid w:val="006511B4"/>
    <w:rsid w:val="0065130A"/>
    <w:rsid w:val="00651E6B"/>
    <w:rsid w:val="00652ABF"/>
    <w:rsid w:val="00652DA7"/>
    <w:rsid w:val="00653182"/>
    <w:rsid w:val="00655D9B"/>
    <w:rsid w:val="00655EFF"/>
    <w:rsid w:val="006569E5"/>
    <w:rsid w:val="00656E7E"/>
    <w:rsid w:val="0065794F"/>
    <w:rsid w:val="00657FD3"/>
    <w:rsid w:val="006602A5"/>
    <w:rsid w:val="006607AF"/>
    <w:rsid w:val="006608DC"/>
    <w:rsid w:val="0066193F"/>
    <w:rsid w:val="00661C7C"/>
    <w:rsid w:val="00661FF7"/>
    <w:rsid w:val="00662078"/>
    <w:rsid w:val="006628C7"/>
    <w:rsid w:val="006629FF"/>
    <w:rsid w:val="00662B79"/>
    <w:rsid w:val="006659BF"/>
    <w:rsid w:val="00666A69"/>
    <w:rsid w:val="00667176"/>
    <w:rsid w:val="0066741B"/>
    <w:rsid w:val="0066745E"/>
    <w:rsid w:val="00667B5A"/>
    <w:rsid w:val="0067006D"/>
    <w:rsid w:val="00670588"/>
    <w:rsid w:val="006714D6"/>
    <w:rsid w:val="006716A4"/>
    <w:rsid w:val="0067338D"/>
    <w:rsid w:val="0067479E"/>
    <w:rsid w:val="00675516"/>
    <w:rsid w:val="006764DD"/>
    <w:rsid w:val="006769CA"/>
    <w:rsid w:val="006772F8"/>
    <w:rsid w:val="00677390"/>
    <w:rsid w:val="00677E5E"/>
    <w:rsid w:val="00680324"/>
    <w:rsid w:val="006809FC"/>
    <w:rsid w:val="00681CBD"/>
    <w:rsid w:val="00682042"/>
    <w:rsid w:val="00682E9C"/>
    <w:rsid w:val="00683216"/>
    <w:rsid w:val="00684000"/>
    <w:rsid w:val="00684139"/>
    <w:rsid w:val="0068495A"/>
    <w:rsid w:val="00686614"/>
    <w:rsid w:val="00686902"/>
    <w:rsid w:val="00686B5E"/>
    <w:rsid w:val="0069100F"/>
    <w:rsid w:val="006928D9"/>
    <w:rsid w:val="00692D1B"/>
    <w:rsid w:val="00693A79"/>
    <w:rsid w:val="00693BF8"/>
    <w:rsid w:val="00693EDF"/>
    <w:rsid w:val="0069443A"/>
    <w:rsid w:val="00695EE7"/>
    <w:rsid w:val="00696394"/>
    <w:rsid w:val="00697373"/>
    <w:rsid w:val="00697EDC"/>
    <w:rsid w:val="006A1865"/>
    <w:rsid w:val="006A24E1"/>
    <w:rsid w:val="006A3297"/>
    <w:rsid w:val="006A3544"/>
    <w:rsid w:val="006A44E7"/>
    <w:rsid w:val="006A4F79"/>
    <w:rsid w:val="006A51A9"/>
    <w:rsid w:val="006A6F77"/>
    <w:rsid w:val="006A7041"/>
    <w:rsid w:val="006A73BE"/>
    <w:rsid w:val="006B028D"/>
    <w:rsid w:val="006B0629"/>
    <w:rsid w:val="006B09D0"/>
    <w:rsid w:val="006B1579"/>
    <w:rsid w:val="006B1C1C"/>
    <w:rsid w:val="006B2760"/>
    <w:rsid w:val="006B349A"/>
    <w:rsid w:val="006B5D35"/>
    <w:rsid w:val="006C078D"/>
    <w:rsid w:val="006C085B"/>
    <w:rsid w:val="006C0CB5"/>
    <w:rsid w:val="006C11D0"/>
    <w:rsid w:val="006C14F2"/>
    <w:rsid w:val="006C1533"/>
    <w:rsid w:val="006C1730"/>
    <w:rsid w:val="006C2561"/>
    <w:rsid w:val="006C273C"/>
    <w:rsid w:val="006C4207"/>
    <w:rsid w:val="006C43A5"/>
    <w:rsid w:val="006C5A3F"/>
    <w:rsid w:val="006C7BBC"/>
    <w:rsid w:val="006C7BEB"/>
    <w:rsid w:val="006C7D07"/>
    <w:rsid w:val="006D08ED"/>
    <w:rsid w:val="006D1274"/>
    <w:rsid w:val="006D270C"/>
    <w:rsid w:val="006D344C"/>
    <w:rsid w:val="006D48C7"/>
    <w:rsid w:val="006D797D"/>
    <w:rsid w:val="006E12E5"/>
    <w:rsid w:val="006E1829"/>
    <w:rsid w:val="006E41E6"/>
    <w:rsid w:val="006E4808"/>
    <w:rsid w:val="006E6C02"/>
    <w:rsid w:val="006E6DE1"/>
    <w:rsid w:val="006E7F93"/>
    <w:rsid w:val="006F0215"/>
    <w:rsid w:val="006F1161"/>
    <w:rsid w:val="006F1880"/>
    <w:rsid w:val="006F1E11"/>
    <w:rsid w:val="006F2BE2"/>
    <w:rsid w:val="006F3698"/>
    <w:rsid w:val="006F52BB"/>
    <w:rsid w:val="006F5FB8"/>
    <w:rsid w:val="006F74AC"/>
    <w:rsid w:val="006F7500"/>
    <w:rsid w:val="00700B2B"/>
    <w:rsid w:val="00700D0F"/>
    <w:rsid w:val="00700ED4"/>
    <w:rsid w:val="007013A4"/>
    <w:rsid w:val="00701D7A"/>
    <w:rsid w:val="00703C60"/>
    <w:rsid w:val="00705819"/>
    <w:rsid w:val="00706C13"/>
    <w:rsid w:val="007074B5"/>
    <w:rsid w:val="007078CD"/>
    <w:rsid w:val="00710777"/>
    <w:rsid w:val="00711C75"/>
    <w:rsid w:val="00712ABD"/>
    <w:rsid w:val="00712B84"/>
    <w:rsid w:val="00714FE9"/>
    <w:rsid w:val="0071547B"/>
    <w:rsid w:val="00716361"/>
    <w:rsid w:val="00717104"/>
    <w:rsid w:val="00720485"/>
    <w:rsid w:val="00721508"/>
    <w:rsid w:val="00721777"/>
    <w:rsid w:val="0072257E"/>
    <w:rsid w:val="00723097"/>
    <w:rsid w:val="007230B5"/>
    <w:rsid w:val="00723598"/>
    <w:rsid w:val="007238F2"/>
    <w:rsid w:val="00723FAC"/>
    <w:rsid w:val="0072516B"/>
    <w:rsid w:val="0072689D"/>
    <w:rsid w:val="007271E6"/>
    <w:rsid w:val="007272CF"/>
    <w:rsid w:val="007273A5"/>
    <w:rsid w:val="00727C15"/>
    <w:rsid w:val="00730215"/>
    <w:rsid w:val="0073158B"/>
    <w:rsid w:val="00731991"/>
    <w:rsid w:val="00731D03"/>
    <w:rsid w:val="00732D73"/>
    <w:rsid w:val="00733D04"/>
    <w:rsid w:val="00733E36"/>
    <w:rsid w:val="00734B01"/>
    <w:rsid w:val="007357DC"/>
    <w:rsid w:val="00735D08"/>
    <w:rsid w:val="0073713A"/>
    <w:rsid w:val="0073718D"/>
    <w:rsid w:val="007405FE"/>
    <w:rsid w:val="00742713"/>
    <w:rsid w:val="00742B68"/>
    <w:rsid w:val="00742D28"/>
    <w:rsid w:val="00742FE8"/>
    <w:rsid w:val="00744A6D"/>
    <w:rsid w:val="00744F15"/>
    <w:rsid w:val="00745BB5"/>
    <w:rsid w:val="0074798B"/>
    <w:rsid w:val="00750B68"/>
    <w:rsid w:val="00751241"/>
    <w:rsid w:val="0075246B"/>
    <w:rsid w:val="00752CF9"/>
    <w:rsid w:val="00753ABE"/>
    <w:rsid w:val="00753B22"/>
    <w:rsid w:val="00756D9D"/>
    <w:rsid w:val="007578E3"/>
    <w:rsid w:val="007578E4"/>
    <w:rsid w:val="00760768"/>
    <w:rsid w:val="0076098D"/>
    <w:rsid w:val="007627D1"/>
    <w:rsid w:val="00763D2F"/>
    <w:rsid w:val="007647AD"/>
    <w:rsid w:val="0076553E"/>
    <w:rsid w:val="00765D5C"/>
    <w:rsid w:val="00767CD0"/>
    <w:rsid w:val="00767D25"/>
    <w:rsid w:val="00770B32"/>
    <w:rsid w:val="007713DA"/>
    <w:rsid w:val="0077178E"/>
    <w:rsid w:val="00771C15"/>
    <w:rsid w:val="0077339E"/>
    <w:rsid w:val="0077563D"/>
    <w:rsid w:val="0077640A"/>
    <w:rsid w:val="0077747B"/>
    <w:rsid w:val="00780715"/>
    <w:rsid w:val="00780D45"/>
    <w:rsid w:val="00780EC4"/>
    <w:rsid w:val="0078167A"/>
    <w:rsid w:val="00781830"/>
    <w:rsid w:val="00783219"/>
    <w:rsid w:val="0078323F"/>
    <w:rsid w:val="00783966"/>
    <w:rsid w:val="00783B0F"/>
    <w:rsid w:val="00783B46"/>
    <w:rsid w:val="00784DB1"/>
    <w:rsid w:val="007850E9"/>
    <w:rsid w:val="00785234"/>
    <w:rsid w:val="00786560"/>
    <w:rsid w:val="00786BBE"/>
    <w:rsid w:val="00787338"/>
    <w:rsid w:val="0078766C"/>
    <w:rsid w:val="007878F5"/>
    <w:rsid w:val="00787C1E"/>
    <w:rsid w:val="00787EB2"/>
    <w:rsid w:val="00791467"/>
    <w:rsid w:val="00792953"/>
    <w:rsid w:val="007929BF"/>
    <w:rsid w:val="00793AC9"/>
    <w:rsid w:val="007944C7"/>
    <w:rsid w:val="00794F1A"/>
    <w:rsid w:val="007977C7"/>
    <w:rsid w:val="00797BC2"/>
    <w:rsid w:val="00797CF8"/>
    <w:rsid w:val="007A2ED8"/>
    <w:rsid w:val="007A3FDA"/>
    <w:rsid w:val="007A5731"/>
    <w:rsid w:val="007A5D95"/>
    <w:rsid w:val="007A6709"/>
    <w:rsid w:val="007A6DEC"/>
    <w:rsid w:val="007A7B48"/>
    <w:rsid w:val="007A7C82"/>
    <w:rsid w:val="007B0D1E"/>
    <w:rsid w:val="007B2933"/>
    <w:rsid w:val="007B2B7C"/>
    <w:rsid w:val="007B3C63"/>
    <w:rsid w:val="007B4593"/>
    <w:rsid w:val="007B4760"/>
    <w:rsid w:val="007B48B0"/>
    <w:rsid w:val="007B5FBF"/>
    <w:rsid w:val="007B6EE3"/>
    <w:rsid w:val="007B7D76"/>
    <w:rsid w:val="007C0ADD"/>
    <w:rsid w:val="007C0B9D"/>
    <w:rsid w:val="007C1580"/>
    <w:rsid w:val="007C1763"/>
    <w:rsid w:val="007C1F76"/>
    <w:rsid w:val="007C41DB"/>
    <w:rsid w:val="007C4476"/>
    <w:rsid w:val="007C4A54"/>
    <w:rsid w:val="007C5DBC"/>
    <w:rsid w:val="007C5F00"/>
    <w:rsid w:val="007C7D8D"/>
    <w:rsid w:val="007D0036"/>
    <w:rsid w:val="007D05AF"/>
    <w:rsid w:val="007D072F"/>
    <w:rsid w:val="007D07FC"/>
    <w:rsid w:val="007D1252"/>
    <w:rsid w:val="007D2F78"/>
    <w:rsid w:val="007D3515"/>
    <w:rsid w:val="007D4790"/>
    <w:rsid w:val="007D568F"/>
    <w:rsid w:val="007D5980"/>
    <w:rsid w:val="007D625E"/>
    <w:rsid w:val="007D6E62"/>
    <w:rsid w:val="007D7609"/>
    <w:rsid w:val="007D7B0B"/>
    <w:rsid w:val="007E0096"/>
    <w:rsid w:val="007E02FD"/>
    <w:rsid w:val="007E2407"/>
    <w:rsid w:val="007E2F34"/>
    <w:rsid w:val="007E5631"/>
    <w:rsid w:val="007E5820"/>
    <w:rsid w:val="007E62CD"/>
    <w:rsid w:val="007E65AD"/>
    <w:rsid w:val="007F017A"/>
    <w:rsid w:val="007F01FF"/>
    <w:rsid w:val="007F03AD"/>
    <w:rsid w:val="007F3C56"/>
    <w:rsid w:val="007F490A"/>
    <w:rsid w:val="007F5565"/>
    <w:rsid w:val="007F6BF8"/>
    <w:rsid w:val="007F6E33"/>
    <w:rsid w:val="007F79F4"/>
    <w:rsid w:val="007F7E4A"/>
    <w:rsid w:val="00800058"/>
    <w:rsid w:val="00800636"/>
    <w:rsid w:val="00801789"/>
    <w:rsid w:val="0080294E"/>
    <w:rsid w:val="0080427D"/>
    <w:rsid w:val="00804303"/>
    <w:rsid w:val="00804668"/>
    <w:rsid w:val="00804799"/>
    <w:rsid w:val="00804F87"/>
    <w:rsid w:val="00805631"/>
    <w:rsid w:val="008062DA"/>
    <w:rsid w:val="00807618"/>
    <w:rsid w:val="00810896"/>
    <w:rsid w:val="00811A6F"/>
    <w:rsid w:val="008139A8"/>
    <w:rsid w:val="00814ADA"/>
    <w:rsid w:val="00814B79"/>
    <w:rsid w:val="00815861"/>
    <w:rsid w:val="008169D6"/>
    <w:rsid w:val="00816EC9"/>
    <w:rsid w:val="00817823"/>
    <w:rsid w:val="008212EB"/>
    <w:rsid w:val="00821E47"/>
    <w:rsid w:val="00823D7C"/>
    <w:rsid w:val="00825229"/>
    <w:rsid w:val="008252BA"/>
    <w:rsid w:val="0082594D"/>
    <w:rsid w:val="008259CB"/>
    <w:rsid w:val="00826C84"/>
    <w:rsid w:val="00826E97"/>
    <w:rsid w:val="00827A62"/>
    <w:rsid w:val="0083035D"/>
    <w:rsid w:val="00830C5F"/>
    <w:rsid w:val="00831558"/>
    <w:rsid w:val="0083162A"/>
    <w:rsid w:val="008319D4"/>
    <w:rsid w:val="00831F3B"/>
    <w:rsid w:val="008322BB"/>
    <w:rsid w:val="008332F6"/>
    <w:rsid w:val="008337D0"/>
    <w:rsid w:val="00833DCA"/>
    <w:rsid w:val="00834D32"/>
    <w:rsid w:val="00835213"/>
    <w:rsid w:val="0083557D"/>
    <w:rsid w:val="008374A3"/>
    <w:rsid w:val="008375ED"/>
    <w:rsid w:val="008377BB"/>
    <w:rsid w:val="00837F71"/>
    <w:rsid w:val="008400B9"/>
    <w:rsid w:val="00841621"/>
    <w:rsid w:val="008425EF"/>
    <w:rsid w:val="00842B2C"/>
    <w:rsid w:val="00842D81"/>
    <w:rsid w:val="00844046"/>
    <w:rsid w:val="0084448A"/>
    <w:rsid w:val="008455C0"/>
    <w:rsid w:val="00845E99"/>
    <w:rsid w:val="00846448"/>
    <w:rsid w:val="00846786"/>
    <w:rsid w:val="00846AC1"/>
    <w:rsid w:val="0084764B"/>
    <w:rsid w:val="00850181"/>
    <w:rsid w:val="00850423"/>
    <w:rsid w:val="008508D5"/>
    <w:rsid w:val="00850C13"/>
    <w:rsid w:val="0085119E"/>
    <w:rsid w:val="008516C5"/>
    <w:rsid w:val="008521BC"/>
    <w:rsid w:val="00852C61"/>
    <w:rsid w:val="00853435"/>
    <w:rsid w:val="0085348A"/>
    <w:rsid w:val="00854115"/>
    <w:rsid w:val="00854245"/>
    <w:rsid w:val="00854DB7"/>
    <w:rsid w:val="00855349"/>
    <w:rsid w:val="00856009"/>
    <w:rsid w:val="00856437"/>
    <w:rsid w:val="00856558"/>
    <w:rsid w:val="008578BC"/>
    <w:rsid w:val="008603D8"/>
    <w:rsid w:val="00860452"/>
    <w:rsid w:val="00860FDC"/>
    <w:rsid w:val="0086155E"/>
    <w:rsid w:val="00861A52"/>
    <w:rsid w:val="00861FA1"/>
    <w:rsid w:val="00862448"/>
    <w:rsid w:val="008624AF"/>
    <w:rsid w:val="008625B3"/>
    <w:rsid w:val="008637C8"/>
    <w:rsid w:val="00863817"/>
    <w:rsid w:val="008640FF"/>
    <w:rsid w:val="00865A43"/>
    <w:rsid w:val="00865A4E"/>
    <w:rsid w:val="00865AAF"/>
    <w:rsid w:val="00865E09"/>
    <w:rsid w:val="008660E9"/>
    <w:rsid w:val="00866BC5"/>
    <w:rsid w:val="00867836"/>
    <w:rsid w:val="00867DDA"/>
    <w:rsid w:val="00870400"/>
    <w:rsid w:val="00870550"/>
    <w:rsid w:val="00870930"/>
    <w:rsid w:val="00872582"/>
    <w:rsid w:val="00873093"/>
    <w:rsid w:val="00873373"/>
    <w:rsid w:val="00874FA1"/>
    <w:rsid w:val="008758D2"/>
    <w:rsid w:val="00877E51"/>
    <w:rsid w:val="00880A82"/>
    <w:rsid w:val="00880C50"/>
    <w:rsid w:val="00880D55"/>
    <w:rsid w:val="008822FB"/>
    <w:rsid w:val="0088295F"/>
    <w:rsid w:val="00883906"/>
    <w:rsid w:val="00883EF6"/>
    <w:rsid w:val="00884015"/>
    <w:rsid w:val="00884A37"/>
    <w:rsid w:val="00884A4D"/>
    <w:rsid w:val="00885156"/>
    <w:rsid w:val="00885968"/>
    <w:rsid w:val="00886EEF"/>
    <w:rsid w:val="00886F1B"/>
    <w:rsid w:val="00887572"/>
    <w:rsid w:val="008876D7"/>
    <w:rsid w:val="00887B3E"/>
    <w:rsid w:val="0089187D"/>
    <w:rsid w:val="00891A05"/>
    <w:rsid w:val="00892607"/>
    <w:rsid w:val="008931F1"/>
    <w:rsid w:val="00893219"/>
    <w:rsid w:val="008946B1"/>
    <w:rsid w:val="00894CDC"/>
    <w:rsid w:val="00895D81"/>
    <w:rsid w:val="008969EE"/>
    <w:rsid w:val="008977C4"/>
    <w:rsid w:val="00897C5B"/>
    <w:rsid w:val="00897F23"/>
    <w:rsid w:val="008A0CF0"/>
    <w:rsid w:val="008A0F47"/>
    <w:rsid w:val="008A1A32"/>
    <w:rsid w:val="008A1ACC"/>
    <w:rsid w:val="008A2FD2"/>
    <w:rsid w:val="008A307D"/>
    <w:rsid w:val="008A36E3"/>
    <w:rsid w:val="008A3FCA"/>
    <w:rsid w:val="008A4DE1"/>
    <w:rsid w:val="008A59EF"/>
    <w:rsid w:val="008A5B55"/>
    <w:rsid w:val="008A5E8D"/>
    <w:rsid w:val="008A774F"/>
    <w:rsid w:val="008A7EA3"/>
    <w:rsid w:val="008B07C6"/>
    <w:rsid w:val="008B0D71"/>
    <w:rsid w:val="008B1749"/>
    <w:rsid w:val="008B31BF"/>
    <w:rsid w:val="008B3264"/>
    <w:rsid w:val="008B5030"/>
    <w:rsid w:val="008B5504"/>
    <w:rsid w:val="008B6D77"/>
    <w:rsid w:val="008B6FDC"/>
    <w:rsid w:val="008B7C52"/>
    <w:rsid w:val="008C0601"/>
    <w:rsid w:val="008C1A0D"/>
    <w:rsid w:val="008C4260"/>
    <w:rsid w:val="008C4659"/>
    <w:rsid w:val="008C4947"/>
    <w:rsid w:val="008C5389"/>
    <w:rsid w:val="008C55D3"/>
    <w:rsid w:val="008C57AC"/>
    <w:rsid w:val="008C5B4C"/>
    <w:rsid w:val="008C5DE8"/>
    <w:rsid w:val="008C5E27"/>
    <w:rsid w:val="008C688D"/>
    <w:rsid w:val="008C6D42"/>
    <w:rsid w:val="008C6DD7"/>
    <w:rsid w:val="008C72E3"/>
    <w:rsid w:val="008C75FD"/>
    <w:rsid w:val="008C7956"/>
    <w:rsid w:val="008D0DA2"/>
    <w:rsid w:val="008D247B"/>
    <w:rsid w:val="008D27F2"/>
    <w:rsid w:val="008D5FF3"/>
    <w:rsid w:val="008D60CF"/>
    <w:rsid w:val="008D63E6"/>
    <w:rsid w:val="008D682D"/>
    <w:rsid w:val="008D6AF2"/>
    <w:rsid w:val="008D7570"/>
    <w:rsid w:val="008E1EE3"/>
    <w:rsid w:val="008E314E"/>
    <w:rsid w:val="008E33E1"/>
    <w:rsid w:val="008E34A2"/>
    <w:rsid w:val="008E3FA5"/>
    <w:rsid w:val="008E423F"/>
    <w:rsid w:val="008E6204"/>
    <w:rsid w:val="008F0EE1"/>
    <w:rsid w:val="008F1D34"/>
    <w:rsid w:val="008F1D9E"/>
    <w:rsid w:val="008F29D1"/>
    <w:rsid w:val="008F3FE0"/>
    <w:rsid w:val="008F4EB3"/>
    <w:rsid w:val="008F517C"/>
    <w:rsid w:val="008F6762"/>
    <w:rsid w:val="008F695F"/>
    <w:rsid w:val="0090009D"/>
    <w:rsid w:val="00900514"/>
    <w:rsid w:val="00900A63"/>
    <w:rsid w:val="0090125B"/>
    <w:rsid w:val="00901F0A"/>
    <w:rsid w:val="00902843"/>
    <w:rsid w:val="00903409"/>
    <w:rsid w:val="00903784"/>
    <w:rsid w:val="00903984"/>
    <w:rsid w:val="00903C36"/>
    <w:rsid w:val="0090462A"/>
    <w:rsid w:val="00904C39"/>
    <w:rsid w:val="00904D30"/>
    <w:rsid w:val="00905306"/>
    <w:rsid w:val="00906BC0"/>
    <w:rsid w:val="00907109"/>
    <w:rsid w:val="00907B3F"/>
    <w:rsid w:val="009107F7"/>
    <w:rsid w:val="00911936"/>
    <w:rsid w:val="00911B92"/>
    <w:rsid w:val="00913058"/>
    <w:rsid w:val="009131A4"/>
    <w:rsid w:val="00913FEA"/>
    <w:rsid w:val="009141CA"/>
    <w:rsid w:val="009148F6"/>
    <w:rsid w:val="00916C97"/>
    <w:rsid w:val="009174D4"/>
    <w:rsid w:val="00917BD6"/>
    <w:rsid w:val="00920119"/>
    <w:rsid w:val="009204B7"/>
    <w:rsid w:val="0092144C"/>
    <w:rsid w:val="00921498"/>
    <w:rsid w:val="00921DF0"/>
    <w:rsid w:val="00922770"/>
    <w:rsid w:val="009228D7"/>
    <w:rsid w:val="00923E05"/>
    <w:rsid w:val="00925FD1"/>
    <w:rsid w:val="00927BFF"/>
    <w:rsid w:val="00927CD0"/>
    <w:rsid w:val="00930995"/>
    <w:rsid w:val="00931A57"/>
    <w:rsid w:val="0093255D"/>
    <w:rsid w:val="009329D6"/>
    <w:rsid w:val="009332F5"/>
    <w:rsid w:val="009341AF"/>
    <w:rsid w:val="00934FC8"/>
    <w:rsid w:val="00937218"/>
    <w:rsid w:val="00937452"/>
    <w:rsid w:val="00937D1F"/>
    <w:rsid w:val="0094049E"/>
    <w:rsid w:val="009404C2"/>
    <w:rsid w:val="0094061D"/>
    <w:rsid w:val="00940FC3"/>
    <w:rsid w:val="00942673"/>
    <w:rsid w:val="009426AE"/>
    <w:rsid w:val="00942830"/>
    <w:rsid w:val="009439FA"/>
    <w:rsid w:val="00944B5A"/>
    <w:rsid w:val="00944D80"/>
    <w:rsid w:val="009450BF"/>
    <w:rsid w:val="0094559A"/>
    <w:rsid w:val="00946967"/>
    <w:rsid w:val="00946AC9"/>
    <w:rsid w:val="009476A3"/>
    <w:rsid w:val="0094770C"/>
    <w:rsid w:val="00947D21"/>
    <w:rsid w:val="00947E70"/>
    <w:rsid w:val="009500A5"/>
    <w:rsid w:val="00950727"/>
    <w:rsid w:val="00950E9E"/>
    <w:rsid w:val="00952404"/>
    <w:rsid w:val="00953443"/>
    <w:rsid w:val="00955712"/>
    <w:rsid w:val="00956651"/>
    <w:rsid w:val="0095686E"/>
    <w:rsid w:val="0095780C"/>
    <w:rsid w:val="00961165"/>
    <w:rsid w:val="00961A6C"/>
    <w:rsid w:val="00961D2B"/>
    <w:rsid w:val="009623C6"/>
    <w:rsid w:val="0096245D"/>
    <w:rsid w:val="009633D4"/>
    <w:rsid w:val="00963940"/>
    <w:rsid w:val="00964250"/>
    <w:rsid w:val="009645D8"/>
    <w:rsid w:val="00965273"/>
    <w:rsid w:val="00966027"/>
    <w:rsid w:val="00966CBD"/>
    <w:rsid w:val="00966DEA"/>
    <w:rsid w:val="00967208"/>
    <w:rsid w:val="00967568"/>
    <w:rsid w:val="00967D09"/>
    <w:rsid w:val="009712F4"/>
    <w:rsid w:val="00971AC3"/>
    <w:rsid w:val="00972037"/>
    <w:rsid w:val="009736F9"/>
    <w:rsid w:val="0097381C"/>
    <w:rsid w:val="009740BA"/>
    <w:rsid w:val="00974A8E"/>
    <w:rsid w:val="0098058E"/>
    <w:rsid w:val="0098091F"/>
    <w:rsid w:val="0098274A"/>
    <w:rsid w:val="00982A25"/>
    <w:rsid w:val="00982CEB"/>
    <w:rsid w:val="009831F6"/>
    <w:rsid w:val="00983484"/>
    <w:rsid w:val="00984A61"/>
    <w:rsid w:val="00984B9F"/>
    <w:rsid w:val="0098583A"/>
    <w:rsid w:val="00986872"/>
    <w:rsid w:val="009878EC"/>
    <w:rsid w:val="00987B09"/>
    <w:rsid w:val="00990268"/>
    <w:rsid w:val="00990486"/>
    <w:rsid w:val="00991CB3"/>
    <w:rsid w:val="0099222D"/>
    <w:rsid w:val="009935C3"/>
    <w:rsid w:val="00993A98"/>
    <w:rsid w:val="00997491"/>
    <w:rsid w:val="009A00E7"/>
    <w:rsid w:val="009A04D6"/>
    <w:rsid w:val="009A06F6"/>
    <w:rsid w:val="009A0A78"/>
    <w:rsid w:val="009A1D11"/>
    <w:rsid w:val="009A1E8D"/>
    <w:rsid w:val="009A2884"/>
    <w:rsid w:val="009A2A47"/>
    <w:rsid w:val="009A2BE4"/>
    <w:rsid w:val="009A36A8"/>
    <w:rsid w:val="009A3858"/>
    <w:rsid w:val="009A55B0"/>
    <w:rsid w:val="009A56EC"/>
    <w:rsid w:val="009A64BE"/>
    <w:rsid w:val="009A6BF5"/>
    <w:rsid w:val="009A7166"/>
    <w:rsid w:val="009A71C5"/>
    <w:rsid w:val="009A7630"/>
    <w:rsid w:val="009A7F17"/>
    <w:rsid w:val="009B0344"/>
    <w:rsid w:val="009B064E"/>
    <w:rsid w:val="009B14B9"/>
    <w:rsid w:val="009B17BD"/>
    <w:rsid w:val="009B195A"/>
    <w:rsid w:val="009B1C22"/>
    <w:rsid w:val="009B2053"/>
    <w:rsid w:val="009B3751"/>
    <w:rsid w:val="009B42F7"/>
    <w:rsid w:val="009B46DF"/>
    <w:rsid w:val="009B487B"/>
    <w:rsid w:val="009B53DC"/>
    <w:rsid w:val="009B55D1"/>
    <w:rsid w:val="009B5719"/>
    <w:rsid w:val="009B6409"/>
    <w:rsid w:val="009B6484"/>
    <w:rsid w:val="009B66CE"/>
    <w:rsid w:val="009B7626"/>
    <w:rsid w:val="009B76B0"/>
    <w:rsid w:val="009C10A0"/>
    <w:rsid w:val="009C12D3"/>
    <w:rsid w:val="009C2619"/>
    <w:rsid w:val="009C28C2"/>
    <w:rsid w:val="009C2EC9"/>
    <w:rsid w:val="009C3ABD"/>
    <w:rsid w:val="009C4F00"/>
    <w:rsid w:val="009C525E"/>
    <w:rsid w:val="009C5CF7"/>
    <w:rsid w:val="009C72B9"/>
    <w:rsid w:val="009C782A"/>
    <w:rsid w:val="009C7955"/>
    <w:rsid w:val="009C79D6"/>
    <w:rsid w:val="009D0794"/>
    <w:rsid w:val="009D105C"/>
    <w:rsid w:val="009D180A"/>
    <w:rsid w:val="009D252C"/>
    <w:rsid w:val="009D2DC6"/>
    <w:rsid w:val="009D3569"/>
    <w:rsid w:val="009D420E"/>
    <w:rsid w:val="009D4310"/>
    <w:rsid w:val="009D529A"/>
    <w:rsid w:val="009E03C2"/>
    <w:rsid w:val="009E0D3A"/>
    <w:rsid w:val="009E116B"/>
    <w:rsid w:val="009E163D"/>
    <w:rsid w:val="009E1F46"/>
    <w:rsid w:val="009E2D3A"/>
    <w:rsid w:val="009E5BBE"/>
    <w:rsid w:val="009F0390"/>
    <w:rsid w:val="009F0E09"/>
    <w:rsid w:val="009F1A53"/>
    <w:rsid w:val="009F23DE"/>
    <w:rsid w:val="009F3D6C"/>
    <w:rsid w:val="009F3DA2"/>
    <w:rsid w:val="009F4873"/>
    <w:rsid w:val="009F57F2"/>
    <w:rsid w:val="009F6291"/>
    <w:rsid w:val="009F63F9"/>
    <w:rsid w:val="009F69B1"/>
    <w:rsid w:val="009F6AC7"/>
    <w:rsid w:val="009F73D0"/>
    <w:rsid w:val="009F789A"/>
    <w:rsid w:val="009F7ADA"/>
    <w:rsid w:val="00A00A62"/>
    <w:rsid w:val="00A00F0B"/>
    <w:rsid w:val="00A0235E"/>
    <w:rsid w:val="00A0297F"/>
    <w:rsid w:val="00A02B63"/>
    <w:rsid w:val="00A04215"/>
    <w:rsid w:val="00A069B6"/>
    <w:rsid w:val="00A1016C"/>
    <w:rsid w:val="00A10A17"/>
    <w:rsid w:val="00A11F49"/>
    <w:rsid w:val="00A121A2"/>
    <w:rsid w:val="00A15279"/>
    <w:rsid w:val="00A1535B"/>
    <w:rsid w:val="00A206EA"/>
    <w:rsid w:val="00A209BA"/>
    <w:rsid w:val="00A21220"/>
    <w:rsid w:val="00A21983"/>
    <w:rsid w:val="00A21A61"/>
    <w:rsid w:val="00A21A77"/>
    <w:rsid w:val="00A22303"/>
    <w:rsid w:val="00A223EA"/>
    <w:rsid w:val="00A2293E"/>
    <w:rsid w:val="00A23E63"/>
    <w:rsid w:val="00A246C8"/>
    <w:rsid w:val="00A24706"/>
    <w:rsid w:val="00A25980"/>
    <w:rsid w:val="00A25D8F"/>
    <w:rsid w:val="00A25F9A"/>
    <w:rsid w:val="00A26443"/>
    <w:rsid w:val="00A266DB"/>
    <w:rsid w:val="00A27D66"/>
    <w:rsid w:val="00A27F7E"/>
    <w:rsid w:val="00A300C9"/>
    <w:rsid w:val="00A302D4"/>
    <w:rsid w:val="00A312EF"/>
    <w:rsid w:val="00A3202E"/>
    <w:rsid w:val="00A32793"/>
    <w:rsid w:val="00A327B6"/>
    <w:rsid w:val="00A32AF9"/>
    <w:rsid w:val="00A34565"/>
    <w:rsid w:val="00A345A7"/>
    <w:rsid w:val="00A35D20"/>
    <w:rsid w:val="00A404D6"/>
    <w:rsid w:val="00A40DAE"/>
    <w:rsid w:val="00A42049"/>
    <w:rsid w:val="00A4238E"/>
    <w:rsid w:val="00A42FE1"/>
    <w:rsid w:val="00A43146"/>
    <w:rsid w:val="00A450A8"/>
    <w:rsid w:val="00A45533"/>
    <w:rsid w:val="00A47A7E"/>
    <w:rsid w:val="00A47D82"/>
    <w:rsid w:val="00A5245C"/>
    <w:rsid w:val="00A53269"/>
    <w:rsid w:val="00A53BC8"/>
    <w:rsid w:val="00A53BDB"/>
    <w:rsid w:val="00A54ACD"/>
    <w:rsid w:val="00A55FE8"/>
    <w:rsid w:val="00A60328"/>
    <w:rsid w:val="00A612DC"/>
    <w:rsid w:val="00A61415"/>
    <w:rsid w:val="00A6223A"/>
    <w:rsid w:val="00A62390"/>
    <w:rsid w:val="00A62529"/>
    <w:rsid w:val="00A6485B"/>
    <w:rsid w:val="00A66386"/>
    <w:rsid w:val="00A676B3"/>
    <w:rsid w:val="00A67B94"/>
    <w:rsid w:val="00A67E46"/>
    <w:rsid w:val="00A67EE7"/>
    <w:rsid w:val="00A7056E"/>
    <w:rsid w:val="00A73AEA"/>
    <w:rsid w:val="00A74308"/>
    <w:rsid w:val="00A74989"/>
    <w:rsid w:val="00A74B5A"/>
    <w:rsid w:val="00A74D5C"/>
    <w:rsid w:val="00A75C1F"/>
    <w:rsid w:val="00A76F51"/>
    <w:rsid w:val="00A81661"/>
    <w:rsid w:val="00A81F68"/>
    <w:rsid w:val="00A82095"/>
    <w:rsid w:val="00A8224E"/>
    <w:rsid w:val="00A8302F"/>
    <w:rsid w:val="00A834AA"/>
    <w:rsid w:val="00A83F17"/>
    <w:rsid w:val="00A84276"/>
    <w:rsid w:val="00A87758"/>
    <w:rsid w:val="00A91335"/>
    <w:rsid w:val="00A914A2"/>
    <w:rsid w:val="00A91645"/>
    <w:rsid w:val="00A91AFC"/>
    <w:rsid w:val="00A91F22"/>
    <w:rsid w:val="00A92B35"/>
    <w:rsid w:val="00A93479"/>
    <w:rsid w:val="00A942FA"/>
    <w:rsid w:val="00A95DD0"/>
    <w:rsid w:val="00A96673"/>
    <w:rsid w:val="00A96B63"/>
    <w:rsid w:val="00A971E2"/>
    <w:rsid w:val="00AA05AA"/>
    <w:rsid w:val="00AA0CCA"/>
    <w:rsid w:val="00AA1577"/>
    <w:rsid w:val="00AA3124"/>
    <w:rsid w:val="00AA3489"/>
    <w:rsid w:val="00AA398B"/>
    <w:rsid w:val="00AA4386"/>
    <w:rsid w:val="00AA5C6A"/>
    <w:rsid w:val="00AA687E"/>
    <w:rsid w:val="00AA72AD"/>
    <w:rsid w:val="00AB08BD"/>
    <w:rsid w:val="00AB1798"/>
    <w:rsid w:val="00AB2DF6"/>
    <w:rsid w:val="00AB37DC"/>
    <w:rsid w:val="00AB4ED0"/>
    <w:rsid w:val="00AB5036"/>
    <w:rsid w:val="00AB78BB"/>
    <w:rsid w:val="00AC078A"/>
    <w:rsid w:val="00AC0F21"/>
    <w:rsid w:val="00AC1DF4"/>
    <w:rsid w:val="00AC293D"/>
    <w:rsid w:val="00AC2FFC"/>
    <w:rsid w:val="00AC5972"/>
    <w:rsid w:val="00AC665D"/>
    <w:rsid w:val="00AC66CE"/>
    <w:rsid w:val="00AC7C5E"/>
    <w:rsid w:val="00AD01E3"/>
    <w:rsid w:val="00AD1B85"/>
    <w:rsid w:val="00AD1B9B"/>
    <w:rsid w:val="00AD242D"/>
    <w:rsid w:val="00AD2547"/>
    <w:rsid w:val="00AD285B"/>
    <w:rsid w:val="00AD3339"/>
    <w:rsid w:val="00AD3F31"/>
    <w:rsid w:val="00AD4E8D"/>
    <w:rsid w:val="00AD5BFD"/>
    <w:rsid w:val="00AD5E84"/>
    <w:rsid w:val="00AD7449"/>
    <w:rsid w:val="00AE056F"/>
    <w:rsid w:val="00AE0CF8"/>
    <w:rsid w:val="00AE1727"/>
    <w:rsid w:val="00AE2FF5"/>
    <w:rsid w:val="00AE3CEB"/>
    <w:rsid w:val="00AE4198"/>
    <w:rsid w:val="00AE4212"/>
    <w:rsid w:val="00AE5DE9"/>
    <w:rsid w:val="00AE7398"/>
    <w:rsid w:val="00AE7570"/>
    <w:rsid w:val="00AE7E14"/>
    <w:rsid w:val="00AF1851"/>
    <w:rsid w:val="00AF1CD8"/>
    <w:rsid w:val="00AF4514"/>
    <w:rsid w:val="00AF4939"/>
    <w:rsid w:val="00AF5557"/>
    <w:rsid w:val="00AF5C9A"/>
    <w:rsid w:val="00AF6059"/>
    <w:rsid w:val="00AF67ED"/>
    <w:rsid w:val="00AF68A2"/>
    <w:rsid w:val="00AF68D7"/>
    <w:rsid w:val="00AF6C74"/>
    <w:rsid w:val="00AF70D2"/>
    <w:rsid w:val="00AF712B"/>
    <w:rsid w:val="00B00658"/>
    <w:rsid w:val="00B010B3"/>
    <w:rsid w:val="00B014DB"/>
    <w:rsid w:val="00B01BEA"/>
    <w:rsid w:val="00B02EBC"/>
    <w:rsid w:val="00B04486"/>
    <w:rsid w:val="00B049B2"/>
    <w:rsid w:val="00B0537E"/>
    <w:rsid w:val="00B064F5"/>
    <w:rsid w:val="00B071EB"/>
    <w:rsid w:val="00B1066E"/>
    <w:rsid w:val="00B109E8"/>
    <w:rsid w:val="00B11634"/>
    <w:rsid w:val="00B134D0"/>
    <w:rsid w:val="00B138C0"/>
    <w:rsid w:val="00B13E48"/>
    <w:rsid w:val="00B158D3"/>
    <w:rsid w:val="00B15F95"/>
    <w:rsid w:val="00B16818"/>
    <w:rsid w:val="00B17F92"/>
    <w:rsid w:val="00B21098"/>
    <w:rsid w:val="00B21A9F"/>
    <w:rsid w:val="00B223ED"/>
    <w:rsid w:val="00B227C6"/>
    <w:rsid w:val="00B22CE7"/>
    <w:rsid w:val="00B2300E"/>
    <w:rsid w:val="00B2432B"/>
    <w:rsid w:val="00B24EC5"/>
    <w:rsid w:val="00B250D7"/>
    <w:rsid w:val="00B2575E"/>
    <w:rsid w:val="00B26616"/>
    <w:rsid w:val="00B2675A"/>
    <w:rsid w:val="00B27901"/>
    <w:rsid w:val="00B3090D"/>
    <w:rsid w:val="00B30C40"/>
    <w:rsid w:val="00B3260C"/>
    <w:rsid w:val="00B3290F"/>
    <w:rsid w:val="00B32CAE"/>
    <w:rsid w:val="00B32FD9"/>
    <w:rsid w:val="00B33639"/>
    <w:rsid w:val="00B33E62"/>
    <w:rsid w:val="00B34A90"/>
    <w:rsid w:val="00B35483"/>
    <w:rsid w:val="00B3606E"/>
    <w:rsid w:val="00B37000"/>
    <w:rsid w:val="00B377AA"/>
    <w:rsid w:val="00B40034"/>
    <w:rsid w:val="00B40113"/>
    <w:rsid w:val="00B418DD"/>
    <w:rsid w:val="00B41EF2"/>
    <w:rsid w:val="00B4241F"/>
    <w:rsid w:val="00B42543"/>
    <w:rsid w:val="00B4259D"/>
    <w:rsid w:val="00B42911"/>
    <w:rsid w:val="00B42B69"/>
    <w:rsid w:val="00B436EF"/>
    <w:rsid w:val="00B43C1C"/>
    <w:rsid w:val="00B44096"/>
    <w:rsid w:val="00B46357"/>
    <w:rsid w:val="00B46949"/>
    <w:rsid w:val="00B46DF8"/>
    <w:rsid w:val="00B47138"/>
    <w:rsid w:val="00B47ABA"/>
    <w:rsid w:val="00B50086"/>
    <w:rsid w:val="00B52010"/>
    <w:rsid w:val="00B524B1"/>
    <w:rsid w:val="00B526A2"/>
    <w:rsid w:val="00B526D9"/>
    <w:rsid w:val="00B52AA1"/>
    <w:rsid w:val="00B53625"/>
    <w:rsid w:val="00B53719"/>
    <w:rsid w:val="00B55464"/>
    <w:rsid w:val="00B5580B"/>
    <w:rsid w:val="00B60DF5"/>
    <w:rsid w:val="00B60E1A"/>
    <w:rsid w:val="00B60E3B"/>
    <w:rsid w:val="00B611D1"/>
    <w:rsid w:val="00B6209C"/>
    <w:rsid w:val="00B6259C"/>
    <w:rsid w:val="00B626DD"/>
    <w:rsid w:val="00B628E8"/>
    <w:rsid w:val="00B6305D"/>
    <w:rsid w:val="00B6375C"/>
    <w:rsid w:val="00B646B4"/>
    <w:rsid w:val="00B64A0B"/>
    <w:rsid w:val="00B6645B"/>
    <w:rsid w:val="00B66624"/>
    <w:rsid w:val="00B67216"/>
    <w:rsid w:val="00B70A60"/>
    <w:rsid w:val="00B71D3E"/>
    <w:rsid w:val="00B72359"/>
    <w:rsid w:val="00B73064"/>
    <w:rsid w:val="00B7449E"/>
    <w:rsid w:val="00B74BA6"/>
    <w:rsid w:val="00B75DF5"/>
    <w:rsid w:val="00B76A68"/>
    <w:rsid w:val="00B77529"/>
    <w:rsid w:val="00B77A8A"/>
    <w:rsid w:val="00B80401"/>
    <w:rsid w:val="00B82905"/>
    <w:rsid w:val="00B867D7"/>
    <w:rsid w:val="00B87660"/>
    <w:rsid w:val="00B90126"/>
    <w:rsid w:val="00B903D0"/>
    <w:rsid w:val="00B910D2"/>
    <w:rsid w:val="00B91A0D"/>
    <w:rsid w:val="00B91A61"/>
    <w:rsid w:val="00B930E0"/>
    <w:rsid w:val="00B93E8F"/>
    <w:rsid w:val="00B97C0D"/>
    <w:rsid w:val="00BA0283"/>
    <w:rsid w:val="00BA04B9"/>
    <w:rsid w:val="00BA0CF6"/>
    <w:rsid w:val="00BA0E5F"/>
    <w:rsid w:val="00BA1427"/>
    <w:rsid w:val="00BA14EC"/>
    <w:rsid w:val="00BA2154"/>
    <w:rsid w:val="00BA23A8"/>
    <w:rsid w:val="00BA2C3F"/>
    <w:rsid w:val="00BA317F"/>
    <w:rsid w:val="00BA370D"/>
    <w:rsid w:val="00BA37FB"/>
    <w:rsid w:val="00BA434E"/>
    <w:rsid w:val="00BA43E6"/>
    <w:rsid w:val="00BA4663"/>
    <w:rsid w:val="00BA4F89"/>
    <w:rsid w:val="00BA51E1"/>
    <w:rsid w:val="00BA6CCC"/>
    <w:rsid w:val="00BA756C"/>
    <w:rsid w:val="00BA798A"/>
    <w:rsid w:val="00BB06FF"/>
    <w:rsid w:val="00BB109F"/>
    <w:rsid w:val="00BB1BD7"/>
    <w:rsid w:val="00BB2574"/>
    <w:rsid w:val="00BB2914"/>
    <w:rsid w:val="00BB33E1"/>
    <w:rsid w:val="00BB3A2E"/>
    <w:rsid w:val="00BB407D"/>
    <w:rsid w:val="00BB40A4"/>
    <w:rsid w:val="00BB6CB0"/>
    <w:rsid w:val="00BB6EE8"/>
    <w:rsid w:val="00BB766B"/>
    <w:rsid w:val="00BB7B95"/>
    <w:rsid w:val="00BC0754"/>
    <w:rsid w:val="00BC0C17"/>
    <w:rsid w:val="00BC0C91"/>
    <w:rsid w:val="00BC1113"/>
    <w:rsid w:val="00BC2129"/>
    <w:rsid w:val="00BC2D79"/>
    <w:rsid w:val="00BC351E"/>
    <w:rsid w:val="00BC42C8"/>
    <w:rsid w:val="00BC4DB5"/>
    <w:rsid w:val="00BC4E15"/>
    <w:rsid w:val="00BC5FA4"/>
    <w:rsid w:val="00BC7E07"/>
    <w:rsid w:val="00BD0140"/>
    <w:rsid w:val="00BD01C5"/>
    <w:rsid w:val="00BD2004"/>
    <w:rsid w:val="00BD2B81"/>
    <w:rsid w:val="00BD2B92"/>
    <w:rsid w:val="00BD2F1C"/>
    <w:rsid w:val="00BD3518"/>
    <w:rsid w:val="00BD360C"/>
    <w:rsid w:val="00BD38A4"/>
    <w:rsid w:val="00BD3D25"/>
    <w:rsid w:val="00BD4357"/>
    <w:rsid w:val="00BD4469"/>
    <w:rsid w:val="00BD5C89"/>
    <w:rsid w:val="00BD61D3"/>
    <w:rsid w:val="00BD632F"/>
    <w:rsid w:val="00BD654C"/>
    <w:rsid w:val="00BD66C6"/>
    <w:rsid w:val="00BD6C06"/>
    <w:rsid w:val="00BD7785"/>
    <w:rsid w:val="00BE17C8"/>
    <w:rsid w:val="00BE1EF9"/>
    <w:rsid w:val="00BE2180"/>
    <w:rsid w:val="00BE2D12"/>
    <w:rsid w:val="00BE457C"/>
    <w:rsid w:val="00BE46D3"/>
    <w:rsid w:val="00BE508E"/>
    <w:rsid w:val="00BF0BEF"/>
    <w:rsid w:val="00BF1168"/>
    <w:rsid w:val="00BF2C58"/>
    <w:rsid w:val="00BF32CD"/>
    <w:rsid w:val="00BF3868"/>
    <w:rsid w:val="00BF3C82"/>
    <w:rsid w:val="00BF4E21"/>
    <w:rsid w:val="00BF6052"/>
    <w:rsid w:val="00BF61B5"/>
    <w:rsid w:val="00BF6FB4"/>
    <w:rsid w:val="00BF7305"/>
    <w:rsid w:val="00BF76F2"/>
    <w:rsid w:val="00C008C7"/>
    <w:rsid w:val="00C00ED4"/>
    <w:rsid w:val="00C01168"/>
    <w:rsid w:val="00C026D3"/>
    <w:rsid w:val="00C02D4E"/>
    <w:rsid w:val="00C036C7"/>
    <w:rsid w:val="00C03CD1"/>
    <w:rsid w:val="00C03F42"/>
    <w:rsid w:val="00C04856"/>
    <w:rsid w:val="00C05E7E"/>
    <w:rsid w:val="00C0628F"/>
    <w:rsid w:val="00C069A1"/>
    <w:rsid w:val="00C06FC8"/>
    <w:rsid w:val="00C0728F"/>
    <w:rsid w:val="00C07290"/>
    <w:rsid w:val="00C10319"/>
    <w:rsid w:val="00C12735"/>
    <w:rsid w:val="00C12BDB"/>
    <w:rsid w:val="00C132C8"/>
    <w:rsid w:val="00C13974"/>
    <w:rsid w:val="00C147D7"/>
    <w:rsid w:val="00C148A3"/>
    <w:rsid w:val="00C1516A"/>
    <w:rsid w:val="00C15FCE"/>
    <w:rsid w:val="00C1760B"/>
    <w:rsid w:val="00C17D71"/>
    <w:rsid w:val="00C21F92"/>
    <w:rsid w:val="00C2202A"/>
    <w:rsid w:val="00C23B1C"/>
    <w:rsid w:val="00C2536D"/>
    <w:rsid w:val="00C26706"/>
    <w:rsid w:val="00C26773"/>
    <w:rsid w:val="00C26877"/>
    <w:rsid w:val="00C26B88"/>
    <w:rsid w:val="00C27026"/>
    <w:rsid w:val="00C27440"/>
    <w:rsid w:val="00C304D5"/>
    <w:rsid w:val="00C308B2"/>
    <w:rsid w:val="00C31D71"/>
    <w:rsid w:val="00C3202C"/>
    <w:rsid w:val="00C32E4C"/>
    <w:rsid w:val="00C342CF"/>
    <w:rsid w:val="00C34D53"/>
    <w:rsid w:val="00C367F0"/>
    <w:rsid w:val="00C4036B"/>
    <w:rsid w:val="00C4184F"/>
    <w:rsid w:val="00C4270C"/>
    <w:rsid w:val="00C4411B"/>
    <w:rsid w:val="00C44961"/>
    <w:rsid w:val="00C47A72"/>
    <w:rsid w:val="00C47C9E"/>
    <w:rsid w:val="00C509A3"/>
    <w:rsid w:val="00C51543"/>
    <w:rsid w:val="00C525DB"/>
    <w:rsid w:val="00C53054"/>
    <w:rsid w:val="00C54EEC"/>
    <w:rsid w:val="00C565E0"/>
    <w:rsid w:val="00C56BBC"/>
    <w:rsid w:val="00C56CD4"/>
    <w:rsid w:val="00C57552"/>
    <w:rsid w:val="00C579A7"/>
    <w:rsid w:val="00C57D42"/>
    <w:rsid w:val="00C6109B"/>
    <w:rsid w:val="00C61301"/>
    <w:rsid w:val="00C61A5F"/>
    <w:rsid w:val="00C63BD5"/>
    <w:rsid w:val="00C6415C"/>
    <w:rsid w:val="00C64E1D"/>
    <w:rsid w:val="00C65B87"/>
    <w:rsid w:val="00C65EC8"/>
    <w:rsid w:val="00C66BAF"/>
    <w:rsid w:val="00C67175"/>
    <w:rsid w:val="00C6782B"/>
    <w:rsid w:val="00C67891"/>
    <w:rsid w:val="00C708DD"/>
    <w:rsid w:val="00C720D7"/>
    <w:rsid w:val="00C72A0F"/>
    <w:rsid w:val="00C72CDA"/>
    <w:rsid w:val="00C745E9"/>
    <w:rsid w:val="00C76A1A"/>
    <w:rsid w:val="00C76AA6"/>
    <w:rsid w:val="00C76BDB"/>
    <w:rsid w:val="00C8035B"/>
    <w:rsid w:val="00C816A3"/>
    <w:rsid w:val="00C81A0C"/>
    <w:rsid w:val="00C82841"/>
    <w:rsid w:val="00C841D4"/>
    <w:rsid w:val="00C8532F"/>
    <w:rsid w:val="00C86E46"/>
    <w:rsid w:val="00C8784D"/>
    <w:rsid w:val="00C9023A"/>
    <w:rsid w:val="00C90844"/>
    <w:rsid w:val="00C90E03"/>
    <w:rsid w:val="00C90F6F"/>
    <w:rsid w:val="00C91B67"/>
    <w:rsid w:val="00C92065"/>
    <w:rsid w:val="00C920F2"/>
    <w:rsid w:val="00C92AA7"/>
    <w:rsid w:val="00C93C8E"/>
    <w:rsid w:val="00C947C9"/>
    <w:rsid w:val="00C95587"/>
    <w:rsid w:val="00C968D5"/>
    <w:rsid w:val="00C97D18"/>
    <w:rsid w:val="00CA0A26"/>
    <w:rsid w:val="00CA1A23"/>
    <w:rsid w:val="00CA29AA"/>
    <w:rsid w:val="00CA2F18"/>
    <w:rsid w:val="00CA3751"/>
    <w:rsid w:val="00CA3793"/>
    <w:rsid w:val="00CA573A"/>
    <w:rsid w:val="00CA5C0D"/>
    <w:rsid w:val="00CB0217"/>
    <w:rsid w:val="00CB17B9"/>
    <w:rsid w:val="00CB3812"/>
    <w:rsid w:val="00CB39B4"/>
    <w:rsid w:val="00CB3EF9"/>
    <w:rsid w:val="00CB50D3"/>
    <w:rsid w:val="00CB5647"/>
    <w:rsid w:val="00CB581C"/>
    <w:rsid w:val="00CB60E6"/>
    <w:rsid w:val="00CB6625"/>
    <w:rsid w:val="00CB7B82"/>
    <w:rsid w:val="00CB7D81"/>
    <w:rsid w:val="00CC05DF"/>
    <w:rsid w:val="00CC1F00"/>
    <w:rsid w:val="00CC1F5B"/>
    <w:rsid w:val="00CC23D6"/>
    <w:rsid w:val="00CC27C8"/>
    <w:rsid w:val="00CC3DD2"/>
    <w:rsid w:val="00CC543D"/>
    <w:rsid w:val="00CC60B3"/>
    <w:rsid w:val="00CC656E"/>
    <w:rsid w:val="00CD01FB"/>
    <w:rsid w:val="00CD022A"/>
    <w:rsid w:val="00CD144C"/>
    <w:rsid w:val="00CD46E9"/>
    <w:rsid w:val="00CD4918"/>
    <w:rsid w:val="00CD53AA"/>
    <w:rsid w:val="00CD6984"/>
    <w:rsid w:val="00CD6FC2"/>
    <w:rsid w:val="00CD723A"/>
    <w:rsid w:val="00CD76DC"/>
    <w:rsid w:val="00CE131B"/>
    <w:rsid w:val="00CE1BF6"/>
    <w:rsid w:val="00CE1FAC"/>
    <w:rsid w:val="00CE319A"/>
    <w:rsid w:val="00CE4BF5"/>
    <w:rsid w:val="00CE5862"/>
    <w:rsid w:val="00CE5948"/>
    <w:rsid w:val="00CE5F20"/>
    <w:rsid w:val="00CE60DE"/>
    <w:rsid w:val="00CE63C5"/>
    <w:rsid w:val="00CE67F7"/>
    <w:rsid w:val="00CE6BEE"/>
    <w:rsid w:val="00CF01C1"/>
    <w:rsid w:val="00CF0BAF"/>
    <w:rsid w:val="00CF3F99"/>
    <w:rsid w:val="00CF674A"/>
    <w:rsid w:val="00CF7633"/>
    <w:rsid w:val="00CF7DD9"/>
    <w:rsid w:val="00D005C7"/>
    <w:rsid w:val="00D00C73"/>
    <w:rsid w:val="00D03587"/>
    <w:rsid w:val="00D03693"/>
    <w:rsid w:val="00D03AC3"/>
    <w:rsid w:val="00D03E19"/>
    <w:rsid w:val="00D04671"/>
    <w:rsid w:val="00D05EBD"/>
    <w:rsid w:val="00D115DC"/>
    <w:rsid w:val="00D11D5D"/>
    <w:rsid w:val="00D120BB"/>
    <w:rsid w:val="00D1212C"/>
    <w:rsid w:val="00D138F0"/>
    <w:rsid w:val="00D146D1"/>
    <w:rsid w:val="00D148D0"/>
    <w:rsid w:val="00D14A87"/>
    <w:rsid w:val="00D14B84"/>
    <w:rsid w:val="00D14C8B"/>
    <w:rsid w:val="00D14F00"/>
    <w:rsid w:val="00D14F54"/>
    <w:rsid w:val="00D167D4"/>
    <w:rsid w:val="00D17B28"/>
    <w:rsid w:val="00D203F2"/>
    <w:rsid w:val="00D20503"/>
    <w:rsid w:val="00D2052C"/>
    <w:rsid w:val="00D205E8"/>
    <w:rsid w:val="00D21BD1"/>
    <w:rsid w:val="00D21C41"/>
    <w:rsid w:val="00D224F0"/>
    <w:rsid w:val="00D2269B"/>
    <w:rsid w:val="00D226CF"/>
    <w:rsid w:val="00D23956"/>
    <w:rsid w:val="00D24094"/>
    <w:rsid w:val="00D246EC"/>
    <w:rsid w:val="00D25364"/>
    <w:rsid w:val="00D254DB"/>
    <w:rsid w:val="00D25972"/>
    <w:rsid w:val="00D26147"/>
    <w:rsid w:val="00D266D3"/>
    <w:rsid w:val="00D27BA0"/>
    <w:rsid w:val="00D309A8"/>
    <w:rsid w:val="00D30ADA"/>
    <w:rsid w:val="00D317C9"/>
    <w:rsid w:val="00D31A57"/>
    <w:rsid w:val="00D32773"/>
    <w:rsid w:val="00D32E88"/>
    <w:rsid w:val="00D33F41"/>
    <w:rsid w:val="00D34712"/>
    <w:rsid w:val="00D34883"/>
    <w:rsid w:val="00D34E3D"/>
    <w:rsid w:val="00D3574C"/>
    <w:rsid w:val="00D371A2"/>
    <w:rsid w:val="00D3733A"/>
    <w:rsid w:val="00D37DEF"/>
    <w:rsid w:val="00D402F1"/>
    <w:rsid w:val="00D4256E"/>
    <w:rsid w:val="00D42702"/>
    <w:rsid w:val="00D42874"/>
    <w:rsid w:val="00D42987"/>
    <w:rsid w:val="00D4309F"/>
    <w:rsid w:val="00D43338"/>
    <w:rsid w:val="00D440F0"/>
    <w:rsid w:val="00D44A86"/>
    <w:rsid w:val="00D44E87"/>
    <w:rsid w:val="00D452B6"/>
    <w:rsid w:val="00D4617F"/>
    <w:rsid w:val="00D46DCB"/>
    <w:rsid w:val="00D47DD0"/>
    <w:rsid w:val="00D50167"/>
    <w:rsid w:val="00D51A3C"/>
    <w:rsid w:val="00D521D0"/>
    <w:rsid w:val="00D52A5D"/>
    <w:rsid w:val="00D54611"/>
    <w:rsid w:val="00D55059"/>
    <w:rsid w:val="00D55370"/>
    <w:rsid w:val="00D557DD"/>
    <w:rsid w:val="00D56EAA"/>
    <w:rsid w:val="00D57026"/>
    <w:rsid w:val="00D57249"/>
    <w:rsid w:val="00D57498"/>
    <w:rsid w:val="00D6054F"/>
    <w:rsid w:val="00D606D2"/>
    <w:rsid w:val="00D61B1E"/>
    <w:rsid w:val="00D61DC2"/>
    <w:rsid w:val="00D62984"/>
    <w:rsid w:val="00D62D8D"/>
    <w:rsid w:val="00D6379C"/>
    <w:rsid w:val="00D63852"/>
    <w:rsid w:val="00D63F91"/>
    <w:rsid w:val="00D65D5B"/>
    <w:rsid w:val="00D6644C"/>
    <w:rsid w:val="00D66888"/>
    <w:rsid w:val="00D66941"/>
    <w:rsid w:val="00D67014"/>
    <w:rsid w:val="00D675DE"/>
    <w:rsid w:val="00D679F0"/>
    <w:rsid w:val="00D70146"/>
    <w:rsid w:val="00D70741"/>
    <w:rsid w:val="00D7087F"/>
    <w:rsid w:val="00D71F20"/>
    <w:rsid w:val="00D725B0"/>
    <w:rsid w:val="00D7290F"/>
    <w:rsid w:val="00D73308"/>
    <w:rsid w:val="00D7409D"/>
    <w:rsid w:val="00D741A7"/>
    <w:rsid w:val="00D743B2"/>
    <w:rsid w:val="00D74787"/>
    <w:rsid w:val="00D75638"/>
    <w:rsid w:val="00D76238"/>
    <w:rsid w:val="00D76889"/>
    <w:rsid w:val="00D77416"/>
    <w:rsid w:val="00D779E1"/>
    <w:rsid w:val="00D80B51"/>
    <w:rsid w:val="00D813D4"/>
    <w:rsid w:val="00D82EE8"/>
    <w:rsid w:val="00D83612"/>
    <w:rsid w:val="00D8615A"/>
    <w:rsid w:val="00D8644D"/>
    <w:rsid w:val="00D865AD"/>
    <w:rsid w:val="00D86FDC"/>
    <w:rsid w:val="00D87F2B"/>
    <w:rsid w:val="00D87F8B"/>
    <w:rsid w:val="00D91887"/>
    <w:rsid w:val="00D91EE2"/>
    <w:rsid w:val="00D920DA"/>
    <w:rsid w:val="00D92922"/>
    <w:rsid w:val="00D92C5B"/>
    <w:rsid w:val="00D958B2"/>
    <w:rsid w:val="00D96083"/>
    <w:rsid w:val="00D9672F"/>
    <w:rsid w:val="00D9708E"/>
    <w:rsid w:val="00D97337"/>
    <w:rsid w:val="00DA1AF4"/>
    <w:rsid w:val="00DA236D"/>
    <w:rsid w:val="00DA268E"/>
    <w:rsid w:val="00DA4E92"/>
    <w:rsid w:val="00DA4FDD"/>
    <w:rsid w:val="00DA5D95"/>
    <w:rsid w:val="00DA5FEC"/>
    <w:rsid w:val="00DA6735"/>
    <w:rsid w:val="00DA6D8B"/>
    <w:rsid w:val="00DA766B"/>
    <w:rsid w:val="00DA7EBC"/>
    <w:rsid w:val="00DA7F5C"/>
    <w:rsid w:val="00DB0209"/>
    <w:rsid w:val="00DB020D"/>
    <w:rsid w:val="00DB0353"/>
    <w:rsid w:val="00DB11F6"/>
    <w:rsid w:val="00DB18C9"/>
    <w:rsid w:val="00DB34D9"/>
    <w:rsid w:val="00DB4EE3"/>
    <w:rsid w:val="00DB5BDA"/>
    <w:rsid w:val="00DB6766"/>
    <w:rsid w:val="00DB697F"/>
    <w:rsid w:val="00DB775E"/>
    <w:rsid w:val="00DB77F9"/>
    <w:rsid w:val="00DB7ACE"/>
    <w:rsid w:val="00DC1B76"/>
    <w:rsid w:val="00DC2814"/>
    <w:rsid w:val="00DC28BF"/>
    <w:rsid w:val="00DC2E9D"/>
    <w:rsid w:val="00DC2FB0"/>
    <w:rsid w:val="00DC3539"/>
    <w:rsid w:val="00DC3FB4"/>
    <w:rsid w:val="00DC4F82"/>
    <w:rsid w:val="00DC5376"/>
    <w:rsid w:val="00DC55FE"/>
    <w:rsid w:val="00DC5EC5"/>
    <w:rsid w:val="00DC63A8"/>
    <w:rsid w:val="00DC68D5"/>
    <w:rsid w:val="00DC7155"/>
    <w:rsid w:val="00DC7B15"/>
    <w:rsid w:val="00DD0B04"/>
    <w:rsid w:val="00DD1BA2"/>
    <w:rsid w:val="00DD1D2B"/>
    <w:rsid w:val="00DD23DE"/>
    <w:rsid w:val="00DD2B2F"/>
    <w:rsid w:val="00DD3715"/>
    <w:rsid w:val="00DD3EB0"/>
    <w:rsid w:val="00DD4ABA"/>
    <w:rsid w:val="00DD6307"/>
    <w:rsid w:val="00DE03E9"/>
    <w:rsid w:val="00DE0EFF"/>
    <w:rsid w:val="00DE161E"/>
    <w:rsid w:val="00DE1CF7"/>
    <w:rsid w:val="00DE2514"/>
    <w:rsid w:val="00DE3231"/>
    <w:rsid w:val="00DE333B"/>
    <w:rsid w:val="00DE33E7"/>
    <w:rsid w:val="00DE380D"/>
    <w:rsid w:val="00DE3F81"/>
    <w:rsid w:val="00DE42CB"/>
    <w:rsid w:val="00DE4367"/>
    <w:rsid w:val="00DE4589"/>
    <w:rsid w:val="00DE5EB5"/>
    <w:rsid w:val="00DE6298"/>
    <w:rsid w:val="00DE68D6"/>
    <w:rsid w:val="00DE6DC9"/>
    <w:rsid w:val="00DE7ECE"/>
    <w:rsid w:val="00DF0FAC"/>
    <w:rsid w:val="00DF1640"/>
    <w:rsid w:val="00DF2457"/>
    <w:rsid w:val="00DF39A4"/>
    <w:rsid w:val="00DF4818"/>
    <w:rsid w:val="00DF4970"/>
    <w:rsid w:val="00DF4E5F"/>
    <w:rsid w:val="00DF5145"/>
    <w:rsid w:val="00DF5543"/>
    <w:rsid w:val="00DF63F1"/>
    <w:rsid w:val="00DF67D2"/>
    <w:rsid w:val="00DF7AF5"/>
    <w:rsid w:val="00E011D9"/>
    <w:rsid w:val="00E03A5C"/>
    <w:rsid w:val="00E04375"/>
    <w:rsid w:val="00E043D3"/>
    <w:rsid w:val="00E04B98"/>
    <w:rsid w:val="00E04C22"/>
    <w:rsid w:val="00E04ECE"/>
    <w:rsid w:val="00E064F6"/>
    <w:rsid w:val="00E0793B"/>
    <w:rsid w:val="00E104A0"/>
    <w:rsid w:val="00E1129F"/>
    <w:rsid w:val="00E1141D"/>
    <w:rsid w:val="00E11A8E"/>
    <w:rsid w:val="00E1288C"/>
    <w:rsid w:val="00E137F1"/>
    <w:rsid w:val="00E138EA"/>
    <w:rsid w:val="00E13AB1"/>
    <w:rsid w:val="00E14F5A"/>
    <w:rsid w:val="00E15385"/>
    <w:rsid w:val="00E154B5"/>
    <w:rsid w:val="00E15D51"/>
    <w:rsid w:val="00E162EB"/>
    <w:rsid w:val="00E16B49"/>
    <w:rsid w:val="00E1723D"/>
    <w:rsid w:val="00E172AE"/>
    <w:rsid w:val="00E222A6"/>
    <w:rsid w:val="00E22679"/>
    <w:rsid w:val="00E237E9"/>
    <w:rsid w:val="00E23AE6"/>
    <w:rsid w:val="00E240DA"/>
    <w:rsid w:val="00E2585B"/>
    <w:rsid w:val="00E25903"/>
    <w:rsid w:val="00E2599C"/>
    <w:rsid w:val="00E26EAB"/>
    <w:rsid w:val="00E30965"/>
    <w:rsid w:val="00E30AD5"/>
    <w:rsid w:val="00E30EFD"/>
    <w:rsid w:val="00E32218"/>
    <w:rsid w:val="00E32A1E"/>
    <w:rsid w:val="00E3343F"/>
    <w:rsid w:val="00E34B17"/>
    <w:rsid w:val="00E35EB8"/>
    <w:rsid w:val="00E36EAF"/>
    <w:rsid w:val="00E36FF6"/>
    <w:rsid w:val="00E37168"/>
    <w:rsid w:val="00E37B27"/>
    <w:rsid w:val="00E408D1"/>
    <w:rsid w:val="00E40BBC"/>
    <w:rsid w:val="00E40C5D"/>
    <w:rsid w:val="00E43A56"/>
    <w:rsid w:val="00E448CE"/>
    <w:rsid w:val="00E4563B"/>
    <w:rsid w:val="00E4575F"/>
    <w:rsid w:val="00E45FBA"/>
    <w:rsid w:val="00E461F7"/>
    <w:rsid w:val="00E478FD"/>
    <w:rsid w:val="00E479F6"/>
    <w:rsid w:val="00E47EE1"/>
    <w:rsid w:val="00E50CEF"/>
    <w:rsid w:val="00E510E3"/>
    <w:rsid w:val="00E53796"/>
    <w:rsid w:val="00E5404D"/>
    <w:rsid w:val="00E54931"/>
    <w:rsid w:val="00E54FE3"/>
    <w:rsid w:val="00E55401"/>
    <w:rsid w:val="00E57AD2"/>
    <w:rsid w:val="00E57F2D"/>
    <w:rsid w:val="00E60383"/>
    <w:rsid w:val="00E606A4"/>
    <w:rsid w:val="00E6212E"/>
    <w:rsid w:val="00E62321"/>
    <w:rsid w:val="00E623A2"/>
    <w:rsid w:val="00E62467"/>
    <w:rsid w:val="00E63809"/>
    <w:rsid w:val="00E63EF5"/>
    <w:rsid w:val="00E640AB"/>
    <w:rsid w:val="00E6591F"/>
    <w:rsid w:val="00E65A01"/>
    <w:rsid w:val="00E66C6C"/>
    <w:rsid w:val="00E6776E"/>
    <w:rsid w:val="00E70170"/>
    <w:rsid w:val="00E7091C"/>
    <w:rsid w:val="00E70E61"/>
    <w:rsid w:val="00E71423"/>
    <w:rsid w:val="00E7144D"/>
    <w:rsid w:val="00E71E24"/>
    <w:rsid w:val="00E721A5"/>
    <w:rsid w:val="00E72467"/>
    <w:rsid w:val="00E73A9E"/>
    <w:rsid w:val="00E73FA6"/>
    <w:rsid w:val="00E752F6"/>
    <w:rsid w:val="00E7644A"/>
    <w:rsid w:val="00E76F33"/>
    <w:rsid w:val="00E77327"/>
    <w:rsid w:val="00E8041B"/>
    <w:rsid w:val="00E813B0"/>
    <w:rsid w:val="00E827AC"/>
    <w:rsid w:val="00E8293F"/>
    <w:rsid w:val="00E83C06"/>
    <w:rsid w:val="00E85C3F"/>
    <w:rsid w:val="00E85DF0"/>
    <w:rsid w:val="00E85FAC"/>
    <w:rsid w:val="00E860E0"/>
    <w:rsid w:val="00E8615A"/>
    <w:rsid w:val="00E86DE7"/>
    <w:rsid w:val="00E9099A"/>
    <w:rsid w:val="00E920C1"/>
    <w:rsid w:val="00E945CA"/>
    <w:rsid w:val="00E946DA"/>
    <w:rsid w:val="00E94D82"/>
    <w:rsid w:val="00E94DBB"/>
    <w:rsid w:val="00E94F91"/>
    <w:rsid w:val="00E95E67"/>
    <w:rsid w:val="00E9795D"/>
    <w:rsid w:val="00EA0DCD"/>
    <w:rsid w:val="00EA13AD"/>
    <w:rsid w:val="00EA2236"/>
    <w:rsid w:val="00EA3257"/>
    <w:rsid w:val="00EA32CD"/>
    <w:rsid w:val="00EA4C08"/>
    <w:rsid w:val="00EA6B24"/>
    <w:rsid w:val="00EB0400"/>
    <w:rsid w:val="00EB074A"/>
    <w:rsid w:val="00EB0837"/>
    <w:rsid w:val="00EB1979"/>
    <w:rsid w:val="00EB19F5"/>
    <w:rsid w:val="00EB2036"/>
    <w:rsid w:val="00EB264F"/>
    <w:rsid w:val="00EB2DEF"/>
    <w:rsid w:val="00EB2E69"/>
    <w:rsid w:val="00EB39D9"/>
    <w:rsid w:val="00EB3FAD"/>
    <w:rsid w:val="00EB4B93"/>
    <w:rsid w:val="00EB554D"/>
    <w:rsid w:val="00EB60AA"/>
    <w:rsid w:val="00EB68B5"/>
    <w:rsid w:val="00EC0248"/>
    <w:rsid w:val="00EC0436"/>
    <w:rsid w:val="00EC10F9"/>
    <w:rsid w:val="00EC1278"/>
    <w:rsid w:val="00EC1EA7"/>
    <w:rsid w:val="00EC20DD"/>
    <w:rsid w:val="00EC3132"/>
    <w:rsid w:val="00EC5BCE"/>
    <w:rsid w:val="00EC61A3"/>
    <w:rsid w:val="00EC668A"/>
    <w:rsid w:val="00EC6D45"/>
    <w:rsid w:val="00ED040E"/>
    <w:rsid w:val="00ED08AF"/>
    <w:rsid w:val="00ED1646"/>
    <w:rsid w:val="00ED1B41"/>
    <w:rsid w:val="00ED1E2F"/>
    <w:rsid w:val="00ED303B"/>
    <w:rsid w:val="00ED4B9E"/>
    <w:rsid w:val="00ED4FF7"/>
    <w:rsid w:val="00ED5EDD"/>
    <w:rsid w:val="00ED7929"/>
    <w:rsid w:val="00ED7C87"/>
    <w:rsid w:val="00EE0F11"/>
    <w:rsid w:val="00EE1AF5"/>
    <w:rsid w:val="00EE1CF9"/>
    <w:rsid w:val="00EE33FB"/>
    <w:rsid w:val="00EE3D7B"/>
    <w:rsid w:val="00EE42A1"/>
    <w:rsid w:val="00EE5745"/>
    <w:rsid w:val="00EE6082"/>
    <w:rsid w:val="00EE6BB0"/>
    <w:rsid w:val="00EE6BBF"/>
    <w:rsid w:val="00EE7828"/>
    <w:rsid w:val="00EF1011"/>
    <w:rsid w:val="00EF1D1D"/>
    <w:rsid w:val="00EF38A1"/>
    <w:rsid w:val="00EF47E6"/>
    <w:rsid w:val="00EF5CE0"/>
    <w:rsid w:val="00EF6F0E"/>
    <w:rsid w:val="00EF7941"/>
    <w:rsid w:val="00F01125"/>
    <w:rsid w:val="00F012B7"/>
    <w:rsid w:val="00F01432"/>
    <w:rsid w:val="00F03191"/>
    <w:rsid w:val="00F03F8D"/>
    <w:rsid w:val="00F04388"/>
    <w:rsid w:val="00F049B1"/>
    <w:rsid w:val="00F04D76"/>
    <w:rsid w:val="00F0600E"/>
    <w:rsid w:val="00F06BCD"/>
    <w:rsid w:val="00F077EF"/>
    <w:rsid w:val="00F129C1"/>
    <w:rsid w:val="00F12A8F"/>
    <w:rsid w:val="00F13837"/>
    <w:rsid w:val="00F13A8F"/>
    <w:rsid w:val="00F13B4D"/>
    <w:rsid w:val="00F1422C"/>
    <w:rsid w:val="00F1526F"/>
    <w:rsid w:val="00F1576D"/>
    <w:rsid w:val="00F16D8D"/>
    <w:rsid w:val="00F16EDC"/>
    <w:rsid w:val="00F17167"/>
    <w:rsid w:val="00F1760C"/>
    <w:rsid w:val="00F179FA"/>
    <w:rsid w:val="00F201AA"/>
    <w:rsid w:val="00F2162E"/>
    <w:rsid w:val="00F21D28"/>
    <w:rsid w:val="00F224FA"/>
    <w:rsid w:val="00F226B9"/>
    <w:rsid w:val="00F23ADB"/>
    <w:rsid w:val="00F23BD4"/>
    <w:rsid w:val="00F24F7B"/>
    <w:rsid w:val="00F25103"/>
    <w:rsid w:val="00F25240"/>
    <w:rsid w:val="00F26B6F"/>
    <w:rsid w:val="00F27A65"/>
    <w:rsid w:val="00F27E0E"/>
    <w:rsid w:val="00F31390"/>
    <w:rsid w:val="00F318D2"/>
    <w:rsid w:val="00F339EF"/>
    <w:rsid w:val="00F37290"/>
    <w:rsid w:val="00F373DB"/>
    <w:rsid w:val="00F37ACA"/>
    <w:rsid w:val="00F40F9F"/>
    <w:rsid w:val="00F428FD"/>
    <w:rsid w:val="00F44256"/>
    <w:rsid w:val="00F451D5"/>
    <w:rsid w:val="00F4771F"/>
    <w:rsid w:val="00F47D6C"/>
    <w:rsid w:val="00F50006"/>
    <w:rsid w:val="00F5081A"/>
    <w:rsid w:val="00F5522C"/>
    <w:rsid w:val="00F554F6"/>
    <w:rsid w:val="00F55D01"/>
    <w:rsid w:val="00F56768"/>
    <w:rsid w:val="00F5701E"/>
    <w:rsid w:val="00F64C9D"/>
    <w:rsid w:val="00F66109"/>
    <w:rsid w:val="00F6747B"/>
    <w:rsid w:val="00F67980"/>
    <w:rsid w:val="00F67F77"/>
    <w:rsid w:val="00F70C09"/>
    <w:rsid w:val="00F70FF4"/>
    <w:rsid w:val="00F71186"/>
    <w:rsid w:val="00F71AAA"/>
    <w:rsid w:val="00F71BF8"/>
    <w:rsid w:val="00F727C4"/>
    <w:rsid w:val="00F739D1"/>
    <w:rsid w:val="00F7403B"/>
    <w:rsid w:val="00F74378"/>
    <w:rsid w:val="00F74CAC"/>
    <w:rsid w:val="00F75375"/>
    <w:rsid w:val="00F755A7"/>
    <w:rsid w:val="00F756A1"/>
    <w:rsid w:val="00F75DC6"/>
    <w:rsid w:val="00F75ECC"/>
    <w:rsid w:val="00F762B2"/>
    <w:rsid w:val="00F7685E"/>
    <w:rsid w:val="00F7709D"/>
    <w:rsid w:val="00F777EA"/>
    <w:rsid w:val="00F80B4D"/>
    <w:rsid w:val="00F81AB3"/>
    <w:rsid w:val="00F82839"/>
    <w:rsid w:val="00F840D5"/>
    <w:rsid w:val="00F8441D"/>
    <w:rsid w:val="00F84B82"/>
    <w:rsid w:val="00F859AE"/>
    <w:rsid w:val="00F8618F"/>
    <w:rsid w:val="00F862A7"/>
    <w:rsid w:val="00F8651A"/>
    <w:rsid w:val="00F8696E"/>
    <w:rsid w:val="00F86CF1"/>
    <w:rsid w:val="00F87534"/>
    <w:rsid w:val="00F91355"/>
    <w:rsid w:val="00F91A2D"/>
    <w:rsid w:val="00F9336A"/>
    <w:rsid w:val="00F933D7"/>
    <w:rsid w:val="00F93A1E"/>
    <w:rsid w:val="00F9462F"/>
    <w:rsid w:val="00F9541A"/>
    <w:rsid w:val="00F96988"/>
    <w:rsid w:val="00F97B88"/>
    <w:rsid w:val="00F97D27"/>
    <w:rsid w:val="00F97D2F"/>
    <w:rsid w:val="00FA0271"/>
    <w:rsid w:val="00FA05E0"/>
    <w:rsid w:val="00FA06F8"/>
    <w:rsid w:val="00FA08F2"/>
    <w:rsid w:val="00FA214B"/>
    <w:rsid w:val="00FA4AE3"/>
    <w:rsid w:val="00FA54AB"/>
    <w:rsid w:val="00FA59B7"/>
    <w:rsid w:val="00FA5BB3"/>
    <w:rsid w:val="00FA5E95"/>
    <w:rsid w:val="00FA6D9B"/>
    <w:rsid w:val="00FB2060"/>
    <w:rsid w:val="00FB25EF"/>
    <w:rsid w:val="00FB2B90"/>
    <w:rsid w:val="00FB2CE7"/>
    <w:rsid w:val="00FB4977"/>
    <w:rsid w:val="00FB51A9"/>
    <w:rsid w:val="00FB6BD6"/>
    <w:rsid w:val="00FB6FF0"/>
    <w:rsid w:val="00FB7590"/>
    <w:rsid w:val="00FC203F"/>
    <w:rsid w:val="00FC3338"/>
    <w:rsid w:val="00FC3E7F"/>
    <w:rsid w:val="00FC40D7"/>
    <w:rsid w:val="00FC4B1C"/>
    <w:rsid w:val="00FC5C51"/>
    <w:rsid w:val="00FC5DC1"/>
    <w:rsid w:val="00FC5F68"/>
    <w:rsid w:val="00FC66E7"/>
    <w:rsid w:val="00FC7199"/>
    <w:rsid w:val="00FC7824"/>
    <w:rsid w:val="00FD0301"/>
    <w:rsid w:val="00FD0F34"/>
    <w:rsid w:val="00FD109F"/>
    <w:rsid w:val="00FD2182"/>
    <w:rsid w:val="00FD22A0"/>
    <w:rsid w:val="00FD2A99"/>
    <w:rsid w:val="00FD4C38"/>
    <w:rsid w:val="00FD53C2"/>
    <w:rsid w:val="00FD6016"/>
    <w:rsid w:val="00FD6586"/>
    <w:rsid w:val="00FD6CD2"/>
    <w:rsid w:val="00FD750A"/>
    <w:rsid w:val="00FE05FC"/>
    <w:rsid w:val="00FE07A3"/>
    <w:rsid w:val="00FE136C"/>
    <w:rsid w:val="00FE1B0A"/>
    <w:rsid w:val="00FE2048"/>
    <w:rsid w:val="00FE2C5F"/>
    <w:rsid w:val="00FE33BE"/>
    <w:rsid w:val="00FE36F1"/>
    <w:rsid w:val="00FE3725"/>
    <w:rsid w:val="00FE5162"/>
    <w:rsid w:val="00FE5475"/>
    <w:rsid w:val="00FE58B2"/>
    <w:rsid w:val="00FE612A"/>
    <w:rsid w:val="00FF030A"/>
    <w:rsid w:val="00FF0923"/>
    <w:rsid w:val="00FF0A54"/>
    <w:rsid w:val="00FF10A9"/>
    <w:rsid w:val="00FF1C90"/>
    <w:rsid w:val="00FF1E4B"/>
    <w:rsid w:val="00FF270D"/>
    <w:rsid w:val="00FF2E30"/>
    <w:rsid w:val="00FF3396"/>
    <w:rsid w:val="00FF34C9"/>
    <w:rsid w:val="00FF43EE"/>
    <w:rsid w:val="00FF45D1"/>
    <w:rsid w:val="00FF54A2"/>
    <w:rsid w:val="00FF7103"/>
    <w:rsid w:val="00FF7CD0"/>
    <w:rsid w:val="00FF7DB4"/>
    <w:rsid w:val="048B53FC"/>
    <w:rsid w:val="0E4C34B6"/>
    <w:rsid w:val="0F98C04F"/>
    <w:rsid w:val="123DEC58"/>
    <w:rsid w:val="1825A007"/>
    <w:rsid w:val="1C29B3A1"/>
    <w:rsid w:val="1C64AA39"/>
    <w:rsid w:val="2398B770"/>
    <w:rsid w:val="2A4BD049"/>
    <w:rsid w:val="2B257ADA"/>
    <w:rsid w:val="33E7CB1B"/>
    <w:rsid w:val="3BEE4F48"/>
    <w:rsid w:val="43ADCD23"/>
    <w:rsid w:val="46411233"/>
    <w:rsid w:val="46683F6C"/>
    <w:rsid w:val="4716D89F"/>
    <w:rsid w:val="485B06FA"/>
    <w:rsid w:val="48CF7B85"/>
    <w:rsid w:val="4AA1D7B9"/>
    <w:rsid w:val="4C6E61C2"/>
    <w:rsid w:val="4D047E72"/>
    <w:rsid w:val="4E530BD2"/>
    <w:rsid w:val="4F1D12C0"/>
    <w:rsid w:val="5621869D"/>
    <w:rsid w:val="58BF31A3"/>
    <w:rsid w:val="5A68AACE"/>
    <w:rsid w:val="60D25B7E"/>
    <w:rsid w:val="659B41E5"/>
    <w:rsid w:val="6630F7B0"/>
    <w:rsid w:val="68B83777"/>
    <w:rsid w:val="72B19392"/>
    <w:rsid w:val="77F29F72"/>
    <w:rsid w:val="7A209A03"/>
    <w:rsid w:val="7BD1C818"/>
    <w:rsid w:val="7BFB285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05A3F1"/>
  <w15:chartTrackingRefBased/>
  <w15:docId w15:val="{262BE90C-0BFE-46EC-A878-B4529F77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7D05AF"/>
    <w:rPr>
      <w:sz w:val="24"/>
      <w:szCs w:val="24"/>
    </w:rPr>
  </w:style>
  <w:style w:type="paragraph" w:styleId="Otsikko1">
    <w:name w:val="heading 1"/>
    <w:basedOn w:val="Normaali"/>
    <w:next w:val="Normaali"/>
    <w:qFormat/>
    <w:pPr>
      <w:keepNext/>
      <w:numPr>
        <w:numId w:val="4"/>
      </w:numPr>
      <w:outlineLvl w:val="0"/>
    </w:pPr>
    <w:rPr>
      <w:b/>
      <w:iCs/>
      <w:sz w:val="32"/>
    </w:rPr>
  </w:style>
  <w:style w:type="paragraph" w:styleId="Otsikko2">
    <w:name w:val="heading 2"/>
    <w:basedOn w:val="Normaali"/>
    <w:next w:val="Normaali"/>
    <w:qFormat/>
    <w:pPr>
      <w:keepNext/>
      <w:numPr>
        <w:ilvl w:val="1"/>
        <w:numId w:val="4"/>
      </w:numPr>
      <w:outlineLvl w:val="1"/>
    </w:pPr>
    <w:rPr>
      <w:b/>
      <w:bCs/>
      <w:sz w:val="28"/>
    </w:rPr>
  </w:style>
  <w:style w:type="paragraph" w:styleId="Otsikko3">
    <w:name w:val="heading 3"/>
    <w:basedOn w:val="Normaali"/>
    <w:next w:val="Normaali"/>
    <w:autoRedefine/>
    <w:qFormat/>
    <w:rsid w:val="00BC5FA4"/>
    <w:pPr>
      <w:keepNext/>
      <w:numPr>
        <w:ilvl w:val="2"/>
        <w:numId w:val="4"/>
      </w:numPr>
      <w:tabs>
        <w:tab w:val="clear" w:pos="720"/>
        <w:tab w:val="left" w:pos="1134"/>
      </w:tabs>
      <w:ind w:left="1134" w:hanging="1134"/>
      <w:outlineLvl w:val="2"/>
    </w:pPr>
    <w:rPr>
      <w:b/>
      <w:sz w:val="28"/>
      <w:szCs w:val="28"/>
    </w:rPr>
  </w:style>
  <w:style w:type="paragraph" w:styleId="Otsikko4">
    <w:name w:val="heading 4"/>
    <w:basedOn w:val="Normaali"/>
    <w:next w:val="Normaali"/>
    <w:qFormat/>
    <w:pPr>
      <w:keepNext/>
      <w:numPr>
        <w:ilvl w:val="3"/>
        <w:numId w:val="4"/>
      </w:numPr>
      <w:tabs>
        <w:tab w:val="clear" w:pos="864"/>
        <w:tab w:val="left" w:pos="1418"/>
      </w:tabs>
      <w:ind w:left="1418" w:hanging="1418"/>
      <w:outlineLvl w:val="3"/>
    </w:pPr>
    <w:rPr>
      <w:b/>
      <w:iCs/>
    </w:rPr>
  </w:style>
  <w:style w:type="paragraph" w:styleId="Otsikko5">
    <w:name w:val="heading 5"/>
    <w:basedOn w:val="Normaali"/>
    <w:next w:val="Normaali"/>
    <w:qFormat/>
    <w:pPr>
      <w:numPr>
        <w:ilvl w:val="4"/>
        <w:numId w:val="4"/>
      </w:numPr>
      <w:spacing w:before="240" w:after="60"/>
      <w:outlineLvl w:val="4"/>
    </w:pPr>
    <w:rPr>
      <w:b/>
      <w:bCs/>
      <w:i/>
      <w:iCs/>
      <w:sz w:val="26"/>
      <w:szCs w:val="26"/>
    </w:rPr>
  </w:style>
  <w:style w:type="paragraph" w:styleId="Otsikko6">
    <w:name w:val="heading 6"/>
    <w:basedOn w:val="Normaali"/>
    <w:next w:val="Normaali"/>
    <w:qFormat/>
    <w:pPr>
      <w:keepNext/>
      <w:numPr>
        <w:ilvl w:val="5"/>
        <w:numId w:val="4"/>
      </w:numPr>
      <w:outlineLvl w:val="5"/>
    </w:pPr>
    <w:rPr>
      <w:sz w:val="16"/>
      <w:szCs w:val="16"/>
      <w:lang w:eastAsia="en-US"/>
    </w:rPr>
  </w:style>
  <w:style w:type="paragraph" w:styleId="Otsikko7">
    <w:name w:val="heading 7"/>
    <w:basedOn w:val="Normaali"/>
    <w:next w:val="Normaali"/>
    <w:qFormat/>
    <w:pPr>
      <w:keepNext/>
      <w:numPr>
        <w:ilvl w:val="6"/>
        <w:numId w:val="4"/>
      </w:numPr>
      <w:outlineLvl w:val="6"/>
    </w:pPr>
    <w:rPr>
      <w:b/>
      <w:bCs/>
      <w:sz w:val="20"/>
      <w:szCs w:val="20"/>
      <w:lang w:eastAsia="en-US"/>
    </w:rPr>
  </w:style>
  <w:style w:type="paragraph" w:styleId="Otsikko8">
    <w:name w:val="heading 8"/>
    <w:basedOn w:val="Normaali"/>
    <w:next w:val="Normaali"/>
    <w:qFormat/>
    <w:pPr>
      <w:numPr>
        <w:ilvl w:val="7"/>
        <w:numId w:val="4"/>
      </w:numPr>
      <w:spacing w:before="240" w:after="60"/>
      <w:outlineLvl w:val="7"/>
    </w:pPr>
    <w:rPr>
      <w:i/>
      <w:iCs/>
    </w:rPr>
  </w:style>
  <w:style w:type="paragraph" w:styleId="Otsikko9">
    <w:name w:val="heading 9"/>
    <w:basedOn w:val="Normaali"/>
    <w:next w:val="Normaali"/>
    <w:qFormat/>
    <w:pPr>
      <w:numPr>
        <w:ilvl w:val="8"/>
        <w:numId w:val="4"/>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sid w:val="00475D55"/>
    <w:pPr>
      <w:tabs>
        <w:tab w:val="left" w:pos="480"/>
        <w:tab w:val="right" w:leader="dot" w:pos="8302"/>
      </w:tabs>
    </w:pPr>
    <w:rPr>
      <w:noProof/>
      <w:sz w:val="22"/>
      <w:szCs w:val="20"/>
      <w:lang w:eastAsia="en-US"/>
    </w:rPr>
  </w:style>
  <w:style w:type="paragraph" w:styleId="Sisluet2">
    <w:name w:val="toc 2"/>
    <w:basedOn w:val="Normaali"/>
    <w:next w:val="Normaali"/>
    <w:autoRedefine/>
    <w:uiPriority w:val="39"/>
    <w:rsid w:val="00475D55"/>
    <w:pPr>
      <w:tabs>
        <w:tab w:val="left" w:pos="720"/>
        <w:tab w:val="right" w:leader="dot" w:pos="8302"/>
      </w:tabs>
      <w:ind w:left="200"/>
    </w:pPr>
    <w:rPr>
      <w:noProof/>
      <w:sz w:val="22"/>
      <w:szCs w:val="20"/>
      <w:lang w:eastAsia="en-US"/>
    </w:rPr>
  </w:style>
  <w:style w:type="paragraph" w:styleId="Sisluet3">
    <w:name w:val="toc 3"/>
    <w:basedOn w:val="Normaali"/>
    <w:next w:val="Normaali"/>
    <w:autoRedefine/>
    <w:uiPriority w:val="39"/>
    <w:rsid w:val="00475D55"/>
    <w:pPr>
      <w:tabs>
        <w:tab w:val="left" w:pos="1200"/>
        <w:tab w:val="right" w:leader="dot" w:pos="8302"/>
      </w:tabs>
      <w:ind w:left="1276" w:hanging="796"/>
    </w:pPr>
    <w:rPr>
      <w:noProof/>
      <w:sz w:val="22"/>
    </w:rPr>
  </w:style>
  <w:style w:type="paragraph" w:styleId="Leipteksti2">
    <w:name w:val="Body Text 2"/>
    <w:basedOn w:val="Normaali"/>
    <w:rPr>
      <w:b/>
      <w:bCs/>
      <w:u w:val="single"/>
    </w:rPr>
  </w:style>
  <w:style w:type="paragraph" w:styleId="Yltunniste">
    <w:name w:val="header"/>
    <w:basedOn w:val="Normaali"/>
    <w:pPr>
      <w:tabs>
        <w:tab w:val="center" w:pos="4153"/>
        <w:tab w:val="right" w:pos="8306"/>
      </w:tabs>
    </w:pPr>
  </w:style>
  <w:style w:type="paragraph" w:styleId="Alatunniste">
    <w:name w:val="footer"/>
    <w:basedOn w:val="Normaali"/>
    <w:pPr>
      <w:tabs>
        <w:tab w:val="center" w:pos="4153"/>
        <w:tab w:val="right" w:pos="8306"/>
      </w:tabs>
    </w:pPr>
  </w:style>
  <w:style w:type="character" w:styleId="Sivunumero">
    <w:name w:val="page number"/>
    <w:basedOn w:val="Kappaleenoletusfontti"/>
  </w:style>
  <w:style w:type="paragraph" w:styleId="Leipteksti3">
    <w:name w:val="Body Text 3"/>
    <w:basedOn w:val="Normaali"/>
    <w:rPr>
      <w:b/>
      <w:bCs/>
    </w:rPr>
  </w:style>
  <w:style w:type="character" w:styleId="AvattuHyperlinkki">
    <w:name w:val="FollowedHyperlink"/>
    <w:rPr>
      <w:color w:val="800080"/>
      <w:u w:val="single"/>
    </w:rPr>
  </w:style>
  <w:style w:type="paragraph" w:styleId="Seliteteksti">
    <w:name w:val="Balloon Text"/>
    <w:basedOn w:val="Normaali"/>
    <w:semiHidden/>
    <w:rPr>
      <w:rFonts w:ascii="Tahoma" w:hAnsi="Tahoma" w:cs="Tahoma"/>
      <w:sz w:val="16"/>
      <w:szCs w:val="16"/>
    </w:rPr>
  </w:style>
  <w:style w:type="paragraph" w:styleId="z-lomakkeenylreuna">
    <w:name w:val="HTML Top of Form"/>
    <w:basedOn w:val="Normaali"/>
    <w:next w:val="Normaali"/>
    <w:hidden/>
    <w:pPr>
      <w:pBdr>
        <w:bottom w:val="single" w:sz="6" w:space="1" w:color="auto"/>
      </w:pBdr>
      <w:jc w:val="center"/>
    </w:pPr>
    <w:rPr>
      <w:rFonts w:ascii="Arial" w:hAnsi="Arial" w:cs="Arial"/>
      <w:vanish/>
      <w:sz w:val="16"/>
      <w:szCs w:val="16"/>
    </w:rPr>
  </w:style>
  <w:style w:type="paragraph" w:styleId="z-lomakkeenalareuna">
    <w:name w:val="HTML Bottom of Form"/>
    <w:basedOn w:val="Normaali"/>
    <w:next w:val="Normaali"/>
    <w:hidden/>
    <w:pPr>
      <w:pBdr>
        <w:top w:val="single" w:sz="6" w:space="1" w:color="auto"/>
      </w:pBdr>
      <w:jc w:val="center"/>
    </w:pPr>
    <w:rPr>
      <w:rFonts w:ascii="Arial" w:hAnsi="Arial" w:cs="Arial"/>
      <w:vanish/>
      <w:sz w:val="16"/>
      <w:szCs w:val="16"/>
    </w:rPr>
  </w:style>
  <w:style w:type="paragraph" w:customStyle="1" w:styleId="NormaaliWeb">
    <w:name w:val="Normaali (Web)"/>
    <w:basedOn w:val="Normaali"/>
    <w:pPr>
      <w:spacing w:before="100" w:beforeAutospacing="1" w:after="100" w:afterAutospacing="1"/>
    </w:pPr>
  </w:style>
  <w:style w:type="paragraph" w:styleId="Sisennettyleipteksti">
    <w:name w:val="Body Text Indent"/>
    <w:basedOn w:val="Normaali"/>
    <w:pPr>
      <w:ind w:left="180"/>
    </w:pPr>
  </w:style>
  <w:style w:type="paragraph" w:customStyle="1" w:styleId="BalloonText1">
    <w:name w:val="Balloon Text1"/>
    <w:basedOn w:val="Normaali"/>
    <w:semiHidden/>
    <w:rPr>
      <w:rFonts w:ascii="Tahoma" w:hAnsi="Tahoma" w:cs="Tahoma"/>
      <w:sz w:val="16"/>
      <w:szCs w:val="16"/>
    </w:rPr>
  </w:style>
  <w:style w:type="character" w:customStyle="1" w:styleId="XMLText">
    <w:name w:val="XML Text"/>
    <w:rPr>
      <w:rFonts w:ascii="Arial" w:hAnsi="Arial"/>
      <w:sz w:val="24"/>
    </w:rPr>
  </w:style>
  <w:style w:type="character" w:customStyle="1" w:styleId="XMLBlack">
    <w:name w:val="XML Black"/>
    <w:rPr>
      <w:rFonts w:ascii="Arial" w:hAnsi="Arial"/>
      <w:color w:val="000000"/>
      <w:sz w:val="24"/>
    </w:rPr>
  </w:style>
  <w:style w:type="character" w:customStyle="1" w:styleId="XMLBlue">
    <w:name w:val="XML Blue"/>
    <w:rPr>
      <w:rFonts w:ascii="Arial" w:hAnsi="Arial"/>
      <w:color w:val="0000FF"/>
      <w:sz w:val="24"/>
    </w:rPr>
  </w:style>
  <w:style w:type="character" w:customStyle="1" w:styleId="XMLBrown">
    <w:name w:val="XML Brown"/>
    <w:rPr>
      <w:rFonts w:ascii="Arial" w:hAnsi="Arial"/>
      <w:color w:val="993300"/>
      <w:sz w:val="24"/>
    </w:rPr>
  </w:style>
  <w:style w:type="paragraph" w:customStyle="1" w:styleId="OID">
    <w:name w:val="OID"/>
    <w:basedOn w:val="Normaali"/>
    <w:pPr>
      <w:jc w:val="center"/>
    </w:pPr>
    <w:rPr>
      <w:sz w:val="32"/>
      <w:szCs w:val="20"/>
    </w:rPr>
  </w:style>
  <w:style w:type="character" w:customStyle="1" w:styleId="XMLDarkRed">
    <w:name w:val="XML Dark Red"/>
    <w:rPr>
      <w:rFonts w:ascii="Arial" w:hAnsi="Arial"/>
      <w:color w:val="800000"/>
      <w:sz w:val="24"/>
    </w:rPr>
  </w:style>
  <w:style w:type="character" w:customStyle="1" w:styleId="XMLGray50">
    <w:name w:val="XML Gray 50"/>
    <w:rPr>
      <w:rFonts w:ascii="Arial" w:hAnsi="Arial"/>
      <w:color w:val="808080"/>
      <w:sz w:val="24"/>
    </w:rPr>
  </w:style>
  <w:style w:type="character" w:customStyle="1" w:styleId="XMLItalic">
    <w:name w:val="XML Italic"/>
    <w:rPr>
      <w:rFonts w:ascii="Arial" w:hAnsi="Arial"/>
      <w:i/>
      <w:iCs/>
      <w:color w:val="000000"/>
      <w:sz w:val="24"/>
    </w:rPr>
  </w:style>
  <w:style w:type="character" w:customStyle="1" w:styleId="XMLRed">
    <w:name w:val="XML Red"/>
    <w:rPr>
      <w:rFonts w:ascii="Arial" w:hAnsi="Arial"/>
      <w:color w:val="FF0000"/>
      <w:sz w:val="24"/>
    </w:rPr>
  </w:style>
  <w:style w:type="paragraph" w:styleId="Asiakirjanrakenneruutu">
    <w:name w:val="Document Map"/>
    <w:basedOn w:val="Normaali"/>
    <w:semiHidden/>
    <w:pPr>
      <w:shd w:val="clear" w:color="auto" w:fill="000080"/>
    </w:pPr>
    <w:rPr>
      <w:rFonts w:ascii="Tahoma" w:hAnsi="Tahoma" w:cs="Tahoma"/>
      <w:sz w:val="20"/>
      <w:szCs w:val="20"/>
    </w:rPr>
  </w:style>
  <w:style w:type="character" w:styleId="Kommentinviite">
    <w:name w:val="annotation reference"/>
    <w:rPr>
      <w:sz w:val="16"/>
      <w:szCs w:val="16"/>
    </w:rPr>
  </w:style>
  <w:style w:type="paragraph" w:styleId="Kommentinteksti">
    <w:name w:val="annotation text"/>
    <w:basedOn w:val="Normaali"/>
    <w:link w:val="KommentintekstiChar"/>
    <w:semiHidden/>
    <w:rPr>
      <w:sz w:val="20"/>
      <w:szCs w:val="20"/>
    </w:rPr>
  </w:style>
  <w:style w:type="paragraph" w:styleId="Kommentinotsikko">
    <w:name w:val="annotation subject"/>
    <w:basedOn w:val="Kommentinteksti"/>
    <w:next w:val="Kommentinteksti"/>
    <w:semiHidden/>
    <w:rPr>
      <w:b/>
      <w:bCs/>
    </w:rPr>
  </w:style>
  <w:style w:type="paragraph" w:customStyle="1" w:styleId="STMleipteksti">
    <w:name w:val="STM leipäteksti"/>
    <w:pPr>
      <w:ind w:left="2608"/>
    </w:pPr>
    <w:rPr>
      <w:sz w:val="24"/>
      <w:lang w:eastAsia="en-US"/>
    </w:rPr>
  </w:style>
  <w:style w:type="paragraph" w:styleId="Sisluet6">
    <w:name w:val="toc 6"/>
    <w:basedOn w:val="Normaali"/>
    <w:next w:val="Normaali"/>
    <w:autoRedefine/>
    <w:uiPriority w:val="39"/>
    <w:rsid w:val="008A774F"/>
    <w:pPr>
      <w:tabs>
        <w:tab w:val="left" w:pos="2440"/>
        <w:tab w:val="right" w:leader="dot" w:pos="8302"/>
      </w:tabs>
      <w:ind w:left="1200"/>
    </w:pPr>
    <w:rPr>
      <w:noProof/>
      <w:sz w:val="22"/>
    </w:rPr>
  </w:style>
  <w:style w:type="paragraph" w:styleId="Sisluet4">
    <w:name w:val="toc 4"/>
    <w:basedOn w:val="Normaali"/>
    <w:next w:val="Normaali"/>
    <w:autoRedefine/>
    <w:uiPriority w:val="39"/>
    <w:rsid w:val="008A774F"/>
    <w:pPr>
      <w:tabs>
        <w:tab w:val="left" w:pos="1920"/>
        <w:tab w:val="right" w:leader="dot" w:pos="8302"/>
      </w:tabs>
      <w:ind w:left="720"/>
    </w:pPr>
    <w:rPr>
      <w:noProof/>
      <w:sz w:val="22"/>
    </w:rPr>
  </w:style>
  <w:style w:type="paragraph" w:styleId="Sisluet9">
    <w:name w:val="toc 9"/>
    <w:basedOn w:val="Normaali"/>
    <w:next w:val="Normaali"/>
    <w:autoRedefine/>
    <w:uiPriority w:val="39"/>
    <w:pPr>
      <w:ind w:left="1920"/>
    </w:pPr>
  </w:style>
  <w:style w:type="paragraph" w:styleId="Sisluet5">
    <w:name w:val="toc 5"/>
    <w:basedOn w:val="Normaali"/>
    <w:next w:val="Normaali"/>
    <w:autoRedefine/>
    <w:uiPriority w:val="39"/>
    <w:rsid w:val="008A774F"/>
    <w:pPr>
      <w:tabs>
        <w:tab w:val="left" w:pos="2020"/>
        <w:tab w:val="right" w:leader="dot" w:pos="8302"/>
      </w:tabs>
      <w:ind w:left="960"/>
    </w:pPr>
    <w:rPr>
      <w:noProof/>
      <w:sz w:val="22"/>
    </w:rPr>
  </w:style>
  <w:style w:type="paragraph" w:styleId="Sisluet7">
    <w:name w:val="toc 7"/>
    <w:basedOn w:val="Normaali"/>
    <w:next w:val="Normaali"/>
    <w:autoRedefine/>
    <w:uiPriority w:val="39"/>
    <w:unhideWhenUsed/>
    <w:rsid w:val="004F0038"/>
    <w:pPr>
      <w:spacing w:after="100" w:line="276" w:lineRule="auto"/>
      <w:ind w:left="1320"/>
    </w:pPr>
    <w:rPr>
      <w:rFonts w:ascii="Calibri" w:hAnsi="Calibri"/>
      <w:sz w:val="22"/>
      <w:szCs w:val="22"/>
    </w:rPr>
  </w:style>
  <w:style w:type="paragraph" w:styleId="Sisluet8">
    <w:name w:val="toc 8"/>
    <w:basedOn w:val="Normaali"/>
    <w:next w:val="Normaali"/>
    <w:autoRedefine/>
    <w:uiPriority w:val="39"/>
    <w:unhideWhenUsed/>
    <w:rsid w:val="004F0038"/>
    <w:pPr>
      <w:spacing w:after="100" w:line="276" w:lineRule="auto"/>
      <w:ind w:left="1540"/>
    </w:pPr>
    <w:rPr>
      <w:rFonts w:ascii="Calibri" w:hAnsi="Calibri"/>
      <w:sz w:val="22"/>
      <w:szCs w:val="22"/>
    </w:rPr>
  </w:style>
  <w:style w:type="character" w:customStyle="1" w:styleId="KommentintekstiChar">
    <w:name w:val="Kommentin teksti Char"/>
    <w:link w:val="Kommentinteksti"/>
    <w:semiHidden/>
    <w:rsid w:val="00656E7E"/>
  </w:style>
  <w:style w:type="table" w:styleId="TaulukkoRuudukko">
    <w:name w:val="Table Grid"/>
    <w:basedOn w:val="Normaalitaulukko"/>
    <w:rsid w:val="00D34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t1">
    <w:name w:val="Sääntö 1"/>
    <w:basedOn w:val="Normaali"/>
    <w:link w:val="Snt1Char"/>
    <w:qFormat/>
    <w:rsid w:val="000D12BE"/>
    <w:pPr>
      <w:ind w:left="567" w:hanging="567"/>
    </w:pPr>
    <w:rPr>
      <w:rFonts w:eastAsia="Calibri"/>
      <w:sz w:val="22"/>
      <w:szCs w:val="22"/>
      <w:lang w:eastAsia="en-US"/>
    </w:rPr>
  </w:style>
  <w:style w:type="character" w:customStyle="1" w:styleId="Snt1Char">
    <w:name w:val="Sääntö 1 Char"/>
    <w:link w:val="Snt1"/>
    <w:rsid w:val="000D12BE"/>
    <w:rPr>
      <w:rFonts w:eastAsia="Calibri"/>
      <w:sz w:val="22"/>
      <w:szCs w:val="22"/>
      <w:lang w:eastAsia="en-US"/>
    </w:rPr>
  </w:style>
  <w:style w:type="paragraph" w:customStyle="1" w:styleId="Snt2">
    <w:name w:val="Sääntö 2"/>
    <w:basedOn w:val="Snt1"/>
    <w:link w:val="Snt2Char"/>
    <w:qFormat/>
    <w:rsid w:val="000D12BE"/>
    <w:pPr>
      <w:ind w:left="1134"/>
    </w:pPr>
  </w:style>
  <w:style w:type="character" w:customStyle="1" w:styleId="Snt2Char">
    <w:name w:val="Sääntö 2 Char"/>
    <w:link w:val="Snt2"/>
    <w:rsid w:val="000D12BE"/>
    <w:rPr>
      <w:rFonts w:eastAsia="Calibri"/>
      <w:sz w:val="22"/>
      <w:szCs w:val="22"/>
      <w:lang w:eastAsia="en-US"/>
    </w:rPr>
  </w:style>
  <w:style w:type="character" w:customStyle="1" w:styleId="Ratkaisematonmaininta1">
    <w:name w:val="Ratkaisematon maininta1"/>
    <w:uiPriority w:val="99"/>
    <w:semiHidden/>
    <w:unhideWhenUsed/>
    <w:rsid w:val="00E85C3F"/>
    <w:rPr>
      <w:color w:val="605E5C"/>
      <w:shd w:val="clear" w:color="auto" w:fill="E1DFDD"/>
    </w:rPr>
  </w:style>
  <w:style w:type="paragraph" w:styleId="Muutos">
    <w:name w:val="Revision"/>
    <w:hidden/>
    <w:uiPriority w:val="99"/>
    <w:semiHidden/>
    <w:rsid w:val="00823D7C"/>
    <w:rPr>
      <w:sz w:val="24"/>
      <w:szCs w:val="24"/>
    </w:rPr>
  </w:style>
  <w:style w:type="paragraph" w:customStyle="1" w:styleId="Snt3">
    <w:name w:val="Sääntö 3"/>
    <w:basedOn w:val="Snt1"/>
    <w:link w:val="Snt3Char"/>
    <w:qFormat/>
    <w:rsid w:val="00F40F9F"/>
    <w:pPr>
      <w:ind w:left="1701"/>
    </w:pPr>
  </w:style>
  <w:style w:type="paragraph" w:customStyle="1" w:styleId="Snt4">
    <w:name w:val="Sääntö 4"/>
    <w:basedOn w:val="Snt1"/>
    <w:link w:val="Snt4Char"/>
    <w:qFormat/>
    <w:rsid w:val="00F40F9F"/>
    <w:pPr>
      <w:ind w:left="2268"/>
    </w:pPr>
  </w:style>
  <w:style w:type="character" w:customStyle="1" w:styleId="Snt3Char">
    <w:name w:val="Sääntö 3 Char"/>
    <w:link w:val="Snt3"/>
    <w:rsid w:val="00F40F9F"/>
    <w:rPr>
      <w:rFonts w:eastAsia="Calibri"/>
      <w:sz w:val="22"/>
      <w:szCs w:val="22"/>
      <w:lang w:eastAsia="en-US"/>
    </w:rPr>
  </w:style>
  <w:style w:type="paragraph" w:customStyle="1" w:styleId="Snt5">
    <w:name w:val="Sääntö 5"/>
    <w:basedOn w:val="Snt1"/>
    <w:link w:val="Snt5Char"/>
    <w:qFormat/>
    <w:rsid w:val="00F40F9F"/>
    <w:pPr>
      <w:ind w:left="2835"/>
    </w:pPr>
  </w:style>
  <w:style w:type="character" w:customStyle="1" w:styleId="Snt4Char">
    <w:name w:val="Sääntö 4 Char"/>
    <w:link w:val="Snt4"/>
    <w:rsid w:val="00F40F9F"/>
    <w:rPr>
      <w:rFonts w:eastAsia="Calibri"/>
      <w:sz w:val="22"/>
      <w:szCs w:val="22"/>
      <w:lang w:eastAsia="en-US"/>
    </w:rPr>
  </w:style>
  <w:style w:type="character" w:customStyle="1" w:styleId="Snt5Char">
    <w:name w:val="Sääntö 5 Char"/>
    <w:link w:val="Snt5"/>
    <w:rsid w:val="00F40F9F"/>
    <w:rPr>
      <w:rFonts w:eastAsia="Calibri"/>
      <w:sz w:val="22"/>
      <w:szCs w:val="22"/>
      <w:lang w:eastAsia="en-US"/>
    </w:rPr>
  </w:style>
  <w:style w:type="paragraph" w:styleId="Luettelokappale">
    <w:name w:val="List Paragraph"/>
    <w:basedOn w:val="Normaali"/>
    <w:uiPriority w:val="34"/>
    <w:qFormat/>
    <w:rsid w:val="00DF1640"/>
    <w:pPr>
      <w:ind w:left="720"/>
      <w:contextualSpacing/>
    </w:pPr>
  </w:style>
  <w:style w:type="character" w:customStyle="1" w:styleId="Ratkaisematonmaininta2">
    <w:name w:val="Ratkaisematon maininta2"/>
    <w:basedOn w:val="Kappaleenoletusfontti"/>
    <w:uiPriority w:val="99"/>
    <w:semiHidden/>
    <w:unhideWhenUsed/>
    <w:rsid w:val="002B5B7D"/>
    <w:rPr>
      <w:color w:val="605E5C"/>
      <w:shd w:val="clear" w:color="auto" w:fill="E1DFDD"/>
    </w:rPr>
  </w:style>
  <w:style w:type="paragraph" w:customStyle="1" w:styleId="Default">
    <w:name w:val="Default"/>
    <w:rsid w:val="00C54EEC"/>
    <w:pPr>
      <w:autoSpaceDE w:val="0"/>
      <w:autoSpaceDN w:val="0"/>
      <w:adjustRightInd w:val="0"/>
    </w:pPr>
    <w:rPr>
      <w:rFonts w:ascii="Calibri" w:hAnsi="Calibri" w:cs="Calibri"/>
      <w:color w:val="000000"/>
      <w:sz w:val="24"/>
      <w:szCs w:val="24"/>
    </w:rPr>
  </w:style>
  <w:style w:type="paragraph" w:styleId="NormaaliWWW">
    <w:name w:val="Normal (Web)"/>
    <w:basedOn w:val="Normaali"/>
    <w:uiPriority w:val="99"/>
    <w:unhideWhenUsed/>
    <w:rsid w:val="003835EA"/>
    <w:pPr>
      <w:spacing w:before="100" w:beforeAutospacing="1" w:after="100" w:afterAutospacing="1"/>
    </w:pPr>
  </w:style>
  <w:style w:type="character" w:customStyle="1" w:styleId="Ratkaisematonmaininta3">
    <w:name w:val="Ratkaisematon maininta3"/>
    <w:basedOn w:val="Kappaleenoletusfontti"/>
    <w:uiPriority w:val="99"/>
    <w:semiHidden/>
    <w:unhideWhenUsed/>
    <w:rsid w:val="00504DDE"/>
    <w:rPr>
      <w:color w:val="605E5C"/>
      <w:shd w:val="clear" w:color="auto" w:fill="E1DFDD"/>
    </w:rPr>
  </w:style>
  <w:style w:type="character" w:customStyle="1" w:styleId="Ratkaisematonmaininta4">
    <w:name w:val="Ratkaisematon maininta4"/>
    <w:basedOn w:val="Kappaleenoletusfontti"/>
    <w:uiPriority w:val="99"/>
    <w:semiHidden/>
    <w:unhideWhenUsed/>
    <w:rsid w:val="004812D6"/>
    <w:rPr>
      <w:color w:val="605E5C"/>
      <w:shd w:val="clear" w:color="auto" w:fill="E1DFDD"/>
    </w:rPr>
  </w:style>
  <w:style w:type="character" w:styleId="Korostus">
    <w:name w:val="Emphasis"/>
    <w:basedOn w:val="Kappaleenoletusfontti"/>
    <w:qFormat/>
    <w:rsid w:val="00636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1885">
      <w:bodyDiv w:val="1"/>
      <w:marLeft w:val="0"/>
      <w:marRight w:val="0"/>
      <w:marTop w:val="0"/>
      <w:marBottom w:val="0"/>
      <w:divBdr>
        <w:top w:val="none" w:sz="0" w:space="0" w:color="auto"/>
        <w:left w:val="none" w:sz="0" w:space="0" w:color="auto"/>
        <w:bottom w:val="none" w:sz="0" w:space="0" w:color="auto"/>
        <w:right w:val="none" w:sz="0" w:space="0" w:color="auto"/>
      </w:divBdr>
    </w:div>
    <w:div w:id="91241745">
      <w:bodyDiv w:val="1"/>
      <w:marLeft w:val="0"/>
      <w:marRight w:val="0"/>
      <w:marTop w:val="0"/>
      <w:marBottom w:val="0"/>
      <w:divBdr>
        <w:top w:val="none" w:sz="0" w:space="0" w:color="auto"/>
        <w:left w:val="none" w:sz="0" w:space="0" w:color="auto"/>
        <w:bottom w:val="none" w:sz="0" w:space="0" w:color="auto"/>
        <w:right w:val="none" w:sz="0" w:space="0" w:color="auto"/>
      </w:divBdr>
    </w:div>
    <w:div w:id="251359556">
      <w:bodyDiv w:val="1"/>
      <w:marLeft w:val="0"/>
      <w:marRight w:val="0"/>
      <w:marTop w:val="0"/>
      <w:marBottom w:val="0"/>
      <w:divBdr>
        <w:top w:val="none" w:sz="0" w:space="0" w:color="auto"/>
        <w:left w:val="none" w:sz="0" w:space="0" w:color="auto"/>
        <w:bottom w:val="none" w:sz="0" w:space="0" w:color="auto"/>
        <w:right w:val="none" w:sz="0" w:space="0" w:color="auto"/>
      </w:divBdr>
      <w:divsChild>
        <w:div w:id="1239053898">
          <w:marLeft w:val="0"/>
          <w:marRight w:val="0"/>
          <w:marTop w:val="0"/>
          <w:marBottom w:val="0"/>
          <w:divBdr>
            <w:top w:val="none" w:sz="0" w:space="0" w:color="auto"/>
            <w:left w:val="none" w:sz="0" w:space="0" w:color="auto"/>
            <w:bottom w:val="none" w:sz="0" w:space="0" w:color="auto"/>
            <w:right w:val="none" w:sz="0" w:space="0" w:color="auto"/>
          </w:divBdr>
        </w:div>
      </w:divsChild>
    </w:div>
    <w:div w:id="696734546">
      <w:bodyDiv w:val="1"/>
      <w:marLeft w:val="0"/>
      <w:marRight w:val="0"/>
      <w:marTop w:val="0"/>
      <w:marBottom w:val="0"/>
      <w:divBdr>
        <w:top w:val="none" w:sz="0" w:space="0" w:color="auto"/>
        <w:left w:val="none" w:sz="0" w:space="0" w:color="auto"/>
        <w:bottom w:val="none" w:sz="0" w:space="0" w:color="auto"/>
        <w:right w:val="none" w:sz="0" w:space="0" w:color="auto"/>
      </w:divBdr>
    </w:div>
    <w:div w:id="745490102">
      <w:bodyDiv w:val="1"/>
      <w:marLeft w:val="0"/>
      <w:marRight w:val="0"/>
      <w:marTop w:val="0"/>
      <w:marBottom w:val="0"/>
      <w:divBdr>
        <w:top w:val="none" w:sz="0" w:space="0" w:color="auto"/>
        <w:left w:val="none" w:sz="0" w:space="0" w:color="auto"/>
        <w:bottom w:val="none" w:sz="0" w:space="0" w:color="auto"/>
        <w:right w:val="none" w:sz="0" w:space="0" w:color="auto"/>
      </w:divBdr>
    </w:div>
    <w:div w:id="752430337">
      <w:bodyDiv w:val="1"/>
      <w:marLeft w:val="0"/>
      <w:marRight w:val="0"/>
      <w:marTop w:val="0"/>
      <w:marBottom w:val="0"/>
      <w:divBdr>
        <w:top w:val="none" w:sz="0" w:space="0" w:color="auto"/>
        <w:left w:val="none" w:sz="0" w:space="0" w:color="auto"/>
        <w:bottom w:val="none" w:sz="0" w:space="0" w:color="auto"/>
        <w:right w:val="none" w:sz="0" w:space="0" w:color="auto"/>
      </w:divBdr>
    </w:div>
    <w:div w:id="999120710">
      <w:bodyDiv w:val="1"/>
      <w:marLeft w:val="0"/>
      <w:marRight w:val="0"/>
      <w:marTop w:val="0"/>
      <w:marBottom w:val="0"/>
      <w:divBdr>
        <w:top w:val="none" w:sz="0" w:space="0" w:color="auto"/>
        <w:left w:val="none" w:sz="0" w:space="0" w:color="auto"/>
        <w:bottom w:val="none" w:sz="0" w:space="0" w:color="auto"/>
        <w:right w:val="none" w:sz="0" w:space="0" w:color="auto"/>
      </w:divBdr>
    </w:div>
    <w:div w:id="1089157179">
      <w:bodyDiv w:val="1"/>
      <w:marLeft w:val="0"/>
      <w:marRight w:val="0"/>
      <w:marTop w:val="0"/>
      <w:marBottom w:val="0"/>
      <w:divBdr>
        <w:top w:val="none" w:sz="0" w:space="0" w:color="auto"/>
        <w:left w:val="none" w:sz="0" w:space="0" w:color="auto"/>
        <w:bottom w:val="none" w:sz="0" w:space="0" w:color="auto"/>
        <w:right w:val="none" w:sz="0" w:space="0" w:color="auto"/>
      </w:divBdr>
    </w:div>
    <w:div w:id="1201556934">
      <w:bodyDiv w:val="1"/>
      <w:marLeft w:val="0"/>
      <w:marRight w:val="0"/>
      <w:marTop w:val="0"/>
      <w:marBottom w:val="0"/>
      <w:divBdr>
        <w:top w:val="none" w:sz="0" w:space="0" w:color="auto"/>
        <w:left w:val="none" w:sz="0" w:space="0" w:color="auto"/>
        <w:bottom w:val="none" w:sz="0" w:space="0" w:color="auto"/>
        <w:right w:val="none" w:sz="0" w:space="0" w:color="auto"/>
      </w:divBdr>
    </w:div>
    <w:div w:id="1238980130">
      <w:bodyDiv w:val="1"/>
      <w:marLeft w:val="0"/>
      <w:marRight w:val="0"/>
      <w:marTop w:val="0"/>
      <w:marBottom w:val="0"/>
      <w:divBdr>
        <w:top w:val="none" w:sz="0" w:space="0" w:color="auto"/>
        <w:left w:val="none" w:sz="0" w:space="0" w:color="auto"/>
        <w:bottom w:val="none" w:sz="0" w:space="0" w:color="auto"/>
        <w:right w:val="none" w:sz="0" w:space="0" w:color="auto"/>
      </w:divBdr>
    </w:div>
    <w:div w:id="1272543542">
      <w:bodyDiv w:val="1"/>
      <w:marLeft w:val="0"/>
      <w:marRight w:val="0"/>
      <w:marTop w:val="0"/>
      <w:marBottom w:val="0"/>
      <w:divBdr>
        <w:top w:val="none" w:sz="0" w:space="0" w:color="auto"/>
        <w:left w:val="none" w:sz="0" w:space="0" w:color="auto"/>
        <w:bottom w:val="none" w:sz="0" w:space="0" w:color="auto"/>
        <w:right w:val="none" w:sz="0" w:space="0" w:color="auto"/>
      </w:divBdr>
    </w:div>
    <w:div w:id="1639534626">
      <w:bodyDiv w:val="1"/>
      <w:marLeft w:val="0"/>
      <w:marRight w:val="0"/>
      <w:marTop w:val="0"/>
      <w:marBottom w:val="0"/>
      <w:divBdr>
        <w:top w:val="none" w:sz="0" w:space="0" w:color="auto"/>
        <w:left w:val="none" w:sz="0" w:space="0" w:color="auto"/>
        <w:bottom w:val="none" w:sz="0" w:space="0" w:color="auto"/>
        <w:right w:val="none" w:sz="0" w:space="0" w:color="auto"/>
      </w:divBdr>
    </w:div>
    <w:div w:id="1820922960">
      <w:bodyDiv w:val="1"/>
      <w:marLeft w:val="0"/>
      <w:marRight w:val="0"/>
      <w:marTop w:val="0"/>
      <w:marBottom w:val="0"/>
      <w:divBdr>
        <w:top w:val="none" w:sz="0" w:space="0" w:color="auto"/>
        <w:left w:val="none" w:sz="0" w:space="0" w:color="auto"/>
        <w:bottom w:val="none" w:sz="0" w:space="0" w:color="auto"/>
        <w:right w:val="none" w:sz="0" w:space="0" w:color="auto"/>
      </w:divBdr>
    </w:div>
    <w:div w:id="213216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png@01D5059E.78D6C390"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c5c86b2-34ba-4440-84a3-2847672c608a" ContentTypeId="0x010100B5B0C7C8E89E4B24A1DD48391A5B64DF00104209A661E54CD587BC7C170A805A750F" PreviousValue="false"/>
</file>

<file path=customXml/item2.xml><?xml version="1.0" encoding="utf-8"?>
<ct:contentTypeSchema xmlns:ct="http://schemas.microsoft.com/office/2006/metadata/contentType" xmlns:ma="http://schemas.microsoft.com/office/2006/metadata/properties/metaAttributes" ct:_="" ma:_="" ma:contentTypeName="Kela it-palvelujen järjestelmädokumentaatio" ma:contentTypeID="0x010100B5B0C7C8E89E4B24A1DD48391A5B64DF00104209A661E54CD587BC7C170A805A750F00F58B2F090C2C514D89A65EA55AFE1082" ma:contentTypeVersion="3" ma:contentTypeDescription="Luo uusi asiakirja." ma:contentTypeScope="" ma:versionID="f0fcb769b1ae337b95971d49a7bf794e">
  <xsd:schema xmlns:xsd="http://www.w3.org/2001/XMLSchema" xmlns:xs="http://www.w3.org/2001/XMLSchema" xmlns:p="http://schemas.microsoft.com/office/2006/metadata/properties" xmlns:ns2="28d5f0a3-ab75-4f37-b21c-c5486e890318" targetNamespace="http://schemas.microsoft.com/office/2006/metadata/properties" ma:root="true" ma:fieldsID="56667d4fcc77f6303a9b8f52db9384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element ref="ns2:c6ed0155a29547668b4ffc5b69ef0a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cc944fd-388b-46ca-9e94-270a2230614e}" ma:internalName="TaxCatchAll" ma:showField="CatchAllData"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cc944fd-388b-46ca-9e94-270a2230614e}" ma:internalName="TaxCatchAllLabel" ma:readOnly="true" ma:showField="CatchAllDataLabel"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Sähköinen resepti|956f2e6b-336d-49b4-a312-1e24e6f3ee35"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1;#Sähköinen resepti|ec27a2dd-b12d-4daa-aef8-24cc16d0b111"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fieldId="{3875f3fd-a003-45e6-808e-9e260f685289}" ma:sspId="4c5c86b2-34ba-4440-84a3-2847672c608a" ma:termSetId="e5c34f0f-4db0-46e6-8fc3-8840c899e5fc"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element name="c6ed0155a29547668b4ffc5b69ef0ab2" ma:index="33" nillable="true" ma:taxonomy="true" ma:internalName="c6ed0155a29547668b4ffc5b69ef0ab2" ma:taxonomyFieldName="KelaJarjestelmadokumentti" ma:displayName="Järjestelmädokumentti" ma:fieldId="{c6ed0155-a295-4766-8b4f-fc5b69ef0ab2}" ma:sspId="4c5c86b2-34ba-4440-84a3-2847672c608a" ma:termSetId="3db74f8a-6d72-4ebb-afb7-13312dabce0d"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Sähköinen resepti</TermName>
          <TermId xmlns="http://schemas.microsoft.com/office/infopath/2007/PartnerControls">956f2e6b-336d-49b4-a312-1e24e6f3ee35</TermId>
        </TermInfo>
      </Term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V4.3.0</TermName>
          <TermId xmlns="http://schemas.microsoft.com/office/infopath/2007/PartnerControls">a80f8a68-d006-44bc-8437-4a065d520441</TermId>
        </TermInfo>
      </Terms>
    </j875f3fda00345e6808e9e260f685289>
    <TaxCatchAll xmlns="28d5f0a3-ab75-4f37-b21c-c5486e890318">
      <Value>149</Value>
      <Value>230</Value>
      <Value>22</Value>
      <Value>21</Value>
      <Value>20</Value>
      <Value>19</Value>
      <Value>17</Value>
    </TaxCatchAll>
    <c6ed0155a29547668b4ffc5b69ef0ab2 xmlns="28d5f0a3-ab75-4f37-b21c-c5486e890318">
      <Terms xmlns="http://schemas.microsoft.com/office/infopath/2007/PartnerControls"/>
    </c6ed0155a29547668b4ffc5b69ef0ab2>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FAF00B-8788-40FB-AEE1-327FB823D2C6}">
  <ds:schemaRefs>
    <ds:schemaRef ds:uri="Microsoft.SharePoint.Taxonomy.ContentTypeSync"/>
  </ds:schemaRefs>
</ds:datastoreItem>
</file>

<file path=customXml/itemProps2.xml><?xml version="1.0" encoding="utf-8"?>
<ds:datastoreItem xmlns:ds="http://schemas.openxmlformats.org/officeDocument/2006/customXml" ds:itemID="{2CFDD1F2-593B-4F5F-BBE1-8412BBE0E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547DC8-EF5E-470E-AD53-09FE74B15901}">
  <ds:schemaRefs>
    <ds:schemaRef ds:uri="http://schemas.openxmlformats.org/package/2006/metadata/core-properties"/>
    <ds:schemaRef ds:uri="http://purl.org/dc/elements/1.1/"/>
    <ds:schemaRef ds:uri="http://schemas.microsoft.com/office/2006/metadata/properties"/>
    <ds:schemaRef ds:uri="http://purl.org/dc/terms/"/>
    <ds:schemaRef ds:uri="28d5f0a3-ab75-4f37-b21c-c5486e890318"/>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6BD3E9B0-3B35-411E-B8BE-07A4EC972BEB}">
  <ds:schemaRefs>
    <ds:schemaRef ds:uri="http://schemas.openxmlformats.org/officeDocument/2006/bibliography"/>
  </ds:schemaRefs>
</ds:datastoreItem>
</file>

<file path=customXml/itemProps5.xml><?xml version="1.0" encoding="utf-8"?>
<ds:datastoreItem xmlns:ds="http://schemas.openxmlformats.org/officeDocument/2006/customXml" ds:itemID="{74AEE903-4102-4765-A50D-E191BA0E47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20520</Words>
  <Characters>166212</Characters>
  <Application>Microsoft Office Word</Application>
  <DocSecurity>0</DocSecurity>
  <Lines>1385</Lines>
  <Paragraphs>372</Paragraphs>
  <ScaleCrop>false</ScaleCrop>
  <HeadingPairs>
    <vt:vector size="2" baseType="variant">
      <vt:variant>
        <vt:lpstr>Otsikko</vt:lpstr>
      </vt:variant>
      <vt:variant>
        <vt:i4>1</vt:i4>
      </vt:variant>
    </vt:vector>
  </HeadingPairs>
  <TitlesOfParts>
    <vt:vector size="1" baseType="lpstr">
      <vt:lpstr>Lääkemääräyksen sanomat CDAR2 v4.3.0</vt:lpstr>
    </vt:vector>
  </TitlesOfParts>
  <Company>Kela</Company>
  <LinksUpToDate>false</LinksUpToDate>
  <CharactersWithSpaces>186360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sanomat CDAR2 v4.3.0</dc:title>
  <dc:subject/>
  <dc:creator>Salivirta Oy</dc:creator>
  <cp:keywords/>
  <cp:lastModifiedBy>Pettersson Mirkka</cp:lastModifiedBy>
  <cp:revision>2</cp:revision>
  <cp:lastPrinted>2015-08-02T04:32:00Z</cp:lastPrinted>
  <dcterms:created xsi:type="dcterms:W3CDTF">2024-09-20T07:02:00Z</dcterms:created>
  <dcterms:modified xsi:type="dcterms:W3CDTF">2024-09-20T07:02:00Z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31.3.2020</vt:lpwstr>
  </property>
  <property fmtid="{D5CDD505-2E9C-101B-9397-08002B2CF9AE}" pid="3" name="OID">
    <vt:lpwstr>1.2.246.10.777.11.2020.3</vt:lpwstr>
  </property>
  <property fmtid="{D5CDD505-2E9C-101B-9397-08002B2CF9AE}" pid="4" name="Versio">
    <vt:lpwstr>4.00</vt:lpwstr>
  </property>
  <property fmtid="{D5CDD505-2E9C-101B-9397-08002B2CF9AE}" pid="5" name="Paketti">
    <vt:lpwstr>4.00</vt:lpwstr>
  </property>
  <property fmtid="{D5CDD505-2E9C-101B-9397-08002B2CF9AE}" pid="6" name="ContentTypeId">
    <vt:lpwstr>0x010100B5B0C7C8E89E4B24A1DD48391A5B64DF00104209A661E54CD587BC7C170A805A750F00F58B2F090C2C514D89A65EA55AFE1082</vt:lpwstr>
  </property>
  <property fmtid="{D5CDD505-2E9C-101B-9397-08002B2CF9AE}" pid="7" name="TaxKeyword">
    <vt:lpwstr/>
  </property>
  <property fmtid="{D5CDD505-2E9C-101B-9397-08002B2CF9AE}" pid="8" name="KelaOmaLuokitus">
    <vt:lpwstr>230;#V4.3.0|a80f8a68-d006-44bc-8437-4a065d520441</vt:lpwstr>
  </property>
  <property fmtid="{D5CDD505-2E9C-101B-9397-08002B2CF9AE}" pid="9" name="KelaNavigaatiotermi">
    <vt:lpwstr>22;#Reseptin projektit|3761bfbb-ba12-44ff-a4f6-bc560e2f79f9</vt:lpwstr>
  </property>
  <property fmtid="{D5CDD505-2E9C-101B-9397-08002B2CF9AE}" pid="10" name="KelaProjekti">
    <vt:lpwstr>21;#Reseptin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19;#Ei|4da38706-6322-4438-8e0a-a80ce46c1d74</vt:lpwstr>
  </property>
  <property fmtid="{D5CDD505-2E9C-101B-9397-08002B2CF9AE}" pid="14" name="KelaTyoryhma">
    <vt:lpwstr>17;#Sähköinen resepti|956f2e6b-336d-49b4-a312-1e24e6f3ee35</vt:lpwstr>
  </property>
  <property fmtid="{D5CDD505-2E9C-101B-9397-08002B2CF9AE}" pid="15" name="KelaSinettiLuokka">
    <vt:lpwstr>20;#Projektidokumentaatio|46a885a8-d012-4ce3-9e3d-2c376f037c4d</vt:lpwstr>
  </property>
  <property fmtid="{D5CDD505-2E9C-101B-9397-08002B2CF9AE}" pid="16" name="KelaDokumenttiluokka">
    <vt:lpwstr>149;#Reseptin määrittelyt_HL7|1bae9729-4396-4b7c-81eb-cb3f06c9c8f6</vt:lpwstr>
  </property>
  <property fmtid="{D5CDD505-2E9C-101B-9397-08002B2CF9AE}" pid="17" name="KelaAsiasanat">
    <vt:lpwstr/>
  </property>
  <property fmtid="{D5CDD505-2E9C-101B-9397-08002B2CF9AE}" pid="18" name="KelaJarjestelmadokumentti">
    <vt:lpwstr/>
  </property>
</Properties>
</file>