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 w:rsidP="57E5B44D">
      <w:pPr>
        <w:jc w:val="center"/>
        <w:rPr>
          <w:rFonts w:ascii="Arial" w:hAnsi="Arial" w:cs="Arial"/>
          <w:sz w:val="40"/>
          <w:szCs w:val="40"/>
        </w:rPr>
      </w:pPr>
      <w:r w:rsidRPr="57E5B44D">
        <w:rPr>
          <w:rFonts w:ascii="Arial" w:hAnsi="Arial" w:cs="Arial"/>
          <w:b/>
          <w:bCs/>
          <w:sz w:val="40"/>
          <w:szCs w:val="40"/>
        </w:rPr>
        <w:t xml:space="preserve">Lääkemääräyksen CDA R2 </w:t>
      </w:r>
      <w:proofErr w:type="spellStart"/>
      <w:r w:rsidRPr="57E5B44D">
        <w:rPr>
          <w:rFonts w:ascii="Arial" w:hAnsi="Arial" w:cs="Arial"/>
          <w:b/>
          <w:bCs/>
          <w:sz w:val="40"/>
          <w:szCs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01905DBE" w:rsidR="00522FC1" w:rsidRPr="00462B82" w:rsidRDefault="00522FC1">
      <w:pPr>
        <w:jc w:val="center"/>
      </w:pPr>
      <w:r w:rsidRPr="00462B82">
        <w:t xml:space="preserve">V </w:t>
      </w:r>
      <w:r w:rsidR="001B6B55">
        <w:fldChar w:fldCharType="begin"/>
      </w:r>
      <w:r w:rsidR="001B6B55" w:rsidRPr="00462B82">
        <w:instrText xml:space="preserve"> DOCPROPERTY  VersioNro  \* MERGEFORMAT </w:instrText>
      </w:r>
      <w:r w:rsidR="001B6B55">
        <w:fldChar w:fldCharType="separate"/>
      </w:r>
      <w:r w:rsidR="00591171" w:rsidRPr="00462B82">
        <w:t>5.0</w:t>
      </w:r>
      <w:r w:rsidR="006133EF" w:rsidRPr="00462B82">
        <w:t>.</w:t>
      </w:r>
      <w:r w:rsidR="00591171" w:rsidRPr="00462B82">
        <w:t>0</w:t>
      </w:r>
      <w:r w:rsidR="001B6B55">
        <w:fldChar w:fldCharType="end"/>
      </w:r>
    </w:p>
    <w:p w14:paraId="0D76E53D" w14:textId="4F2FDF4F" w:rsidR="00522FC1" w:rsidRPr="0043456C" w:rsidRDefault="009358D3">
      <w:pPr>
        <w:jc w:val="center"/>
        <w:rPr>
          <w:lang w:val="en-US"/>
        </w:rPr>
      </w:pPr>
      <w:del w:id="0" w:author="Pettersson Mirkka" w:date="2024-09-13T13:28:00Z">
        <w:r w:rsidRPr="0043456C" w:rsidDel="0043456C">
          <w:rPr>
            <w:lang w:val="en-US"/>
          </w:rPr>
          <w:delText>28.3.2024</w:delText>
        </w:r>
      </w:del>
      <w:ins w:id="1" w:author="Pettersson Mirkka" w:date="2024-09-13T13:28:00Z">
        <w:r w:rsidR="0043456C" w:rsidRPr="0043456C">
          <w:rPr>
            <w:lang w:val="en-US"/>
          </w:rPr>
          <w:t>1</w:t>
        </w:r>
        <w:r w:rsidR="0043456C">
          <w:rPr>
            <w:lang w:val="en-US"/>
          </w:rPr>
          <w:t>3.9.2024</w:t>
        </w:r>
      </w:ins>
    </w:p>
    <w:p w14:paraId="198CFAA9" w14:textId="77777777" w:rsidR="00522FC1" w:rsidRPr="0043456C" w:rsidRDefault="00522FC1">
      <w:pPr>
        <w:jc w:val="center"/>
        <w:rPr>
          <w:lang w:val="en-US"/>
        </w:rPr>
      </w:pPr>
    </w:p>
    <w:p w14:paraId="12CED1A3" w14:textId="77777777" w:rsidR="007047A4" w:rsidRPr="00AC7AAB" w:rsidRDefault="00522FC1">
      <w:pPr>
        <w:jc w:val="center"/>
        <w:rPr>
          <w:lang w:val="en-US"/>
        </w:rPr>
      </w:pPr>
      <w:r w:rsidRPr="00AC7AAB">
        <w:rPr>
          <w:sz w:val="32"/>
          <w:szCs w:val="32"/>
          <w:lang w:val="en-US"/>
        </w:rPr>
        <w:t xml:space="preserve">OID: </w:t>
      </w:r>
      <w:r w:rsidR="004D2A22" w:rsidRPr="57E5B44D">
        <w:fldChar w:fldCharType="begin"/>
      </w:r>
      <w:r w:rsidR="004D2A22" w:rsidRPr="00AC7AAB">
        <w:rPr>
          <w:sz w:val="32"/>
          <w:szCs w:val="32"/>
          <w:lang w:val="en-US"/>
        </w:rPr>
        <w:instrText xml:space="preserve"> DOCPROPERTY  OID  \* MERGEFORMAT </w:instrText>
      </w:r>
      <w:r w:rsidR="004D2A22" w:rsidRPr="57E5B44D">
        <w:rPr>
          <w:sz w:val="32"/>
          <w:szCs w:val="32"/>
          <w:lang w:val="en-US"/>
        </w:rPr>
        <w:fldChar w:fldCharType="separate"/>
      </w:r>
      <w:r w:rsidR="0059163E" w:rsidRPr="00AC7AAB">
        <w:rPr>
          <w:sz w:val="32"/>
          <w:szCs w:val="32"/>
          <w:lang w:val="en-US"/>
        </w:rPr>
        <w:t>1.2.246.777.11.2023.3</w:t>
      </w:r>
      <w:r w:rsidR="004D2A22" w:rsidRPr="57E5B44D">
        <w:fldChar w:fldCharType="end"/>
      </w:r>
    </w:p>
    <w:p w14:paraId="3C70B4C9" w14:textId="7D18C6B1" w:rsidR="007047A4" w:rsidRPr="00386774" w:rsidRDefault="007047A4" w:rsidP="007047A4">
      <w:pPr>
        <w:jc w:val="center"/>
        <w:rPr>
          <w:lang w:val="en-US"/>
        </w:rPr>
      </w:pPr>
      <w:r w:rsidRPr="00386774">
        <w:rPr>
          <w:lang w:val="en-US"/>
        </w:rPr>
        <w:t xml:space="preserve">Release candidate </w:t>
      </w:r>
      <w:ins w:id="2" w:author="Pettersson Mirkka" w:date="2024-08-12T14:10:00Z">
        <w:r w:rsidR="006133EF">
          <w:rPr>
            <w:lang w:val="en-US"/>
          </w:rPr>
          <w:t>3</w:t>
        </w:r>
      </w:ins>
      <w:del w:id="3" w:author="Pettersson Mirkka" w:date="2024-08-12T14:10:00Z">
        <w:r w:rsidR="00D64B89" w:rsidDel="006133EF">
          <w:rPr>
            <w:lang w:val="en-US"/>
          </w:rPr>
          <w:delText>2</w:delText>
        </w:r>
      </w:del>
      <w:r w:rsidRPr="00386774">
        <w:rPr>
          <w:lang w:val="en-US"/>
        </w:rPr>
        <w:t xml:space="preserve"> (RC</w:t>
      </w:r>
      <w:ins w:id="4" w:author="Pettersson Mirkka" w:date="2024-08-12T14:10:00Z">
        <w:r w:rsidR="006133EF">
          <w:rPr>
            <w:lang w:val="en-US"/>
          </w:rPr>
          <w:t>3</w:t>
        </w:r>
      </w:ins>
      <w:del w:id="5" w:author="Pettersson Mirkka" w:date="2024-08-12T14:10:00Z">
        <w:r w:rsidR="00702AEB" w:rsidDel="006133EF">
          <w:rPr>
            <w:lang w:val="en-US"/>
          </w:rPr>
          <w:delText>2</w:delText>
        </w:r>
      </w:del>
      <w:r w:rsidRPr="00386774">
        <w:rPr>
          <w:lang w:val="en-US"/>
        </w:rPr>
        <w:t>)</w:t>
      </w:r>
    </w:p>
    <w:p w14:paraId="6D332B41" w14:textId="18C9DA77" w:rsidR="00522FC1" w:rsidRPr="00AC7AAB" w:rsidRDefault="00587D76">
      <w:pPr>
        <w:jc w:val="center"/>
        <w:rPr>
          <w:sz w:val="32"/>
          <w:szCs w:val="32"/>
          <w:lang w:val="en-US"/>
        </w:rPr>
      </w:pPr>
      <w:r>
        <w:fldChar w:fldCharType="begin"/>
      </w:r>
      <w:r w:rsidRPr="00AC7AAB">
        <w:rPr>
          <w:lang w:val="en-US"/>
        </w:rPr>
        <w:instrText xml:space="preserve"> DOCPROPERTY  OID  \* MERGEFORMAT </w:instrText>
      </w:r>
      <w:r>
        <w:fldChar w:fldCharType="end"/>
      </w:r>
    </w:p>
    <w:p w14:paraId="1865086F" w14:textId="77777777" w:rsidR="00522FC1" w:rsidRPr="00AC7AAB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AC7AAB" w:rsidRDefault="00522FC1">
      <w:pPr>
        <w:jc w:val="center"/>
        <w:rPr>
          <w:lang w:val="en-US"/>
        </w:rPr>
      </w:pPr>
    </w:p>
    <w:p w14:paraId="1B6697F7" w14:textId="77777777" w:rsidR="00522FC1" w:rsidRPr="00AC7AAB" w:rsidRDefault="00522FC1">
      <w:pPr>
        <w:jc w:val="center"/>
        <w:rPr>
          <w:lang w:val="en-US"/>
        </w:rPr>
      </w:pPr>
    </w:p>
    <w:p w14:paraId="55618AEF" w14:textId="77777777" w:rsidR="00522FC1" w:rsidRPr="00AC7AAB" w:rsidRDefault="00522FC1">
      <w:pPr>
        <w:rPr>
          <w:lang w:val="en-US"/>
        </w:rPr>
      </w:pPr>
      <w:r w:rsidRPr="00AC7AAB">
        <w:rPr>
          <w:lang w:val="en-US"/>
        </w:rPr>
        <w:br w:type="page"/>
      </w:r>
    </w:p>
    <w:p w14:paraId="6B33338A" w14:textId="77777777" w:rsidR="00522FC1" w:rsidRPr="00AC7AAB" w:rsidRDefault="00522FC1">
      <w:pPr>
        <w:rPr>
          <w:b/>
          <w:bCs/>
          <w:lang w:val="en-US"/>
        </w:rPr>
      </w:pPr>
      <w:proofErr w:type="spellStart"/>
      <w:r w:rsidRPr="00AC7AAB">
        <w:rPr>
          <w:b/>
          <w:bCs/>
          <w:lang w:val="en-US"/>
        </w:rPr>
        <w:lastRenderedPageBreak/>
        <w:t>Sisällysluettelo</w:t>
      </w:r>
      <w:proofErr w:type="spellEnd"/>
    </w:p>
    <w:p w14:paraId="7AE3FC93" w14:textId="77777777" w:rsidR="00522FC1" w:rsidRPr="00AC7AAB" w:rsidRDefault="00522FC1">
      <w:pPr>
        <w:rPr>
          <w:lang w:val="en-US"/>
        </w:rPr>
      </w:pPr>
    </w:p>
    <w:p w14:paraId="17F283F1" w14:textId="5EDBDD91" w:rsidR="00EA0A39" w:rsidRDefault="000F4FD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162434594" w:history="1">
        <w:r w:rsidR="00EA0A39" w:rsidRPr="00707C3E">
          <w:rPr>
            <w:rStyle w:val="Hyperlinkki"/>
            <w:noProof/>
          </w:rPr>
          <w:t>1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Johdanto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_Toc162434594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7</w:t>
        </w:r>
        <w:r w:rsidR="00EA0A39">
          <w:rPr>
            <w:noProof/>
            <w:webHidden/>
          </w:rPr>
          <w:fldChar w:fldCharType="end"/>
        </w:r>
      </w:hyperlink>
    </w:p>
    <w:p w14:paraId="4DBC6E2C" w14:textId="39259577" w:rsidR="00EA0A39" w:rsidRDefault="00EA390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5" w:history="1">
        <w:r w:rsidR="00EA0A39" w:rsidRPr="00707C3E">
          <w:rPr>
            <w:rStyle w:val="Hyperlinkki"/>
            <w:noProof/>
          </w:rPr>
          <w:t>2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Headerin elementit reseptissä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_Toc162434595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8</w:t>
        </w:r>
        <w:r w:rsidR="00EA0A39">
          <w:rPr>
            <w:noProof/>
            <w:webHidden/>
          </w:rPr>
          <w:fldChar w:fldCharType="end"/>
        </w:r>
      </w:hyperlink>
    </w:p>
    <w:p w14:paraId="50DB5B9C" w14:textId="0D2CBD8E" w:rsidR="00EA0A39" w:rsidRDefault="00EA390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6" w:history="1">
        <w:r w:rsidR="00EA0A39" w:rsidRPr="00707C3E">
          <w:rPr>
            <w:rStyle w:val="Hyperlinkki"/>
            <w:noProof/>
          </w:rPr>
          <w:t>3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Elementtikohtaiset määrittelyt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_Toc162434596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11</w:t>
        </w:r>
        <w:r w:rsidR="00EA0A39">
          <w:rPr>
            <w:noProof/>
            <w:webHidden/>
          </w:rPr>
          <w:fldChar w:fldCharType="end"/>
        </w:r>
      </w:hyperlink>
    </w:p>
    <w:p w14:paraId="0A565068" w14:textId="359608D4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7" w:history="1">
        <w:r w:rsidR="00EA0A39" w:rsidRPr="00707C3E">
          <w:rPr>
            <w:rStyle w:val="Hyperlinkki"/>
            <w:noProof/>
          </w:rPr>
          <w:t>3.1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id – asiakirjan tunniste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_Toc162434597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11</w:t>
        </w:r>
        <w:r w:rsidR="00EA0A39">
          <w:rPr>
            <w:noProof/>
            <w:webHidden/>
          </w:rPr>
          <w:fldChar w:fldCharType="end"/>
        </w:r>
      </w:hyperlink>
    </w:p>
    <w:p w14:paraId="2C576C5D" w14:textId="322EEE6E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8" w:history="1">
        <w:r w:rsidR="00EA0A39" w:rsidRPr="00707C3E">
          <w:rPr>
            <w:rStyle w:val="Hyperlinkki"/>
            <w:noProof/>
          </w:rPr>
          <w:t>3.2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code – Dokumentin tyyppi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_Toc162434598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12</w:t>
        </w:r>
        <w:r w:rsidR="00EA0A39">
          <w:rPr>
            <w:noProof/>
            <w:webHidden/>
          </w:rPr>
          <w:fldChar w:fldCharType="end"/>
        </w:r>
      </w:hyperlink>
    </w:p>
    <w:p w14:paraId="30E509AC" w14:textId="09B18451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9" w:history="1">
        <w:r w:rsidR="00EA0A39" w:rsidRPr="00707C3E">
          <w:rPr>
            <w:rStyle w:val="Hyperlinkki"/>
            <w:noProof/>
          </w:rPr>
          <w:t>3.3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effectiveTime – Asiakirjan luontiaika (pakollinen)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_Toc162434599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13</w:t>
        </w:r>
        <w:r w:rsidR="00EA0A39">
          <w:rPr>
            <w:noProof/>
            <w:webHidden/>
          </w:rPr>
          <w:fldChar w:fldCharType="end"/>
        </w:r>
      </w:hyperlink>
    </w:p>
    <w:p w14:paraId="5DB0D5D0" w14:textId="7294001A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0" w:history="1">
        <w:r w:rsidR="00EA0A39" w:rsidRPr="00707C3E">
          <w:rPr>
            <w:rStyle w:val="Hyperlinkki"/>
            <w:noProof/>
          </w:rPr>
          <w:t>3.4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setId – Alkuperäisen asiakirjan yksilöintitunnus (pakollinen)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_Toc162434600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13</w:t>
        </w:r>
        <w:r w:rsidR="00EA0A39">
          <w:rPr>
            <w:noProof/>
            <w:webHidden/>
          </w:rPr>
          <w:fldChar w:fldCharType="end"/>
        </w:r>
      </w:hyperlink>
    </w:p>
    <w:p w14:paraId="64076D98" w14:textId="1EBECD51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1" w:history="1">
        <w:r w:rsidR="00EA0A39" w:rsidRPr="00707C3E">
          <w:rPr>
            <w:rStyle w:val="Hyperlinkki"/>
            <w:noProof/>
          </w:rPr>
          <w:t>3.5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versionNumber – versionumero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_Toc162434601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13</w:t>
        </w:r>
        <w:r w:rsidR="00EA0A39">
          <w:rPr>
            <w:noProof/>
            <w:webHidden/>
          </w:rPr>
          <w:fldChar w:fldCharType="end"/>
        </w:r>
      </w:hyperlink>
    </w:p>
    <w:p w14:paraId="0C0442AE" w14:textId="09C3E23A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2" w:history="1">
        <w:r w:rsidR="00EA0A39" w:rsidRPr="00707C3E">
          <w:rPr>
            <w:rStyle w:val="Hyperlinkki"/>
            <w:noProof/>
          </w:rPr>
          <w:t>3.6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recordTarget – Asiakirjan kohde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_Toc162434602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13</w:t>
        </w:r>
        <w:r w:rsidR="00EA0A39">
          <w:rPr>
            <w:noProof/>
            <w:webHidden/>
          </w:rPr>
          <w:fldChar w:fldCharType="end"/>
        </w:r>
      </w:hyperlink>
    </w:p>
    <w:p w14:paraId="1A7EB440" w14:textId="21394403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3" w:history="1">
        <w:r w:rsidR="00EA0A39" w:rsidRPr="00707C3E">
          <w:rPr>
            <w:rStyle w:val="Hyperlinkki"/>
            <w:noProof/>
          </w:rPr>
          <w:t>3.7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author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_Toc162434603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15</w:t>
        </w:r>
        <w:r w:rsidR="00EA0A39">
          <w:rPr>
            <w:noProof/>
            <w:webHidden/>
          </w:rPr>
          <w:fldChar w:fldCharType="end"/>
        </w:r>
      </w:hyperlink>
    </w:p>
    <w:p w14:paraId="09D5C715" w14:textId="08593402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4" w:history="1">
        <w:r w:rsidR="00EA0A39" w:rsidRPr="00707C3E">
          <w:rPr>
            <w:rStyle w:val="Hyperlinkki"/>
            <w:noProof/>
          </w:rPr>
          <w:t>3.8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custodian – rekisterinpitäjä (pakollinen)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_Toc162434604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28</w:t>
        </w:r>
        <w:r w:rsidR="00EA0A39">
          <w:rPr>
            <w:noProof/>
            <w:webHidden/>
          </w:rPr>
          <w:fldChar w:fldCharType="end"/>
        </w:r>
      </w:hyperlink>
    </w:p>
    <w:p w14:paraId="69431D36" w14:textId="67A823B2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5" w:history="1">
        <w:r w:rsidR="00EA0A39" w:rsidRPr="00707C3E">
          <w:rPr>
            <w:rStyle w:val="Hyperlinkki"/>
            <w:noProof/>
          </w:rPr>
          <w:t>3.9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relatedDocument – viittaus toiseen dokumenttiin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_Toc162434605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28</w:t>
        </w:r>
        <w:r w:rsidR="00EA0A39">
          <w:rPr>
            <w:noProof/>
            <w:webHidden/>
          </w:rPr>
          <w:fldChar w:fldCharType="end"/>
        </w:r>
      </w:hyperlink>
    </w:p>
    <w:p w14:paraId="4EC47D61" w14:textId="14FB89FA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6" w:history="1">
        <w:r w:rsidR="00EA0A39" w:rsidRPr="00707C3E">
          <w:rPr>
            <w:rStyle w:val="Hyperlinkki"/>
            <w:noProof/>
          </w:rPr>
          <w:t>3.10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authorization - valtuudet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_Toc162434606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29</w:t>
        </w:r>
        <w:r w:rsidR="00EA0A39">
          <w:rPr>
            <w:noProof/>
            <w:webHidden/>
          </w:rPr>
          <w:fldChar w:fldCharType="end"/>
        </w:r>
      </w:hyperlink>
    </w:p>
    <w:p w14:paraId="630AC721" w14:textId="2DA09CBB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7" w:history="1">
        <w:r w:rsidR="00EA0A39" w:rsidRPr="00707C3E">
          <w:rPr>
            <w:rStyle w:val="Hyperlinkki"/>
            <w:noProof/>
          </w:rPr>
          <w:t>3.11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componentOf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_Toc162434607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30</w:t>
        </w:r>
        <w:r w:rsidR="00EA0A39">
          <w:rPr>
            <w:noProof/>
            <w:webHidden/>
          </w:rPr>
          <w:fldChar w:fldCharType="end"/>
        </w:r>
      </w:hyperlink>
    </w:p>
    <w:p w14:paraId="2F863579" w14:textId="5474DAC9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8" w:history="1">
        <w:r w:rsidR="00EA0A39" w:rsidRPr="00707C3E">
          <w:rPr>
            <w:rStyle w:val="Hyperlinkki"/>
            <w:noProof/>
          </w:rPr>
          <w:t>3.12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hl7fi:signatureCollection – Allekirjoitukset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_Toc162434608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34</w:t>
        </w:r>
        <w:r w:rsidR="00EA0A39">
          <w:rPr>
            <w:noProof/>
            <w:webHidden/>
          </w:rPr>
          <w:fldChar w:fldCharType="end"/>
        </w:r>
      </w:hyperlink>
    </w:p>
    <w:p w14:paraId="4ABE3FCB" w14:textId="3949155B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9" w:history="1">
        <w:r w:rsidR="00EA0A39" w:rsidRPr="00707C3E">
          <w:rPr>
            <w:rStyle w:val="Hyperlinkki"/>
            <w:noProof/>
          </w:rPr>
          <w:t>3.13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hl7fi:sender – lähettäjä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_Toc162434609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34</w:t>
        </w:r>
        <w:r w:rsidR="00EA0A39">
          <w:rPr>
            <w:noProof/>
            <w:webHidden/>
          </w:rPr>
          <w:fldChar w:fldCharType="end"/>
        </w:r>
      </w:hyperlink>
    </w:p>
    <w:p w14:paraId="7FA22A9B" w14:textId="2EF13589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0" w:history="1">
        <w:r w:rsidR="00EA0A39" w:rsidRPr="00707C3E">
          <w:rPr>
            <w:rStyle w:val="Hyperlinkki"/>
            <w:noProof/>
          </w:rPr>
          <w:t>3.14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InformationRecipient – uusimispyynnön vastaanottaja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_Toc162434610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34</w:t>
        </w:r>
        <w:r w:rsidR="00EA0A39">
          <w:rPr>
            <w:noProof/>
            <w:webHidden/>
          </w:rPr>
          <w:fldChar w:fldCharType="end"/>
        </w:r>
      </w:hyperlink>
    </w:p>
    <w:p w14:paraId="0B4970AD" w14:textId="16A882B5" w:rsidR="00EA0A39" w:rsidRDefault="00EA390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1" w:history="1">
        <w:r w:rsidR="00EA0A39" w:rsidRPr="00707C3E">
          <w:rPr>
            <w:rStyle w:val="Hyperlinkki"/>
            <w:noProof/>
          </w:rPr>
          <w:t>4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Yleisiä periaatteita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_Toc162434611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34</w:t>
        </w:r>
        <w:r w:rsidR="00EA0A39">
          <w:rPr>
            <w:noProof/>
            <w:webHidden/>
          </w:rPr>
          <w:fldChar w:fldCharType="end"/>
        </w:r>
      </w:hyperlink>
    </w:p>
    <w:p w14:paraId="1B7453C6" w14:textId="7ACDB04E" w:rsidR="00EA0A39" w:rsidRDefault="00EA3907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2" w:history="1">
        <w:r w:rsidR="00EA0A39" w:rsidRPr="00707C3E">
          <w:rPr>
            <w:rStyle w:val="Hyperlinkki"/>
            <w:noProof/>
          </w:rPr>
          <w:t>4.1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Ajan esittäminen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_Toc162434612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34</w:t>
        </w:r>
        <w:r w:rsidR="00EA0A39">
          <w:rPr>
            <w:noProof/>
            <w:webHidden/>
          </w:rPr>
          <w:fldChar w:fldCharType="end"/>
        </w:r>
      </w:hyperlink>
    </w:p>
    <w:p w14:paraId="58BE8BE0" w14:textId="1389E1DF" w:rsidR="00EA0A39" w:rsidRDefault="00EA390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3" w:history="1">
        <w:r w:rsidR="00EA0A39" w:rsidRPr="00707C3E">
          <w:rPr>
            <w:rStyle w:val="Hyperlinkki"/>
            <w:noProof/>
          </w:rPr>
          <w:t>5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Lääkemääräysten ja toimitusten linkitys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_Toc162434613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35</w:t>
        </w:r>
        <w:r w:rsidR="00EA0A39">
          <w:rPr>
            <w:noProof/>
            <w:webHidden/>
          </w:rPr>
          <w:fldChar w:fldCharType="end"/>
        </w:r>
      </w:hyperlink>
    </w:p>
    <w:p w14:paraId="782A470F" w14:textId="2108EC04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proofErr w:type="gramStart"/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</w:t>
            </w:r>
            <w:proofErr w:type="gramEnd"/>
            <w:r w:rsidRPr="003D5FC1">
              <w:rPr>
                <w:sz w:val="22"/>
                <w:szCs w:val="22"/>
              </w:rPr>
              <w:t xml:space="preserve">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proofErr w:type="gramStart"/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</w:t>
            </w:r>
            <w:proofErr w:type="gramEnd"/>
            <w:r w:rsidR="00E9244F" w:rsidRPr="003D5FC1">
              <w:rPr>
                <w:sz w:val="22"/>
                <w:szCs w:val="22"/>
              </w:rPr>
              <w:t xml:space="preserve">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 w:rsidRPr="26C3AD95"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9C71D3" w14:paraId="1F5FA4A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EA0" w14:textId="2E0CD701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397" w14:textId="3DA11489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E40" w14:textId="679D971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8149" w14:textId="23B97C6F" w:rsidR="009C71D3" w:rsidRPr="26C3AD95" w:rsidRDefault="009C71D3" w:rsidP="009C71D3">
            <w:r>
              <w:t xml:space="preserve">- </w:t>
            </w:r>
            <w:r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Pr="001D7726">
              <w:rPr>
                <w:sz w:val="22"/>
                <w:szCs w:val="22"/>
              </w:rPr>
              <w:t>effectiveTimen</w:t>
            </w:r>
            <w:proofErr w:type="spellEnd"/>
            <w:r w:rsidRPr="001D7726">
              <w:rPr>
                <w:sz w:val="22"/>
                <w:szCs w:val="22"/>
              </w:rPr>
              <w:t xml:space="preserve"> määrittelyä, päivitetty allekirjoitus –kohdan (3.12) linkki</w:t>
            </w:r>
            <w:r>
              <w:t xml:space="preserve"> </w:t>
            </w:r>
          </w:p>
        </w:tc>
      </w:tr>
      <w:tr w:rsidR="009C71D3" w14:paraId="75CC8AA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B0A" w14:textId="2BD5521E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B5B" w14:textId="31BC1793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C242" w14:textId="17E1319B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602" w14:textId="3538BA8F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3623FF8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C18F" w14:textId="64663BD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750D" w14:textId="411303B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2EFD" w14:textId="118193E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93C1" w14:textId="33144017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20F72FDB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ABD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412B8BDF" w14:textId="29767416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E4E" w14:textId="306955AD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9D70" w14:textId="69884B18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Kela, NHG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802" w14:textId="768E9B9F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</w:t>
            </w:r>
            <w:r w:rsidRPr="00683839">
              <w:rPr>
                <w:sz w:val="22"/>
                <w:szCs w:val="22"/>
              </w:rPr>
              <w:t xml:space="preserve">uutoksia eri sanomatyypeillä vaadittaviin </w:t>
            </w:r>
            <w:proofErr w:type="spellStart"/>
            <w:r w:rsidRPr="00683839">
              <w:rPr>
                <w:sz w:val="22"/>
                <w:szCs w:val="22"/>
              </w:rPr>
              <w:t>author</w:t>
            </w:r>
            <w:proofErr w:type="spellEnd"/>
            <w:r w:rsidRPr="00683839">
              <w:rPr>
                <w:sz w:val="22"/>
                <w:szCs w:val="22"/>
              </w:rPr>
              <w:t>-rakenteisiin ja ammattihenkilön roolitietoihin, ks. luku 3.7</w:t>
            </w:r>
          </w:p>
          <w:p w14:paraId="437105F9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Päivitetty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>-roolitaulukko</w:t>
            </w:r>
          </w:p>
          <w:p w14:paraId="71BAA920" w14:textId="1669768E" w:rsidR="0009768F" w:rsidRPr="00683839" w:rsidRDefault="0009768F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Uusimisen perusteella tehdyltä lääkemääräykseltä poistettu viittaus uusimispyyntöön</w:t>
            </w:r>
          </w:p>
        </w:tc>
      </w:tr>
      <w:tr w:rsidR="004A12A1" w14:paraId="572BDAD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22D" w14:textId="77777777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61ADE20A" w14:textId="39534FDE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B90" w14:textId="703D258A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2CA9" w14:textId="6A0EB971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5FFD" w14:textId="78FE3BA4" w:rsidR="00FC415F" w:rsidRDefault="00FC415F" w:rsidP="00FC415F">
            <w:pPr>
              <w:rPr>
                <w:sz w:val="22"/>
                <w:szCs w:val="22"/>
              </w:rPr>
            </w:pPr>
            <w:r>
              <w:t>-</w:t>
            </w:r>
            <w:r w:rsidRPr="00FC415F">
              <w:rPr>
                <w:sz w:val="22"/>
                <w:szCs w:val="22"/>
              </w:rPr>
              <w:t>Tarkennettu muuttajan roolia, kun lääkejatkumoon liittyy lopettamismerkintä</w:t>
            </w:r>
          </w:p>
          <w:p w14:paraId="4C42F12C" w14:textId="29E51DA6" w:rsidR="00FC415F" w:rsidRDefault="00FC415F" w:rsidP="00FC41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-Tarkennettu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 xml:space="preserve">-roolien </w:t>
            </w:r>
            <w:proofErr w:type="spellStart"/>
            <w:r>
              <w:rPr>
                <w:sz w:val="22"/>
                <w:szCs w:val="22"/>
              </w:rPr>
              <w:t>pakollisuuksi</w:t>
            </w:r>
            <w:proofErr w:type="spellEnd"/>
          </w:p>
          <w:p w14:paraId="55AF1F7A" w14:textId="34A68B35" w:rsidR="00770A92" w:rsidRDefault="00770A92" w:rsidP="00FC415F">
            <w:r>
              <w:rPr>
                <w:sz w:val="22"/>
                <w:szCs w:val="22"/>
              </w:rPr>
              <w:t xml:space="preserve">-Muutettu yksilöintitunnuksen pakollisuus vastaamaan </w:t>
            </w:r>
            <w:proofErr w:type="spellStart"/>
            <w:r>
              <w:rPr>
                <w:sz w:val="22"/>
                <w:szCs w:val="22"/>
              </w:rPr>
              <w:t>Termetasta</w:t>
            </w:r>
            <w:proofErr w:type="spellEnd"/>
            <w:r>
              <w:rPr>
                <w:sz w:val="22"/>
                <w:szCs w:val="22"/>
              </w:rPr>
              <w:t xml:space="preserve"> löytyvää lääkemääräyksen tietosisältöä</w:t>
            </w:r>
          </w:p>
          <w:p w14:paraId="57183811" w14:textId="37945F2D" w:rsidR="004A12A1" w:rsidRPr="00FC415F" w:rsidRDefault="00FC415F" w:rsidP="00FC415F">
            <w:r>
              <w:t>-</w:t>
            </w:r>
            <w:r w:rsidRPr="00FC415F">
              <w:rPr>
                <w:sz w:val="22"/>
                <w:szCs w:val="22"/>
              </w:rPr>
              <w:t>Korjattu jäljelle jääneitä mainintoja uusimisen perusteella tehdystä lääkemääräyksestä</w:t>
            </w:r>
          </w:p>
        </w:tc>
      </w:tr>
      <w:tr w:rsidR="001E2F69" w14:paraId="511E45BB" w14:textId="77777777" w:rsidTr="26C3AD95">
        <w:trPr>
          <w:ins w:id="6" w:author="Pettersson Mirkka" w:date="2024-08-12T14:10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78F3" w14:textId="77777777" w:rsidR="001E2F69" w:rsidRDefault="001E2F69" w:rsidP="009C71D3">
            <w:pPr>
              <w:rPr>
                <w:ins w:id="7" w:author="Pettersson Mirkka" w:date="2024-08-12T14:10:00Z"/>
                <w:sz w:val="22"/>
                <w:szCs w:val="22"/>
              </w:rPr>
            </w:pPr>
            <w:ins w:id="8" w:author="Pettersson Mirkka" w:date="2024-08-12T14:10:00Z">
              <w:r>
                <w:rPr>
                  <w:sz w:val="22"/>
                  <w:szCs w:val="22"/>
                </w:rPr>
                <w:t>5.00</w:t>
              </w:r>
            </w:ins>
          </w:p>
          <w:p w14:paraId="1908340C" w14:textId="35B533CB" w:rsidR="001E2F69" w:rsidRDefault="001E2F69" w:rsidP="009C71D3">
            <w:pPr>
              <w:rPr>
                <w:ins w:id="9" w:author="Pettersson Mirkka" w:date="2024-08-12T14:10:00Z"/>
                <w:sz w:val="22"/>
                <w:szCs w:val="22"/>
              </w:rPr>
            </w:pPr>
            <w:ins w:id="10" w:author="Pettersson Mirkka" w:date="2024-08-12T14:10:00Z">
              <w:r>
                <w:rPr>
                  <w:sz w:val="22"/>
                  <w:szCs w:val="22"/>
                </w:rPr>
                <w:t>RC3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7823" w14:textId="66ABF0F1" w:rsidR="001E2F69" w:rsidRDefault="0043456C" w:rsidP="009C71D3">
            <w:pPr>
              <w:rPr>
                <w:ins w:id="11" w:author="Pettersson Mirkka" w:date="2024-08-12T14:10:00Z"/>
                <w:sz w:val="22"/>
                <w:szCs w:val="22"/>
              </w:rPr>
            </w:pPr>
            <w:ins w:id="12" w:author="Pettersson Mirkka" w:date="2024-09-13T13:28:00Z">
              <w:r>
                <w:rPr>
                  <w:sz w:val="22"/>
                  <w:szCs w:val="22"/>
                </w:rPr>
                <w:t>13.9.2024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D75F" w14:textId="2E633361" w:rsidR="001E2F69" w:rsidRDefault="001E2F69" w:rsidP="009C71D3">
            <w:pPr>
              <w:rPr>
                <w:ins w:id="13" w:author="Pettersson Mirkka" w:date="2024-08-12T14:10:00Z"/>
                <w:sz w:val="22"/>
                <w:szCs w:val="22"/>
              </w:rPr>
            </w:pPr>
            <w:ins w:id="14" w:author="Pettersson Mirkka" w:date="2024-08-12T14:10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3795" w14:textId="6C7E15DA" w:rsidR="001E2F69" w:rsidRDefault="001E2F69" w:rsidP="001E2F69">
            <w:pPr>
              <w:rPr>
                <w:ins w:id="15" w:author="Pettersson Mirkka" w:date="2024-08-13T15:03:00Z"/>
                <w:sz w:val="22"/>
                <w:szCs w:val="22"/>
              </w:rPr>
            </w:pPr>
            <w:ins w:id="16" w:author="Pettersson Mirkka" w:date="2024-08-12T14:11:00Z">
              <w:r>
                <w:rPr>
                  <w:sz w:val="22"/>
                  <w:szCs w:val="22"/>
                </w:rPr>
                <w:t>-</w:t>
              </w:r>
            </w:ins>
            <w:ins w:id="17" w:author="Pettersson Mirkka" w:date="2024-08-13T15:02:00Z">
              <w:r w:rsidR="002D3920">
                <w:rPr>
                  <w:sz w:val="22"/>
                  <w:szCs w:val="22"/>
                </w:rPr>
                <w:t xml:space="preserve">Tuotu takaisin viittaus lääkemääräykseltä uusimispyyntöön lääkemääräysten </w:t>
              </w:r>
            </w:ins>
            <w:ins w:id="18" w:author="Pettersson Mirkka" w:date="2024-08-13T15:03:00Z">
              <w:r w:rsidR="002D3920">
                <w:rPr>
                  <w:sz w:val="22"/>
                  <w:szCs w:val="22"/>
                </w:rPr>
                <w:t>v3.63 (ilman lääkejatkumoa olevat lääkemääräykset)</w:t>
              </w:r>
            </w:ins>
            <w:ins w:id="19" w:author="Pettersson Mirkka" w:date="2024-08-13T15:50:00Z">
              <w:r w:rsidR="009B5D99">
                <w:rPr>
                  <w:sz w:val="22"/>
                  <w:szCs w:val="22"/>
                </w:rPr>
                <w:t xml:space="preserve"> uusimistilanteiden</w:t>
              </w:r>
            </w:ins>
            <w:ins w:id="20" w:author="Pettersson Mirkka" w:date="2024-08-13T15:03:00Z">
              <w:r w:rsidR="002D3920">
                <w:rPr>
                  <w:sz w:val="22"/>
                  <w:szCs w:val="22"/>
                </w:rPr>
                <w:t xml:space="preserve"> vuoksi</w:t>
              </w:r>
            </w:ins>
            <w:ins w:id="21" w:author="Pettersson Mirkka" w:date="2024-08-13T15:50:00Z">
              <w:r w:rsidR="00D80224">
                <w:rPr>
                  <w:sz w:val="22"/>
                  <w:szCs w:val="22"/>
                </w:rPr>
                <w:t xml:space="preserve">. </w:t>
              </w:r>
            </w:ins>
          </w:p>
          <w:p w14:paraId="739906D3" w14:textId="77777777" w:rsidR="002D3920" w:rsidRDefault="002D3920" w:rsidP="001E2F69">
            <w:pPr>
              <w:rPr>
                <w:ins w:id="22" w:author="Pettersson Mirkka" w:date="2024-09-13T13:29:00Z"/>
                <w:sz w:val="22"/>
                <w:szCs w:val="22"/>
              </w:rPr>
            </w:pPr>
            <w:ins w:id="23" w:author="Pettersson Mirkka" w:date="2024-08-13T15:03:00Z">
              <w:r>
                <w:rPr>
                  <w:sz w:val="22"/>
                  <w:szCs w:val="22"/>
                </w:rPr>
                <w:t>-Lisätty ohjeistusta</w:t>
              </w:r>
            </w:ins>
            <w:ins w:id="24" w:author="Pettersson Mirkka" w:date="2024-08-13T15:05:00Z">
              <w:r>
                <w:rPr>
                  <w:sz w:val="22"/>
                  <w:szCs w:val="22"/>
                </w:rPr>
                <w:t xml:space="preserve"> </w:t>
              </w:r>
            </w:ins>
            <w:ins w:id="25" w:author="Pettersson Mirkka" w:date="2024-08-13T15:06:00Z">
              <w:r>
                <w:rPr>
                  <w:sz w:val="22"/>
                  <w:szCs w:val="22"/>
                </w:rPr>
                <w:t xml:space="preserve">useamman </w:t>
              </w:r>
            </w:ins>
            <w:ins w:id="26" w:author="Pettersson Mirkka" w:date="2024-08-13T15:05:00Z">
              <w:r>
                <w:rPr>
                  <w:sz w:val="22"/>
                  <w:szCs w:val="22"/>
                </w:rPr>
                <w:t>e</w:t>
              </w:r>
            </w:ins>
            <w:ins w:id="27" w:author="Pettersson Mirkka" w:date="2024-08-13T15:06:00Z">
              <w:r>
                <w:rPr>
                  <w:sz w:val="22"/>
                  <w:szCs w:val="22"/>
                </w:rPr>
                <w:t>rikoisalan tuontiin</w:t>
              </w:r>
            </w:ins>
          </w:p>
          <w:p w14:paraId="55950644" w14:textId="581AB892" w:rsidR="00F66591" w:rsidRPr="001E2F69" w:rsidRDefault="00F66591" w:rsidP="001E2F69">
            <w:pPr>
              <w:rPr>
                <w:ins w:id="28" w:author="Pettersson Mirkka" w:date="2024-08-12T14:10:00Z"/>
                <w:sz w:val="22"/>
                <w:szCs w:val="22"/>
              </w:rPr>
            </w:pPr>
            <w:ins w:id="29" w:author="Pettersson Mirkka" w:date="2024-09-13T13:29:00Z">
              <w:r>
                <w:rPr>
                  <w:sz w:val="22"/>
                  <w:szCs w:val="22"/>
                </w:rPr>
                <w:t>-Tarkennettu Author rooleja</w:t>
              </w:r>
            </w:ins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lastRenderedPageBreak/>
        <w:t>EE = Esko Eloranta</w:t>
      </w:r>
    </w:p>
    <w:p w14:paraId="5DD9390F" w14:textId="5EDFD436" w:rsidR="00FB01CE" w:rsidRDefault="00FB01CE" w:rsidP="57E5B44D">
      <w:r>
        <w:t>S&amp;P = Timo Kaskinen, Marko Jalonen / Salivirta Oy</w:t>
      </w:r>
    </w:p>
    <w:p w14:paraId="4BDD0A70" w14:textId="79CF53E5" w:rsidR="00FC5447" w:rsidRPr="00714B4D" w:rsidRDefault="00FC5447">
      <w:pPr>
        <w:rPr>
          <w:lang w:val="sv-SE"/>
        </w:rPr>
      </w:pPr>
      <w:r w:rsidRPr="00714B4D">
        <w:rPr>
          <w:lang w:val="sv-SE"/>
        </w:rPr>
        <w:t>NHG</w:t>
      </w:r>
      <w:r w:rsidR="00E37F72" w:rsidRPr="00714B4D">
        <w:rPr>
          <w:lang w:val="sv-SE"/>
        </w:rPr>
        <w:t xml:space="preserve"> = Timo Kaskinen, Jarkko Närvänen / NHG Finland Oy</w:t>
      </w:r>
    </w:p>
    <w:p w14:paraId="7567FC91" w14:textId="77777777" w:rsidR="00522FC1" w:rsidRPr="00714B4D" w:rsidRDefault="00522FC1">
      <w:pPr>
        <w:rPr>
          <w:lang w:val="sv-SE"/>
        </w:rPr>
      </w:pPr>
    </w:p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 w:rsidRPr="26C3AD95"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30" w:name="_Toc155024577"/>
      <w:bookmarkStart w:id="31" w:name="_Toc162434594"/>
      <w:r>
        <w:lastRenderedPageBreak/>
        <w:t>Johdanto</w:t>
      </w:r>
      <w:bookmarkEnd w:id="30"/>
      <w:bookmarkEnd w:id="31"/>
    </w:p>
    <w:p w14:paraId="0C12D431" w14:textId="77777777" w:rsidR="00F76AA2" w:rsidRPr="00F76AA2" w:rsidRDefault="00F76AA2" w:rsidP="00F76AA2"/>
    <w:p w14:paraId="2DCF1285" w14:textId="17AA6E99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</w:t>
      </w:r>
      <w:r w:rsidR="001C118D">
        <w:t>käyttö</w:t>
      </w:r>
      <w:r w:rsidR="00E631AC">
        <w:t xml:space="preserve"> </w:t>
      </w:r>
      <w:r>
        <w:t xml:space="preserve">lääkemääräyssanomien CDA R2 dokumenteissa. </w:t>
      </w:r>
    </w:p>
    <w:p w14:paraId="0061B0FD" w14:textId="3ECF7F60" w:rsidR="004C793B" w:rsidRPr="004C793B" w:rsidRDefault="004C793B" w:rsidP="00FB01CE"/>
    <w:p w14:paraId="395658D3" w14:textId="5EF16386" w:rsidR="004C793B" w:rsidRPr="000A7E3B" w:rsidRDefault="004C793B" w:rsidP="00FB01CE">
      <w:r w:rsidRPr="000A7E3B">
        <w:t xml:space="preserve">Reseptin asiakirjoissa sekä MR-sanomassa on käytettävä samaan määrittelypakettiin kuuluvaa </w:t>
      </w:r>
      <w:proofErr w:type="spellStart"/>
      <w:r w:rsidRPr="000A7E3B">
        <w:t>Header</w:t>
      </w:r>
      <w:proofErr w:type="spellEnd"/>
      <w:r w:rsidRPr="000A7E3B">
        <w:t xml:space="preserve">- ja </w:t>
      </w:r>
      <w:proofErr w:type="spellStart"/>
      <w:r w:rsidRPr="000A7E3B">
        <w:t>Body</w:t>
      </w:r>
      <w:proofErr w:type="spellEnd"/>
      <w:r w:rsidRPr="000A7E3B">
        <w:t xml:space="preserve">- ja MR-määrittelyiden versiota. Sekaversioiden käyttö (esim. </w:t>
      </w:r>
      <w:proofErr w:type="spellStart"/>
      <w:r w:rsidRPr="000A7E3B">
        <w:t>Header</w:t>
      </w:r>
      <w:proofErr w:type="spellEnd"/>
      <w:r w:rsidRPr="000A7E3B">
        <w:t xml:space="preserve">-määrittelyt v4.00 ja </w:t>
      </w:r>
      <w:proofErr w:type="spellStart"/>
      <w:r w:rsidRPr="000A7E3B">
        <w:t>Body</w:t>
      </w:r>
      <w:proofErr w:type="spellEnd"/>
      <w:r w:rsidRPr="000A7E3B">
        <w:t>-määrittelyt v5.00) on kielletty.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 w:rsidP="26C3AD95">
      <w:pPr>
        <w:pStyle w:val="Otsikko1"/>
      </w:pPr>
      <w:bookmarkStart w:id="32" w:name="_Toc155024578"/>
      <w:bookmarkStart w:id="33" w:name="_Toc162434595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32"/>
      <w:bookmarkEnd w:id="3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 w:rsidRPr="57E5B44D">
        <w:rPr>
          <w:b/>
          <w:bCs/>
        </w:rPr>
        <w:t>pakollisia</w:t>
      </w:r>
      <w:r w:rsidR="00634513" w:rsidRPr="57E5B44D">
        <w:rPr>
          <w:b/>
          <w:bCs/>
        </w:rPr>
        <w:t xml:space="preserve"> </w:t>
      </w:r>
      <w:r w:rsidR="00634513" w:rsidRPr="007C2A7C">
        <w:t xml:space="preserve">ja EP:llä ne elementit, jotka ovat </w:t>
      </w:r>
      <w:r w:rsidR="00634513" w:rsidRPr="57E5B44D">
        <w:rPr>
          <w:b/>
          <w:bCs/>
        </w:rPr>
        <w:t>ehdollisesti pakollisia</w:t>
      </w:r>
      <w:r w:rsidR="00AD3B90" w:rsidRPr="57E5B44D">
        <w:rPr>
          <w:b/>
          <w:bCs/>
        </w:rPr>
        <w:t xml:space="preserve"> </w:t>
      </w:r>
      <w:r w:rsidR="00AD3B90" w:rsidRPr="57E5B44D">
        <w:t>sekä</w:t>
      </w:r>
      <w:r w:rsidR="00AD3B90" w:rsidRPr="57E5B44D">
        <w:rPr>
          <w:b/>
          <w:bCs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 w:rsidRPr="26C3AD95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 w:rsidRPr="26C3AD95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26C3AD95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26C3AD95">
        <w:t>/</w:t>
      </w:r>
      <w:proofErr w:type="spellStart"/>
      <w:r w:rsidRPr="00CC0C80">
        <w:t>encompassingEncounter</w:t>
      </w:r>
      <w:proofErr w:type="spellEnd"/>
      <w:r w:rsidRPr="26C3AD95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 w:rsidRPr="26C3AD95"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748FFCC6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833D7C" w14:paraId="60BC7F6B" w14:textId="77777777" w:rsidTr="748FFCC6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748FFCC6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&lt;</w:t>
            </w:r>
            <w:proofErr w:type="spellStart"/>
            <w:r w:rsidR="002F4E86" w:rsidRPr="57E5B44D">
              <w:rPr>
                <w:rStyle w:val="XML10ptDarkRed"/>
                <w:highlight w:val="white"/>
                <w:lang w:val="en-GB"/>
              </w:rPr>
              <w:t>typeId</w:t>
            </w:r>
            <w:proofErr w:type="spellEnd"/>
            <w:r w:rsidR="002F4E86" w:rsidRPr="57E5B44D">
              <w:rPr>
                <w:rStyle w:val="XML10ptRed"/>
                <w:highlight w:val="white"/>
                <w:lang w:val="en-GB"/>
              </w:rPr>
              <w:t xml:space="preserve"> root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2.16.840.1.113883.1.3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</w:t>
            </w:r>
            <w:r w:rsidR="002F4E86" w:rsidRPr="57E5B44D">
              <w:rPr>
                <w:rStyle w:val="XML10ptRed"/>
                <w:highlight w:val="white"/>
                <w:lang w:val="en-GB"/>
              </w:rPr>
              <w:t xml:space="preserve"> extension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POCD_HD000040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748FFCC6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7E5BCC06" w:rsidR="002F4E86" w:rsidRDefault="00072224" w:rsidP="00017125">
            <w:r>
              <w:t xml:space="preserve">Tämän </w:t>
            </w:r>
            <w:r w:rsidR="002F4E86">
              <w:t xml:space="preserve">CDA R2 </w:t>
            </w:r>
            <w:proofErr w:type="spellStart"/>
            <w:r w:rsidR="002F4E86">
              <w:t>Header</w:t>
            </w:r>
            <w:proofErr w:type="spellEnd"/>
            <w:r w:rsidR="002F4E86">
              <w:t xml:space="preserve"> määrittelydokumentin version OID, esim. </w:t>
            </w:r>
            <w:r w:rsidR="002F4E86">
              <w:br/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 w:rsidR="002F4E86"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 w:rsidR="002F4E86"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748FFCC6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748FFCC6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748FFCC6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748FFCC6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748FFCC6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 w:rsidRPr="748FFCC6">
              <w:t>.</w:t>
            </w:r>
          </w:p>
        </w:tc>
      </w:tr>
      <w:tr w:rsidR="00833D7C" w14:paraId="09AB65F5" w14:textId="77777777" w:rsidTr="748FFCC6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748FFCC6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748FFCC6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748FFCC6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748FFCC6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748FFCC6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748FFCC6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57E5B44D">
            <w:pPr>
              <w:rPr>
                <w:b/>
                <w:bCs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748FFCC6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22AEF6EC" w:rsidR="002F4E86" w:rsidRDefault="002F4E86">
            <w:r>
              <w:t>Tässä: uusi</w:t>
            </w:r>
            <w:r w:rsidR="00BA6075">
              <w:t>mis</w:t>
            </w:r>
            <w:r>
              <w:t>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748FFCC6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</w:t>
            </w:r>
          </w:p>
          <w:p w14:paraId="3C1DD855" w14:textId="77777777" w:rsidR="007B77DC" w:rsidRPr="00735769" w:rsidRDefault="007B77DC" w:rsidP="007B77DC">
            <w:pPr>
              <w:rPr>
                <w:ins w:id="34" w:author="Pettersson Mirkka" w:date="2024-08-13T15:45:00Z"/>
                <w:bCs/>
              </w:rPr>
            </w:pPr>
            <w:ins w:id="35" w:author="Pettersson Mirkka" w:date="2024-08-13T15:45:00Z">
              <w:r w:rsidRPr="00735769">
                <w:rPr>
                  <w:bCs/>
                </w:rPr>
                <w:t>muu kuin alkuperäinen</w:t>
              </w:r>
            </w:ins>
          </w:p>
          <w:p w14:paraId="600106EC" w14:textId="77777777" w:rsidR="007B77DC" w:rsidRPr="00735769" w:rsidRDefault="007B77DC" w:rsidP="007B77DC">
            <w:pPr>
              <w:rPr>
                <w:ins w:id="36" w:author="Pettersson Mirkka" w:date="2024-08-13T15:45:00Z"/>
                <w:bCs/>
              </w:rPr>
            </w:pPr>
            <w:ins w:id="37" w:author="Pettersson Mirkka" w:date="2024-08-13T15:45:00Z">
              <w:r w:rsidRPr="00735769">
                <w:rPr>
                  <w:bCs/>
                </w:rPr>
                <w:t xml:space="preserve">lääkemääräys, </w:t>
              </w:r>
            </w:ins>
          </w:p>
          <w:p w14:paraId="227387F8" w14:textId="77777777" w:rsidR="007B77DC" w:rsidRPr="00735769" w:rsidRDefault="007B77DC" w:rsidP="007B77DC">
            <w:pPr>
              <w:rPr>
                <w:ins w:id="38" w:author="Pettersson Mirkka" w:date="2024-08-13T15:45:00Z"/>
                <w:bCs/>
              </w:rPr>
            </w:pPr>
            <w:ins w:id="39" w:author="Pettersson Mirkka" w:date="2024-08-13T15:45:00Z">
              <w:r w:rsidRPr="00735769">
                <w:rPr>
                  <w:bCs/>
                </w:rPr>
                <w:t>joka ei perustu</w:t>
              </w:r>
            </w:ins>
          </w:p>
          <w:p w14:paraId="3B642296" w14:textId="7459B01A" w:rsidR="002F4E86" w:rsidRPr="00735769" w:rsidDel="007B77DC" w:rsidRDefault="007B77DC" w:rsidP="007B77DC">
            <w:pPr>
              <w:rPr>
                <w:del w:id="40" w:author="Pettersson Mirkka" w:date="2024-08-13T15:45:00Z"/>
                <w:bCs/>
              </w:rPr>
            </w:pPr>
            <w:ins w:id="41" w:author="Pettersson Mirkka" w:date="2024-08-13T15:45:00Z">
              <w:r w:rsidRPr="00735769">
                <w:rPr>
                  <w:bCs/>
                </w:rPr>
                <w:t>uusimispyyntöön</w:t>
              </w:r>
              <w:r w:rsidRPr="57E5B44D" w:rsidDel="007B77DC">
                <w:t xml:space="preserve"> </w:t>
              </w:r>
            </w:ins>
            <w:del w:id="42" w:author="Pettersson Mirkka" w:date="2024-08-13T15:45:00Z">
              <w:r w:rsidR="002F4E86" w:rsidRPr="57E5B44D" w:rsidDel="007B77DC">
                <w:delText>muu kuin alkuperäinen</w:delText>
              </w:r>
            </w:del>
          </w:p>
          <w:p w14:paraId="0B0CCC79" w14:textId="489D8A72" w:rsidR="007B77DC" w:rsidRPr="007B77DC" w:rsidRDefault="002F4E86" w:rsidP="007B77DC">
            <w:del w:id="43" w:author="Pettersson Mirkka" w:date="2024-08-13T15:45:00Z">
              <w:r w:rsidRPr="57E5B44D" w:rsidDel="007B77DC">
                <w:delText>lääkemääräys</w:delText>
              </w:r>
              <w:r w:rsidR="00E91E34" w:rsidDel="007B77DC">
                <w:delText xml:space="preserve"> </w:delText>
              </w:r>
            </w:del>
            <w:r w:rsidR="00E91E34">
              <w:t>tai lääkkeen lopettamismerkintä.</w:t>
            </w:r>
            <w:r w:rsidRPr="57E5B44D">
              <w:t xml:space="preserve">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70D33889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  <w:r w:rsidR="00A67218">
              <w:t xml:space="preserve"> </w:t>
            </w:r>
            <w:del w:id="44" w:author="Pettersson Mirkka" w:date="2024-08-13T15:45:00Z">
              <w:r w:rsidR="00A67218" w:rsidDel="00E1548D">
                <w:delText xml:space="preserve">V5.00 </w:delText>
              </w:r>
              <w:r w:rsidR="00227CE3" w:rsidDel="00E1548D">
                <w:delText xml:space="preserve">lähtien uusimispyynnön perusteella tehdyltä lääkemääräykseltä poistuu viittaus uusimispyyntöön. </w:delText>
              </w:r>
            </w:del>
          </w:p>
        </w:tc>
      </w:tr>
      <w:tr w:rsidR="00833D7C" w14:paraId="02D61542" w14:textId="77777777" w:rsidTr="748FFCC6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748FFCC6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 w:rsidP="57E5B44D">
            <w:pPr>
              <w:rPr>
                <w:i/>
                <w:iCs/>
              </w:rPr>
            </w:pPr>
            <w:r w:rsidRPr="57E5B44D">
              <w:t xml:space="preserve">Lääkemääräyksen määräyspäivä ja -paikka tai toimituksen </w:t>
            </w:r>
            <w:r w:rsidRPr="57E5B44D">
              <w:lastRenderedPageBreak/>
              <w:t>toimituspäivä ja toimituksen tehnyt apteekki</w:t>
            </w:r>
            <w:r w:rsidR="00967BB9" w:rsidRPr="57E5B44D">
              <w:t xml:space="preserve"> sekä</w:t>
            </w:r>
            <w:r w:rsidRPr="57E5B44D">
              <w:t xml:space="preserve"> </w:t>
            </w:r>
          </w:p>
          <w:p w14:paraId="515336F8" w14:textId="0C310491" w:rsidR="002F4E86" w:rsidRPr="00BE5328" w:rsidRDefault="00967BB9" w:rsidP="00967BB9">
            <w:r w:rsidRPr="57E5B44D">
              <w:t>p</w:t>
            </w:r>
            <w:r w:rsidR="002F4E86" w:rsidRPr="57E5B44D">
              <w:t>alvelutapahtuman yksilöintitunnus</w:t>
            </w:r>
            <w:r w:rsidRPr="57E5B44D">
              <w:t>.</w:t>
            </w:r>
            <w:r w:rsidR="002F4E86" w:rsidRPr="57E5B44D"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748FFCC6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</w:t>
            </w:r>
            <w:proofErr w:type="gramStart"/>
            <w:r>
              <w:t>fi:declaredTime</w:t>
            </w:r>
            <w:proofErr w:type="gramEnd"/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748FFCC6">
        <w:tc>
          <w:tcPr>
            <w:tcW w:w="1838" w:type="dxa"/>
          </w:tcPr>
          <w:p w14:paraId="3B835BDD" w14:textId="377F30CB" w:rsidR="002F4E86" w:rsidRDefault="002F4E86">
            <w:r>
              <w:t>hl7</w:t>
            </w:r>
            <w:proofErr w:type="gramStart"/>
            <w:r>
              <w:t>fi:softwareSupport</w:t>
            </w:r>
            <w:proofErr w:type="gramEnd"/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moderator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Yritys Oy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product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="00454403"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Järjestelmä X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version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748FFCC6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 w:rsidRPr="26C3AD95"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748FFCC6">
        <w:tc>
          <w:tcPr>
            <w:tcW w:w="1838" w:type="dxa"/>
          </w:tcPr>
          <w:p w14:paraId="2C818A51" w14:textId="77777777" w:rsidR="002F4E86" w:rsidRDefault="002F4E86">
            <w:r>
              <w:t>hl7</w:t>
            </w:r>
            <w:proofErr w:type="gramStart"/>
            <w:r>
              <w:t>fi:signatureCollection</w:t>
            </w:r>
            <w:proofErr w:type="gramEnd"/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748FFCC6">
        <w:tc>
          <w:tcPr>
            <w:tcW w:w="1838" w:type="dxa"/>
          </w:tcPr>
          <w:p w14:paraId="5DD01A05" w14:textId="2EE1D31D" w:rsidR="002F4E86" w:rsidRDefault="002F4E86">
            <w:r>
              <w:t>hl7</w:t>
            </w:r>
            <w:proofErr w:type="gramStart"/>
            <w:r>
              <w:t>fi:sender</w:t>
            </w:r>
            <w:proofErr w:type="gramEnd"/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748FFCC6">
        <w:tc>
          <w:tcPr>
            <w:tcW w:w="1838" w:type="dxa"/>
          </w:tcPr>
          <w:p w14:paraId="02279435" w14:textId="286CD6AE" w:rsidR="002F4E86" w:rsidRDefault="002F4E86">
            <w:r>
              <w:t>hl7</w:t>
            </w:r>
            <w:proofErr w:type="gramStart"/>
            <w:r>
              <w:t>fi:password</w:t>
            </w:r>
            <w:proofErr w:type="gramEnd"/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5" w:name="_Toc155024579"/>
      <w:bookmarkStart w:id="46" w:name="_Toc162434596"/>
      <w:r>
        <w:lastRenderedPageBreak/>
        <w:t>Elementtikohtaiset määrittelyt</w:t>
      </w:r>
      <w:bookmarkEnd w:id="45"/>
      <w:bookmarkEnd w:id="46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47" w:name="_Ref151790216"/>
      <w:bookmarkStart w:id="48" w:name="_Toc155024580"/>
      <w:bookmarkStart w:id="49" w:name="_Toc162434597"/>
      <w:r>
        <w:t>id – asiakirjan tunniste</w:t>
      </w:r>
      <w:bookmarkEnd w:id="47"/>
      <w:bookmarkEnd w:id="48"/>
      <w:bookmarkEnd w:id="49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 w:rsidRPr="26C3AD95"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 w:rsidRPr="26C3AD95"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</w:t>
      </w:r>
      <w:proofErr w:type="gramStart"/>
      <w:r>
        <w:t>kännykkäsovelluksia</w:t>
      </w:r>
      <w:proofErr w:type="gramEnd"/>
      <w:r>
        <w:t xml:space="preserve">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RPr="26C3AD95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 w:rsidRPr="26C3AD95">
        <w:t>)</w:t>
      </w:r>
      <w:r w:rsidR="00E759E1" w:rsidRPr="26C3AD95">
        <w:t>/</w:t>
      </w:r>
      <w:proofErr w:type="spellStart"/>
      <w:proofErr w:type="gramEnd"/>
      <w:r w:rsidR="00E759E1">
        <w:t>Fimean</w:t>
      </w:r>
      <w:proofErr w:type="spellEnd"/>
      <w:r w:rsidR="009D0A3E" w:rsidRPr="26C3AD95">
        <w:t xml:space="preserve"> </w:t>
      </w:r>
      <w:r w:rsidR="00080E96">
        <w:t>apteekkinumero</w:t>
      </w:r>
    </w:p>
    <w:p w14:paraId="2546771C" w14:textId="17299200" w:rsidR="00080E96" w:rsidRDefault="00080E96">
      <w:pPr>
        <w:pStyle w:val="LuetteloIndent"/>
      </w:pPr>
      <w:r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26C3AD95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26C3AD95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26C3AD95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26C3AD95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26C3AD95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26C3AD95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 w:rsidRPr="26C3AD95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 w:rsidRPr="26C3AD95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3A3B8CB5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proofErr w:type="gramStart"/>
      <w:r w:rsidR="00266F8E" w:rsidRPr="00266F8E">
        <w:t>https://thl.fi/aiheet/tiedonhallinta-sosiaali-ja-terveysalalla/ohjeet-ja-soveltaminen/koodistopalvelun-ohjeet/oid-yksilointitunnukset</w:t>
      </w:r>
      <w:r w:rsidR="008247A8" w:rsidRPr="26C3AD95">
        <w:t xml:space="preserve"> </w:t>
      </w:r>
      <w:r w:rsidRPr="26C3AD95">
        <w:t>)</w:t>
      </w:r>
      <w:proofErr w:type="gramEnd"/>
      <w:r w:rsidRPr="26C3AD95">
        <w:t>.</w:t>
      </w:r>
    </w:p>
    <w:p w14:paraId="232B2194" w14:textId="185513CE" w:rsidR="003D2164" w:rsidRDefault="003D2164"/>
    <w:p w14:paraId="12E5751E" w14:textId="5A4FA3B5" w:rsidR="003D2164" w:rsidRPr="00102D87" w:rsidRDefault="003D2164" w:rsidP="00102D87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t>OID-tunnuksia hyödynnetään potilaalle annettavissa tulosteissa. Tulosteiden määrittelyt ja viivakoodin muodostus kerrotaan</w:t>
      </w:r>
      <w:r w:rsidR="00102D87">
        <w:t xml:space="preserve"> FHIR-rajapinnan</w:t>
      </w:r>
      <w:r>
        <w:t xml:space="preserve"> implementointioppaassa</w:t>
      </w:r>
      <w:r w:rsidR="00102D87">
        <w:t xml:space="preserve"> </w:t>
      </w:r>
      <w:hyperlink r:id="rId14" w:history="1">
        <w:proofErr w:type="spellStart"/>
        <w:r w:rsidR="00102D87" w:rsidRPr="00102D87">
          <w:rPr>
            <w:color w:val="0000FF"/>
            <w:u w:val="single"/>
          </w:rPr>
          <w:t>Finnish</w:t>
        </w:r>
        <w:proofErr w:type="spellEnd"/>
        <w:r w:rsidR="00102D87" w:rsidRPr="00102D87">
          <w:rPr>
            <w:color w:val="0000FF"/>
            <w:u w:val="single"/>
          </w:rPr>
          <w:t xml:space="preserve"> Kanta-</w:t>
        </w:r>
        <w:proofErr w:type="spellStart"/>
        <w:r w:rsidR="00102D87" w:rsidRPr="00102D87">
          <w:rPr>
            <w:color w:val="0000FF"/>
            <w:u w:val="single"/>
          </w:rPr>
          <w:t>Medication</w:t>
        </w:r>
        <w:proofErr w:type="spellEnd"/>
        <w:r w:rsidR="00102D87" w:rsidRPr="00102D87">
          <w:rPr>
            <w:color w:val="0000FF"/>
            <w:u w:val="single"/>
          </w:rPr>
          <w:t xml:space="preserve"> </w:t>
        </w:r>
        <w:proofErr w:type="spellStart"/>
        <w:r w:rsidR="00102D87" w:rsidRPr="00102D87">
          <w:rPr>
            <w:color w:val="0000FF"/>
            <w:u w:val="single"/>
          </w:rPr>
          <w:t>list</w:t>
        </w:r>
        <w:proofErr w:type="spellEnd"/>
        <w:r w:rsidR="00102D87" w:rsidRPr="00102D87">
          <w:rPr>
            <w:color w:val="0000FF"/>
            <w:u w:val="single"/>
          </w:rPr>
          <w:t xml:space="preserve"> R4 versio 1.0 (simplifier.net)</w:t>
        </w:r>
      </w:hyperlink>
      <w:r>
        <w:t>.</w:t>
      </w:r>
    </w:p>
    <w:p w14:paraId="0F843DAB" w14:textId="77777777" w:rsidR="00522FC1" w:rsidRDefault="00522FC1"/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 w:rsidP="26C3AD95">
      <w:pPr>
        <w:pStyle w:val="Otsikko2"/>
      </w:pPr>
      <w:bookmarkStart w:id="50" w:name="_Ref151790230"/>
      <w:bookmarkStart w:id="51" w:name="_Toc155024581"/>
      <w:bookmarkStart w:id="52" w:name="_Toc162434598"/>
      <w:proofErr w:type="spellStart"/>
      <w:r>
        <w:t>code</w:t>
      </w:r>
      <w:proofErr w:type="spellEnd"/>
      <w:r>
        <w:t xml:space="preserve"> – Dokumentin tyyppi</w:t>
      </w:r>
      <w:bookmarkEnd w:id="50"/>
      <w:bookmarkEnd w:id="51"/>
      <w:bookmarkEnd w:id="52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lastRenderedPageBreak/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53" w:name="_Ref151790241"/>
      <w:bookmarkStart w:id="54" w:name="_Toc155024582"/>
    </w:p>
    <w:p w14:paraId="2AFC3C22" w14:textId="722F2237" w:rsidR="00522FC1" w:rsidRDefault="00522FC1" w:rsidP="26C3AD95">
      <w:pPr>
        <w:pStyle w:val="Otsikko2"/>
        <w:ind w:left="578" w:hanging="578"/>
      </w:pPr>
      <w:bookmarkStart w:id="55" w:name="_Toc162434599"/>
      <w:proofErr w:type="spellStart"/>
      <w:r>
        <w:t>effectiveTime</w:t>
      </w:r>
      <w:proofErr w:type="spellEnd"/>
      <w:r>
        <w:t xml:space="preserve"> – Asiakirjan luontiaika (pakollinen)</w:t>
      </w:r>
      <w:bookmarkEnd w:id="53"/>
      <w:bookmarkEnd w:id="54"/>
      <w:bookmarkEnd w:id="55"/>
    </w:p>
    <w:p w14:paraId="48096DCC" w14:textId="77777777" w:rsidR="00A90ED4" w:rsidRPr="00A90ED4" w:rsidRDefault="00A90ED4" w:rsidP="007321C1">
      <w:pPr>
        <w:keepNext/>
      </w:pPr>
    </w:p>
    <w:p w14:paraId="25ACF887" w14:textId="3C9F48D4" w:rsidR="00352199" w:rsidRDefault="00522FC1" w:rsidP="009900EC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 w:rsidRPr="26C3AD95">
        <w:t xml:space="preserve"> </w:t>
      </w:r>
      <w:r w:rsidR="005C5644">
        <w:t>Aika ilmoitetaan sekunnin tarkkuudella.</w:t>
      </w:r>
      <w:r w:rsidR="00EC4152">
        <w:t xml:space="preserve"> Käyttäjä ei saa syöttää tai muuttaa aikaa.</w:t>
      </w:r>
    </w:p>
    <w:p w14:paraId="29DC5178" w14:textId="77777777" w:rsidR="001479EE" w:rsidRDefault="001479EE">
      <w:bookmarkStart w:id="56" w:name="_Toc314136733"/>
      <w:bookmarkStart w:id="57" w:name="_Toc314137489"/>
      <w:bookmarkStart w:id="58" w:name="_Toc314138010"/>
      <w:bookmarkStart w:id="59" w:name="_Toc314138533"/>
      <w:bookmarkStart w:id="60" w:name="_Toc314136734"/>
      <w:bookmarkStart w:id="61" w:name="_Toc314137490"/>
      <w:bookmarkStart w:id="62" w:name="_Toc314138011"/>
      <w:bookmarkStart w:id="63" w:name="_Toc314138534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3FAC68A7" w14:textId="77777777" w:rsidR="00522FC1" w:rsidRDefault="00522FC1" w:rsidP="26C3AD95">
      <w:pPr>
        <w:pStyle w:val="Otsikko2"/>
      </w:pPr>
      <w:bookmarkStart w:id="64" w:name="_Toc169572920"/>
      <w:bookmarkStart w:id="65" w:name="_Toc169580449"/>
      <w:bookmarkStart w:id="66" w:name="_Ref151790346"/>
      <w:bookmarkStart w:id="67" w:name="_Toc155024583"/>
      <w:bookmarkStart w:id="68" w:name="_Toc162434600"/>
      <w:bookmarkEnd w:id="64"/>
      <w:bookmarkEnd w:id="65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66"/>
      <w:bookmarkEnd w:id="67"/>
      <w:bookmarkEnd w:id="68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 w:rsidP="26C3AD95">
      <w:pPr>
        <w:pStyle w:val="Otsikko2"/>
      </w:pPr>
      <w:bookmarkStart w:id="69" w:name="_Toc155024584"/>
      <w:bookmarkStart w:id="70" w:name="_Toc162434601"/>
      <w:proofErr w:type="spellStart"/>
      <w:r>
        <w:t>versionNumber</w:t>
      </w:r>
      <w:proofErr w:type="spellEnd"/>
      <w:r>
        <w:t xml:space="preserve"> – versionumero</w:t>
      </w:r>
      <w:bookmarkEnd w:id="69"/>
      <w:bookmarkEnd w:id="70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656EA8AF" w:rsidR="00522FC1" w:rsidRDefault="00522FC1">
      <w:r>
        <w:t xml:space="preserve">Uusi </w:t>
      </w:r>
      <w:r w:rsidRPr="26C3AD95">
        <w:rPr>
          <w:i/>
          <w:iCs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</w:t>
      </w:r>
      <w:r w:rsidR="007534C0">
        <w:t xml:space="preserve">lopetusmerkinnän mitätöinnissä että </w:t>
      </w:r>
      <w:r w:rsidR="00F00B23">
        <w:t xml:space="preserve">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26C3AD95">
      <w:pPr>
        <w:pStyle w:val="Otsikko2"/>
      </w:pPr>
      <w:bookmarkStart w:id="71" w:name="_Ref151790357"/>
      <w:bookmarkStart w:id="72" w:name="_Toc155024585"/>
      <w:bookmarkStart w:id="73" w:name="_Toc162434602"/>
      <w:proofErr w:type="spellStart"/>
      <w:r>
        <w:t>recordTarget</w:t>
      </w:r>
      <w:proofErr w:type="spellEnd"/>
      <w:r>
        <w:t xml:space="preserve"> – Asiakirjan kohde</w:t>
      </w:r>
      <w:bookmarkEnd w:id="71"/>
      <w:bookmarkEnd w:id="72"/>
      <w:bookmarkEnd w:id="73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26C3AD95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9E2E64" w14:paraId="46B683BB" w14:textId="77777777" w:rsidTr="26C3AD95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26C3AD95">
        <w:tc>
          <w:tcPr>
            <w:tcW w:w="2802" w:type="dxa"/>
            <w:shd w:val="clear" w:color="auto" w:fill="BFBFBF" w:themeFill="background1" w:themeFillShade="BF"/>
          </w:tcPr>
          <w:p w14:paraId="08E29BDF" w14:textId="5AC8963C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 w:themeFill="background1" w:themeFillShade="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 w:themeFill="background1" w:themeFillShade="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 w:themeFill="background1" w:themeFillShade="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26C3AD95">
        <w:tc>
          <w:tcPr>
            <w:tcW w:w="2802" w:type="dxa"/>
          </w:tcPr>
          <w:p w14:paraId="5FA501D1" w14:textId="77777777" w:rsidR="009E2E64" w:rsidRDefault="009E2E64" w:rsidP="00F95980">
            <w:r w:rsidRPr="26C3AD95"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26C3AD95">
        <w:tc>
          <w:tcPr>
            <w:tcW w:w="2802" w:type="dxa"/>
          </w:tcPr>
          <w:p w14:paraId="49686726" w14:textId="77777777" w:rsidR="009E2E64" w:rsidRDefault="009E2E64" w:rsidP="00F95980">
            <w:r w:rsidRPr="26C3AD95"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</w:t>
            </w:r>
            <w:r>
              <w:lastRenderedPageBreak/>
              <w:t xml:space="preserve">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9E2E64" w14:paraId="52B7314A" w14:textId="77777777" w:rsidTr="26C3AD95">
        <w:tc>
          <w:tcPr>
            <w:tcW w:w="2802" w:type="dxa"/>
          </w:tcPr>
          <w:p w14:paraId="7783448E" w14:textId="77777777" w:rsidR="009E2E64" w:rsidRDefault="009E2E64" w:rsidP="00F95980">
            <w:r w:rsidRPr="26C3AD95">
              <w:lastRenderedPageBreak/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26C3AD95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26C3AD95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 w:rsidRPr="26C3AD95"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 w:rsidRPr="26C3AD95"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id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extension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030875-999Y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root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1.2.246.21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"/&gt;</w:t>
      </w:r>
    </w:p>
    <w:p w14:paraId="4291E7A4" w14:textId="77777777" w:rsidR="005F1ADD" w:rsidRPr="00DC076D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patient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proofErr w:type="gramStart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proofErr w:type="gramEnd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52753E1" w:rsidR="005F1ADD" w:rsidRPr="00AF5A87" w:rsidRDefault="005F1ADD" w:rsidP="00DC076D">
      <w:pPr>
        <w:autoSpaceDE w:val="0"/>
        <w:autoSpaceDN w:val="0"/>
        <w:adjustRightInd w:val="0"/>
        <w:ind w:left="1136" w:hanging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administrativeGenderCode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DBAA61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E383C93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1.2.246.537.5.1.1997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9BF0EC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codeSystemName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AR/YDIN - Sukupuoli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475EA4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475EA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75EA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birthTime</w:t>
      </w:r>
      <w:proofErr w:type="spellEnd"/>
      <w:r w:rsidRPr="00475EA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475EA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75EA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19750803</w:t>
      </w:r>
      <w:r w:rsidRPr="00475EA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18FE6292" w14:textId="77777777" w:rsidR="005F1ADD" w:rsidRPr="009900EC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75EA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75EA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900E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900E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C2B194A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762844" w14:textId="478C4FB9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6CDB4DD6" w14:textId="77777777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26C3AD95">
      <w:pPr>
        <w:pStyle w:val="Otsikko2"/>
        <w:keepNext w:val="0"/>
      </w:pPr>
      <w:bookmarkStart w:id="74" w:name="_Toc31030564"/>
      <w:bookmarkStart w:id="75" w:name="_Toc162434603"/>
      <w:bookmarkStart w:id="76" w:name="AUTHOR"/>
      <w:bookmarkStart w:id="77" w:name="_Ref151790365"/>
      <w:bookmarkStart w:id="78" w:name="_Toc155024586"/>
      <w:bookmarkEnd w:id="74"/>
      <w:proofErr w:type="spellStart"/>
      <w:r>
        <w:lastRenderedPageBreak/>
        <w:t>author</w:t>
      </w:r>
      <w:bookmarkEnd w:id="75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843"/>
        <w:gridCol w:w="993"/>
        <w:gridCol w:w="3544"/>
      </w:tblGrid>
      <w:tr w:rsidR="002D31B0" w14:paraId="0840CE2F" w14:textId="77777777" w:rsidTr="00D15C4C">
        <w:tc>
          <w:tcPr>
            <w:tcW w:w="2404" w:type="dxa"/>
            <w:shd w:val="clear" w:color="auto" w:fill="E6E6E6"/>
          </w:tcPr>
          <w:p w14:paraId="73DECA3C" w14:textId="5DBA06DE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shd w:val="clear" w:color="auto" w:fill="E6E6E6"/>
          </w:tcPr>
          <w:p w14:paraId="1BA6FAF7" w14:textId="3C4DE7B1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2D31B0" w14:paraId="43E46E10" w14:textId="77777777" w:rsidTr="00D15C4C">
        <w:tc>
          <w:tcPr>
            <w:tcW w:w="2404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5831AFDC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  <w:r w:rsidR="00EC61BB">
              <w:t xml:space="preserve"> tai lääkkeen </w:t>
            </w:r>
            <w:r w:rsidR="001015C1">
              <w:t>lopettaminen</w:t>
            </w:r>
            <w:r w:rsidR="000B769D">
              <w:t xml:space="preserve"> tai lääkkeen lopettamisen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4" w:type="dxa"/>
          </w:tcPr>
          <w:p w14:paraId="6E4DD862" w14:textId="702B07C9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bookmarkStart w:id="79" w:name="_Hlk135903709"/>
            <w:r>
              <w:t xml:space="preserve">Ammattihenkilön rooli ilmoitetaan koodiston </w:t>
            </w:r>
            <w:bookmarkEnd w:id="79"/>
            <w:r>
              <w:t xml:space="preserve">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42243B38" w14:textId="74B10206" w:rsidR="00AB0F1A" w:rsidRDefault="00E458BA" w:rsidP="26C3AD95">
            <w:pPr>
              <w:widowControl w:val="0"/>
            </w:pPr>
            <w:r>
              <w:t xml:space="preserve">Käyttötapauksittain / reseptisanomien tyyppien mukaan on </w:t>
            </w:r>
            <w:r w:rsidR="006D770B">
              <w:t xml:space="preserve">tämän kappaleen lopussa </w:t>
            </w:r>
            <w:r w:rsidR="00091D32">
              <w:t xml:space="preserve">kuvattu </w:t>
            </w:r>
            <w:r w:rsidR="006D770B">
              <w:t xml:space="preserve">taulukkomuodossa, mitkä </w:t>
            </w:r>
            <w:r w:rsidR="00C2343F">
              <w:t xml:space="preserve">ammattihenkilöt ja käytetyt roolikoodit tulee tuottaa </w:t>
            </w:r>
            <w:r w:rsidR="009C5E67">
              <w:t xml:space="preserve">kussakin tapauksessa </w:t>
            </w:r>
            <w:proofErr w:type="spellStart"/>
            <w:r w:rsidR="009C5E67">
              <w:t>author</w:t>
            </w:r>
            <w:proofErr w:type="spellEnd"/>
            <w:r w:rsidR="00091D32">
              <w:t>-</w:t>
            </w:r>
            <w:r w:rsidR="009C5E67">
              <w:t>rakenteisiin. Aut</w:t>
            </w:r>
            <w:r w:rsidR="00B1713C">
              <w:t>hor</w:t>
            </w:r>
            <w:r w:rsidR="00091D32">
              <w:t>-</w:t>
            </w:r>
            <w:r w:rsidR="00B1713C">
              <w:t>rakenne on toistuva</w:t>
            </w:r>
            <w:r w:rsidR="00685902">
              <w:t xml:space="preserve">, käyttötapauksesta riippuen </w:t>
            </w:r>
            <w:proofErr w:type="spellStart"/>
            <w:r w:rsidR="00685902">
              <w:t>author</w:t>
            </w:r>
            <w:proofErr w:type="spellEnd"/>
            <w:r w:rsidR="00685902">
              <w:t>-rakenteita on 1-4 kpl.</w:t>
            </w:r>
            <w:r w:rsidR="009C5E67" w:rsidRPr="26C3AD95">
              <w:t xml:space="preserve"> </w:t>
            </w:r>
          </w:p>
          <w:p w14:paraId="7F2AB82B" w14:textId="051A4DAC" w:rsidR="005C22C5" w:rsidRDefault="005C22C5" w:rsidP="00EC5D57">
            <w:pPr>
              <w:widowControl w:val="0"/>
            </w:pPr>
          </w:p>
        </w:tc>
      </w:tr>
      <w:tr w:rsidR="000021B6" w14:paraId="5852AE7D" w14:textId="77777777" w:rsidTr="00D15C4C">
        <w:tc>
          <w:tcPr>
            <w:tcW w:w="2404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0649CD39" w14:textId="712E4EA9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  <w:r w:rsidR="00724042">
              <w:t xml:space="preserve"> </w:t>
            </w:r>
            <w:r w:rsidR="00724042" w:rsidRPr="00724042">
              <w:t xml:space="preserve">Jos tietoa ei tuoda, </w:t>
            </w:r>
            <w:r w:rsidR="00724042">
              <w:t xml:space="preserve">suositellaan käytettävän </w:t>
            </w:r>
            <w:proofErr w:type="spellStart"/>
            <w:r w:rsidR="00724042" w:rsidRPr="00724042">
              <w:t>nullFlavoria</w:t>
            </w:r>
            <w:proofErr w:type="spellEnd"/>
            <w:r w:rsidR="00724042" w:rsidRPr="00724042">
              <w:t xml:space="preserve"> </w:t>
            </w:r>
            <w:r w:rsidR="00724042" w:rsidRPr="00724042">
              <w:rPr>
                <w:color w:val="0000FF"/>
                <w:shd w:val="clear" w:color="auto" w:fill="FFFFFF"/>
              </w:rPr>
              <w:t>&lt;</w:t>
            </w:r>
            <w:proofErr w:type="spellStart"/>
            <w:r w:rsidR="00724042" w:rsidRPr="00724042">
              <w:rPr>
                <w:color w:val="800000"/>
                <w:shd w:val="clear" w:color="auto" w:fill="FFFFFF"/>
              </w:rPr>
              <w:t>time</w:t>
            </w:r>
            <w:proofErr w:type="spellEnd"/>
            <w:r w:rsidR="00724042" w:rsidRPr="00724042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="00724042" w:rsidRPr="00724042">
              <w:rPr>
                <w:color w:val="FF0000"/>
                <w:shd w:val="clear" w:color="auto" w:fill="FFFFFF"/>
              </w:rPr>
              <w:t>nullFlavor</w:t>
            </w:r>
            <w:proofErr w:type="spellEnd"/>
            <w:r w:rsidR="00724042" w:rsidRPr="00724042">
              <w:rPr>
                <w:color w:val="0000FF"/>
                <w:shd w:val="clear" w:color="auto" w:fill="FFFFFF"/>
              </w:rPr>
              <w:t>="</w:t>
            </w:r>
            <w:r w:rsidR="00724042" w:rsidRPr="00724042">
              <w:rPr>
                <w:color w:val="000000"/>
                <w:shd w:val="clear" w:color="auto" w:fill="FFFFFF"/>
              </w:rPr>
              <w:t>NA</w:t>
            </w:r>
            <w:r w:rsidR="00724042" w:rsidRPr="00724042">
              <w:rPr>
                <w:color w:val="0000FF"/>
                <w:shd w:val="clear" w:color="auto" w:fill="FFFFFF"/>
              </w:rPr>
              <w:t>"/&gt;</w:t>
            </w:r>
          </w:p>
        </w:tc>
      </w:tr>
      <w:tr w:rsidR="000021B6" w14:paraId="5E74038E" w14:textId="77777777" w:rsidTr="00D15C4C">
        <w:tc>
          <w:tcPr>
            <w:tcW w:w="2404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lastRenderedPageBreak/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D15C4C">
        <w:tc>
          <w:tcPr>
            <w:tcW w:w="2404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0C629259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 xml:space="preserve">, pakollinen </w:t>
            </w:r>
            <w:r w:rsidR="001B36B5" w:rsidRPr="001B36B5">
              <w:rPr>
                <w:color w:val="303030"/>
                <w:shd w:val="clear" w:color="auto" w:fill="FFFFFF"/>
              </w:rPr>
              <w:t>Pakollisuuden ehto: Pakollinen, kun</w:t>
            </w:r>
            <w:r w:rsidR="001B36B5">
              <w:rPr>
                <w:color w:val="303030"/>
                <w:shd w:val="clear" w:color="auto" w:fill="FFFFFF"/>
              </w:rPr>
              <w:t xml:space="preserve"> l</w:t>
            </w:r>
            <w:r w:rsidR="001B36B5" w:rsidRPr="001B36B5">
              <w:rPr>
                <w:color w:val="303030"/>
                <w:shd w:val="clear" w:color="auto" w:fill="FFFFFF"/>
              </w:rPr>
              <w:t>ääkemääräyksen käsittelijän rooli = LAL.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D15C4C">
        <w:tc>
          <w:tcPr>
            <w:tcW w:w="2404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 w:rsidRPr="26C3AD95">
              <w:t>)</w:t>
            </w:r>
          </w:p>
        </w:tc>
      </w:tr>
      <w:tr w:rsidR="000021B6" w14:paraId="33FD12D3" w14:textId="77777777" w:rsidTr="00D15C4C">
        <w:tc>
          <w:tcPr>
            <w:tcW w:w="2404" w:type="dxa"/>
          </w:tcPr>
          <w:p w14:paraId="077CDC77" w14:textId="0EFE3A46" w:rsidR="000021B6" w:rsidRDefault="000021B6" w:rsidP="000021B6">
            <w:pPr>
              <w:widowControl w:val="0"/>
            </w:pPr>
            <w:r w:rsidRPr="26C3AD95"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5C386B70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78630229" w14:textId="77777777" w:rsidR="000021B6" w:rsidRDefault="000021B6" w:rsidP="000021B6">
            <w:pPr>
              <w:widowControl w:val="0"/>
              <w:rPr>
                <w:ins w:id="80" w:author="Pettersson Mirkka" w:date="2024-08-13T14:40:00Z"/>
              </w:rPr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  <w:ins w:id="81" w:author="Pettersson Mirkka" w:date="2024-08-13T14:40:00Z">
              <w:r w:rsidR="00462B82">
                <w:t>.</w:t>
              </w:r>
            </w:ins>
          </w:p>
          <w:p w14:paraId="0FCFDA79" w14:textId="39833082" w:rsidR="00462B82" w:rsidRDefault="00462B82" w:rsidP="000021B6">
            <w:pPr>
              <w:widowControl w:val="0"/>
            </w:pPr>
            <w:ins w:id="82" w:author="Pettersson Mirkka" w:date="2024-08-13T14:40:00Z">
              <w:r>
                <w:t>Jos erikoisaloja on useampia, annetaan</w:t>
              </w:r>
            </w:ins>
            <w:ins w:id="83" w:author="Pettersson Mirkka" w:date="2024-08-13T14:41:00Z">
              <w:r>
                <w:t xml:space="preserve"> muut erikoisalat rakenteella ”</w:t>
              </w:r>
              <w:proofErr w:type="spellStart"/>
              <w:r>
                <w:t>code</w:t>
              </w:r>
            </w:ins>
            <w:proofErr w:type="spellEnd"/>
            <w:ins w:id="84" w:author="Pettersson Mirkka" w:date="2024-08-13T14:44:00Z">
              <w:r>
                <w:t xml:space="preserve"> </w:t>
              </w:r>
            </w:ins>
            <w:ins w:id="85" w:author="Pettersson Mirkka" w:date="2024-08-13T14:41:00Z">
              <w:r>
                <w:t>195</w:t>
              </w:r>
            </w:ins>
            <w:ins w:id="86" w:author="Pettersson Mirkka" w:date="2024-08-13T14:44:00Z">
              <w:r>
                <w:t xml:space="preserve"> = </w:t>
              </w:r>
            </w:ins>
            <w:ins w:id="87" w:author="Pettersson Mirkka" w:date="2024-08-13T14:43:00Z">
              <w:r>
                <w:t>L</w:t>
              </w:r>
            </w:ins>
            <w:ins w:id="88" w:author="Pettersson Mirkka" w:date="2024-08-13T14:42:00Z">
              <w:r>
                <w:t>ääkkeen määrää</w:t>
              </w:r>
            </w:ins>
            <w:ins w:id="89" w:author="Pettersson Mirkka" w:date="2024-08-13T14:43:00Z">
              <w:r>
                <w:t>jän lisäerikoisala</w:t>
              </w:r>
            </w:ins>
            <w:ins w:id="90" w:author="Pettersson Mirkka" w:date="2024-08-13T14:41:00Z">
              <w:r>
                <w:t>”</w:t>
              </w:r>
            </w:ins>
            <w:ins w:id="91" w:author="Pettersson Mirkka" w:date="2024-08-13T14:44:00Z">
              <w:r>
                <w:t xml:space="preserve">. Kts. esimerkki s.26. </w:t>
              </w:r>
            </w:ins>
          </w:p>
        </w:tc>
      </w:tr>
      <w:tr w:rsidR="000021B6" w14:paraId="3061348B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6B39C85" w14:textId="18EB9403" w:rsidR="000021B6" w:rsidRDefault="000021B6" w:rsidP="000021B6">
            <w:pPr>
              <w:keepNext/>
              <w:widowControl w:val="0"/>
            </w:pPr>
            <w:r w:rsidRPr="26C3AD95"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E3F039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 w:rsidRPr="26C3AD95"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0BA17010" w:rsidR="000021B6" w:rsidRDefault="000021B6" w:rsidP="000021B6">
            <w:pPr>
              <w:keepNext/>
              <w:widowControl w:val="0"/>
            </w:pPr>
            <w:r>
              <w:t xml:space="preserve">EP, pakollinen jos </w:t>
            </w:r>
            <w:r w:rsidR="00AE4C6C">
              <w:t>l</w:t>
            </w:r>
            <w:r w:rsidR="00370D7E" w:rsidRPr="00370D7E">
              <w:t>ääkkeen määrääjä ei ole laillistettu lääkäri tai hammaslääkäri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2D2825" w14:textId="2099F728" w:rsidR="000021B6" w:rsidRDefault="000021B6" w:rsidP="000021B6">
            <w:pPr>
              <w:keepNext/>
              <w:widowControl w:val="0"/>
            </w:pPr>
            <w:r w:rsidRPr="26C3AD95"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 w:rsidRPr="26C3AD95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8DF57DE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D15C4C">
        <w:tc>
          <w:tcPr>
            <w:tcW w:w="2404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4" w:type="dxa"/>
          </w:tcPr>
          <w:p w14:paraId="18E9A283" w14:textId="0B62AA87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  <w:r w:rsidR="000E592A">
              <w:t xml:space="preserve">. Kutsumanimi erotetaan </w:t>
            </w:r>
            <w:proofErr w:type="spellStart"/>
            <w:r w:rsidR="000E592A" w:rsidRPr="00D35AC1">
              <w:t>qualifier</w:t>
            </w:r>
            <w:proofErr w:type="spellEnd"/>
            <w:r w:rsidR="000E592A" w:rsidRPr="00D35AC1">
              <w:t>="CL"&gt;</w:t>
            </w:r>
            <w:r w:rsidR="000E592A">
              <w:t xml:space="preserve"> attribuutilla.</w:t>
            </w:r>
          </w:p>
        </w:tc>
      </w:tr>
      <w:tr w:rsidR="00842009" w14:paraId="30896809" w14:textId="77777777" w:rsidTr="00D15C4C">
        <w:tc>
          <w:tcPr>
            <w:tcW w:w="2404" w:type="dxa"/>
          </w:tcPr>
          <w:p w14:paraId="2AE0B021" w14:textId="78F8A5C2" w:rsidR="00842009" w:rsidRDefault="00842009" w:rsidP="00BE403B">
            <w:r w:rsidRPr="26C3AD95">
              <w:t xml:space="preserve">  </w:t>
            </w:r>
            <w:r w:rsidR="001E11A0">
              <w:t xml:space="preserve">    </w:t>
            </w:r>
            <w:proofErr w:type="spellStart"/>
            <w:r>
              <w:t>prefix</w:t>
            </w:r>
            <w:proofErr w:type="spellEnd"/>
          </w:p>
        </w:tc>
        <w:tc>
          <w:tcPr>
            <w:tcW w:w="1843" w:type="dxa"/>
          </w:tcPr>
          <w:p w14:paraId="08D1BC48" w14:textId="77777777" w:rsidR="00842009" w:rsidRDefault="00842009" w:rsidP="00BE403B"/>
        </w:tc>
        <w:tc>
          <w:tcPr>
            <w:tcW w:w="993" w:type="dxa"/>
          </w:tcPr>
          <w:p w14:paraId="7130C4E9" w14:textId="77777777" w:rsidR="00842009" w:rsidRDefault="00842009" w:rsidP="00BE403B"/>
        </w:tc>
        <w:tc>
          <w:tcPr>
            <w:tcW w:w="3544" w:type="dxa"/>
          </w:tcPr>
          <w:p w14:paraId="76FF05AB" w14:textId="77777777" w:rsidR="00842009" w:rsidRDefault="00842009" w:rsidP="00BE403B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kuin </w:t>
            </w:r>
            <w:proofErr w:type="spellStart"/>
            <w:r>
              <w:t>aateliutta</w:t>
            </w:r>
            <w:proofErr w:type="spellEnd"/>
            <w:r>
              <w:t xml:space="preserve"> merkitsevät 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0021B6" w14:paraId="43BDB2E6" w14:textId="77777777" w:rsidTr="00D15C4C">
        <w:tc>
          <w:tcPr>
            <w:tcW w:w="2404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D15C4C">
        <w:tc>
          <w:tcPr>
            <w:tcW w:w="2404" w:type="dxa"/>
          </w:tcPr>
          <w:p w14:paraId="0B92B2B7" w14:textId="7B7E9A40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14FC02A9" w14:textId="77777777" w:rsidR="00D3169C" w:rsidRDefault="00D3169C" w:rsidP="007F7935">
      <w:pPr>
        <w:widowControl w:val="0"/>
      </w:pPr>
    </w:p>
    <w:p w14:paraId="1B791C1C" w14:textId="3C95135C" w:rsidR="00CE3AA0" w:rsidRDefault="00322211" w:rsidP="00CE3AA0">
      <w:pPr>
        <w:pStyle w:val="Leipteksti"/>
        <w:spacing w:after="120"/>
      </w:pPr>
      <w:r>
        <w:lastRenderedPageBreak/>
        <w:t>A</w:t>
      </w:r>
      <w:r w:rsidR="00CE3AA0">
        <w:t xml:space="preserve">mmattihenkilörooleihin liittyvistä </w:t>
      </w:r>
      <w:r w:rsidR="007A3C88">
        <w:t>vaatimuksista</w:t>
      </w:r>
      <w:r w:rsidR="00CE3AA0">
        <w:t xml:space="preserve"> </w:t>
      </w:r>
      <w:r w:rsidR="0050002B">
        <w:t>V5.00</w:t>
      </w:r>
      <w:r w:rsidR="003B24E5">
        <w:t>-kokonaisuu</w:t>
      </w:r>
      <w:r w:rsidR="00CD01C6">
        <w:t>dessa</w:t>
      </w:r>
      <w:r w:rsidR="003B24E5">
        <w:t xml:space="preserve"> seuraavassa on yhteenveto</w:t>
      </w:r>
      <w:r w:rsidR="003F365E">
        <w:t xml:space="preserve"> muutosten kohdentumisesta</w:t>
      </w:r>
      <w:r w:rsidR="00CE3AA0">
        <w:t xml:space="preserve">: </w:t>
      </w:r>
    </w:p>
    <w:p w14:paraId="10382BE0" w14:textId="58FB9DF2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toimittaminen</w:t>
      </w:r>
    </w:p>
    <w:p w14:paraId="44925A5C" w14:textId="2050030B" w:rsidR="00CC7C2D" w:rsidRDefault="00CC7C2D" w:rsidP="00CC7C2D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 xml:space="preserve">Opiskelijan tiedot tuodaan myös </w:t>
      </w:r>
      <w:proofErr w:type="spellStart"/>
      <w:r>
        <w:t>headeriin</w:t>
      </w:r>
      <w:proofErr w:type="spellEnd"/>
    </w:p>
    <w:p w14:paraId="2400BBF2" w14:textId="503BF9CF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määrääminen</w:t>
      </w:r>
      <w:r w:rsidR="00A94CAB">
        <w:t xml:space="preserve">: ei muutu </w:t>
      </w:r>
    </w:p>
    <w:p w14:paraId="14DAF45F" w14:textId="6A8845A9" w:rsidR="00CE3AA0" w:rsidRDefault="00A26281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lopettaminen: u</w:t>
      </w:r>
      <w:r w:rsidR="000F6FDB">
        <w:t xml:space="preserve">utena </w:t>
      </w:r>
      <w:r w:rsidR="002E2050">
        <w:t>sanomana</w:t>
      </w:r>
      <w:r w:rsidR="00C1188C">
        <w:t xml:space="preserve"> </w:t>
      </w:r>
      <w:r w:rsidR="000F6FDB">
        <w:t>Lääkkeen l</w:t>
      </w:r>
      <w:r w:rsidR="00CE3AA0">
        <w:t>ope</w:t>
      </w:r>
      <w:r w:rsidR="007C2D40">
        <w:t>t</w:t>
      </w:r>
      <w:r w:rsidR="00CE3AA0">
        <w:t>t</w:t>
      </w:r>
      <w:r w:rsidR="007C2D40">
        <w:t>amis</w:t>
      </w:r>
      <w:r w:rsidR="000F6FDB">
        <w:t>merkintä</w:t>
      </w:r>
    </w:p>
    <w:p w14:paraId="5C74F3EA" w14:textId="643BF08D" w:rsidR="00CA16C2" w:rsidRDefault="00CA16C2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lopettamisen mitätöinti: uutena sanomana Lääkkeen lopettamismerkinnän mitätöinti</w:t>
      </w:r>
    </w:p>
    <w:p w14:paraId="2EDDACF1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tallentaminen</w:t>
      </w:r>
    </w:p>
    <w:p w14:paraId="09405785" w14:textId="6F04A412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8C3F64">
        <w:t xml:space="preserve"> (</w:t>
      </w:r>
      <w:r w:rsidR="008C3F64" w:rsidRPr="008C3F64">
        <w:t xml:space="preserve">opiskelija on kirjaaja, </w:t>
      </w:r>
      <w:proofErr w:type="spellStart"/>
      <w:r w:rsidR="008C3F64" w:rsidRPr="008C3F64">
        <w:t>farmasisti</w:t>
      </w:r>
      <w:proofErr w:type="spellEnd"/>
      <w:r w:rsidR="008C3F64" w:rsidRPr="008C3F64">
        <w:t xml:space="preserve"> kirjauksen hyväksyjä)</w:t>
      </w:r>
    </w:p>
    <w:p w14:paraId="046A451D" w14:textId="48B732DE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Uutena SH-muutos</w:t>
      </w:r>
      <w:r w:rsidR="006566A6">
        <w:t xml:space="preserve"> </w:t>
      </w:r>
      <w:r w:rsidR="00996551" w:rsidRPr="00996551">
        <w:t>5 c § Sairaanhoitajan, farmaseutin ja proviisorin oikeus kirjata annostusmuutoksia</w:t>
      </w:r>
    </w:p>
    <w:p w14:paraId="7BEA1B0F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toimituksen korjaus ja mitätöinti</w:t>
      </w:r>
    </w:p>
    <w:p w14:paraId="5F1D111F" w14:textId="7858DE54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C12534">
        <w:t xml:space="preserve"> (</w:t>
      </w:r>
      <w:r w:rsidR="00C12534" w:rsidRPr="00C12534">
        <w:t xml:space="preserve">opiskelija </w:t>
      </w:r>
      <w:r w:rsidR="00C12534">
        <w:t xml:space="preserve">on </w:t>
      </w:r>
      <w:r w:rsidR="00C12534" w:rsidRPr="00C12534">
        <w:t>kirjaaja</w:t>
      </w:r>
      <w:r w:rsidR="001D355D">
        <w:t xml:space="preserve"> </w:t>
      </w:r>
      <w:r w:rsidR="00C12534" w:rsidRPr="00C12534">
        <w:t>ja kirjauksen tarkistanut farmaseutti hyväksyjä</w:t>
      </w:r>
      <w:r w:rsidR="0039058E">
        <w:t xml:space="preserve"> KOR-roolilla</w:t>
      </w:r>
      <w:r w:rsidR="00AE5C2C">
        <w:t>)</w:t>
      </w:r>
      <w:r w:rsidR="00033441">
        <w:t xml:space="preserve"> </w:t>
      </w:r>
    </w:p>
    <w:p w14:paraId="7926CA12" w14:textId="48C9AA36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korjaus ja mitätöinti</w:t>
      </w:r>
    </w:p>
    <w:p w14:paraId="6022FF63" w14:textId="77777777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 ja kun luvan antaa toinen lääkäri</w:t>
      </w:r>
    </w:p>
    <w:p w14:paraId="39AC53B4" w14:textId="111B270F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Jos alkuperäisen lääkemääräyksen on tallentanut muu kuin itse lääkkeen määrääjä, ei hänen tietoja tule korjaukselle tai mitätöinnille (löytyvät vain alkuperäiseltä määräykseltä)</w:t>
      </w:r>
    </w:p>
    <w:p w14:paraId="2313F8F5" w14:textId="329CB77B" w:rsidR="00CE3AA0" w:rsidRDefault="00CE3AA0" w:rsidP="005B1EF8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360"/>
      </w:pPr>
    </w:p>
    <w:p w14:paraId="1A8E5F74" w14:textId="77777777" w:rsidR="0061298B" w:rsidRDefault="0061298B" w:rsidP="00D26FDF">
      <w:pPr>
        <w:pStyle w:val="Leipteksti"/>
        <w:spacing w:after="120"/>
        <w:ind w:left="167"/>
      </w:pPr>
    </w:p>
    <w:p w14:paraId="20A64B50" w14:textId="77777777" w:rsidR="00CE3AA0" w:rsidRDefault="00CE3AA0" w:rsidP="007F7935">
      <w:pPr>
        <w:widowControl w:val="0"/>
      </w:pPr>
    </w:p>
    <w:p w14:paraId="4FF8464D" w14:textId="77777777" w:rsidR="00545C03" w:rsidRDefault="00545C03" w:rsidP="007F7935">
      <w:pPr>
        <w:widowControl w:val="0"/>
        <w:sectPr w:rsidR="00545C03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1CC853BD" w14:textId="77777777" w:rsidR="00545C03" w:rsidRDefault="00545C03" w:rsidP="007F7935">
      <w:pPr>
        <w:widowControl w:val="0"/>
      </w:pPr>
    </w:p>
    <w:p w14:paraId="652B3FBB" w14:textId="3BE3E828" w:rsidR="00B8036D" w:rsidRPr="00E06384" w:rsidRDefault="00BC2572" w:rsidP="007F7935">
      <w:pPr>
        <w:widowControl w:val="0"/>
      </w:pPr>
      <w:proofErr w:type="spellStart"/>
      <w:proofErr w:type="gramStart"/>
      <w:r w:rsidRPr="00E06384">
        <w:t>author.</w:t>
      </w:r>
      <w:r w:rsidR="00A671E5" w:rsidRPr="00E06384">
        <w:t>functionCode</w:t>
      </w:r>
      <w:proofErr w:type="spellEnd"/>
      <w:proofErr w:type="gramEnd"/>
      <w:r w:rsidR="00A671E5" w:rsidRPr="00E06384">
        <w:t xml:space="preserve"> - Ammattihenkilön rooli: säännöt</w:t>
      </w:r>
    </w:p>
    <w:p w14:paraId="421A87FC" w14:textId="77777777" w:rsidR="00694084" w:rsidRDefault="00694084" w:rsidP="007F7935">
      <w:pPr>
        <w:widowControl w:val="0"/>
      </w:pP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uthor.functionCode -elementti: Ammattihenkilön roolit ja säännöt"/>
        <w:tblDescription w:val="Taulukossa kuvataan author.functionCode -elementtiin sijoitettavan ammattihenkilön rooli -tiedon eri vaihtoehdot ja roolien valinnan säännöt. Taulukon pystyakselilla on listattu lääkkeeseen kohdistuvat eri toiminnot ja vaaka-akselilla on listattu eri roolit. "/>
      </w:tblPr>
      <w:tblGrid>
        <w:gridCol w:w="2689"/>
        <w:gridCol w:w="850"/>
        <w:gridCol w:w="992"/>
        <w:gridCol w:w="851"/>
        <w:gridCol w:w="850"/>
        <w:gridCol w:w="851"/>
        <w:gridCol w:w="992"/>
        <w:gridCol w:w="851"/>
        <w:gridCol w:w="850"/>
        <w:gridCol w:w="992"/>
      </w:tblGrid>
      <w:tr w:rsidR="00DD17C9" w:rsidRPr="00EE4EF3" w14:paraId="5DF29B3C" w14:textId="77777777" w:rsidTr="00882413">
        <w:trPr>
          <w:trHeight w:val="2070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6FD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9024FB" w14:textId="5849BE3D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94" w:name="_Hlk131170145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Lääkityksen aloittanut henkilö</w:t>
            </w:r>
            <w:bookmarkEnd w:id="94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DE7BE4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Lääketoimituksen tehnyt henkilö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7B5E77" w14:textId="50ECC6C9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tallentaja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E3EFA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Korjaaja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C6E574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Mitätöijä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017F931" w14:textId="7E7E1A3B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Lääkityksen muuttaja (sh)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(3)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BFACF0" w14:textId="24A3175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Farmasian o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piskelija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CC3675" w14:textId="7AE79251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Lääkkeen lopettaja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C51EDD7" w14:textId="25EBCFAC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95" w:name="_Hlk131170276"/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Korjausluvan antaja</w:t>
            </w:r>
            <w:bookmarkEnd w:id="95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(4)</w:t>
            </w:r>
          </w:p>
        </w:tc>
      </w:tr>
      <w:tr w:rsidR="00DD17C9" w:rsidRPr="00EE4EF3" w14:paraId="3ED0E5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326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Roolin lyhenne lääkityslistalla 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89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AB1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49F" w14:textId="1E3C0400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KIR/</w:t>
            </w:r>
            <w:r w:rsidRPr="00254530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3B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7639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2D6B" w14:textId="5EDB6743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2B00" w14:textId="5DD9351F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8F3A" w14:textId="77777777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98CE" w14:textId="7F0187A4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10CCE5FF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E8A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41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78A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AB20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76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EB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A3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24E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DCF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F2B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7D7453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0FE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C9B" w14:textId="04F7B10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40C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6CC0" w14:textId="2D4F10EB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B07" w14:textId="4D48C3C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26E4" w14:textId="7B8AF91C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A6E8" w14:textId="1D83AF3E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753" w14:textId="5FE6B1F7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BA45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9D9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5D7E7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B04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823" w14:textId="30464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7E14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864D" w14:textId="12EF6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2B4A" w14:textId="051FE9D2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89E0" w14:textId="3459DA0F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47F7" w14:textId="760F30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B6A8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54D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E676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185DA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CD3C" w14:textId="734FF321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määrääminen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ja lääkkeen lopettaminen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26E6" w14:textId="3FD1753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36EC" w14:textId="618A48A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C2" w14:textId="1111CC58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A5D9" w14:textId="72D8FC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203D" w14:textId="09650E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D05" w14:textId="04F36379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4235" w14:textId="083BC146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6F6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7A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3955C91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CFD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 laatii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FAF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65F6" w14:textId="7772434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2F4" w14:textId="758B6150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BCC2" w14:textId="7F21438D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2A88" w14:textId="3A29846A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64E4" w14:textId="65C9AAA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7597" w14:textId="04A4A1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3E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7D35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E87FCAA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4D4" w14:textId="6901FB32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bookmarkStart w:id="96" w:name="_Hlk144795649"/>
            <w:r w:rsidRPr="00EE4EF3">
              <w:rPr>
                <w:rFonts w:ascii="Calibri" w:hAnsi="Calibri" w:cs="Calibri"/>
                <w:sz w:val="20"/>
                <w:szCs w:val="20"/>
              </w:rPr>
              <w:t>Lääkkeen määrääjä lopettaa (käytössä olevan) lääkkeen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DCE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192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E8D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689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24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52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9936" w14:textId="77777777" w:rsidR="00DD17C9" w:rsidRPr="00EE4EF3" w:rsidRDefault="00DD17C9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5B3" w14:textId="34866C70" w:rsidR="00DD17C9" w:rsidRPr="00FA2A28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660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bookmarkEnd w:id="96"/>
      <w:tr w:rsidR="00DD17C9" w:rsidRPr="00EE4EF3" w14:paraId="692E878D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BCA5" w14:textId="10F2AFEE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tai lääkkeen lopettamismerkinnän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tallentaminen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068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EA7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27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B349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48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9E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A4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C3A3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087A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0D5FBCC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0FB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34C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7B5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412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85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8B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3BD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B43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D17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C03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0B9B419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EB3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E7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EE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609" w14:textId="270B89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B17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8F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8A0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8BD" w14:textId="04B940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39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1694" w14:textId="77777777" w:rsidR="00DD17C9" w:rsidRPr="00FA2A28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475EA4" w:rsidRPr="00EE4EF3" w14:paraId="0351B71E" w14:textId="77777777" w:rsidTr="00882413">
        <w:trPr>
          <w:trHeight w:val="576"/>
          <w:ins w:id="97" w:author="Pettersson Mirkka" w:date="2024-09-10T09:48:00Z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3958" w14:textId="1385339C" w:rsidR="00475EA4" w:rsidRPr="00EE4C3C" w:rsidRDefault="00475EA4" w:rsidP="00EE4C3C">
            <w:pPr>
              <w:rPr>
                <w:ins w:id="98" w:author="Pettersson Mirkka" w:date="2024-09-10T09:48:00Z"/>
                <w:rFonts w:ascii="Calibri" w:hAnsi="Calibri" w:cs="Calibri"/>
                <w:sz w:val="20"/>
                <w:szCs w:val="20"/>
              </w:rPr>
            </w:pPr>
            <w:proofErr w:type="spellStart"/>
            <w:ins w:id="99" w:author="Pettersson Mirkka" w:date="2024-09-10T09:49:00Z">
              <w:r>
                <w:rPr>
                  <w:rFonts w:ascii="Calibri" w:hAnsi="Calibri" w:cs="Calibri"/>
                  <w:sz w:val="20"/>
                  <w:szCs w:val="20"/>
                </w:rPr>
                <w:lastRenderedPageBreak/>
                <w:t>Farmasisti</w:t>
              </w:r>
              <w:proofErr w:type="spellEnd"/>
              <w:r>
                <w:rPr>
                  <w:rFonts w:ascii="Calibri" w:hAnsi="Calibri" w:cs="Calibri"/>
                  <w:sz w:val="20"/>
                  <w:szCs w:val="20"/>
                </w:rPr>
                <w:t xml:space="preserve"> lopettaa lääkkeen siirtymäaikana</w:t>
              </w:r>
            </w:ins>
            <w:ins w:id="100" w:author="Pettersson Mirkka" w:date="2024-09-10T09:50:00Z">
              <w:r>
                <w:rPr>
                  <w:rFonts w:ascii="Calibri" w:hAnsi="Calibri" w:cs="Calibri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E181" w14:textId="77777777" w:rsidR="00475EA4" w:rsidRPr="00FA2A28" w:rsidRDefault="00475EA4" w:rsidP="003F639A">
            <w:pPr>
              <w:jc w:val="center"/>
              <w:rPr>
                <w:ins w:id="101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DC125" w14:textId="77777777" w:rsidR="00475EA4" w:rsidRPr="00EE4EF3" w:rsidRDefault="00475EA4" w:rsidP="003F639A">
            <w:pPr>
              <w:jc w:val="center"/>
              <w:rPr>
                <w:ins w:id="102" w:author="Pettersson Mirkka" w:date="2024-09-10T09:48:00Z"/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7385" w14:textId="77777777" w:rsidR="00475EA4" w:rsidRPr="003F639A" w:rsidRDefault="00475EA4" w:rsidP="003F639A">
            <w:pPr>
              <w:jc w:val="center"/>
              <w:rPr>
                <w:ins w:id="103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8F4E" w14:textId="77777777" w:rsidR="00475EA4" w:rsidRPr="003F639A" w:rsidRDefault="00475EA4" w:rsidP="003F639A">
            <w:pPr>
              <w:jc w:val="center"/>
              <w:rPr>
                <w:ins w:id="104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82F2" w14:textId="77777777" w:rsidR="00475EA4" w:rsidRPr="003F639A" w:rsidRDefault="00475EA4" w:rsidP="003F639A">
            <w:pPr>
              <w:jc w:val="center"/>
              <w:rPr>
                <w:ins w:id="105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4F0F" w14:textId="77777777" w:rsidR="00475EA4" w:rsidRPr="003F639A" w:rsidRDefault="00475EA4" w:rsidP="003F639A">
            <w:pPr>
              <w:jc w:val="center"/>
              <w:rPr>
                <w:ins w:id="106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E7C9" w14:textId="77777777" w:rsidR="00475EA4" w:rsidRPr="003F639A" w:rsidRDefault="00475EA4" w:rsidP="003F639A">
            <w:pPr>
              <w:jc w:val="center"/>
              <w:rPr>
                <w:ins w:id="107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AF53E" w14:textId="6AF6CEA6" w:rsidR="00475EA4" w:rsidRPr="003F639A" w:rsidRDefault="00475EA4" w:rsidP="003F639A">
            <w:pPr>
              <w:jc w:val="center"/>
              <w:rPr>
                <w:ins w:id="108" w:author="Pettersson Mirkka" w:date="2024-09-10T09:48:00Z"/>
                <w:rFonts w:ascii="Calibri" w:hAnsi="Calibri" w:cs="Calibri"/>
                <w:sz w:val="20"/>
                <w:szCs w:val="20"/>
              </w:rPr>
            </w:pPr>
            <w:ins w:id="109" w:author="Pettersson Mirkka" w:date="2024-09-10T09:50:00Z">
              <w:r>
                <w:rPr>
                  <w:rFonts w:ascii="Calibri" w:hAnsi="Calibri" w:cs="Calibri"/>
                  <w:sz w:val="20"/>
                  <w:szCs w:val="20"/>
                </w:rPr>
                <w:t>LL</w:t>
              </w:r>
            </w:ins>
            <w:ins w:id="110" w:author="Pettersson Mirkka" w:date="2024-09-10T09:51:00Z">
              <w:r>
                <w:rPr>
                  <w:rFonts w:ascii="Calibri" w:hAnsi="Calibri" w:cs="Calibri"/>
                  <w:sz w:val="20"/>
                  <w:szCs w:val="20"/>
                </w:rPr>
                <w:t>L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22AA" w14:textId="77777777" w:rsidR="00475EA4" w:rsidRPr="00EE4EF3" w:rsidRDefault="00475EA4" w:rsidP="003F639A">
            <w:pPr>
              <w:jc w:val="center"/>
              <w:rPr>
                <w:ins w:id="111" w:author="Pettersson Mirkka" w:date="2024-09-10T09:48:00Z"/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475EA4" w:rsidRPr="00EE4EF3" w14:paraId="2223A7DE" w14:textId="77777777" w:rsidTr="00882413">
        <w:trPr>
          <w:trHeight w:val="576"/>
          <w:ins w:id="112" w:author="Pettersson Mirkka" w:date="2024-09-10T09:48:00Z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F369" w14:textId="2EBD6F15" w:rsidR="00475EA4" w:rsidRPr="00EE4C3C" w:rsidRDefault="00475EA4" w:rsidP="00EE4C3C">
            <w:pPr>
              <w:rPr>
                <w:ins w:id="113" w:author="Pettersson Mirkka" w:date="2024-09-10T09:48:00Z"/>
                <w:rFonts w:ascii="Calibri" w:hAnsi="Calibri" w:cs="Calibri"/>
                <w:sz w:val="20"/>
                <w:szCs w:val="20"/>
              </w:rPr>
            </w:pPr>
            <w:ins w:id="114" w:author="Pettersson Mirkka" w:date="2024-09-10T09:49:00Z">
              <w:r>
                <w:rPr>
                  <w:rFonts w:ascii="Calibri" w:hAnsi="Calibri" w:cs="Calibri"/>
                  <w:sz w:val="20"/>
                  <w:szCs w:val="20"/>
                </w:rPr>
                <w:t xml:space="preserve">Farmasian opiskelija </w:t>
              </w:r>
            </w:ins>
            <w:ins w:id="115" w:author="Pettersson Mirkka" w:date="2024-09-10T09:50:00Z">
              <w:r>
                <w:rPr>
                  <w:rFonts w:ascii="Calibri" w:hAnsi="Calibri" w:cs="Calibri"/>
                  <w:sz w:val="20"/>
                  <w:szCs w:val="20"/>
                </w:rPr>
                <w:t>lopettaa lääkkeen siirtymäaikana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0E8F9" w14:textId="77777777" w:rsidR="00475EA4" w:rsidRPr="00FA2A28" w:rsidRDefault="00475EA4" w:rsidP="003F639A">
            <w:pPr>
              <w:jc w:val="center"/>
              <w:rPr>
                <w:ins w:id="116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6C87" w14:textId="77777777" w:rsidR="00475EA4" w:rsidRPr="00EE4EF3" w:rsidRDefault="00475EA4" w:rsidP="003F639A">
            <w:pPr>
              <w:jc w:val="center"/>
              <w:rPr>
                <w:ins w:id="117" w:author="Pettersson Mirkka" w:date="2024-09-10T09:48:00Z"/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E493D" w14:textId="77777777" w:rsidR="00475EA4" w:rsidRPr="003F639A" w:rsidRDefault="00475EA4" w:rsidP="003F639A">
            <w:pPr>
              <w:jc w:val="center"/>
              <w:rPr>
                <w:ins w:id="118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C8CF7" w14:textId="77777777" w:rsidR="00475EA4" w:rsidRPr="003F639A" w:rsidRDefault="00475EA4" w:rsidP="003F639A">
            <w:pPr>
              <w:jc w:val="center"/>
              <w:rPr>
                <w:ins w:id="119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8B77A" w14:textId="77777777" w:rsidR="00475EA4" w:rsidRPr="003F639A" w:rsidRDefault="00475EA4" w:rsidP="003F639A">
            <w:pPr>
              <w:jc w:val="center"/>
              <w:rPr>
                <w:ins w:id="120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6B55" w14:textId="77777777" w:rsidR="00475EA4" w:rsidRPr="003F639A" w:rsidRDefault="00475EA4" w:rsidP="003F639A">
            <w:pPr>
              <w:jc w:val="center"/>
              <w:rPr>
                <w:ins w:id="121" w:author="Pettersson Mirkka" w:date="2024-09-10T09:48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7591" w14:textId="1A68F1C0" w:rsidR="00475EA4" w:rsidRPr="003F639A" w:rsidRDefault="00475EA4" w:rsidP="003F639A">
            <w:pPr>
              <w:jc w:val="center"/>
              <w:rPr>
                <w:ins w:id="122" w:author="Pettersson Mirkka" w:date="2024-09-10T09:48:00Z"/>
                <w:rFonts w:ascii="Calibri" w:hAnsi="Calibri" w:cs="Calibri"/>
                <w:sz w:val="20"/>
                <w:szCs w:val="20"/>
              </w:rPr>
            </w:pPr>
            <w:ins w:id="123" w:author="Pettersson Mirkka" w:date="2024-09-10T09:51:00Z">
              <w:r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25C6" w14:textId="76088C03" w:rsidR="00475EA4" w:rsidRPr="003F639A" w:rsidRDefault="00475EA4" w:rsidP="003F639A">
            <w:pPr>
              <w:jc w:val="center"/>
              <w:rPr>
                <w:ins w:id="124" w:author="Pettersson Mirkka" w:date="2024-09-10T09:48:00Z"/>
                <w:rFonts w:ascii="Calibri" w:hAnsi="Calibri" w:cs="Calibri"/>
                <w:sz w:val="20"/>
                <w:szCs w:val="20"/>
              </w:rPr>
            </w:pPr>
            <w:ins w:id="125" w:author="Pettersson Mirkka" w:date="2024-09-10T09:51:00Z">
              <w:r>
                <w:rPr>
                  <w:rFonts w:ascii="Calibri" w:hAnsi="Calibri" w:cs="Calibri"/>
                  <w:sz w:val="20"/>
                  <w:szCs w:val="20"/>
                </w:rPr>
                <w:t>LLL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5FE8F" w14:textId="77777777" w:rsidR="00475EA4" w:rsidRPr="00EE4EF3" w:rsidRDefault="00475EA4" w:rsidP="003F639A">
            <w:pPr>
              <w:jc w:val="center"/>
              <w:rPr>
                <w:ins w:id="126" w:author="Pettersson Mirkka" w:date="2024-09-10T09:48:00Z"/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4B3E79D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051B" w14:textId="404385D8" w:rsidR="00DD17C9" w:rsidRPr="00EE4EF3" w:rsidRDefault="00DD17C9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C3C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C3C">
              <w:rPr>
                <w:rFonts w:ascii="Calibri" w:hAnsi="Calibri" w:cs="Calibri"/>
                <w:sz w:val="20"/>
                <w:szCs w:val="20"/>
              </w:rPr>
              <w:t xml:space="preserve">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E8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93EA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457C" w14:textId="72D8D740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78D8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C54B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AB62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9FF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7CF5" w14:textId="3EB8AFD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66E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0D4AED25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DF1A" w14:textId="72606928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C3C">
              <w:rPr>
                <w:rFonts w:ascii="Calibri" w:hAnsi="Calibri" w:cs="Calibri"/>
                <w:sz w:val="20"/>
                <w:szCs w:val="20"/>
              </w:rPr>
              <w:t>Farmasian opiskelija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D3F7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9DA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9B8A" w14:textId="44FE0E0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BE9E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AA2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D3E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9CDD" w14:textId="5D00328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32E" w14:textId="621B5946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AA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4900946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D8F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muuttaa annostusohjetta hoitosuunnitelman mukaan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F97B" w14:textId="3F9DECD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D2A8" w14:textId="5055326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AE2" w14:textId="2461A07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FEE40" w14:textId="5182DC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F866" w14:textId="790BB74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3127" w14:textId="647686FC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85AC" w14:textId="5D1B32F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FCA" w14:textId="777E8D6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88E" w14:textId="4D04D08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8D1CEB" w:rsidRPr="00EE4EF3" w14:paraId="59C71D8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3C2C" w14:textId="69B1C523" w:rsidR="008D1CEB" w:rsidRPr="00EE4EF3" w:rsidRDefault="008D1CEB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annostusohjeen muutoksen yhteydessä tallentaa lääkkeen lopetuksen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0C86" w14:textId="77777777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39E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4C0AB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20D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6F5E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21BA6" w14:textId="70380C6C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997A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C5EC" w14:textId="30F25277" w:rsidR="008D1CEB" w:rsidRPr="00FA2A28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color w:val="0000FF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B817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5D9B850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018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toimituksen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490B" w14:textId="4CC00EB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342" w14:textId="7F01C6F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2FC" w14:textId="0239EF6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661" w14:textId="03A32DC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FFF" w14:textId="261EC9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B6C" w14:textId="062952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A82" w14:textId="7A52F94E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BC3" w14:textId="5C332A9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7BE" w14:textId="31F5F830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6FCF83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DF26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7AB7" w14:textId="443F23A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8404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5683" w14:textId="45478BD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96E3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5E40" w14:textId="64CBBC1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AA6" w14:textId="76FAF4F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D47" w14:textId="1495E18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BF9" w14:textId="54F9104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CC9" w14:textId="71F1EAF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08F30670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7B2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lastRenderedPageBreak/>
              <w:t>Farmasian opiskelija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3AFD" w14:textId="68CF5BD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6E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167C" w14:textId="7603592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4F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3266" w14:textId="797F949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2748" w14:textId="2E744EE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CE26" w14:textId="10085A6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6CA" w14:textId="3F02E87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92C6" w14:textId="6D9D68E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1CC49A6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AC8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ACB" w14:textId="4ACD9AC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66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24A6" w14:textId="4CB7240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094" w14:textId="28ECE2D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36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59E5" w14:textId="22C695C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A619" w14:textId="376D37C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FB7C" w14:textId="7400CAF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8CA7" w14:textId="5D7850FB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73563023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0B4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Farmasian opiskelija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76B" w14:textId="3E37504E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13A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21F" w14:textId="6B10A41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D16D" w14:textId="7872F0F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04F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0ED7" w14:textId="6C926CEC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1908" w14:textId="377C61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43A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BAF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D17C9" w:rsidRPr="00EE4EF3" w14:paraId="799EA46A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68F" w14:textId="03636540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71EE" w14:textId="4869810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31B" w14:textId="128908E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9CC4" w14:textId="2E26267C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C965" w14:textId="089F23DD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F863" w14:textId="5C2F8D55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FDA" w14:textId="274DCAA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B1FF" w14:textId="6E63204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839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73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73B7029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727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1D5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4BC0" w14:textId="6BDB5B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B562" w14:textId="595CBC7B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1FA8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4C91" w14:textId="55B796C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3D07" w14:textId="7F1FE67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1408" w14:textId="05D980CF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A00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2A" w14:textId="4137BE4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1D3007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9326" w14:textId="0BAC673A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lääkkeen määrääjän ohjeiden mukaisesti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0454" w14:textId="288AD951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CD717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47FA0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0D0C0" w14:textId="60BC5BD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355C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DB92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3F0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412A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6B164" w14:textId="06525010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3C05E6CF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670C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korjaa lääkemääräystä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B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2D07" w14:textId="042F3861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4539" w14:textId="2292970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9A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E4B" w14:textId="6CB91E24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7855" w14:textId="14C63E2C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1A7D" w14:textId="0AF41A9F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64D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4E73" w14:textId="128B8668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4E6003C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5C2E" w14:textId="07F40C38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Farmasian opiskelija korjaa lääkemääräystä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määrääjän ohjeiden mukaisesti</w:t>
            </w: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2B39" w14:textId="6AC9825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13BA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C799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0A2E" w14:textId="5124002E" w:rsidR="00673D38" w:rsidRPr="00EE4EF3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592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13FB4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8168" w14:textId="5360B48F" w:rsidR="00673D38" w:rsidRPr="00FA2A28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24248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59348" w14:textId="05BC1636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6150AE5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65B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Mitätöijä mitätöi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36F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0271" w14:textId="144BD1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8EC" w14:textId="3BAF6D8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E7B2" w14:textId="540A208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A26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3F15" w14:textId="238E82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02C3" w14:textId="2D40CA09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FBB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431E" w14:textId="6A7A33C0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DC6968B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6B6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Farmasian opiskelija mitätöi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AE9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35C4" w14:textId="29938740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88A8" w14:textId="1BB85C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072" w14:textId="0ACBC61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7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D5B" w14:textId="467B0FA3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6BA3" w14:textId="6900F9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4171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4D51" w14:textId="3648AF42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4234D3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54A9" w14:textId="419D48D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Lääkkeen lopettamismerkinnän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D101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E5B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427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D1C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E91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9509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3BF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121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DED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3F80A223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0AA9" w14:textId="077DF0D0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Mitätöijä mitätöi lääkkeen lopetusmerkinnän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A8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1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E09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A46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67DF" w14:textId="538623F9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DDD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089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A11F" w14:textId="1786C4A5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DC55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C7A97C6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A857" w14:textId="357C333C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B66130">
              <w:rPr>
                <w:rFonts w:ascii="Calibri" w:hAnsi="Calibri" w:cs="Calibri"/>
                <w:sz w:val="20"/>
                <w:szCs w:val="20"/>
              </w:rPr>
              <w:t>Farmasian opiskelija mitätöi lääkkeen lopettamismerkinnän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04F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B79FD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A02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99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AF7C" w14:textId="3E37C87D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14D8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726B" w14:textId="52D183A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E056" w14:textId="1B17D5FB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0673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B26AFE" w14:textId="77777777" w:rsidR="00F3221F" w:rsidRDefault="00F3221F" w:rsidP="007F7935">
      <w:pPr>
        <w:widowControl w:val="0"/>
      </w:pPr>
    </w:p>
    <w:p w14:paraId="1A14F287" w14:textId="6263BAAC" w:rsidR="00B8036D" w:rsidRDefault="00B560C5" w:rsidP="00B560C5">
      <w:pPr>
        <w:pStyle w:val="Leipteksti"/>
        <w:spacing w:after="120"/>
        <w:ind w:left="167"/>
      </w:pPr>
      <w:r>
        <w:t>Lisätiedot:</w:t>
      </w:r>
    </w:p>
    <w:p w14:paraId="26FD4A3A" w14:textId="2E604F9A" w:rsidR="00F03A90" w:rsidRDefault="00F03A90" w:rsidP="00B560C5">
      <w:pPr>
        <w:pStyle w:val="Leipteksti"/>
        <w:spacing w:after="120"/>
        <w:ind w:left="167"/>
      </w:pPr>
      <w:r>
        <w:t>Taulukossa kuvatut ammattihenkilön roolit ovat pakollisia tuoda asiakirjalla rooli</w:t>
      </w:r>
      <w:r w:rsidR="00EF19BD">
        <w:t xml:space="preserve"> </w:t>
      </w:r>
      <w:r>
        <w:t>-</w:t>
      </w:r>
      <w:r w:rsidR="00EF19BD">
        <w:t xml:space="preserve"> </w:t>
      </w:r>
      <w:r>
        <w:t>sarakkeen mukaisesti.</w:t>
      </w:r>
    </w:p>
    <w:p w14:paraId="531BFB56" w14:textId="7E9F9A16" w:rsidR="00B560C5" w:rsidRDefault="00B8036D" w:rsidP="00B560C5">
      <w:pPr>
        <w:pStyle w:val="Leipteksti"/>
        <w:spacing w:after="120"/>
        <w:ind w:left="167"/>
      </w:pPr>
      <w:r>
        <w:t>K</w:t>
      </w:r>
      <w:r w:rsidR="00B560C5">
        <w:t xml:space="preserve">orjauksessa/mitätöinnissä ilmoitetaan vain alkuperäisen version ja kyseisen version laatija. </w:t>
      </w:r>
    </w:p>
    <w:p w14:paraId="2EE4886E" w14:textId="77777777" w:rsidR="00B560C5" w:rsidRDefault="00B560C5" w:rsidP="00B560C5">
      <w:pPr>
        <w:pStyle w:val="Leipteksti"/>
        <w:spacing w:after="120"/>
        <w:ind w:left="167"/>
      </w:pPr>
    </w:p>
    <w:p w14:paraId="022F45A4" w14:textId="2D8E512F" w:rsidR="00F3221F" w:rsidRDefault="00F3221F" w:rsidP="00F3221F">
      <w:pPr>
        <w:pStyle w:val="Leipteksti"/>
        <w:spacing w:after="120"/>
        <w:ind w:left="167"/>
      </w:pPr>
      <w:r>
        <w:t>Lisäselitykset liittyen roolitaulukossa oleviin rooleihin</w:t>
      </w:r>
      <w:r w:rsidRPr="00444660">
        <w:t xml:space="preserve"> </w:t>
      </w:r>
      <w:r>
        <w:t>(kaikki a</w:t>
      </w:r>
      <w:r w:rsidRPr="00444660">
        <w:t>mmattihenkilön rooli</w:t>
      </w:r>
      <w:r>
        <w:t>t</w:t>
      </w:r>
      <w:r w:rsidRPr="00444660">
        <w:t xml:space="preserve"> </w:t>
      </w:r>
      <w:r>
        <w:t xml:space="preserve">kuvattu </w:t>
      </w:r>
      <w:proofErr w:type="spellStart"/>
      <w:r w:rsidRPr="00D55930">
        <w:t>eArkisto</w:t>
      </w:r>
      <w:proofErr w:type="spellEnd"/>
      <w:r w:rsidRPr="00D55930">
        <w:t xml:space="preserve"> - tekninen CDA R2 henkilötarkennin </w:t>
      </w:r>
      <w:r>
        <w:t xml:space="preserve">-luokituksessa): </w:t>
      </w:r>
    </w:p>
    <w:p w14:paraId="40F69AE8" w14:textId="7D5DF2F3" w:rsidR="00B560C5" w:rsidRDefault="00B560C5" w:rsidP="00F3221F">
      <w:pPr>
        <w:pStyle w:val="Leipteksti"/>
        <w:spacing w:after="120"/>
        <w:ind w:left="167"/>
      </w:pPr>
      <w:r>
        <w:t xml:space="preserve">Jos lääkemääräystä tai toimitusta on korjattu ja/tai mitätöity useampia kertoja, ilmoitetaan lääkemääräyksen/toimituksen </w:t>
      </w:r>
    </w:p>
    <w:p w14:paraId="6A8F60D1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(1) </w:t>
      </w:r>
      <w:r w:rsidRPr="00D208F9">
        <w:t>Lääkityksen aloittanut henkilö</w:t>
      </w:r>
      <w:r>
        <w:t xml:space="preserve"> -sarake: l</w:t>
      </w:r>
      <w:r w:rsidRPr="00D208F9">
        <w:t>ääkkeen (alkuperäinen) määrääjä</w:t>
      </w:r>
      <w:r>
        <w:t xml:space="preserve"> (LAL)</w:t>
      </w:r>
    </w:p>
    <w:p w14:paraId="198233A2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lastRenderedPageBreak/>
        <w:t xml:space="preserve">(2) </w:t>
      </w:r>
      <w:r w:rsidRPr="00F073A4">
        <w:t>Lääkemääräyksen tallentaja</w:t>
      </w:r>
      <w:r>
        <w:t xml:space="preserve"> -sarake: </w:t>
      </w:r>
      <w:proofErr w:type="spellStart"/>
      <w:r>
        <w:t>f</w:t>
      </w:r>
      <w:r w:rsidRPr="00F073A4">
        <w:t>armasisti</w:t>
      </w:r>
      <w:proofErr w:type="spellEnd"/>
      <w:r>
        <w:t xml:space="preserve"> (HYV), farmasian opiskelija (KIR) </w:t>
      </w:r>
    </w:p>
    <w:p w14:paraId="33038214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(3) </w:t>
      </w:r>
      <w:r w:rsidRPr="00F073A4">
        <w:t>Lääkityksen muuttaja (sh)</w:t>
      </w:r>
      <w:r>
        <w:t xml:space="preserve"> -sarake: s</w:t>
      </w:r>
      <w:r w:rsidRPr="007B6B70">
        <w:t>airaanhoitaja/</w:t>
      </w:r>
      <w:proofErr w:type="spellStart"/>
      <w:r w:rsidRPr="007B6B70">
        <w:t>farmasisti</w:t>
      </w:r>
      <w:proofErr w:type="spellEnd"/>
      <w:r w:rsidRPr="007B6B70">
        <w:t>, joka muuttaa annostusohjetta hoitosuunnitelman mukaan</w:t>
      </w:r>
      <w:r>
        <w:t xml:space="preserve"> (MER)</w:t>
      </w:r>
    </w:p>
    <w:p w14:paraId="28A203E5" w14:textId="0BE5CE70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(4) </w:t>
      </w:r>
      <w:r w:rsidRPr="007B6B70">
        <w:t>Korjausluvan antaja</w:t>
      </w:r>
      <w:r>
        <w:t xml:space="preserve"> -sarake</w:t>
      </w:r>
      <w:r>
        <w:softHyphen/>
        <w:t xml:space="preserve">: </w:t>
      </w:r>
      <w:r w:rsidR="00FE6812">
        <w:t>lääkkeen määrääjä kenen ohjeiden mukaan korjaus tehdään</w:t>
      </w:r>
      <w:ins w:id="127" w:author="Pettersson Mirkka" w:date="2024-09-10T08:59:00Z">
        <w:r w:rsidR="00E22507">
          <w:t xml:space="preserve"> </w:t>
        </w:r>
      </w:ins>
      <w:r>
        <w:t>(HOIVAS)</w:t>
      </w:r>
      <w:ins w:id="128" w:author="Pettersson Mirkka" w:date="2024-09-10T08:59:00Z">
        <w:r w:rsidR="00E22507">
          <w:t xml:space="preserve">. </w:t>
        </w:r>
      </w:ins>
      <w:ins w:id="129" w:author="Pettersson Mirkka" w:date="2024-09-10T09:01:00Z">
        <w:r w:rsidR="00D77002">
          <w:t>HOIVAS r</w:t>
        </w:r>
      </w:ins>
      <w:ins w:id="130" w:author="Pettersson Mirkka" w:date="2024-09-10T09:00:00Z">
        <w:r w:rsidR="00AF5A6C">
          <w:t>oolit</w:t>
        </w:r>
        <w:r w:rsidR="00E22507">
          <w:t>ieto</w:t>
        </w:r>
      </w:ins>
      <w:ins w:id="131" w:author="Pettersson Mirkka" w:date="2024-09-10T09:01:00Z">
        <w:r w:rsidR="00D77002">
          <w:t xml:space="preserve"> tuodaan vain, kun korjaamiseen on tarvittu erillinen lääkkeen määrääjän lupa/ohjeistus.</w:t>
        </w:r>
      </w:ins>
    </w:p>
    <w:p w14:paraId="2F2D2B3B" w14:textId="35181FF5" w:rsidR="00545C03" w:rsidRDefault="00F3221F" w:rsidP="00707337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left="641" w:hanging="357"/>
      </w:pPr>
      <w:r>
        <w:t>(5) Lääkkeen lopettaja -sarake. Lääkkeen lopettamismerkinnän tekijä (LLL</w:t>
      </w:r>
      <w:r w:rsidR="001B40A1">
        <w:t>)</w:t>
      </w:r>
    </w:p>
    <w:p w14:paraId="798EB93D" w14:textId="127136A9" w:rsidR="00707337" w:rsidRDefault="00707337" w:rsidP="00707337">
      <w:pPr>
        <w:pStyle w:val="Leipteksti"/>
        <w:numPr>
          <w:ilvl w:val="1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hanging="357"/>
      </w:pPr>
      <w:r>
        <w:t>Kun lopettamismerkintä tehdään sairaanhoitajan/</w:t>
      </w:r>
      <w:proofErr w:type="spellStart"/>
      <w:r>
        <w:t>farmasistin</w:t>
      </w:r>
      <w:proofErr w:type="spellEnd"/>
      <w:r>
        <w:t xml:space="preserve"> tekemän annostusmuutoksen yhteydessä, tuodaan lopettajan (LLL) tiedoksi edellisen lopettamismerkinnän lääkkeen lopettajan tiedot. </w:t>
      </w:r>
    </w:p>
    <w:p w14:paraId="38F5CC8B" w14:textId="77777777" w:rsidR="00B560C5" w:rsidRDefault="00B560C5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</w:pPr>
    </w:p>
    <w:p w14:paraId="79B3C2E3" w14:textId="480312D2" w:rsidR="00707337" w:rsidRDefault="00707337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  <w:sectPr w:rsidR="00707337" w:rsidSect="00545C03">
          <w:pgSz w:w="16838" w:h="11906" w:orient="landscape"/>
          <w:pgMar w:top="1797" w:right="1440" w:bottom="1797" w:left="1440" w:header="709" w:footer="709" w:gutter="0"/>
          <w:cols w:space="720"/>
          <w:titlePg/>
          <w:docGrid w:linePitch="360"/>
        </w:sectPr>
      </w:pPr>
    </w:p>
    <w:p w14:paraId="06370070" w14:textId="36144151" w:rsidR="00694084" w:rsidRDefault="00694084" w:rsidP="007F7935">
      <w:pPr>
        <w:widowControl w:val="0"/>
      </w:pPr>
    </w:p>
    <w:p w14:paraId="18BBED52" w14:textId="77777777" w:rsidR="00694084" w:rsidRDefault="00694084" w:rsidP="007F7935">
      <w:pPr>
        <w:widowControl w:val="0"/>
      </w:pPr>
    </w:p>
    <w:p w14:paraId="364E0E3C" w14:textId="7ADA0342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7C1548" w14:paraId="1343DF16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016D82B0" w14:textId="4DAB789F" w:rsidR="007C1548" w:rsidRPr="00C33E66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57E5B44D">
            <w:pPr>
              <w:rPr>
                <w:b/>
                <w:bCs/>
                <w:i/>
                <w:iCs/>
              </w:rPr>
            </w:pPr>
            <w:r w:rsidRPr="57E5B44D">
              <w:rPr>
                <w:i/>
                <w:iCs/>
              </w:rPr>
              <w:t xml:space="preserve">Yksityisen terveydenhuollon eri liittymismallit on kuvattu tarkemmin omassa määrittelyssään: </w:t>
            </w:r>
            <w:r w:rsidRPr="57E5B44D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57E5B44D">
              <w:rPr>
                <w:i/>
                <w:iCs/>
              </w:rPr>
              <w:t>.</w:t>
            </w:r>
          </w:p>
        </w:tc>
      </w:tr>
      <w:tr w:rsidR="007C1548" w14:paraId="3E212CB8" w14:textId="77777777" w:rsidTr="26C3AD95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 w:rsidRPr="26C3AD95"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26C3AD95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 w:rsidRPr="26C3AD95"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360FF2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DAC13A3" w14:textId="0407BA80" w:rsidR="007C1548" w:rsidRDefault="007C1548" w:rsidP="00F95980">
            <w:r w:rsidRPr="26C3AD95"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 w:themeFill="background1" w:themeFillShade="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26C3AD95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26C3AD95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 w:rsidRPr="26C3AD95"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26C3AD95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lastRenderedPageBreak/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ABA21F1" w14:textId="65216FA6" w:rsidR="007C1548" w:rsidRPr="00BE6A74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 w:themeFill="background1" w:themeFillShade="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3D8B31AA" w14:textId="77777777" w:rsidR="007C1548" w:rsidRPr="00BE6A74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Pr="57E5B44D">
              <w:rPr>
                <w:b/>
                <w:bCs/>
              </w:rPr>
              <w:t>wholeOrgan</w:t>
            </w:r>
            <w:r w:rsidRPr="57E5B44D">
              <w:rPr>
                <w:b/>
                <w:bCs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69F545B6" w14:textId="3A83B1DD" w:rsidR="007C1548" w:rsidRDefault="007C1548" w:rsidP="00E83186"/>
        </w:tc>
      </w:tr>
      <w:tr w:rsidR="007C1548" w14:paraId="7639F931" w14:textId="77777777" w:rsidTr="26C3AD95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26C3AD95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41FDA8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2A4BFA17" w14:textId="53B2CA9C" w:rsidR="007C1548" w:rsidRDefault="007C1548" w:rsidP="00F95980">
            <w:r w:rsidRPr="26C3AD95"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 w:themeFill="background1" w:themeFillShade="BF"/>
          </w:tcPr>
          <w:p w14:paraId="0DF68DF3" w14:textId="16C05864" w:rsidR="007C1548" w:rsidRDefault="007C1548" w:rsidP="00F95980"/>
        </w:tc>
      </w:tr>
      <w:tr w:rsidR="00755DFF" w14:paraId="0D336123" w14:textId="77777777" w:rsidTr="26C3AD95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26C3AD95">
              <w:t xml:space="preserve"> 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26C3AD95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 w:rsidRPr="26C3AD95"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26C3AD95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42F07F0A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6E82EA34" w:rsidR="00E61BFD" w:rsidRPr="00D35AC1" w:rsidRDefault="00E61BFD" w:rsidP="00D35AC1">
      <w:r>
        <w:lastRenderedPageBreak/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</w:t>
      </w:r>
      <w:r w:rsidR="00990F4C">
        <w:t xml:space="preserve"> – skeemapakollisten </w:t>
      </w:r>
      <w:proofErr w:type="spellStart"/>
      <w:r w:rsidR="00990F4C">
        <w:t>author</w:t>
      </w:r>
      <w:proofErr w:type="spellEnd"/>
      <w:r w:rsidR="00990F4C">
        <w:t xml:space="preserve">-tietojen osalta rakenteisiin tuotetaan </w:t>
      </w:r>
      <w:proofErr w:type="spellStart"/>
      <w:r w:rsidR="00720806">
        <w:t>nullFlavorit</w:t>
      </w:r>
      <w:proofErr w:type="spellEnd"/>
      <w:r w:rsidR="00720806">
        <w:t xml:space="preserve"> alaluvun lopussa olevan esimerkin mukaisesti</w:t>
      </w:r>
      <w:r>
        <w:t xml:space="preserve">. </w:t>
      </w:r>
    </w:p>
    <w:bookmarkEnd w:id="76"/>
    <w:p w14:paraId="66A6C33A" w14:textId="77777777" w:rsidR="0005050A" w:rsidRDefault="0005050A" w:rsidP="0005050A"/>
    <w:p w14:paraId="6CE42C2C" w14:textId="0F5BE651" w:rsidR="00582C9C" w:rsidRPr="00D251B1" w:rsidRDefault="0007617F" w:rsidP="00D52BDD">
      <w:r>
        <w:t>Lääkkeen määrääjä</w:t>
      </w:r>
      <w:r w:rsidR="00582C9C" w:rsidRPr="26C3AD95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 w:rsidRPr="26C3AD95">
        <w:t xml:space="preserve"> </w:t>
      </w:r>
      <w:r w:rsidR="00582C9C">
        <w:t xml:space="preserve">Lisäksi yksilöintiin </w:t>
      </w:r>
      <w:r w:rsidR="00A95DC7">
        <w:t>käytetään</w:t>
      </w:r>
      <w:r w:rsidR="00582C9C" w:rsidRPr="26C3AD95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 w:rsidRPr="26C3AD95">
        <w:t>)</w:t>
      </w:r>
      <w:r w:rsidR="00582C9C" w:rsidRPr="26C3AD95">
        <w:t>.</w:t>
      </w:r>
      <w:r>
        <w:t xml:space="preserve"> Samoja tunnisteita on käytettävä </w:t>
      </w:r>
      <w:proofErr w:type="spellStart"/>
      <w:r>
        <w:t>Body</w:t>
      </w:r>
      <w:proofErr w:type="spellEnd"/>
      <w:r w:rsidR="002B42D7" w:rsidRPr="26C3AD95">
        <w:t>-</w:t>
      </w:r>
      <w:r>
        <w:t>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539F63DA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24C68567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6EF886C6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4F574946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62A2D945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1C7619EA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9CCE46B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4463E8D6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47E83F45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lastRenderedPageBreak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33D018A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6BF1554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asOrganizationPartOf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714B4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6285211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 xml:space="preserve">Hatanpäänvaltatie 1 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23C903D3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 w:rsidRPr="26C3AD95">
        <w:t>.</w:t>
      </w:r>
      <w:r w:rsidR="00054C69">
        <w:t>asOrganizationPartOf</w:t>
      </w:r>
      <w:proofErr w:type="spellEnd"/>
      <w:r w:rsidR="00054C69">
        <w:t>-rakenteessa.</w:t>
      </w:r>
      <w:r w:rsidR="00D54C95" w:rsidRPr="26C3AD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 w:rsidRPr="26C3AD95">
        <w:t xml:space="preserve"> </w:t>
      </w:r>
      <w:hyperlink r:id="rId19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071190E9" w:rsidR="007669C4" w:rsidRDefault="007669C4" w:rsidP="00B27713">
      <w:r>
        <w:lastRenderedPageBreak/>
        <w:t xml:space="preserve">Poikkeuksen edellä määriteltyyn </w:t>
      </w:r>
      <w:proofErr w:type="spellStart"/>
      <w:r>
        <w:t>author</w:t>
      </w:r>
      <w:proofErr w:type="spellEnd"/>
      <w:r>
        <w:t>-tietoon muodostaa Omakanta. Kun kansalainen tekee lääkemääräyksen uusimispyynnön Omakannassa</w:t>
      </w:r>
      <w:r w:rsidRPr="26C3AD95">
        <w:t xml:space="preserve">, </w:t>
      </w:r>
      <w:proofErr w:type="spellStart"/>
      <w:r>
        <w:t>author</w:t>
      </w:r>
      <w:proofErr w:type="spellEnd"/>
      <w:r>
        <w:t>-tieto jätetään tyhjäksi</w:t>
      </w:r>
      <w:r w:rsidR="000E2B40">
        <w:t xml:space="preserve"> kirjaamalla skeemapakollisiin tietoihin </w:t>
      </w:r>
      <w:proofErr w:type="spellStart"/>
      <w:r w:rsidR="000E2B40">
        <w:t>nullFlavorit</w:t>
      </w:r>
      <w:proofErr w:type="spellEnd"/>
      <w:r w:rsidR="000E2B40">
        <w:t xml:space="preserve"> ao</w:t>
      </w:r>
      <w:r w:rsidR="004F592E">
        <w:t>.</w:t>
      </w:r>
      <w:r w:rsidR="000E2B40">
        <w:t xml:space="preserve"> esimerkin mukaisesti</w:t>
      </w:r>
      <w:r>
        <w:t>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57E5B44D">
      <w:pPr>
        <w:spacing w:before="100" w:beforeAutospacing="1" w:after="100" w:afterAutospacing="1"/>
        <w:ind w:left="1440"/>
        <w:rPr>
          <w:rFonts w:ascii="Arial" w:hAnsi="Arial" w:cs="Arial"/>
          <w:sz w:val="22"/>
          <w:szCs w:val="22"/>
          <w:lang w:val="en-US"/>
        </w:rPr>
      </w:pPr>
      <w:r w:rsidRPr="57E5B44D">
        <w:rPr>
          <w:rFonts w:ascii="Arial" w:hAnsi="Arial" w:cs="Arial"/>
          <w:sz w:val="22"/>
          <w:szCs w:val="22"/>
          <w:lang w:val="en-US"/>
        </w:rPr>
        <w:t xml:space="preserve">&lt;author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 &lt;time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      &lt;id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&lt;/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</w:r>
      <w:r w:rsidR="00957E87" w:rsidRPr="57E5B44D">
        <w:rPr>
          <w:rFonts w:ascii="Arial" w:hAnsi="Arial" w:cs="Arial"/>
          <w:sz w:val="22"/>
          <w:szCs w:val="22"/>
          <w:lang w:val="en-US"/>
        </w:rPr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 w:rsidP="26C3AD95">
      <w:pPr>
        <w:pStyle w:val="Otsikko2"/>
      </w:pPr>
      <w:bookmarkStart w:id="132" w:name="CUSTODIAN"/>
      <w:bookmarkStart w:id="133" w:name="_Toc162434604"/>
      <w:bookmarkEnd w:id="132"/>
      <w:proofErr w:type="spellStart"/>
      <w:r>
        <w:t>custodian</w:t>
      </w:r>
      <w:proofErr w:type="spellEnd"/>
      <w:r>
        <w:t xml:space="preserve"> – rekisterinpitäjä (pakollinen)</w:t>
      </w:r>
      <w:bookmarkEnd w:id="77"/>
      <w:bookmarkEnd w:id="78"/>
      <w:bookmarkEnd w:id="133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 w:rsidP="26C3AD95">
      <w:pPr>
        <w:pStyle w:val="Otsikko2"/>
      </w:pPr>
      <w:bookmarkStart w:id="134" w:name="_Ref151790446"/>
      <w:bookmarkStart w:id="135" w:name="_Toc155024587"/>
      <w:bookmarkStart w:id="136" w:name="_Toc162434605"/>
      <w:proofErr w:type="spellStart"/>
      <w:r>
        <w:t>relatedDocument</w:t>
      </w:r>
      <w:proofErr w:type="spellEnd"/>
      <w:r>
        <w:t xml:space="preserve"> – viittaus toiseen dokumenttiin</w:t>
      </w:r>
      <w:bookmarkEnd w:id="134"/>
      <w:bookmarkEnd w:id="135"/>
      <w:bookmarkEnd w:id="136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relatedDocument  - Korjattu lääkemääräys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4250C2E1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5C109B5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4B18F6E9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="00522FC1" w:rsidRPr="57E5B44D">
        <w:rPr>
          <w:rStyle w:val="XML10ptGray-50"/>
          <w:rFonts w:ascii="Arial" w:hAnsi="Arial" w:cs="Arial"/>
          <w:highlight w:val="white"/>
        </w:rPr>
        <w:t xml:space="preserve"> Viitattu dokumentti </w:t>
      </w:r>
      <w:r w:rsidR="00522FC1" w:rsidRPr="57E5B44D">
        <w:rPr>
          <w:rStyle w:val="XML10ptBlue"/>
          <w:rFonts w:ascii="Arial" w:hAnsi="Arial" w:cs="Arial"/>
          <w:highlight w:val="white"/>
        </w:rPr>
        <w:t>--&gt;</w:t>
      </w:r>
    </w:p>
    <w:p w14:paraId="247B78C2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6B4C34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AFE53E2" w14:textId="50FAC810" w:rsidR="00522FC1" w:rsidRPr="00AF5A87" w:rsidRDefault="00522FC1" w:rsidP="57E5B44D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</w:p>
    <w:p w14:paraId="57B137FB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714B4D">
        <w:rPr>
          <w:rStyle w:val="XML10ptBlue"/>
          <w:rFonts w:ascii="Arial" w:hAnsi="Arial" w:cs="Arial"/>
          <w:highlight w:val="white"/>
          <w:lang w:val="sv-SE"/>
        </w:rPr>
        <w:t>&lt;!--</w:t>
      </w:r>
      <w:proofErr w:type="gram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Viitattu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dokumentin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--&gt;</w:t>
      </w:r>
    </w:p>
    <w:p w14:paraId="37D30277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</w:t>
      </w:r>
      <w:proofErr w:type="spellStart"/>
      <w:r w:rsidRPr="00714B4D">
        <w:rPr>
          <w:rStyle w:val="XML10ptDarkRed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Red"/>
          <w:rFonts w:ascii="Arial" w:hAnsi="Arial" w:cs="Arial"/>
          <w:highlight w:val="white"/>
          <w:lang w:val="sv-SE"/>
        </w:rPr>
        <w:t>root</w:t>
      </w:r>
      <w:proofErr w:type="spellEnd"/>
      <w:r w:rsidRPr="00714B4D">
        <w:rPr>
          <w:rStyle w:val="XML10ptBlue"/>
          <w:rFonts w:ascii="Arial" w:hAnsi="Arial" w:cs="Arial"/>
          <w:highlight w:val="white"/>
          <w:lang w:val="sv-SE"/>
        </w:rPr>
        <w:t>="</w:t>
      </w:r>
      <w:proofErr w:type="gramStart"/>
      <w:r w:rsidRPr="00714B4D">
        <w:rPr>
          <w:rStyle w:val="XML10ptBlack"/>
          <w:rFonts w:ascii="Arial" w:hAnsi="Arial" w:cs="Arial"/>
          <w:highlight w:val="white"/>
          <w:lang w:val="sv-SE"/>
        </w:rPr>
        <w:t>1.2.246</w:t>
      </w:r>
      <w:proofErr w:type="gramEnd"/>
      <w:r w:rsidRPr="00714B4D">
        <w:rPr>
          <w:rStyle w:val="XML10ptBlack"/>
          <w:rFonts w:ascii="Arial" w:hAnsi="Arial" w:cs="Arial"/>
          <w:highlight w:val="white"/>
          <w:lang w:val="sv-SE"/>
        </w:rPr>
        <w:t>.10.98765432.93</w:t>
      </w:r>
      <w:r w:rsidR="006B4C34" w:rsidRPr="00714B4D">
        <w:rPr>
          <w:rStyle w:val="XML10ptBlue"/>
          <w:rFonts w:ascii="Arial" w:hAnsi="Arial" w:cs="Arial"/>
          <w:highlight w:val="white"/>
          <w:lang w:val="sv-SE"/>
        </w:rPr>
        <w:t>.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2006.1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"</w:t>
      </w:r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/&gt;</w:t>
      </w:r>
    </w:p>
    <w:p w14:paraId="44856A5C" w14:textId="77777777" w:rsidR="00522FC1" w:rsidRPr="002F33BF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2F33BF">
        <w:rPr>
          <w:rStyle w:val="XML10ptBlue"/>
          <w:rFonts w:ascii="Arial" w:hAnsi="Arial" w:cs="Arial"/>
          <w:highlight w:val="white"/>
          <w:lang w:val="sv-SE"/>
        </w:rPr>
        <w:t>&lt;/</w:t>
      </w:r>
      <w:proofErr w:type="spellStart"/>
      <w:r w:rsidRPr="002F33BF">
        <w:rPr>
          <w:rStyle w:val="XML10ptDarkRed"/>
          <w:rFonts w:ascii="Arial" w:hAnsi="Arial" w:cs="Arial"/>
          <w:highlight w:val="white"/>
          <w:lang w:val="sv-SE"/>
        </w:rPr>
        <w:t>parentDocument</w:t>
      </w:r>
      <w:proofErr w:type="spellEnd"/>
      <w:r w:rsidRPr="002F33BF">
        <w:rPr>
          <w:rStyle w:val="XML10ptBlue"/>
          <w:rFonts w:ascii="Arial" w:hAnsi="Arial" w:cs="Arial"/>
          <w:highlight w:val="white"/>
          <w:lang w:val="sv-SE"/>
        </w:rPr>
        <w:t>&gt;</w:t>
      </w:r>
    </w:p>
    <w:p w14:paraId="5EE8D94C" w14:textId="77777777" w:rsidR="00522FC1" w:rsidRPr="008B695E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8B695E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008B695E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008B695E">
        <w:rPr>
          <w:rStyle w:val="XML10ptBlue"/>
          <w:rFonts w:ascii="Arial" w:hAnsi="Arial" w:cs="Arial"/>
          <w:highlight w:val="white"/>
        </w:rPr>
        <w:t>&gt;</w:t>
      </w:r>
    </w:p>
    <w:p w14:paraId="56AC5C08" w14:textId="77777777" w:rsidR="00522FC1" w:rsidRPr="008B695E" w:rsidRDefault="00522FC1"/>
    <w:p w14:paraId="6A619886" w14:textId="77777777" w:rsidR="00522FC1" w:rsidRDefault="00522FC1" w:rsidP="00EA29DA">
      <w:pPr>
        <w:keepNext/>
        <w:keepLines/>
      </w:pPr>
      <w:proofErr w:type="spellStart"/>
      <w:r w:rsidRPr="008B695E">
        <w:lastRenderedPageBreak/>
        <w:t>RelatedDocument</w:t>
      </w:r>
      <w:proofErr w:type="spellEnd"/>
      <w:r w:rsidRPr="008B695E">
        <w:t xml:space="preserve">-elementin </w:t>
      </w:r>
      <w:proofErr w:type="spellStart"/>
      <w:r w:rsidRPr="008B695E">
        <w:t>typeCode</w:t>
      </w:r>
      <w:proofErr w:type="spellEnd"/>
      <w:r w:rsidRPr="008B695E">
        <w:t xml:space="preserve">-attribuutti määrittelee viittauksen tyypin. </w:t>
      </w:r>
    </w:p>
    <w:p w14:paraId="633F1BCE" w14:textId="77777777" w:rsidR="00EA29DA" w:rsidRPr="008B695E" w:rsidRDefault="00EA29DA" w:rsidP="00EA29DA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 w:rsidTr="57E5B44D">
        <w:tc>
          <w:tcPr>
            <w:tcW w:w="930" w:type="dxa"/>
          </w:tcPr>
          <w:p w14:paraId="23DCAA4D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Käyttö</w:t>
            </w:r>
          </w:p>
        </w:tc>
      </w:tr>
      <w:tr w:rsidR="00522FC1" w14:paraId="3A83C5A2" w14:textId="77777777" w:rsidTr="57E5B44D">
        <w:tc>
          <w:tcPr>
            <w:tcW w:w="930" w:type="dxa"/>
          </w:tcPr>
          <w:p w14:paraId="1DF3312E" w14:textId="77777777" w:rsidR="00522FC1" w:rsidRDefault="00522FC1" w:rsidP="00EA29DA">
            <w:pPr>
              <w:keepNext/>
            </w:pPr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 w:rsidP="00EA29DA">
            <w:pPr>
              <w:keepNext/>
            </w:pPr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 w:rsidP="00EA29DA">
            <w:pPr>
              <w:keepNext/>
            </w:pPr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 w:rsidTr="57E5B44D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 w:rsidRPr="26C3AD95"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 w:rsidRPr="26C3AD95"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 w:rsidRPr="26C3AD95"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26C3AD95">
      <w:pPr>
        <w:pStyle w:val="Otsikko2"/>
      </w:pPr>
      <w:bookmarkStart w:id="137" w:name="OLE_LINK2"/>
      <w:bookmarkStart w:id="138" w:name="AUTHORIZATION"/>
      <w:bookmarkStart w:id="139" w:name="_Toc436750353"/>
      <w:bookmarkStart w:id="140" w:name="_Toc162434606"/>
      <w:bookmarkEnd w:id="137"/>
      <w:proofErr w:type="spellStart"/>
      <w:r w:rsidRPr="00AA0C34">
        <w:t>authorization</w:t>
      </w:r>
      <w:proofErr w:type="spellEnd"/>
      <w:r w:rsidRPr="26C3AD95">
        <w:t xml:space="preserve"> </w:t>
      </w:r>
      <w:bookmarkEnd w:id="138"/>
      <w:r w:rsidRPr="00AA0C34">
        <w:t>- valtuudet</w:t>
      </w:r>
      <w:bookmarkEnd w:id="139"/>
      <w:bookmarkEnd w:id="140"/>
      <w:r w:rsidRPr="26C3AD95">
        <w:t xml:space="preserve"> </w:t>
      </w:r>
    </w:p>
    <w:p w14:paraId="53E3D747" w14:textId="77777777" w:rsidR="006412C4" w:rsidRDefault="006412C4" w:rsidP="006412C4"/>
    <w:p w14:paraId="1678A39A" w14:textId="4CF4CF3F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 w:rsidRPr="26C3AD95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 w:rsidRPr="26C3AD95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</w:t>
      </w:r>
      <w:r w:rsidR="00133876">
        <w:t>THL</w:t>
      </w:r>
      <w:r w:rsidR="006412C4">
        <w:t xml:space="preserve">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 w:rsidRPr="26C3AD95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 w:rsidRPr="26C3AD95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3B4D26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3B4D26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3B4D26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5BD9B3A5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33876">
        <w:rPr>
          <w:rFonts w:ascii="Arial" w:hAnsi="Arial" w:cs="Arial"/>
          <w:color w:val="0000FF"/>
          <w:sz w:val="20"/>
          <w:szCs w:val="20"/>
          <w:highlight w:val="white"/>
        </w:rPr>
        <w:t>Ei päätöskykyinen, tiedot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26C3AD95">
      <w:pPr>
        <w:pStyle w:val="Otsikko2"/>
      </w:pPr>
      <w:bookmarkStart w:id="141" w:name="_Ref152387289"/>
      <w:bookmarkStart w:id="142" w:name="_Toc155024588"/>
      <w:bookmarkStart w:id="143" w:name="_Toc162434607"/>
      <w:proofErr w:type="spellStart"/>
      <w:r>
        <w:lastRenderedPageBreak/>
        <w:t>componentOf</w:t>
      </w:r>
      <w:bookmarkEnd w:id="141"/>
      <w:bookmarkEnd w:id="142"/>
      <w:bookmarkEnd w:id="143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Kuvaus</w:t>
            </w:r>
          </w:p>
        </w:tc>
      </w:tr>
      <w:tr w:rsidR="00790B16" w14:paraId="562AA95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E880A7E" w14:textId="3E65822D" w:rsidR="00790B16" w:rsidRPr="00790B16" w:rsidRDefault="00790B16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B88A2D" w14:textId="55DA607C" w:rsidR="00790B16" w:rsidRDefault="00790B16" w:rsidP="00F95980"/>
        </w:tc>
      </w:tr>
      <w:tr w:rsidR="008A4BD0" w14:paraId="3511F96B" w14:textId="77777777" w:rsidTr="26C3AD95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57E5B44D">
            <w:pPr>
              <w:rPr>
                <w:b/>
                <w:bCs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 w:rsidRPr="26C3AD95"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241DC8C3" w14:textId="394C0D5D" w:rsidR="008A4BD0" w:rsidRPr="00F9059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location</w:t>
            </w:r>
            <w:proofErr w:type="spellEnd"/>
            <w:r w:rsidR="00F9059F" w:rsidRPr="57E5B44D">
              <w:rPr>
                <w:b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F505443" w14:textId="225CF492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  <w:lang w:val="en-US"/>
              </w:rPr>
              <w:t xml:space="preserve">    </w:t>
            </w:r>
            <w:proofErr w:type="spellStart"/>
            <w:r w:rsidRPr="57E5B44D">
              <w:rPr>
                <w:b/>
                <w:bCs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AC86BBF" w14:textId="6E5C9B04" w:rsidR="00E027DF" w:rsidRPr="007D429C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</w:t>
            </w:r>
            <w:proofErr w:type="spellStart"/>
            <w:r w:rsidR="00E027DF" w:rsidRPr="57E5B44D">
              <w:rPr>
                <w:b/>
                <w:bCs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26C3AD95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 w:rsidRPr="26C3AD95"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 w:rsidRPr="26C3AD95"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A078BD" w14:paraId="6037EEF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 w:rsidRPr="26C3AD95">
              <w:lastRenderedPageBreak/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FB7F09D" w14:textId="4CEAD9B5" w:rsidR="00E027DF" w:rsidRPr="00E027D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  </w:t>
            </w:r>
            <w:proofErr w:type="spellStart"/>
            <w:r w:rsidR="00E027DF"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26C3AD95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26C3AD95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D7E6F8B" w14:textId="77777777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r w:rsidR="00F9059F" w:rsidRPr="57E5B44D">
              <w:rPr>
                <w:b/>
                <w:bCs/>
              </w:rPr>
              <w:t>Organization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 w:themeFill="background1" w:themeFillShade="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26C3AD95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26C3AD95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 w:rsidRPr="26C3AD95">
              <w:lastRenderedPageBreak/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3FC7CC77" w14:textId="3F698503" w:rsidR="00A87444" w:rsidRDefault="00A87444" w:rsidP="00F95980">
            <w:r w:rsidRPr="57E5B44D">
              <w:rPr>
                <w:b/>
                <w:bCs/>
              </w:rPr>
              <w:t xml:space="preserve">    </w:t>
            </w:r>
            <w:proofErr w:type="spellStart"/>
            <w:r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26C3AD95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26C3AD95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26C3AD95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 w:rsidRPr="26C3AD95"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 w:rsidRPr="26C3AD9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</w:t>
      </w:r>
      <w:proofErr w:type="gramStart"/>
      <w:r w:rsidR="00CF0105">
        <w:t>tapauksissa</w:t>
      </w:r>
      <w:proofErr w:type="gramEnd"/>
      <w:r w:rsidR="00CF0105">
        <w:t xml:space="preserve">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 w:rsidRPr="26C3AD95"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9CDAE56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3456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proofErr w:type="spellEnd"/>
      <w:r w:rsidRPr="0043456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43456C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43456C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Laatimispaikka</w:t>
      </w:r>
      <w:proofErr w:type="spellEnd"/>
      <w:r w:rsidRPr="0043456C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3456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3456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proofErr w:type="spellEnd"/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C3D9F7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Insinöörinkatu 30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BE73162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33720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72A5FA92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20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</w:t>
      </w:r>
      <w:r w:rsidRPr="26C3AD95">
        <w:t xml:space="preserve">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</w:t>
      </w:r>
      <w:r w:rsidR="007A30A5" w:rsidRPr="26C3AD95">
        <w:t>.</w:t>
      </w:r>
    </w:p>
    <w:p w14:paraId="76BB7097" w14:textId="77777777" w:rsidR="003502FC" w:rsidRPr="00AF5A87" w:rsidRDefault="003502FC" w:rsidP="57E5B44D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proofErr w:type="gramStart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</w:t>
      </w:r>
      <w:proofErr w:type="gram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lastRenderedPageBreak/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144" w:name="_Ref151790481"/>
      <w:bookmarkStart w:id="145" w:name="_Toc169580456"/>
      <w:bookmarkStart w:id="146" w:name="_Toc155024589"/>
      <w:bookmarkStart w:id="147" w:name="_Toc162434608"/>
      <w:bookmarkStart w:id="148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144"/>
      <w:bookmarkEnd w:id="145"/>
      <w:bookmarkEnd w:id="146"/>
      <w:bookmarkEnd w:id="147"/>
    </w:p>
    <w:p w14:paraId="0004E7AC" w14:textId="77777777" w:rsidR="002521B1" w:rsidRPr="002521B1" w:rsidRDefault="002521B1" w:rsidP="00966CA1">
      <w:pPr>
        <w:keepNext/>
      </w:pPr>
    </w:p>
    <w:p w14:paraId="51D2F619" w14:textId="3C60D026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</w:t>
      </w:r>
      <w:hyperlink r:id="rId21" w:history="1">
        <w:r w:rsidR="00036C35">
          <w:rPr>
            <w:rStyle w:val="Hyperlinkki"/>
          </w:rPr>
          <w:t>Sähköisen allekirjoituksen määrittely ja soveltamisohje - Järjestelmäkehittäjät - Kanta.fi</w:t>
        </w:r>
      </w:hyperlink>
      <w:r w:rsidR="00036C35">
        <w:t xml:space="preserve">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</w:t>
      </w:r>
      <w:proofErr w:type="gramStart"/>
      <w:r w:rsidR="005927BC">
        <w:rPr>
          <w:highlight w:val="white"/>
        </w:rPr>
        <w:t>fi:</w:t>
      </w:r>
      <w:r w:rsidR="00ED1D74">
        <w:rPr>
          <w:highlight w:val="white"/>
        </w:rPr>
        <w:t>signatureCollection</w:t>
      </w:r>
      <w:proofErr w:type="gramEnd"/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149" w:name="_Toc189036930"/>
      <w:bookmarkStart w:id="150" w:name="_Toc189036932"/>
      <w:bookmarkStart w:id="151" w:name="_Toc169572931"/>
      <w:bookmarkStart w:id="152" w:name="_Toc169580459"/>
      <w:bookmarkStart w:id="153" w:name="_Ref151790548"/>
      <w:bookmarkStart w:id="154" w:name="_Toc155024592"/>
      <w:bookmarkStart w:id="155" w:name="_Toc162434609"/>
      <w:bookmarkEnd w:id="148"/>
      <w:bookmarkEnd w:id="149"/>
      <w:bookmarkEnd w:id="150"/>
      <w:bookmarkEnd w:id="151"/>
      <w:bookmarkEnd w:id="152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153"/>
      <w:bookmarkEnd w:id="154"/>
      <w:bookmarkEnd w:id="155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 w:rsidRPr="26C3AD95">
        <w:t xml:space="preserve"> </w:t>
      </w:r>
      <w:proofErr w:type="spellStart"/>
      <w:r>
        <w:t>records</w:t>
      </w:r>
      <w:proofErr w:type="spellEnd"/>
      <w:r w:rsidRPr="26C3AD95">
        <w:t xml:space="preserve"> </w:t>
      </w:r>
      <w:r w:rsidR="0092164D" w:rsidRPr="26C3AD95">
        <w:t>-</w:t>
      </w:r>
      <w:r>
        <w:t>viestissä.</w:t>
      </w:r>
    </w:p>
    <w:p w14:paraId="6EB3BA1F" w14:textId="77777777" w:rsidR="00522FC1" w:rsidRDefault="00522FC1"/>
    <w:p w14:paraId="4D162F88" w14:textId="648AB15E" w:rsidR="00522FC1" w:rsidRDefault="00522FC1" w:rsidP="26C3AD95">
      <w:pPr>
        <w:pStyle w:val="Otsikko2"/>
      </w:pPr>
      <w:bookmarkStart w:id="156" w:name="INFORMATIONRECIPIENT"/>
      <w:bookmarkStart w:id="157" w:name="_Toc162434610"/>
      <w:proofErr w:type="spellStart"/>
      <w:r>
        <w:t>InformationRecipient</w:t>
      </w:r>
      <w:bookmarkEnd w:id="156"/>
      <w:proofErr w:type="spellEnd"/>
      <w:r>
        <w:t xml:space="preserve"> – uusi</w:t>
      </w:r>
      <w:r w:rsidR="00BA6075">
        <w:t>mis</w:t>
      </w:r>
      <w:r>
        <w:t>pyynnön vastaanottaja</w:t>
      </w:r>
      <w:bookmarkEnd w:id="157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</w:t>
      </w:r>
      <w:r w:rsidRPr="003B4D26">
        <w:rPr>
          <w:rFonts w:ascii="Arial" w:hAnsi="Arial" w:cs="Arial"/>
          <w:color w:val="800000"/>
          <w:sz w:val="20"/>
          <w:szCs w:val="20"/>
        </w:rPr>
        <w:t>id</w:t>
      </w:r>
      <w:r w:rsidRPr="003B4D26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B4D26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3B4D26">
        <w:rPr>
          <w:rFonts w:ascii="Arial" w:hAnsi="Arial" w:cs="Arial"/>
          <w:color w:val="0000FF"/>
          <w:sz w:val="20"/>
          <w:szCs w:val="20"/>
        </w:rPr>
        <w:t>="</w:t>
      </w:r>
      <w:r w:rsidRPr="003B4D26">
        <w:rPr>
          <w:rFonts w:ascii="Arial" w:hAnsi="Arial" w:cs="Arial"/>
          <w:color w:val="000000"/>
          <w:sz w:val="20"/>
          <w:szCs w:val="20"/>
        </w:rPr>
        <w:t>1.2.246.10.98765432.10</w:t>
      </w:r>
      <w:r w:rsidRPr="003B4D26">
        <w:rPr>
          <w:rFonts w:ascii="Arial" w:hAnsi="Arial" w:cs="Arial"/>
          <w:color w:val="0000FF"/>
          <w:sz w:val="20"/>
          <w:szCs w:val="20"/>
        </w:rPr>
        <w:t>.</w:t>
      </w:r>
      <w:r w:rsidRPr="003B4D26">
        <w:rPr>
          <w:rFonts w:ascii="Arial" w:hAnsi="Arial" w:cs="Arial"/>
          <w:color w:val="000000"/>
          <w:sz w:val="20"/>
          <w:szCs w:val="20"/>
        </w:rPr>
        <w:t>2002.1</w:t>
      </w:r>
      <w:r w:rsidRPr="003B4D26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3B4D26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3B4D26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3B4D26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BB5A5C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</w:t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 xml:space="preserve">imon 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terveysasema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B803F5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intendedRecipient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informationRecipient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36A27BF3" w14:textId="77777777" w:rsidR="00522FC1" w:rsidRDefault="00522FC1">
      <w:pPr>
        <w:pStyle w:val="Otsikko1"/>
      </w:pPr>
      <w:bookmarkStart w:id="158" w:name="_Toc162434611"/>
      <w:r>
        <w:t>Yleisiä periaatteita</w:t>
      </w:r>
      <w:bookmarkEnd w:id="158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159" w:name="_Toc162434612"/>
      <w:r>
        <w:t>Ajan esittäminen</w:t>
      </w:r>
      <w:bookmarkEnd w:id="159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 w:rsidRPr="26C3AD95"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160" w:name="_Toc169572936"/>
      <w:bookmarkStart w:id="161" w:name="_Toc169580464"/>
      <w:bookmarkStart w:id="162" w:name="_Ref151824887"/>
      <w:bookmarkStart w:id="163" w:name="_Toc155024593"/>
      <w:bookmarkStart w:id="164" w:name="_Toc162434613"/>
      <w:bookmarkEnd w:id="160"/>
      <w:bookmarkEnd w:id="161"/>
      <w:r>
        <w:lastRenderedPageBreak/>
        <w:t>Lääkemääräysten ja toimitusten linkitys</w:t>
      </w:r>
      <w:bookmarkEnd w:id="162"/>
      <w:bookmarkEnd w:id="163"/>
      <w:bookmarkEnd w:id="164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 w:rsidRPr="26C3AD95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41FCAB40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 w:rsidR="008B695E">
        <w:t xml:space="preserve"> </w:t>
      </w:r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</w:t>
      </w:r>
      <w:r w:rsidR="00E03FD1">
        <w:t>-</w:t>
      </w:r>
      <w:r>
        <w:t>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 w:rsidRPr="26C3AD95"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6B6368A1" w:rsidR="00522FC1" w:rsidRDefault="00522FC1" w:rsidP="57E5B44D">
      <w:pPr>
        <w:jc w:val="center"/>
        <w:rPr>
          <w:ins w:id="165" w:author="Pettersson Mirkka" w:date="2024-08-13T15:38:00Z"/>
          <w:i/>
          <w:iCs/>
        </w:rPr>
      </w:pPr>
      <w:r w:rsidRPr="57E5B44D">
        <w:rPr>
          <w:i/>
          <w:iCs/>
        </w:rPr>
        <w:t>Kuva: Korjatun lääkemääräyksen toimitus ja sen linkit</w:t>
      </w:r>
    </w:p>
    <w:p w14:paraId="5FB1CAB8" w14:textId="42BAD3C7" w:rsidR="00061634" w:rsidRDefault="00061634" w:rsidP="57E5B44D">
      <w:pPr>
        <w:jc w:val="center"/>
        <w:rPr>
          <w:ins w:id="166" w:author="Pettersson Mirkka" w:date="2024-08-13T15:38:00Z"/>
          <w:i/>
          <w:iCs/>
        </w:rPr>
      </w:pPr>
    </w:p>
    <w:p w14:paraId="145B5874" w14:textId="7E7DC236" w:rsidR="00061634" w:rsidRDefault="00061634" w:rsidP="57E5B44D">
      <w:pPr>
        <w:jc w:val="center"/>
        <w:rPr>
          <w:ins w:id="167" w:author="Pettersson Mirkka" w:date="2024-08-13T15:39:00Z"/>
          <w:i/>
          <w:iCs/>
        </w:rPr>
      </w:pPr>
      <w:ins w:id="168" w:author="Pettersson Mirkka" w:date="2024-08-13T15:38:00Z">
        <w:r w:rsidRPr="0062416D">
          <w:rPr>
            <w:noProof/>
          </w:rPr>
          <w:lastRenderedPageBreak/>
          <w:drawing>
            <wp:inline distT="0" distB="0" distL="0" distR="0" wp14:anchorId="03CE4ACF" wp14:editId="1C18A9AA">
              <wp:extent cx="5267325" cy="3429000"/>
              <wp:effectExtent l="0" t="0" r="0" b="0"/>
              <wp:docPr id="3" name="Kuva 7" descr="Uusinta hylkäämine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uva 7" descr="Uusinta hylkääminen"/>
                      <pic:cNvPicPr>
                        <a:picLocks noChangeAspect="1" noChangeArrowheads="1"/>
                      </pic:cNvPicPr>
                    </pic:nvPicPr>
                    <pic:blipFill>
                      <a:blip r:embed="rId2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67325" cy="3429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28D8F91F" w14:textId="77777777" w:rsidR="00061634" w:rsidRDefault="00061634" w:rsidP="00061634">
      <w:pPr>
        <w:jc w:val="center"/>
        <w:rPr>
          <w:ins w:id="169" w:author="Pettersson Mirkka" w:date="2024-08-13T15:39:00Z"/>
          <w:i/>
        </w:rPr>
      </w:pPr>
      <w:ins w:id="170" w:author="Pettersson Mirkka" w:date="2024-08-13T15:39:00Z">
        <w:r>
          <w:rPr>
            <w:i/>
          </w:rPr>
          <w:t>Kuva: Lääkemääräyksen uusiminen ja muodostuneet lääkemääräykset</w:t>
        </w:r>
      </w:ins>
    </w:p>
    <w:p w14:paraId="39908C20" w14:textId="77777777" w:rsidR="00061634" w:rsidRDefault="00061634" w:rsidP="57E5B44D">
      <w:pPr>
        <w:jc w:val="center"/>
        <w:rPr>
          <w:i/>
          <w:iCs/>
        </w:rPr>
      </w:pPr>
    </w:p>
    <w:p w14:paraId="7BBE3BA0" w14:textId="77777777" w:rsidR="00522FC1" w:rsidRDefault="00522FC1"/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6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57E5B44D">
      <w:pPr>
        <w:jc w:val="center"/>
        <w:rPr>
          <w:i/>
          <w:iCs/>
        </w:rPr>
      </w:pPr>
      <w:r w:rsidRPr="57E5B44D">
        <w:rPr>
          <w:i/>
          <w:iCs/>
        </w:rPr>
        <w:lastRenderedPageBreak/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typeCode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APND</w:t>
      </w:r>
      <w:r w:rsidRPr="57E5B44D">
        <w:rPr>
          <w:rStyle w:val="XML10ptBlue"/>
          <w:rFonts w:ascii="Arial" w:hAnsi="Arial" w:cs="Arial"/>
          <w:highlight w:val="white"/>
        </w:rPr>
        <w:t>"&gt;</w:t>
      </w:r>
    </w:p>
    <w:p w14:paraId="5A7FACB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608FE69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lääkemääräys, joka toimitetaan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661ABAE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2006.2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3CDBA24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5C5E4A9A" w14:textId="0A26B7E5" w:rsidR="00522FC1" w:rsidRPr="000578B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</w:r>
      <w:r w:rsidRPr="57E5B44D">
        <w:rPr>
          <w:rStyle w:val="XML10ptBlue"/>
          <w:rFonts w:ascii="Arial" w:hAnsi="Arial" w:cs="Arial"/>
          <w:highlight w:val="white"/>
        </w:rPr>
        <w:t xml:space="preserve">                     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751C5F2C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006F0269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0EBD8EE8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1.2.246.10.98765432.93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2006.1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36771B1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1A5FEA6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363355D9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7F8588A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</w:t>
      </w:r>
      <w:r w:rsidRPr="006F0269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48A083A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korjattu toimitus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26DD8EA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1.2.246.10.2323232.93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2006.33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1FD67029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313F0F20" w14:textId="074E4372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10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2F448E" w:rsidRPr="002F448E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7C761B" w:rsidRPr="57E5B44D">
        <w:rPr>
          <w:rStyle w:val="XML10ptBlack"/>
          <w:rFonts w:ascii="Arial" w:hAnsi="Arial" w:cs="Arial"/>
          <w:highlight w:val="white"/>
        </w:rPr>
        <w:t>Lääkemääräyksen t</w:t>
      </w:r>
      <w:r w:rsidRPr="57E5B44D">
        <w:rPr>
          <w:rStyle w:val="XML10ptBlack"/>
          <w:rFonts w:ascii="Arial" w:hAnsi="Arial" w:cs="Arial"/>
          <w:highlight w:val="white"/>
        </w:rPr>
        <w:t>oimitus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45721F6F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17B33DE2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1.2.246.10.2323232.93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2006.33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0C58DDE5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6A30A694" w14:textId="77777777" w:rsidR="00522FC1" w:rsidRPr="000578B9" w:rsidRDefault="00522FC1" w:rsidP="57E5B44D">
      <w:pPr>
        <w:rPr>
          <w:rStyle w:val="XML10ptBlue"/>
          <w:rFonts w:ascii="Arial" w:hAnsi="Arial" w:cs="Arial"/>
        </w:rPr>
      </w:pPr>
      <w:r w:rsidRPr="57E5B44D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 w:rsidRPr="26C3AD95"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6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748FFCC6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K=</w:t>
            </w:r>
          </w:p>
          <w:p w14:paraId="4D0105C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57E5B44D">
              <w:rPr>
                <w:b/>
                <w:bCs/>
                <w:sz w:val="20"/>
                <w:szCs w:val="20"/>
              </w:rPr>
              <w:t>RelatedDocument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Versio ja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setId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Esimerkki: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26C3AD95">
            <w:pPr>
              <w:pStyle w:val="CommentSubject1"/>
              <w:rPr>
                <w:bCs w:val="0"/>
              </w:rPr>
            </w:pPr>
            <w:r>
              <w:t xml:space="preserve">Esimerkki: </w:t>
            </w:r>
            <w:proofErr w:type="spellStart"/>
            <w:r>
              <w:t>relatedDocument</w:t>
            </w:r>
            <w:proofErr w:type="spellEnd"/>
          </w:p>
        </w:tc>
      </w:tr>
      <w:tr w:rsidR="005E58BC" w14:paraId="0D9FAB35" w14:textId="77777777" w:rsidTr="748FFCC6">
        <w:trPr>
          <w:ins w:id="171" w:author="Pettersson Mirkka" w:date="2024-08-14T12:34:00Z"/>
        </w:trPr>
        <w:tc>
          <w:tcPr>
            <w:tcW w:w="2261" w:type="dxa"/>
          </w:tcPr>
          <w:p w14:paraId="4BA06B8F" w14:textId="77777777" w:rsidR="005E58BC" w:rsidRDefault="005E58BC" w:rsidP="005E58BC">
            <w:pPr>
              <w:rPr>
                <w:ins w:id="172" w:author="Pettersson Mirkka" w:date="2024-08-14T12:34:00Z"/>
                <w:sz w:val="20"/>
                <w:szCs w:val="20"/>
              </w:rPr>
            </w:pPr>
            <w:ins w:id="173" w:author="Pettersson Mirkka" w:date="2024-08-14T12:34:00Z">
              <w:r>
                <w:rPr>
                  <w:sz w:val="20"/>
                  <w:szCs w:val="20"/>
                </w:rPr>
                <w:t>1 – Lääkemääräys</w:t>
              </w:r>
            </w:ins>
          </w:p>
          <w:p w14:paraId="36A26124" w14:textId="644B201E" w:rsidR="005E58BC" w:rsidRPr="009D6B45" w:rsidRDefault="005E58BC" w:rsidP="005E58BC">
            <w:pPr>
              <w:rPr>
                <w:ins w:id="174" w:author="Pettersson Mirkka" w:date="2024-08-14T12:34:00Z"/>
                <w:sz w:val="20"/>
                <w:szCs w:val="20"/>
                <w:lang w:val="en-US"/>
              </w:rPr>
            </w:pPr>
            <w:ins w:id="175" w:author="Pettersson Mirkka" w:date="2024-08-14T12:34:00Z">
              <w:r>
                <w:rPr>
                  <w:sz w:val="20"/>
                  <w:szCs w:val="20"/>
                </w:rPr>
                <w:t>RCMR_IN000002FI01</w:t>
              </w:r>
            </w:ins>
          </w:p>
        </w:tc>
        <w:tc>
          <w:tcPr>
            <w:tcW w:w="709" w:type="dxa"/>
          </w:tcPr>
          <w:p w14:paraId="0E75643E" w14:textId="311C1091" w:rsidR="005E58BC" w:rsidRDefault="005E58BC" w:rsidP="005E58BC">
            <w:pPr>
              <w:rPr>
                <w:ins w:id="176" w:author="Pettersson Mirkka" w:date="2024-08-14T12:34:00Z"/>
                <w:sz w:val="20"/>
                <w:szCs w:val="20"/>
              </w:rPr>
            </w:pPr>
            <w:ins w:id="177" w:author="Pettersson Mirkka" w:date="2024-08-14T12:34:00Z">
              <w:r>
                <w:rPr>
                  <w:sz w:val="20"/>
                  <w:szCs w:val="20"/>
                </w:rPr>
                <w:t>K</w:t>
              </w:r>
            </w:ins>
          </w:p>
        </w:tc>
        <w:tc>
          <w:tcPr>
            <w:tcW w:w="1984" w:type="dxa"/>
          </w:tcPr>
          <w:p w14:paraId="489360E9" w14:textId="77777777" w:rsidR="005E58BC" w:rsidRDefault="005E58BC" w:rsidP="005E58BC">
            <w:pPr>
              <w:rPr>
                <w:ins w:id="178" w:author="Pettersson Mirkka" w:date="2024-08-14T12:34:00Z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B45335" w14:textId="77777777" w:rsidR="005E58BC" w:rsidRDefault="005E58BC" w:rsidP="005E58BC">
            <w:pPr>
              <w:rPr>
                <w:ins w:id="179" w:author="Pettersson Mirkka" w:date="2024-08-14T12:34:00Z"/>
                <w:sz w:val="20"/>
                <w:szCs w:val="20"/>
              </w:rPr>
            </w:pPr>
            <w:ins w:id="180" w:author="Pettersson Mirkka" w:date="2024-08-14T12:34:00Z">
              <w:r>
                <w:rPr>
                  <w:sz w:val="20"/>
                  <w:szCs w:val="20"/>
                </w:rPr>
                <w:t>Versionumero on 1.</w:t>
              </w:r>
            </w:ins>
          </w:p>
          <w:p w14:paraId="58F9A1EF" w14:textId="4CE8EB80" w:rsidR="005E58BC" w:rsidRDefault="005E58BC" w:rsidP="005E58BC">
            <w:pPr>
              <w:rPr>
                <w:ins w:id="181" w:author="Pettersson Mirkka" w:date="2024-08-14T12:34:00Z"/>
                <w:sz w:val="20"/>
                <w:szCs w:val="20"/>
              </w:rPr>
            </w:pPr>
            <w:proofErr w:type="spellStart"/>
            <w:ins w:id="182" w:author="Pettersson Mirkka" w:date="2024-08-14T12:34:00Z">
              <w:r>
                <w:rPr>
                  <w:sz w:val="20"/>
                  <w:szCs w:val="20"/>
                </w:rPr>
                <w:t>SetId</w:t>
              </w:r>
              <w:proofErr w:type="spellEnd"/>
              <w:r>
                <w:rPr>
                  <w:sz w:val="20"/>
                  <w:szCs w:val="20"/>
                </w:rPr>
                <w:t xml:space="preserve"> on uusi eli sama kuin id.</w:t>
              </w:r>
            </w:ins>
          </w:p>
        </w:tc>
        <w:tc>
          <w:tcPr>
            <w:tcW w:w="2693" w:type="dxa"/>
          </w:tcPr>
          <w:p w14:paraId="1E9F5FC6" w14:textId="77777777" w:rsidR="005E58BC" w:rsidRDefault="005E58BC" w:rsidP="005E58BC">
            <w:pPr>
              <w:rPr>
                <w:ins w:id="183" w:author="Pettersson Mirkka" w:date="2024-08-14T12:34:00Z"/>
                <w:sz w:val="16"/>
                <w:szCs w:val="16"/>
              </w:rPr>
            </w:pPr>
            <w:ins w:id="184" w:author="Pettersson Mirkka" w:date="2024-08-14T12:34:00Z">
              <w:r>
                <w:rPr>
                  <w:sz w:val="16"/>
                  <w:szCs w:val="16"/>
                </w:rPr>
                <w:t>id=1.2.246.10.98765432.93.2006.1</w:t>
              </w:r>
            </w:ins>
          </w:p>
          <w:p w14:paraId="6329F356" w14:textId="77777777" w:rsidR="005E58BC" w:rsidRDefault="005E58BC" w:rsidP="005E58BC">
            <w:pPr>
              <w:rPr>
                <w:ins w:id="185" w:author="Pettersson Mirkka" w:date="2024-08-14T12:34:00Z"/>
                <w:sz w:val="16"/>
                <w:szCs w:val="16"/>
              </w:rPr>
            </w:pPr>
            <w:ins w:id="186" w:author="Pettersson Mirkka" w:date="2024-08-14T12:34:00Z">
              <w:r>
                <w:rPr>
                  <w:sz w:val="16"/>
                  <w:szCs w:val="16"/>
                </w:rPr>
                <w:t>version=1</w:t>
              </w:r>
            </w:ins>
          </w:p>
          <w:p w14:paraId="7BC63F1D" w14:textId="5B692439" w:rsidR="005E58BC" w:rsidRDefault="005E58BC" w:rsidP="005E58BC">
            <w:pPr>
              <w:rPr>
                <w:ins w:id="187" w:author="Pettersson Mirkka" w:date="2024-08-14T12:34:00Z"/>
                <w:sz w:val="16"/>
                <w:szCs w:val="16"/>
              </w:rPr>
            </w:pPr>
            <w:proofErr w:type="spellStart"/>
            <w:ins w:id="188" w:author="Pettersson Mirkka" w:date="2024-08-14T12:34:00Z">
              <w:r>
                <w:rPr>
                  <w:sz w:val="16"/>
                  <w:szCs w:val="16"/>
                </w:rPr>
                <w:t>setId</w:t>
              </w:r>
              <w:proofErr w:type="spellEnd"/>
              <w:r>
                <w:rPr>
                  <w:sz w:val="16"/>
                  <w:szCs w:val="16"/>
                </w:rPr>
                <w:t>=1.2.246.10.98765432.93.2006.1</w:t>
              </w:r>
            </w:ins>
          </w:p>
        </w:tc>
        <w:tc>
          <w:tcPr>
            <w:tcW w:w="2977" w:type="dxa"/>
          </w:tcPr>
          <w:p w14:paraId="7F702DF2" w14:textId="77777777" w:rsidR="005E58BC" w:rsidRDefault="005E58BC" w:rsidP="005E58BC">
            <w:pPr>
              <w:autoSpaceDE w:val="0"/>
              <w:autoSpaceDN w:val="0"/>
              <w:adjustRightInd w:val="0"/>
              <w:rPr>
                <w:ins w:id="189" w:author="Pettersson Mirkka" w:date="2024-08-14T12:34:00Z"/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71E0C297" w14:textId="77777777" w:rsidTr="748FFCC6">
        <w:tc>
          <w:tcPr>
            <w:tcW w:w="2261" w:type="dxa"/>
          </w:tcPr>
          <w:p w14:paraId="45C88110" w14:textId="4B78B83F" w:rsidR="005E58BC" w:rsidRDefault="005E58BC" w:rsidP="005E58BC">
            <w:pPr>
              <w:rPr>
                <w:ins w:id="190" w:author="Pettersson Mirkka" w:date="2024-08-13T15:49:00Z"/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1 – </w:t>
            </w:r>
            <w:proofErr w:type="spellStart"/>
            <w:r w:rsidRPr="009D6B45">
              <w:rPr>
                <w:sz w:val="20"/>
                <w:szCs w:val="20"/>
                <w:lang w:val="en-US"/>
              </w:rPr>
              <w:t>Lääkemääräys</w:t>
            </w:r>
            <w:proofErr w:type="spellEnd"/>
          </w:p>
          <w:p w14:paraId="714121C0" w14:textId="6AB8ACEC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ins w:id="191" w:author="Pettersson Mirkka" w:date="2024-08-13T15:49:00Z">
              <w:r>
                <w:rPr>
                  <w:sz w:val="20"/>
                  <w:szCs w:val="20"/>
                </w:rPr>
                <w:t>(uusimisen perusteella)</w:t>
              </w:r>
            </w:ins>
          </w:p>
          <w:p w14:paraId="5587FC37" w14:textId="770C7798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>RCMR_IN000002FI</w:t>
            </w:r>
            <w:proofErr w:type="gramStart"/>
            <w:r w:rsidRPr="009D6B45">
              <w:rPr>
                <w:sz w:val="20"/>
                <w:szCs w:val="20"/>
                <w:lang w:val="en-US"/>
              </w:rPr>
              <w:t xml:space="preserve">01 </w:t>
            </w:r>
            <w:r w:rsidRPr="0064643C">
              <w:rPr>
                <w:sz w:val="20"/>
                <w:szCs w:val="20"/>
                <w:lang w:val="en-US"/>
              </w:rPr>
              <w:t xml:space="preserve"> Original</w:t>
            </w:r>
            <w:proofErr w:type="gramEnd"/>
            <w:r w:rsidRPr="0064643C">
              <w:rPr>
                <w:sz w:val="20"/>
                <w:szCs w:val="20"/>
                <w:lang w:val="en-US"/>
              </w:rPr>
              <w:t xml:space="preserve"> Document with Content</w:t>
            </w:r>
          </w:p>
        </w:tc>
        <w:tc>
          <w:tcPr>
            <w:tcW w:w="709" w:type="dxa"/>
          </w:tcPr>
          <w:p w14:paraId="1002336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108FDF76" w:rsidR="005E58BC" w:rsidRDefault="005E58BC" w:rsidP="005E58BC">
            <w:pPr>
              <w:rPr>
                <w:sz w:val="20"/>
                <w:szCs w:val="20"/>
              </w:rPr>
            </w:pPr>
            <w:ins w:id="192" w:author="Pettersson Mirkka" w:date="2024-08-13T15:49:00Z">
              <w:r>
                <w:rPr>
                  <w:sz w:val="20"/>
                  <w:szCs w:val="20"/>
                </w:rPr>
                <w:t>Linkki uusimispyyntöön, jonka perusteella lääkemääräys on syntynyt (</w:t>
              </w:r>
              <w:proofErr w:type="spellStart"/>
              <w:r>
                <w:rPr>
                  <w:sz w:val="20"/>
                  <w:szCs w:val="20"/>
                </w:rPr>
                <w:t>typeCode</w:t>
              </w:r>
              <w:proofErr w:type="spellEnd"/>
              <w:r>
                <w:rPr>
                  <w:sz w:val="20"/>
                  <w:szCs w:val="20"/>
                </w:rPr>
                <w:t>=APND)</w:t>
              </w:r>
            </w:ins>
          </w:p>
        </w:tc>
        <w:tc>
          <w:tcPr>
            <w:tcW w:w="2835" w:type="dxa"/>
          </w:tcPr>
          <w:p w14:paraId="11FDAF61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3F015DAF" w14:textId="77777777" w:rsidR="005E58BC" w:rsidRDefault="005E58BC" w:rsidP="005E58BC">
            <w:pPr>
              <w:autoSpaceDE w:val="0"/>
              <w:autoSpaceDN w:val="0"/>
              <w:adjustRightInd w:val="0"/>
              <w:rPr>
                <w:ins w:id="193" w:author="Pettersson Mirkka" w:date="2024-08-13T15:49:00Z"/>
                <w:color w:val="000000"/>
                <w:sz w:val="16"/>
                <w:szCs w:val="16"/>
                <w:highlight w:val="white"/>
                <w:lang w:val="en-US" w:eastAsia="en-US"/>
              </w:rPr>
            </w:pPr>
            <w:ins w:id="194" w:author="Pettersson Mirkka" w:date="2024-08-13T15:49:00Z"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&lt;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>relatedDoc</w:t>
              </w:r>
              <w:proofErr w:type="spellEnd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 xml:space="preserve"> </w:t>
              </w:r>
              <w:proofErr w:type="spellStart"/>
              <w:r>
                <w:rPr>
                  <w:color w:val="FF0000"/>
                  <w:sz w:val="16"/>
                  <w:szCs w:val="16"/>
                  <w:highlight w:val="white"/>
                  <w:lang w:val="en-US" w:eastAsia="en-US"/>
                </w:rPr>
                <w:t>typeCode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="</w:t>
              </w:r>
              <w:r>
                <w:rPr>
                  <w:color w:val="000000"/>
                  <w:sz w:val="16"/>
                  <w:szCs w:val="16"/>
                  <w:highlight w:val="white"/>
                  <w:lang w:val="en-US" w:eastAsia="en-US"/>
                </w:rPr>
                <w:t>APND</w:t>
              </w:r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"&gt;</w:t>
              </w:r>
            </w:ins>
          </w:p>
          <w:p w14:paraId="3273E46F" w14:textId="77777777" w:rsidR="005E58BC" w:rsidRDefault="005E58BC" w:rsidP="005E58BC">
            <w:pPr>
              <w:rPr>
                <w:ins w:id="195" w:author="Pettersson Mirkka" w:date="2024-08-13T15:49:00Z"/>
                <w:sz w:val="16"/>
                <w:szCs w:val="16"/>
                <w:lang w:val="en-US"/>
              </w:rPr>
            </w:pPr>
            <w:ins w:id="196" w:author="Pettersson Mirkka" w:date="2024-08-13T15:49:00Z">
              <w:r>
                <w:rPr>
                  <w:sz w:val="16"/>
                  <w:szCs w:val="16"/>
                  <w:lang w:val="en-US"/>
                </w:rPr>
                <w:t>id=1.2.246.10.98765432.93.2006.23</w:t>
              </w:r>
            </w:ins>
          </w:p>
          <w:p w14:paraId="230F3258" w14:textId="77777777" w:rsidR="005E58BC" w:rsidRDefault="005E58BC" w:rsidP="005E58BC">
            <w:pPr>
              <w:rPr>
                <w:ins w:id="197" w:author="Pettersson Mirkka" w:date="2024-08-13T15:49:00Z"/>
                <w:sz w:val="16"/>
                <w:szCs w:val="16"/>
                <w:lang w:val="en-US"/>
              </w:rPr>
            </w:pPr>
            <w:ins w:id="198" w:author="Pettersson Mirkka" w:date="2024-08-13T15:49:00Z">
              <w:r>
                <w:rPr>
                  <w:sz w:val="16"/>
                  <w:szCs w:val="16"/>
                  <w:lang w:val="en-US"/>
                </w:rPr>
                <w:t>code=8</w:t>
              </w:r>
            </w:ins>
          </w:p>
          <w:p w14:paraId="190B2067" w14:textId="77777777" w:rsidR="005E58BC" w:rsidRDefault="005E58BC" w:rsidP="005E58BC">
            <w:pPr>
              <w:autoSpaceDE w:val="0"/>
              <w:autoSpaceDN w:val="0"/>
              <w:adjustRightInd w:val="0"/>
              <w:rPr>
                <w:ins w:id="199" w:author="Pettersson Mirkka" w:date="2024-08-13T15:49:00Z"/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ins w:id="200" w:author="Pettersson Mirkka" w:date="2024-08-13T15:49:00Z">
              <w:r>
                <w:rPr>
                  <w:sz w:val="16"/>
                  <w:szCs w:val="16"/>
                </w:rPr>
                <w:t>setId</w:t>
              </w:r>
              <w:proofErr w:type="spellEnd"/>
              <w:r>
                <w:rPr>
                  <w:sz w:val="16"/>
                  <w:szCs w:val="16"/>
                </w:rPr>
                <w:t>=1.2.246.10.98765432.93.2006.23</w:t>
              </w:r>
            </w:ins>
          </w:p>
          <w:p w14:paraId="2362F37A" w14:textId="5AE6DF5D" w:rsidR="005E58BC" w:rsidRDefault="005E58BC" w:rsidP="005E58BC">
            <w:pPr>
              <w:rPr>
                <w:sz w:val="16"/>
                <w:szCs w:val="16"/>
              </w:rPr>
            </w:pPr>
            <w:ins w:id="201" w:author="Pettersson Mirkka" w:date="2024-08-13T15:49:00Z">
              <w:r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t>&lt;/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eastAsia="en-US"/>
                </w:rPr>
                <w:t>relatedDoc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t>&gt;</w:t>
              </w:r>
            </w:ins>
          </w:p>
        </w:tc>
      </w:tr>
      <w:tr w:rsidR="005E58BC" w14:paraId="658D34CB" w14:textId="77777777" w:rsidTr="748FFCC6">
        <w:tc>
          <w:tcPr>
            <w:tcW w:w="2261" w:type="dxa"/>
          </w:tcPr>
          <w:p w14:paraId="6C3F56F3" w14:textId="1B767A25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85237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52375">
              <w:rPr>
                <w:sz w:val="20"/>
                <w:szCs w:val="20"/>
                <w:lang w:val="en-US"/>
              </w:rPr>
              <w:t>Lääk</w:t>
            </w:r>
            <w:r>
              <w:rPr>
                <w:sz w:val="20"/>
                <w:szCs w:val="20"/>
                <w:lang w:val="en-US"/>
              </w:rPr>
              <w:t>ityksen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muuttaminen</w:t>
            </w:r>
            <w:proofErr w:type="spellEnd"/>
          </w:p>
          <w:p w14:paraId="54F7996B" w14:textId="77777777" w:rsidR="005E58BC" w:rsidRPr="00852375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38235DFF" w14:textId="39C58280" w:rsidR="005E58BC" w:rsidRPr="00391BE2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3FD9CE63" w14:textId="692C402A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21CF8222" w14:textId="7777777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1A6790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0C027D9" w14:textId="4A7DDF5A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9EE696B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2A4F1307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56C56CF9" w14:textId="3699AF43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6EF26EA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6976154A" w14:textId="77777777" w:rsidTr="748FFCC6">
        <w:tc>
          <w:tcPr>
            <w:tcW w:w="2261" w:type="dxa"/>
          </w:tcPr>
          <w:p w14:paraId="7902142F" w14:textId="64018736" w:rsidR="005E58BC" w:rsidRPr="009C71D3" w:rsidRDefault="005E58BC" w:rsidP="005E58BC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2 –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mitätöinti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0B7530EB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 xml:space="preserve">Prescription Document Repudiation </w:t>
            </w:r>
            <w:proofErr w:type="gramStart"/>
            <w:r w:rsidRPr="0087784E">
              <w:rPr>
                <w:sz w:val="20"/>
                <w:szCs w:val="20"/>
                <w:lang w:val="en-US"/>
              </w:rPr>
              <w:t>From</w:t>
            </w:r>
            <w:proofErr w:type="gramEnd"/>
            <w:r w:rsidRPr="0087784E">
              <w:rPr>
                <w:sz w:val="20"/>
                <w:szCs w:val="20"/>
                <w:lang w:val="en-US"/>
              </w:rPr>
              <w:t xml:space="preserve"> Originator</w:t>
            </w:r>
          </w:p>
          <w:p w14:paraId="603D3A9A" w14:textId="77777777" w:rsidR="005E58BC" w:rsidRPr="0064643C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E58BC" w:rsidRDefault="005E58BC" w:rsidP="005E58BC">
            <w:pPr>
              <w:rPr>
                <w:sz w:val="20"/>
                <w:szCs w:val="20"/>
              </w:rPr>
            </w:pPr>
            <w:bookmarkStart w:id="202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202"/>
          </w:p>
        </w:tc>
        <w:tc>
          <w:tcPr>
            <w:tcW w:w="2835" w:type="dxa"/>
          </w:tcPr>
          <w:p w14:paraId="5BB712E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code=3</w:t>
            </w:r>
          </w:p>
          <w:p w14:paraId="6C63E178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66F4167C" w14:textId="77777777" w:rsidTr="748FFCC6">
        <w:tc>
          <w:tcPr>
            <w:tcW w:w="2261" w:type="dxa"/>
          </w:tcPr>
          <w:p w14:paraId="4F4F5E96" w14:textId="29AD078C" w:rsidR="005E58BC" w:rsidRPr="009C71D3" w:rsidRDefault="005E58BC" w:rsidP="005E58BC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3 -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korjaus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16B7C3D3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13F61D07" w14:textId="77777777" w:rsidTr="748FFCC6">
        <w:tc>
          <w:tcPr>
            <w:tcW w:w="2261" w:type="dxa"/>
          </w:tcPr>
          <w:p w14:paraId="36AA65B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47C3E113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RCMR_IN000008FI01 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6465302A" w14:textId="77777777" w:rsidTr="748FFCC6">
        <w:tc>
          <w:tcPr>
            <w:tcW w:w="2261" w:type="dxa"/>
          </w:tcPr>
          <w:p w14:paraId="599B52DC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6725DBFE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RCMR_IN000616FI01 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lukitussanomassa.</w:t>
            </w:r>
          </w:p>
        </w:tc>
        <w:tc>
          <w:tcPr>
            <w:tcW w:w="2693" w:type="dxa"/>
          </w:tcPr>
          <w:p w14:paraId="38900D5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id=1.2.246.10.98765432.93.2006.6</w:t>
            </w:r>
          </w:p>
          <w:p w14:paraId="63B16374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code=4</w:t>
            </w:r>
          </w:p>
          <w:p w14:paraId="230B0FE6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1768735A" w14:textId="77777777" w:rsidTr="748FFCC6">
        <w:tc>
          <w:tcPr>
            <w:tcW w:w="2261" w:type="dxa"/>
          </w:tcPr>
          <w:p w14:paraId="2361B7AA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66593" w14:paraId="0120D244" w14:textId="77777777" w:rsidTr="748FFCC6">
        <w:tc>
          <w:tcPr>
            <w:tcW w:w="2261" w:type="dxa"/>
          </w:tcPr>
          <w:p w14:paraId="129660D8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7993636D" w14:textId="77777777" w:rsidTr="748FFCC6">
        <w:tc>
          <w:tcPr>
            <w:tcW w:w="2261" w:type="dxa"/>
          </w:tcPr>
          <w:p w14:paraId="39A3E5DC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31650295" w14:textId="77777777" w:rsidTr="748FFCC6">
        <w:tc>
          <w:tcPr>
            <w:tcW w:w="2261" w:type="dxa"/>
          </w:tcPr>
          <w:p w14:paraId="12B97537" w14:textId="77777777" w:rsidR="005E58BC" w:rsidRPr="001F3C8F" w:rsidRDefault="005E58BC" w:rsidP="005E58BC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 (ei lähetetä, kun uusimispyyntö hyväksytään)</w:t>
            </w:r>
          </w:p>
          <w:p w14:paraId="68443E00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  <w:p w14:paraId="084E577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6E075308" w:rsidR="005E58BC" w:rsidRDefault="005E58BC" w:rsidP="005E58BC">
            <w:pPr>
              <w:rPr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–”. </w:t>
            </w:r>
          </w:p>
        </w:tc>
        <w:tc>
          <w:tcPr>
            <w:tcW w:w="2693" w:type="dxa"/>
          </w:tcPr>
          <w:p w14:paraId="5C24BA4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5E58BC" w:rsidRPr="001C46CF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9D23D2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5390C19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E58BC" w:rsidRDefault="005E58BC" w:rsidP="005E58BC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63329709" w14:textId="77777777" w:rsidTr="748FFCC6">
        <w:tc>
          <w:tcPr>
            <w:tcW w:w="2261" w:type="dxa"/>
          </w:tcPr>
          <w:p w14:paraId="41DBE1EE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4FB9A481" w14:textId="77777777" w:rsidTr="748FFCC6">
        <w:tc>
          <w:tcPr>
            <w:tcW w:w="2261" w:type="dxa"/>
          </w:tcPr>
          <w:p w14:paraId="3F3B6A87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E58BC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E58BC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3C5B3BA7" w14:textId="77777777" w:rsidTr="748FFCC6">
        <w:tc>
          <w:tcPr>
            <w:tcW w:w="2261" w:type="dxa"/>
          </w:tcPr>
          <w:p w14:paraId="7BBE727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5A90DAF9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code=10</w:t>
            </w:r>
          </w:p>
          <w:p w14:paraId="1981C872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54FCE3F6" w14:textId="77777777" w:rsidTr="748FFCC6">
        <w:tc>
          <w:tcPr>
            <w:tcW w:w="2261" w:type="dxa"/>
          </w:tcPr>
          <w:p w14:paraId="7DB42DC6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E58BC" w:rsidRPr="00012CD9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E58BC" w:rsidRPr="00012CD9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  <w:p w14:paraId="392D1EA2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437CF80F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75116F37" w14:textId="77777777" w:rsidTr="748FFCC6">
        <w:tc>
          <w:tcPr>
            <w:tcW w:w="2261" w:type="dxa"/>
          </w:tcPr>
          <w:p w14:paraId="3EE750C3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.10.98765432.93.2006.9</w:t>
            </w:r>
          </w:p>
          <w:p w14:paraId="0B3CC45D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6D46467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12CD9" w14:paraId="394B1FD2" w14:textId="77777777" w:rsidTr="748FFCC6">
        <w:tc>
          <w:tcPr>
            <w:tcW w:w="2261" w:type="dxa"/>
          </w:tcPr>
          <w:p w14:paraId="2DCBF9B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758AA2D" w14:textId="066E588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bookmarkStart w:id="203" w:name="_Ref189450047"/>
            <w:bookmarkStart w:id="204" w:name="_Toc189974689"/>
            <w:r w:rsidRPr="006D2308">
              <w:rPr>
                <w:sz w:val="20"/>
                <w:szCs w:val="20"/>
                <w:lang w:val="en-US"/>
              </w:rPr>
              <w:t>RCMR_IN000516FI01</w:t>
            </w:r>
          </w:p>
          <w:p w14:paraId="5A965A0C" w14:textId="1542A0BA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  <w:r w:rsidRPr="006D2308">
              <w:rPr>
                <w:sz w:val="20"/>
                <w:szCs w:val="20"/>
                <w:lang w:val="en-US"/>
              </w:rPr>
              <w:lastRenderedPageBreak/>
              <w:t xml:space="preserve">Prescription Fulfillment Reservation Cancel </w:t>
            </w:r>
            <w:bookmarkEnd w:id="203"/>
            <w:bookmarkEnd w:id="204"/>
          </w:p>
        </w:tc>
        <w:tc>
          <w:tcPr>
            <w:tcW w:w="709" w:type="dxa"/>
          </w:tcPr>
          <w:p w14:paraId="34B8784A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0FB5DFB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6639EF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E58BC" w:rsidRPr="00012CD9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:rsidRPr="00012CD9" w14:paraId="317DEEC1" w14:textId="77777777" w:rsidTr="748FFCC6">
        <w:tc>
          <w:tcPr>
            <w:tcW w:w="2261" w:type="dxa"/>
          </w:tcPr>
          <w:p w14:paraId="71625C94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Erityislupavaraus</w:t>
            </w:r>
            <w:proofErr w:type="spellEnd"/>
          </w:p>
          <w:p w14:paraId="09CAAA83" w14:textId="658684E9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RCMR_IN000408FI01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Request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3EFC108C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6713A419" w14:textId="74A5D541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8F30D0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78B39BB" w14:textId="3F48C866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63CC3A0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4429B168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3332B54B" w14:textId="0E87CC49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0AB4B66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1C67BD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68A9D1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4EB919A0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B61C98D" w14:textId="2E18F7A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:rsidRPr="00012CD9" w14:paraId="759AFCDC" w14:textId="77777777" w:rsidTr="748FFCC6">
        <w:tc>
          <w:tcPr>
            <w:tcW w:w="2261" w:type="dxa"/>
          </w:tcPr>
          <w:p w14:paraId="0EE1840F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CA7FC88" w14:textId="7C93E460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</w:t>
            </w:r>
            <w:r w:rsidRPr="00177447">
              <w:rPr>
                <w:sz w:val="20"/>
                <w:szCs w:val="20"/>
                <w:lang w:val="en-US"/>
              </w:rPr>
              <w:t>IN000916FI01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</w:t>
            </w:r>
            <w:r w:rsidRPr="00BD5977">
              <w:rPr>
                <w:sz w:val="20"/>
                <w:szCs w:val="20"/>
                <w:lang w:val="en-US"/>
              </w:rPr>
              <w:t>Cancellation</w:t>
            </w:r>
            <w:r w:rsidRPr="00D3554E">
              <w:rPr>
                <w:sz w:val="20"/>
                <w:szCs w:val="20"/>
                <w:lang w:val="en-US"/>
              </w:rPr>
              <w:t xml:space="preserve">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638FC79E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0AD282A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DE9ECEA" w14:textId="1DEAC5AD" w:rsidR="005E58BC" w:rsidRDefault="005E58BC" w:rsidP="005E58BC">
            <w:pPr>
              <w:rPr>
                <w:sz w:val="20"/>
                <w:szCs w:val="20"/>
              </w:rPr>
            </w:pPr>
            <w:r w:rsidRPr="00B06DC5">
              <w:rPr>
                <w:sz w:val="20"/>
                <w:szCs w:val="20"/>
              </w:rPr>
              <w:t xml:space="preserve">Purettava </w:t>
            </w:r>
            <w:r>
              <w:rPr>
                <w:sz w:val="20"/>
                <w:szCs w:val="20"/>
              </w:rPr>
              <w:t>erityislupa</w:t>
            </w:r>
            <w:r w:rsidRPr="00B06DC5">
              <w:rPr>
                <w:sz w:val="20"/>
                <w:szCs w:val="20"/>
              </w:rPr>
              <w:t>varaussanoma (</w:t>
            </w:r>
            <w:proofErr w:type="spellStart"/>
            <w:r w:rsidRPr="00B06DC5">
              <w:rPr>
                <w:sz w:val="20"/>
                <w:szCs w:val="20"/>
              </w:rPr>
              <w:t>typecCode</w:t>
            </w:r>
            <w:proofErr w:type="spellEnd"/>
            <w:r w:rsidRPr="00B06DC5">
              <w:rPr>
                <w:sz w:val="20"/>
                <w:szCs w:val="20"/>
              </w:rPr>
              <w:t>=RPLC)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52AE3F5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23291CB" w14:textId="01C096A5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545FE798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.10.98765432.93.2006.78</w:t>
            </w:r>
          </w:p>
          <w:p w14:paraId="7E44A02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590FE8D8" w14:textId="29C061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467EAB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1A4828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F30BEF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C1B444D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D1822C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1FA055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FAC3339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</w:t>
            </w:r>
            <w:r w:rsidRPr="00446C9F">
              <w:rPr>
                <w:sz w:val="16"/>
                <w:szCs w:val="16"/>
                <w:lang w:val="en-US"/>
              </w:rPr>
              <w:t>1.2.246.10.98765432.93.2006.77</w:t>
            </w:r>
          </w:p>
          <w:p w14:paraId="7C35F043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3C4F4362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</w:t>
            </w:r>
            <w:r>
              <w:rPr>
                <w:sz w:val="16"/>
                <w:szCs w:val="16"/>
                <w:lang w:val="sv-SE"/>
              </w:rPr>
              <w:t>1.2.246.10.98765432.93.2006.77</w:t>
            </w:r>
          </w:p>
          <w:p w14:paraId="526486FA" w14:textId="47D8E8FB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12CD9" w14:paraId="128A226E" w14:textId="77777777" w:rsidTr="748FFCC6">
        <w:tc>
          <w:tcPr>
            <w:tcW w:w="2261" w:type="dxa"/>
          </w:tcPr>
          <w:p w14:paraId="4B76C2D7" w14:textId="158F5E42" w:rsidR="005E58BC" w:rsidRPr="007E4A3D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7E4A3D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Lääkkeen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lopetta</w:t>
            </w:r>
            <w:r>
              <w:rPr>
                <w:sz w:val="20"/>
                <w:szCs w:val="20"/>
                <w:lang w:val="en-US"/>
              </w:rPr>
              <w:t>mismerkintä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RCMR_IN000</w:t>
            </w:r>
            <w:r>
              <w:rPr>
                <w:sz w:val="20"/>
                <w:szCs w:val="20"/>
                <w:lang w:val="en-US"/>
              </w:rPr>
              <w:t>303</w:t>
            </w:r>
            <w:r w:rsidRPr="007E4A3D">
              <w:rPr>
                <w:sz w:val="20"/>
                <w:szCs w:val="20"/>
                <w:lang w:val="en-US"/>
              </w:rPr>
              <w:t>FI01</w:t>
            </w:r>
          </w:p>
          <w:p w14:paraId="23A66596" w14:textId="261D850E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4193FD8A" w14:textId="5586207C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65726D00" w14:textId="21E7961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909F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1CC78FB" w14:textId="2B1F34AC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7348752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653830A6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4C4A292C" w14:textId="37AF44AB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541A5DB7" w14:textId="57F28BCC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:rsidRPr="00012CD9" w14:paraId="41F604CE" w14:textId="77777777" w:rsidTr="748FFCC6">
        <w:tc>
          <w:tcPr>
            <w:tcW w:w="2261" w:type="dxa"/>
          </w:tcPr>
          <w:p w14:paraId="2BF2156A" w14:textId="405A4CA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24- </w:t>
            </w:r>
            <w:proofErr w:type="spellStart"/>
            <w:r>
              <w:rPr>
                <w:sz w:val="20"/>
                <w:szCs w:val="20"/>
                <w:lang w:val="en-US"/>
              </w:rPr>
              <w:t>Lääkkeen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lopettamismerkinnän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mitätöinti</w:t>
            </w:r>
            <w:proofErr w:type="spellEnd"/>
          </w:p>
          <w:p w14:paraId="642231D6" w14:textId="1EF4AF34" w:rsidR="005E58BC" w:rsidRPr="00B5215D" w:rsidRDefault="005E58BC" w:rsidP="005E58BC">
            <w:pPr>
              <w:rPr>
                <w:sz w:val="20"/>
                <w:szCs w:val="20"/>
                <w:lang w:val="en-US"/>
              </w:rPr>
            </w:pPr>
            <w:r w:rsidRPr="00B5215D">
              <w:rPr>
                <w:sz w:val="20"/>
                <w:szCs w:val="20"/>
                <w:lang w:val="en-US"/>
              </w:rPr>
              <w:t>RCMR_IN000323FI0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5215D">
              <w:rPr>
                <w:sz w:val="20"/>
                <w:szCs w:val="20"/>
                <w:lang w:val="en-US"/>
              </w:rPr>
              <w:t>Document Medicine End Marking Repudiation with Content RCMR_IN000323FI0</w:t>
            </w:r>
          </w:p>
        </w:tc>
        <w:tc>
          <w:tcPr>
            <w:tcW w:w="709" w:type="dxa"/>
          </w:tcPr>
          <w:p w14:paraId="0EDED655" w14:textId="3C32387B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15D12A76" w14:textId="104A6DAF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Versioi lääkkeen lopettamismerkintäasiakirjaa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1456B175" w14:textId="2484C7C6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Versionumero on 2. </w:t>
            </w: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lopettamismerkinnässä.</w:t>
            </w:r>
          </w:p>
        </w:tc>
        <w:tc>
          <w:tcPr>
            <w:tcW w:w="2693" w:type="dxa"/>
          </w:tcPr>
          <w:p w14:paraId="1B1CF710" w14:textId="324B909E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</w:t>
            </w:r>
            <w:r>
              <w:rPr>
                <w:sz w:val="16"/>
                <w:szCs w:val="16"/>
              </w:rPr>
              <w:t>.2</w:t>
            </w:r>
            <w:r w:rsidRPr="0022776A">
              <w:rPr>
                <w:sz w:val="16"/>
                <w:szCs w:val="16"/>
              </w:rPr>
              <w:t>.</w:t>
            </w:r>
          </w:p>
          <w:p w14:paraId="413EDDCE" w14:textId="493032B2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</w:t>
            </w:r>
            <w:r>
              <w:rPr>
                <w:sz w:val="16"/>
                <w:szCs w:val="16"/>
              </w:rPr>
              <w:t>2</w:t>
            </w:r>
          </w:p>
          <w:p w14:paraId="5CE29F02" w14:textId="23CFFC22" w:rsidR="005E58BC" w:rsidRPr="0022776A" w:rsidRDefault="005E58BC" w:rsidP="005E58BC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526F98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33E82BB" w14:textId="3FE33BAE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</w:t>
            </w:r>
            <w:r w:rsidRPr="00E24AC0">
              <w:rPr>
                <w:sz w:val="16"/>
                <w:szCs w:val="16"/>
                <w:lang w:val="en-US"/>
              </w:rPr>
              <w:t>1.2.246.10.98765432.93.2006.1</w:t>
            </w:r>
          </w:p>
          <w:p w14:paraId="702A3AF7" w14:textId="36195111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code=23</w:t>
            </w:r>
          </w:p>
          <w:p w14:paraId="1F24F950" w14:textId="28FB66EF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</w:t>
            </w:r>
            <w:r w:rsidRPr="0022776A">
              <w:rPr>
                <w:sz w:val="16"/>
                <w:szCs w:val="16"/>
              </w:rPr>
              <w:t>1.2.246.10.98765432.93.2006.1</w:t>
            </w:r>
          </w:p>
          <w:p w14:paraId="7CFAF0D5" w14:textId="687D34F9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7"/>
      <w:footerReference w:type="default" r:id="rId28"/>
      <w:headerReference w:type="first" r:id="rId29"/>
      <w:footerReference w:type="first" r:id="rId30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2F30" w14:textId="77777777" w:rsidR="00EE7F45" w:rsidRDefault="00EE7F45">
      <w:r>
        <w:separator/>
      </w:r>
    </w:p>
  </w:endnote>
  <w:endnote w:type="continuationSeparator" w:id="0">
    <w:p w14:paraId="36903A3F" w14:textId="77777777" w:rsidR="00EE7F45" w:rsidRDefault="00EE7F45">
      <w:r>
        <w:continuationSeparator/>
      </w:r>
    </w:p>
  </w:endnote>
  <w:endnote w:type="continuationNotice" w:id="1">
    <w:p w14:paraId="56BDBABA" w14:textId="77777777" w:rsidR="00EE7F45" w:rsidRDefault="00EE7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1BB33AAD" w:rsidR="002B7B88" w:rsidRPr="00F117F8" w:rsidRDefault="002B7B8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F117F8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67767E">
      <w:rPr>
        <w:sz w:val="18"/>
        <w:szCs w:val="18"/>
        <w:lang w:val="en-US"/>
      </w:rPr>
      <w:t>1.2.246.777.11.2023.3</w:t>
    </w:r>
    <w:r w:rsidRPr="57E5B44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47E744B" w:rsidR="002B7B88" w:rsidRPr="00CC2055" w:rsidRDefault="002B7B88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BD210C">
      <w:rPr>
        <w:sz w:val="18"/>
        <w:szCs w:val="18"/>
        <w:lang w:val="en-US"/>
      </w:rPr>
      <w:t>1.2.246.777.11.2023.3</w:t>
    </w:r>
    <w:r w:rsidRPr="57E5B44D">
      <w:fldChar w:fldCharType="end"/>
    </w:r>
  </w:p>
  <w:p w14:paraId="498391B3" w14:textId="77777777" w:rsidR="002B7B88" w:rsidRDefault="002B7B88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2B7B88" w:rsidRDefault="002B7B88" w:rsidP="00CF5A62">
    <w:pPr>
      <w:pStyle w:val="Alatunniste"/>
      <w:rPr>
        <w:sz w:val="18"/>
        <w:szCs w:val="18"/>
        <w:lang w:val="en-US"/>
      </w:rPr>
    </w:pPr>
  </w:p>
  <w:p w14:paraId="52796D85" w14:textId="1222D803" w:rsidR="002B7B88" w:rsidRDefault="002B7B88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2B7B88" w:rsidRPr="00CF5A62" w:rsidRDefault="002B7B88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2B7B88" w:rsidRDefault="002B7B88" w:rsidP="005F1D25">
    <w:pPr>
      <w:pStyle w:val="Alatunniste"/>
      <w:rPr>
        <w:sz w:val="18"/>
        <w:szCs w:val="18"/>
        <w:lang w:val="en-US"/>
      </w:rPr>
    </w:pPr>
  </w:p>
  <w:p w14:paraId="4303DFE2" w14:textId="77777777" w:rsidR="002B7B88" w:rsidRDefault="002B7B88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2B7B88" w:rsidRPr="005F1D25" w:rsidRDefault="002B7B88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BCE1" w14:textId="77777777" w:rsidR="00EE7F45" w:rsidRDefault="00EE7F45">
      <w:r>
        <w:separator/>
      </w:r>
    </w:p>
  </w:footnote>
  <w:footnote w:type="continuationSeparator" w:id="0">
    <w:p w14:paraId="37A4AD05" w14:textId="77777777" w:rsidR="00EE7F45" w:rsidRDefault="00EE7F45">
      <w:r>
        <w:continuationSeparator/>
      </w:r>
    </w:p>
  </w:footnote>
  <w:footnote w:type="continuationNotice" w:id="1">
    <w:p w14:paraId="4C0D9A7A" w14:textId="77777777" w:rsidR="00EE7F45" w:rsidRDefault="00EE7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21"/>
      <w:gridCol w:w="1053"/>
    </w:tblGrid>
    <w:tr w:rsidR="002B7B88" w14:paraId="621C7F69" w14:textId="77777777" w:rsidTr="2E2A1E9D">
      <w:trPr>
        <w:cantSplit/>
      </w:trPr>
      <w:tc>
        <w:tcPr>
          <w:tcW w:w="0" w:type="auto"/>
          <w:vMerge w:val="restart"/>
        </w:tcPr>
        <w:p w14:paraId="4C521F7C" w14:textId="77777777" w:rsidR="002B7B88" w:rsidRDefault="002B7B88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7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0FF100C" w14:textId="0AB08792" w:rsidR="002B7B88" w:rsidRDefault="002B7B88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EA3907">
            <w:fldChar w:fldCharType="begin"/>
          </w:r>
          <w:r w:rsidR="00EA3907">
            <w:instrText xml:space="preserve"> DOCPROPERTY  VersioNro  \* MERGEFORMAT </w:instrText>
          </w:r>
          <w:r w:rsidR="00EA3907">
            <w:fldChar w:fldCharType="separate"/>
          </w:r>
          <w:r>
            <w:t>5.0</w:t>
          </w:r>
          <w:r w:rsidR="001E2F69">
            <w:t>.</w:t>
          </w:r>
          <w:r>
            <w:t>0</w:t>
          </w:r>
          <w:r w:rsidR="00EA3907">
            <w:fldChar w:fldCharType="end"/>
          </w:r>
        </w:p>
      </w:tc>
      <w:tc>
        <w:tcPr>
          <w:tcW w:w="1080" w:type="dxa"/>
        </w:tcPr>
        <w:p w14:paraId="4D9D8296" w14:textId="77E6E00B" w:rsidR="002B7B88" w:rsidRDefault="002B7B88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38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2BE23D47" w14:textId="77777777" w:rsidTr="2E2A1E9D">
      <w:trPr>
        <w:cantSplit/>
      </w:trPr>
      <w:tc>
        <w:tcPr>
          <w:tcW w:w="0" w:type="auto"/>
          <w:vMerge/>
        </w:tcPr>
        <w:p w14:paraId="31D9F8D0" w14:textId="77777777" w:rsidR="002B7B88" w:rsidRDefault="002B7B88">
          <w:pPr>
            <w:pStyle w:val="Yltunniste"/>
          </w:pPr>
        </w:p>
      </w:tc>
      <w:tc>
        <w:tcPr>
          <w:tcW w:w="0" w:type="auto"/>
        </w:tcPr>
        <w:p w14:paraId="2BD6069E" w14:textId="77777777" w:rsidR="002B7B88" w:rsidRDefault="002B7B88">
          <w:pPr>
            <w:pStyle w:val="Yltunniste"/>
          </w:pPr>
          <w:r>
            <w:t>Lääkemääräyksen</w:t>
          </w:r>
        </w:p>
        <w:p w14:paraId="3FA5D46D" w14:textId="77777777" w:rsidR="002B7B88" w:rsidRDefault="002B7B88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48C96839" w14:textId="77777777" w:rsidR="002B7B88" w:rsidRDefault="002B7B88">
          <w:pPr>
            <w:pStyle w:val="Yltunniste"/>
            <w:jc w:val="center"/>
          </w:pPr>
        </w:p>
        <w:p w14:paraId="4F59A18F" w14:textId="2A095D8F" w:rsidR="002B7B88" w:rsidRDefault="009358D3" w:rsidP="00661848">
          <w:pPr>
            <w:pStyle w:val="Yltunniste"/>
            <w:jc w:val="center"/>
          </w:pPr>
          <w:r>
            <w:t>28.3.2024</w:t>
          </w:r>
        </w:p>
      </w:tc>
      <w:tc>
        <w:tcPr>
          <w:tcW w:w="1080" w:type="dxa"/>
        </w:tcPr>
        <w:p w14:paraId="13A9DF76" w14:textId="77777777" w:rsidR="002B7B88" w:rsidRDefault="002B7B88">
          <w:pPr>
            <w:pStyle w:val="Yltunniste"/>
          </w:pPr>
        </w:p>
      </w:tc>
    </w:tr>
    <w:tr w:rsidR="002B7B88" w14:paraId="52BC8FA7" w14:textId="77777777" w:rsidTr="2E2A1E9D">
      <w:trPr>
        <w:cantSplit/>
        <w:trHeight w:hRule="exact" w:val="284"/>
      </w:trPr>
      <w:tc>
        <w:tcPr>
          <w:tcW w:w="0" w:type="auto"/>
        </w:tcPr>
        <w:p w14:paraId="064C190F" w14:textId="77777777" w:rsidR="002B7B88" w:rsidRDefault="002B7B88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778D6FB" w14:textId="77777777" w:rsidR="002B7B88" w:rsidRDefault="002B7B88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2B7B88" w:rsidRDefault="002B7B88">
          <w:pPr>
            <w:pStyle w:val="Yltunniste"/>
          </w:pPr>
        </w:p>
      </w:tc>
    </w:tr>
  </w:tbl>
  <w:p w14:paraId="7433783B" w14:textId="77777777" w:rsidR="002B7B88" w:rsidRDefault="002B7B8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4AC65D43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r w:rsidR="00EA3907">
      <w:fldChar w:fldCharType="begin"/>
    </w:r>
    <w:r w:rsidR="00EA3907">
      <w:instrText xml:space="preserve"> DOCPROPERTY  VersioNro  \* MERGEFORMAT </w:instrText>
    </w:r>
    <w:r w:rsidR="00EA3907">
      <w:fldChar w:fldCharType="separate"/>
    </w:r>
    <w:r>
      <w:t>5.0</w:t>
    </w:r>
    <w:r w:rsidR="006133EF">
      <w:t>.</w:t>
    </w:r>
    <w:r>
      <w:t>0</w:t>
    </w:r>
    <w:r w:rsidR="00EA3907">
      <w:fldChar w:fldCharType="end"/>
    </w:r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24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415310E4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2D150E99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del w:id="92" w:author="Pettersson Mirkka" w:date="2024-09-13T13:28:00Z">
      <w:r w:rsidR="009358D3" w:rsidDel="0043456C">
        <w:delText>28.3.2024</w:delText>
      </w:r>
    </w:del>
    <w:ins w:id="93" w:author="Pettersson Mirkka" w:date="2024-09-13T13:28:00Z">
      <w:r w:rsidR="0043456C">
        <w:t>13.9.2024</w:t>
      </w:r>
    </w:ins>
  </w:p>
  <w:p w14:paraId="3E16D02A" w14:textId="77777777" w:rsidR="002B7B88" w:rsidRDefault="002B7B8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0871523F" w:rsidR="002B7B88" w:rsidRDefault="002B7B88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r w:rsidR="00EA3907">
      <w:fldChar w:fldCharType="begin"/>
    </w:r>
    <w:r w:rsidR="00EA3907">
      <w:instrText xml:space="preserve"> DOCPROPERTY  VersioNro  \* MERGEFORMAT </w:instrText>
    </w:r>
    <w:r w:rsidR="00EA3907">
      <w:fldChar w:fldCharType="separate"/>
    </w:r>
    <w:r w:rsidR="00D221DC">
      <w:t>5.00</w:t>
    </w:r>
    <w:r w:rsidR="00EA3907">
      <w:fldChar w:fldCharType="end"/>
    </w:r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41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3D9559CB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2B09553B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EA3907">
      <w:fldChar w:fldCharType="begin"/>
    </w:r>
    <w:r w:rsidR="00EA3907">
      <w:instrText xml:space="preserve"> DOCPROPERTY  VersioPvm  \* MERGEFORMAT </w:instrText>
    </w:r>
    <w:r w:rsidR="00EA3907">
      <w:fldChar w:fldCharType="separate"/>
    </w:r>
    <w:r w:rsidR="00D221DC">
      <w:t>30.6.2023</w:t>
    </w:r>
    <w:r w:rsidR="00EA3907">
      <w:fldChar w:fldCharType="end"/>
    </w:r>
  </w:p>
  <w:p w14:paraId="7138793E" w14:textId="77777777" w:rsidR="002B7B88" w:rsidRPr="00CF5A62" w:rsidRDefault="002B7B88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428"/>
      <w:gridCol w:w="446"/>
    </w:tblGrid>
    <w:tr w:rsidR="002B7B88" w14:paraId="5FBBB796" w14:textId="77777777" w:rsidTr="2E2A1E9D">
      <w:trPr>
        <w:cantSplit/>
      </w:trPr>
      <w:tc>
        <w:tcPr>
          <w:tcW w:w="0" w:type="auto"/>
          <w:vMerge w:val="restart"/>
        </w:tcPr>
        <w:p w14:paraId="0CC03920" w14:textId="77777777" w:rsidR="002B7B88" w:rsidRDefault="002B7B88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C6A422" w14:textId="7FE1F5A4" w:rsidR="002B7B88" w:rsidRDefault="002B7B88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B7004">
            <w:rPr>
              <w:lang w:val="en-US"/>
            </w:rPr>
            <w:fldChar w:fldCharType="begin"/>
          </w:r>
          <w:r w:rsidR="00FB7004">
            <w:rPr>
              <w:lang w:val="en-US"/>
            </w:rPr>
            <w:instrText xml:space="preserve"> DOCPROPERTY  VersioNro  \* MERGEFORMAT </w:instrText>
          </w:r>
          <w:r w:rsidR="00FB7004">
            <w:rPr>
              <w:lang w:val="en-US"/>
            </w:rPr>
            <w:fldChar w:fldCharType="separate"/>
          </w:r>
          <w:r w:rsidR="00FB7004">
            <w:rPr>
              <w:lang w:val="en-US"/>
            </w:rPr>
            <w:t>5.00</w:t>
          </w:r>
          <w:r w:rsidR="00FB7004">
            <w:rPr>
              <w:lang w:val="en-US"/>
            </w:rPr>
            <w:fldChar w:fldCharType="end"/>
          </w:r>
        </w:p>
      </w:tc>
      <w:tc>
        <w:tcPr>
          <w:tcW w:w="1080" w:type="dxa"/>
        </w:tcPr>
        <w:p w14:paraId="2B1BD482" w14:textId="4762E9E2" w:rsidR="002B7B88" w:rsidRDefault="002B7B88" w:rsidP="0052317C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39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374940BC" w14:textId="77777777" w:rsidTr="2E2A1E9D">
      <w:trPr>
        <w:cantSplit/>
      </w:trPr>
      <w:tc>
        <w:tcPr>
          <w:tcW w:w="0" w:type="auto"/>
          <w:vMerge/>
        </w:tcPr>
        <w:p w14:paraId="0418E236" w14:textId="77777777" w:rsidR="002B7B88" w:rsidRDefault="002B7B88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2B7B88" w:rsidRDefault="002B7B88" w:rsidP="0052317C">
          <w:pPr>
            <w:pStyle w:val="Yltunniste"/>
          </w:pPr>
          <w:r>
            <w:t>Lääkemääräyksen</w:t>
          </w:r>
        </w:p>
        <w:p w14:paraId="25281369" w14:textId="77777777" w:rsidR="002B7B88" w:rsidRDefault="002B7B88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2B7B88" w:rsidRDefault="002B7B88" w:rsidP="0052317C">
          <w:pPr>
            <w:pStyle w:val="Yltunniste"/>
            <w:jc w:val="center"/>
          </w:pPr>
        </w:p>
        <w:p w14:paraId="549F715D" w14:textId="0A95D13A" w:rsidR="002B7B88" w:rsidRDefault="002B7B88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 w:rsidR="00EA3907">
            <w:fldChar w:fldCharType="begin"/>
          </w:r>
          <w:r w:rsidR="00EA3907">
            <w:instrText xml:space="preserve"> DOCPROPERTY  VersioPvm  \* MERGEFORMAT </w:instrText>
          </w:r>
          <w:r w:rsidR="00EA3907">
            <w:fldChar w:fldCharType="separate"/>
          </w:r>
          <w:r w:rsidR="00FB7004">
            <w:t>30.6.2023</w:t>
          </w:r>
          <w:r w:rsidR="00EA3907">
            <w:fldChar w:fldCharType="end"/>
          </w:r>
        </w:p>
      </w:tc>
      <w:tc>
        <w:tcPr>
          <w:tcW w:w="1080" w:type="dxa"/>
        </w:tcPr>
        <w:p w14:paraId="708A725C" w14:textId="77777777" w:rsidR="002B7B88" w:rsidRDefault="002B7B88" w:rsidP="0052317C">
          <w:pPr>
            <w:pStyle w:val="Yltunniste"/>
          </w:pPr>
        </w:p>
      </w:tc>
    </w:tr>
    <w:tr w:rsidR="002B7B88" w14:paraId="59B4B54B" w14:textId="77777777" w:rsidTr="2E2A1E9D">
      <w:trPr>
        <w:cantSplit/>
        <w:trHeight w:hRule="exact" w:val="284"/>
      </w:trPr>
      <w:tc>
        <w:tcPr>
          <w:tcW w:w="0" w:type="auto"/>
        </w:tcPr>
        <w:p w14:paraId="49C31CF0" w14:textId="77777777" w:rsidR="002B7B88" w:rsidRDefault="002B7B88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2B7B88" w:rsidRDefault="002B7B88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2B7B88" w:rsidRDefault="002B7B88" w:rsidP="0052317C">
          <w:pPr>
            <w:pStyle w:val="Yltunniste"/>
          </w:pPr>
        </w:p>
      </w:tc>
    </w:tr>
  </w:tbl>
  <w:p w14:paraId="49319763" w14:textId="77777777" w:rsidR="002B7B88" w:rsidRPr="005F1D25" w:rsidRDefault="002B7B88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A4DE9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26EF0"/>
    <w:multiLevelType w:val="hybridMultilevel"/>
    <w:tmpl w:val="FC98FD94"/>
    <w:lvl w:ilvl="0" w:tplc="C73007D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67E71"/>
    <w:multiLevelType w:val="hybridMultilevel"/>
    <w:tmpl w:val="F51604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3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tersson Mirkka">
    <w15:presenceInfo w15:providerId="AD" w15:userId="S::mirkka.pettersson@kela.fi::3aa3b28c-aee2-4662-b8c5-55413ab8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6E76"/>
    <w:rsid w:val="0000777D"/>
    <w:rsid w:val="00012CD9"/>
    <w:rsid w:val="00013564"/>
    <w:rsid w:val="00014A93"/>
    <w:rsid w:val="00017125"/>
    <w:rsid w:val="00020286"/>
    <w:rsid w:val="00021116"/>
    <w:rsid w:val="00022580"/>
    <w:rsid w:val="00022982"/>
    <w:rsid w:val="0002654B"/>
    <w:rsid w:val="00027358"/>
    <w:rsid w:val="00027EF8"/>
    <w:rsid w:val="00030B85"/>
    <w:rsid w:val="000311C0"/>
    <w:rsid w:val="00033441"/>
    <w:rsid w:val="00033B0D"/>
    <w:rsid w:val="00033F5B"/>
    <w:rsid w:val="00036124"/>
    <w:rsid w:val="00036C35"/>
    <w:rsid w:val="0004162D"/>
    <w:rsid w:val="00041EDF"/>
    <w:rsid w:val="000450A8"/>
    <w:rsid w:val="00046298"/>
    <w:rsid w:val="0004686A"/>
    <w:rsid w:val="00046A8D"/>
    <w:rsid w:val="000471FB"/>
    <w:rsid w:val="00047C37"/>
    <w:rsid w:val="0005050A"/>
    <w:rsid w:val="00054C69"/>
    <w:rsid w:val="00056F4F"/>
    <w:rsid w:val="000578B9"/>
    <w:rsid w:val="00060318"/>
    <w:rsid w:val="00060C04"/>
    <w:rsid w:val="00060CEF"/>
    <w:rsid w:val="00060EC1"/>
    <w:rsid w:val="00061634"/>
    <w:rsid w:val="00062009"/>
    <w:rsid w:val="00062488"/>
    <w:rsid w:val="00065BB0"/>
    <w:rsid w:val="00065F4E"/>
    <w:rsid w:val="00066593"/>
    <w:rsid w:val="000674BF"/>
    <w:rsid w:val="00067685"/>
    <w:rsid w:val="00070528"/>
    <w:rsid w:val="00070F20"/>
    <w:rsid w:val="00071E8F"/>
    <w:rsid w:val="00072224"/>
    <w:rsid w:val="00072A26"/>
    <w:rsid w:val="000740B3"/>
    <w:rsid w:val="0007617F"/>
    <w:rsid w:val="00076634"/>
    <w:rsid w:val="00076B61"/>
    <w:rsid w:val="0008043A"/>
    <w:rsid w:val="00080E96"/>
    <w:rsid w:val="00082675"/>
    <w:rsid w:val="00082727"/>
    <w:rsid w:val="0008342B"/>
    <w:rsid w:val="00086782"/>
    <w:rsid w:val="00087414"/>
    <w:rsid w:val="00091D32"/>
    <w:rsid w:val="00094063"/>
    <w:rsid w:val="0009415D"/>
    <w:rsid w:val="00094D0E"/>
    <w:rsid w:val="00095276"/>
    <w:rsid w:val="000954B2"/>
    <w:rsid w:val="000965B2"/>
    <w:rsid w:val="00096E46"/>
    <w:rsid w:val="00097247"/>
    <w:rsid w:val="0009756D"/>
    <w:rsid w:val="0009768F"/>
    <w:rsid w:val="000A1A4A"/>
    <w:rsid w:val="000A3409"/>
    <w:rsid w:val="000A38B2"/>
    <w:rsid w:val="000A3C68"/>
    <w:rsid w:val="000A3FB3"/>
    <w:rsid w:val="000A5007"/>
    <w:rsid w:val="000A5B09"/>
    <w:rsid w:val="000A6355"/>
    <w:rsid w:val="000A799C"/>
    <w:rsid w:val="000A7E3B"/>
    <w:rsid w:val="000B1320"/>
    <w:rsid w:val="000B250E"/>
    <w:rsid w:val="000B29CE"/>
    <w:rsid w:val="000B56C1"/>
    <w:rsid w:val="000B769D"/>
    <w:rsid w:val="000C3A69"/>
    <w:rsid w:val="000C3CE7"/>
    <w:rsid w:val="000C4208"/>
    <w:rsid w:val="000C5552"/>
    <w:rsid w:val="000C602E"/>
    <w:rsid w:val="000C68D5"/>
    <w:rsid w:val="000D0E0A"/>
    <w:rsid w:val="000D2968"/>
    <w:rsid w:val="000D2C53"/>
    <w:rsid w:val="000E0536"/>
    <w:rsid w:val="000E0BA5"/>
    <w:rsid w:val="000E1071"/>
    <w:rsid w:val="000E1481"/>
    <w:rsid w:val="000E1791"/>
    <w:rsid w:val="000E224C"/>
    <w:rsid w:val="000E2B40"/>
    <w:rsid w:val="000E436D"/>
    <w:rsid w:val="000E4FB5"/>
    <w:rsid w:val="000E592A"/>
    <w:rsid w:val="000F084E"/>
    <w:rsid w:val="000F469D"/>
    <w:rsid w:val="000F4FD7"/>
    <w:rsid w:val="000F63A2"/>
    <w:rsid w:val="000F6FDB"/>
    <w:rsid w:val="00100499"/>
    <w:rsid w:val="001007EC"/>
    <w:rsid w:val="001015C1"/>
    <w:rsid w:val="00102D87"/>
    <w:rsid w:val="00103354"/>
    <w:rsid w:val="001036F6"/>
    <w:rsid w:val="0011038A"/>
    <w:rsid w:val="00110458"/>
    <w:rsid w:val="00113C2A"/>
    <w:rsid w:val="00114BE4"/>
    <w:rsid w:val="00115D9C"/>
    <w:rsid w:val="00116037"/>
    <w:rsid w:val="00117D54"/>
    <w:rsid w:val="00120820"/>
    <w:rsid w:val="001250A1"/>
    <w:rsid w:val="0012629F"/>
    <w:rsid w:val="0012794D"/>
    <w:rsid w:val="001326A2"/>
    <w:rsid w:val="00133534"/>
    <w:rsid w:val="00133876"/>
    <w:rsid w:val="00133E5B"/>
    <w:rsid w:val="00136192"/>
    <w:rsid w:val="001361FE"/>
    <w:rsid w:val="00136F71"/>
    <w:rsid w:val="00137517"/>
    <w:rsid w:val="00141168"/>
    <w:rsid w:val="0014133F"/>
    <w:rsid w:val="001455D7"/>
    <w:rsid w:val="0014571A"/>
    <w:rsid w:val="001457B5"/>
    <w:rsid w:val="00145DFF"/>
    <w:rsid w:val="00146DF9"/>
    <w:rsid w:val="001479EE"/>
    <w:rsid w:val="00150310"/>
    <w:rsid w:val="0015177D"/>
    <w:rsid w:val="00151994"/>
    <w:rsid w:val="00153936"/>
    <w:rsid w:val="00154CEB"/>
    <w:rsid w:val="00157931"/>
    <w:rsid w:val="001600C4"/>
    <w:rsid w:val="00160EFD"/>
    <w:rsid w:val="001621D9"/>
    <w:rsid w:val="00163273"/>
    <w:rsid w:val="001635F3"/>
    <w:rsid w:val="00163911"/>
    <w:rsid w:val="00163A97"/>
    <w:rsid w:val="001645E7"/>
    <w:rsid w:val="00167220"/>
    <w:rsid w:val="00174996"/>
    <w:rsid w:val="00176247"/>
    <w:rsid w:val="00177447"/>
    <w:rsid w:val="0017780B"/>
    <w:rsid w:val="001802E1"/>
    <w:rsid w:val="0018076E"/>
    <w:rsid w:val="00181AB1"/>
    <w:rsid w:val="001832F3"/>
    <w:rsid w:val="00184C32"/>
    <w:rsid w:val="001875A0"/>
    <w:rsid w:val="00187605"/>
    <w:rsid w:val="00193EE1"/>
    <w:rsid w:val="001A2B02"/>
    <w:rsid w:val="001A2C2D"/>
    <w:rsid w:val="001A2F7C"/>
    <w:rsid w:val="001A3CDF"/>
    <w:rsid w:val="001A3D3C"/>
    <w:rsid w:val="001A413D"/>
    <w:rsid w:val="001B0B55"/>
    <w:rsid w:val="001B10E8"/>
    <w:rsid w:val="001B36B5"/>
    <w:rsid w:val="001B40A1"/>
    <w:rsid w:val="001B5F1B"/>
    <w:rsid w:val="001B6B55"/>
    <w:rsid w:val="001C0C4C"/>
    <w:rsid w:val="001C118D"/>
    <w:rsid w:val="001C1F5E"/>
    <w:rsid w:val="001C2298"/>
    <w:rsid w:val="001C46CF"/>
    <w:rsid w:val="001C57AA"/>
    <w:rsid w:val="001C6F21"/>
    <w:rsid w:val="001D022C"/>
    <w:rsid w:val="001D259B"/>
    <w:rsid w:val="001D3161"/>
    <w:rsid w:val="001D355D"/>
    <w:rsid w:val="001E10CD"/>
    <w:rsid w:val="001E11A0"/>
    <w:rsid w:val="001E1B6E"/>
    <w:rsid w:val="001E2150"/>
    <w:rsid w:val="001E2F69"/>
    <w:rsid w:val="001E3234"/>
    <w:rsid w:val="001E4046"/>
    <w:rsid w:val="001E5638"/>
    <w:rsid w:val="001E5EE9"/>
    <w:rsid w:val="001E6A57"/>
    <w:rsid w:val="001F1F41"/>
    <w:rsid w:val="001F1F55"/>
    <w:rsid w:val="001F3C8F"/>
    <w:rsid w:val="001F3DE5"/>
    <w:rsid w:val="001F3DF2"/>
    <w:rsid w:val="001F7050"/>
    <w:rsid w:val="00202C86"/>
    <w:rsid w:val="00205109"/>
    <w:rsid w:val="00205EB7"/>
    <w:rsid w:val="002063CE"/>
    <w:rsid w:val="002103AD"/>
    <w:rsid w:val="002131F0"/>
    <w:rsid w:val="00214B1C"/>
    <w:rsid w:val="00216818"/>
    <w:rsid w:val="00220911"/>
    <w:rsid w:val="00220FB1"/>
    <w:rsid w:val="00221736"/>
    <w:rsid w:val="002222BD"/>
    <w:rsid w:val="0022276C"/>
    <w:rsid w:val="0022776A"/>
    <w:rsid w:val="00227CE3"/>
    <w:rsid w:val="00231454"/>
    <w:rsid w:val="0023252B"/>
    <w:rsid w:val="00232E6B"/>
    <w:rsid w:val="002332C0"/>
    <w:rsid w:val="00233481"/>
    <w:rsid w:val="00236E95"/>
    <w:rsid w:val="00236F73"/>
    <w:rsid w:val="002379AF"/>
    <w:rsid w:val="00237A11"/>
    <w:rsid w:val="002430CF"/>
    <w:rsid w:val="0024312C"/>
    <w:rsid w:val="00246A52"/>
    <w:rsid w:val="00251F04"/>
    <w:rsid w:val="002521B1"/>
    <w:rsid w:val="00252A74"/>
    <w:rsid w:val="00252CB5"/>
    <w:rsid w:val="00254530"/>
    <w:rsid w:val="00257945"/>
    <w:rsid w:val="0026412D"/>
    <w:rsid w:val="002641EB"/>
    <w:rsid w:val="002659AA"/>
    <w:rsid w:val="00266F8E"/>
    <w:rsid w:val="00267027"/>
    <w:rsid w:val="002709FA"/>
    <w:rsid w:val="00271093"/>
    <w:rsid w:val="0027114E"/>
    <w:rsid w:val="00272A32"/>
    <w:rsid w:val="002741F7"/>
    <w:rsid w:val="00274CA6"/>
    <w:rsid w:val="002754EE"/>
    <w:rsid w:val="0027617D"/>
    <w:rsid w:val="00276266"/>
    <w:rsid w:val="002867FF"/>
    <w:rsid w:val="00286BA2"/>
    <w:rsid w:val="00290C19"/>
    <w:rsid w:val="00292527"/>
    <w:rsid w:val="002929D6"/>
    <w:rsid w:val="00292ABC"/>
    <w:rsid w:val="00292FBA"/>
    <w:rsid w:val="002932E3"/>
    <w:rsid w:val="00294FCE"/>
    <w:rsid w:val="002A14E5"/>
    <w:rsid w:val="002A24F0"/>
    <w:rsid w:val="002A43FB"/>
    <w:rsid w:val="002A5F53"/>
    <w:rsid w:val="002A5F9B"/>
    <w:rsid w:val="002A7860"/>
    <w:rsid w:val="002A7B46"/>
    <w:rsid w:val="002B0984"/>
    <w:rsid w:val="002B0EC1"/>
    <w:rsid w:val="002B17CB"/>
    <w:rsid w:val="002B1C73"/>
    <w:rsid w:val="002B4133"/>
    <w:rsid w:val="002B42D7"/>
    <w:rsid w:val="002B5CD0"/>
    <w:rsid w:val="002B7402"/>
    <w:rsid w:val="002B7B88"/>
    <w:rsid w:val="002C096B"/>
    <w:rsid w:val="002C1BBD"/>
    <w:rsid w:val="002C36FE"/>
    <w:rsid w:val="002C3E72"/>
    <w:rsid w:val="002C56EE"/>
    <w:rsid w:val="002C70FE"/>
    <w:rsid w:val="002C7AB1"/>
    <w:rsid w:val="002C7E83"/>
    <w:rsid w:val="002D193D"/>
    <w:rsid w:val="002D31B0"/>
    <w:rsid w:val="002D3608"/>
    <w:rsid w:val="002D3920"/>
    <w:rsid w:val="002D3B38"/>
    <w:rsid w:val="002D409F"/>
    <w:rsid w:val="002D4553"/>
    <w:rsid w:val="002D6555"/>
    <w:rsid w:val="002D764B"/>
    <w:rsid w:val="002E2050"/>
    <w:rsid w:val="002E2E11"/>
    <w:rsid w:val="002E480D"/>
    <w:rsid w:val="002E5563"/>
    <w:rsid w:val="002E608B"/>
    <w:rsid w:val="002E7D6E"/>
    <w:rsid w:val="002F0D43"/>
    <w:rsid w:val="002F1696"/>
    <w:rsid w:val="002F2359"/>
    <w:rsid w:val="002F250D"/>
    <w:rsid w:val="002F33BF"/>
    <w:rsid w:val="002F393C"/>
    <w:rsid w:val="002F448E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211"/>
    <w:rsid w:val="003227B6"/>
    <w:rsid w:val="00322B6D"/>
    <w:rsid w:val="0032422F"/>
    <w:rsid w:val="003242BA"/>
    <w:rsid w:val="0032739C"/>
    <w:rsid w:val="00330051"/>
    <w:rsid w:val="00332DD2"/>
    <w:rsid w:val="00333330"/>
    <w:rsid w:val="003341D9"/>
    <w:rsid w:val="00337C60"/>
    <w:rsid w:val="0034092F"/>
    <w:rsid w:val="003412AF"/>
    <w:rsid w:val="00341789"/>
    <w:rsid w:val="00341FF4"/>
    <w:rsid w:val="00342C03"/>
    <w:rsid w:val="003446BD"/>
    <w:rsid w:val="003458FE"/>
    <w:rsid w:val="00345E7D"/>
    <w:rsid w:val="003502FC"/>
    <w:rsid w:val="00351E6E"/>
    <w:rsid w:val="00351FFB"/>
    <w:rsid w:val="00352199"/>
    <w:rsid w:val="00352748"/>
    <w:rsid w:val="00352870"/>
    <w:rsid w:val="00352EE2"/>
    <w:rsid w:val="00353C15"/>
    <w:rsid w:val="003555BA"/>
    <w:rsid w:val="003605D0"/>
    <w:rsid w:val="0036178F"/>
    <w:rsid w:val="003636A4"/>
    <w:rsid w:val="00366966"/>
    <w:rsid w:val="00367939"/>
    <w:rsid w:val="00367C22"/>
    <w:rsid w:val="00367D18"/>
    <w:rsid w:val="00370D7E"/>
    <w:rsid w:val="00371B42"/>
    <w:rsid w:val="00373356"/>
    <w:rsid w:val="00373D12"/>
    <w:rsid w:val="0037459E"/>
    <w:rsid w:val="003754AE"/>
    <w:rsid w:val="00376985"/>
    <w:rsid w:val="00382596"/>
    <w:rsid w:val="00384914"/>
    <w:rsid w:val="003860AA"/>
    <w:rsid w:val="00386237"/>
    <w:rsid w:val="003863B7"/>
    <w:rsid w:val="0038791E"/>
    <w:rsid w:val="00387F4D"/>
    <w:rsid w:val="0039058E"/>
    <w:rsid w:val="0039064F"/>
    <w:rsid w:val="003916A3"/>
    <w:rsid w:val="00391BE2"/>
    <w:rsid w:val="00392348"/>
    <w:rsid w:val="00395B92"/>
    <w:rsid w:val="0039689F"/>
    <w:rsid w:val="003A0BC6"/>
    <w:rsid w:val="003A4DDC"/>
    <w:rsid w:val="003A521D"/>
    <w:rsid w:val="003B1E9D"/>
    <w:rsid w:val="003B2159"/>
    <w:rsid w:val="003B24E5"/>
    <w:rsid w:val="003B297D"/>
    <w:rsid w:val="003B4D26"/>
    <w:rsid w:val="003B7188"/>
    <w:rsid w:val="003B730B"/>
    <w:rsid w:val="003C0C0A"/>
    <w:rsid w:val="003C0F49"/>
    <w:rsid w:val="003C206B"/>
    <w:rsid w:val="003C6F33"/>
    <w:rsid w:val="003C724F"/>
    <w:rsid w:val="003D1290"/>
    <w:rsid w:val="003D2164"/>
    <w:rsid w:val="003D2CBE"/>
    <w:rsid w:val="003D5FC1"/>
    <w:rsid w:val="003D662D"/>
    <w:rsid w:val="003E097C"/>
    <w:rsid w:val="003E16A3"/>
    <w:rsid w:val="003E516E"/>
    <w:rsid w:val="003E5DCF"/>
    <w:rsid w:val="003E65B6"/>
    <w:rsid w:val="003E7E17"/>
    <w:rsid w:val="003E7EE4"/>
    <w:rsid w:val="003F365E"/>
    <w:rsid w:val="003F39B7"/>
    <w:rsid w:val="003F4F3F"/>
    <w:rsid w:val="003F5253"/>
    <w:rsid w:val="003F5D94"/>
    <w:rsid w:val="003F639A"/>
    <w:rsid w:val="003F73F5"/>
    <w:rsid w:val="004022B3"/>
    <w:rsid w:val="00403675"/>
    <w:rsid w:val="00405115"/>
    <w:rsid w:val="00405CDC"/>
    <w:rsid w:val="004078F6"/>
    <w:rsid w:val="00412655"/>
    <w:rsid w:val="00413596"/>
    <w:rsid w:val="00415D5D"/>
    <w:rsid w:val="00416A61"/>
    <w:rsid w:val="00416C77"/>
    <w:rsid w:val="00420323"/>
    <w:rsid w:val="00421921"/>
    <w:rsid w:val="0042219A"/>
    <w:rsid w:val="0042258A"/>
    <w:rsid w:val="00423390"/>
    <w:rsid w:val="00423441"/>
    <w:rsid w:val="00426F2E"/>
    <w:rsid w:val="004275B8"/>
    <w:rsid w:val="00427B5D"/>
    <w:rsid w:val="00432797"/>
    <w:rsid w:val="00433122"/>
    <w:rsid w:val="0043456C"/>
    <w:rsid w:val="00436D02"/>
    <w:rsid w:val="00440C52"/>
    <w:rsid w:val="004424E9"/>
    <w:rsid w:val="004426B5"/>
    <w:rsid w:val="00444660"/>
    <w:rsid w:val="00444CF2"/>
    <w:rsid w:val="004456D8"/>
    <w:rsid w:val="00446A1F"/>
    <w:rsid w:val="00446A7E"/>
    <w:rsid w:val="00446C9F"/>
    <w:rsid w:val="00447094"/>
    <w:rsid w:val="004477CF"/>
    <w:rsid w:val="00450A70"/>
    <w:rsid w:val="00451111"/>
    <w:rsid w:val="004533A3"/>
    <w:rsid w:val="004539CA"/>
    <w:rsid w:val="00454403"/>
    <w:rsid w:val="00462B82"/>
    <w:rsid w:val="00462F67"/>
    <w:rsid w:val="004634A3"/>
    <w:rsid w:val="00463F6B"/>
    <w:rsid w:val="00465861"/>
    <w:rsid w:val="004659A9"/>
    <w:rsid w:val="0046700D"/>
    <w:rsid w:val="00467E9F"/>
    <w:rsid w:val="004714AE"/>
    <w:rsid w:val="004727BE"/>
    <w:rsid w:val="00473A3D"/>
    <w:rsid w:val="00473B79"/>
    <w:rsid w:val="00473F70"/>
    <w:rsid w:val="00475EA4"/>
    <w:rsid w:val="00477888"/>
    <w:rsid w:val="00480ED0"/>
    <w:rsid w:val="00481A83"/>
    <w:rsid w:val="0048275C"/>
    <w:rsid w:val="004831EF"/>
    <w:rsid w:val="00483C6D"/>
    <w:rsid w:val="0048512D"/>
    <w:rsid w:val="00485433"/>
    <w:rsid w:val="00487F35"/>
    <w:rsid w:val="00487FEF"/>
    <w:rsid w:val="004910A4"/>
    <w:rsid w:val="00495222"/>
    <w:rsid w:val="00497788"/>
    <w:rsid w:val="00497E89"/>
    <w:rsid w:val="004A12A1"/>
    <w:rsid w:val="004A1713"/>
    <w:rsid w:val="004A4162"/>
    <w:rsid w:val="004A46C3"/>
    <w:rsid w:val="004A5757"/>
    <w:rsid w:val="004A5D9D"/>
    <w:rsid w:val="004A6599"/>
    <w:rsid w:val="004A6B23"/>
    <w:rsid w:val="004B0C7B"/>
    <w:rsid w:val="004B0FC6"/>
    <w:rsid w:val="004B1CB2"/>
    <w:rsid w:val="004B25C3"/>
    <w:rsid w:val="004B5900"/>
    <w:rsid w:val="004B7CE9"/>
    <w:rsid w:val="004C17FD"/>
    <w:rsid w:val="004C7434"/>
    <w:rsid w:val="004C793B"/>
    <w:rsid w:val="004D13DB"/>
    <w:rsid w:val="004D1CBB"/>
    <w:rsid w:val="004D2A22"/>
    <w:rsid w:val="004D5133"/>
    <w:rsid w:val="004D63A5"/>
    <w:rsid w:val="004D7ECA"/>
    <w:rsid w:val="004E02D2"/>
    <w:rsid w:val="004E08AA"/>
    <w:rsid w:val="004E5D80"/>
    <w:rsid w:val="004E7D23"/>
    <w:rsid w:val="004F0FCB"/>
    <w:rsid w:val="004F26B3"/>
    <w:rsid w:val="004F4780"/>
    <w:rsid w:val="004F58F8"/>
    <w:rsid w:val="004F592E"/>
    <w:rsid w:val="004F721A"/>
    <w:rsid w:val="004F7815"/>
    <w:rsid w:val="0050002B"/>
    <w:rsid w:val="0050101D"/>
    <w:rsid w:val="00502DF4"/>
    <w:rsid w:val="00503303"/>
    <w:rsid w:val="0050399A"/>
    <w:rsid w:val="00503EB9"/>
    <w:rsid w:val="005068B5"/>
    <w:rsid w:val="00510980"/>
    <w:rsid w:val="005114DC"/>
    <w:rsid w:val="00512D4C"/>
    <w:rsid w:val="005148A0"/>
    <w:rsid w:val="00514ED9"/>
    <w:rsid w:val="00515EBB"/>
    <w:rsid w:val="00520493"/>
    <w:rsid w:val="00521C60"/>
    <w:rsid w:val="00522FC1"/>
    <w:rsid w:val="0052317C"/>
    <w:rsid w:val="00523D82"/>
    <w:rsid w:val="005256B6"/>
    <w:rsid w:val="0053192E"/>
    <w:rsid w:val="005321C4"/>
    <w:rsid w:val="00534DDF"/>
    <w:rsid w:val="0053701B"/>
    <w:rsid w:val="00537D87"/>
    <w:rsid w:val="00541AB9"/>
    <w:rsid w:val="00542547"/>
    <w:rsid w:val="00542CB8"/>
    <w:rsid w:val="005430AF"/>
    <w:rsid w:val="005439CA"/>
    <w:rsid w:val="00545581"/>
    <w:rsid w:val="00545634"/>
    <w:rsid w:val="00545C03"/>
    <w:rsid w:val="0054653F"/>
    <w:rsid w:val="005472E2"/>
    <w:rsid w:val="00552E44"/>
    <w:rsid w:val="00552E59"/>
    <w:rsid w:val="00553AAE"/>
    <w:rsid w:val="0055465A"/>
    <w:rsid w:val="00555A1F"/>
    <w:rsid w:val="00556EB1"/>
    <w:rsid w:val="005572C6"/>
    <w:rsid w:val="0056038B"/>
    <w:rsid w:val="00560E07"/>
    <w:rsid w:val="00561103"/>
    <w:rsid w:val="00561681"/>
    <w:rsid w:val="00564C3F"/>
    <w:rsid w:val="005716A9"/>
    <w:rsid w:val="0057391B"/>
    <w:rsid w:val="005753D6"/>
    <w:rsid w:val="0057623D"/>
    <w:rsid w:val="00576253"/>
    <w:rsid w:val="00577775"/>
    <w:rsid w:val="00582C9C"/>
    <w:rsid w:val="0058423E"/>
    <w:rsid w:val="00584637"/>
    <w:rsid w:val="00584D16"/>
    <w:rsid w:val="00587D76"/>
    <w:rsid w:val="00591171"/>
    <w:rsid w:val="0059163E"/>
    <w:rsid w:val="0059259E"/>
    <w:rsid w:val="005927BC"/>
    <w:rsid w:val="00593884"/>
    <w:rsid w:val="005939D1"/>
    <w:rsid w:val="00594351"/>
    <w:rsid w:val="005972D9"/>
    <w:rsid w:val="00597943"/>
    <w:rsid w:val="005A0654"/>
    <w:rsid w:val="005A0D66"/>
    <w:rsid w:val="005A1C6B"/>
    <w:rsid w:val="005A434D"/>
    <w:rsid w:val="005A4C96"/>
    <w:rsid w:val="005A5558"/>
    <w:rsid w:val="005A5642"/>
    <w:rsid w:val="005A5ACF"/>
    <w:rsid w:val="005A6C08"/>
    <w:rsid w:val="005B1D67"/>
    <w:rsid w:val="005B1EF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166"/>
    <w:rsid w:val="005C22C5"/>
    <w:rsid w:val="005C24C2"/>
    <w:rsid w:val="005C4859"/>
    <w:rsid w:val="005C5155"/>
    <w:rsid w:val="005C5169"/>
    <w:rsid w:val="005C5644"/>
    <w:rsid w:val="005C6180"/>
    <w:rsid w:val="005C6B33"/>
    <w:rsid w:val="005D06A2"/>
    <w:rsid w:val="005D1C5E"/>
    <w:rsid w:val="005E0E11"/>
    <w:rsid w:val="005E18FA"/>
    <w:rsid w:val="005E58BC"/>
    <w:rsid w:val="005E74D1"/>
    <w:rsid w:val="005F08D9"/>
    <w:rsid w:val="005F1ADD"/>
    <w:rsid w:val="005F1D25"/>
    <w:rsid w:val="005F2DCA"/>
    <w:rsid w:val="005F379C"/>
    <w:rsid w:val="005F7382"/>
    <w:rsid w:val="005F7D70"/>
    <w:rsid w:val="00600A86"/>
    <w:rsid w:val="00600DAC"/>
    <w:rsid w:val="00605186"/>
    <w:rsid w:val="0061084C"/>
    <w:rsid w:val="0061298B"/>
    <w:rsid w:val="006133EF"/>
    <w:rsid w:val="00613EE0"/>
    <w:rsid w:val="00614909"/>
    <w:rsid w:val="00620A0B"/>
    <w:rsid w:val="00621A28"/>
    <w:rsid w:val="00621E6A"/>
    <w:rsid w:val="0062371C"/>
    <w:rsid w:val="006261AE"/>
    <w:rsid w:val="0062698E"/>
    <w:rsid w:val="00630D8D"/>
    <w:rsid w:val="0063162A"/>
    <w:rsid w:val="00631C58"/>
    <w:rsid w:val="00633419"/>
    <w:rsid w:val="00633436"/>
    <w:rsid w:val="00634513"/>
    <w:rsid w:val="006363E6"/>
    <w:rsid w:val="006377B6"/>
    <w:rsid w:val="006412C4"/>
    <w:rsid w:val="00641BB7"/>
    <w:rsid w:val="00642DF8"/>
    <w:rsid w:val="006438DE"/>
    <w:rsid w:val="0064572E"/>
    <w:rsid w:val="00646272"/>
    <w:rsid w:val="0064643C"/>
    <w:rsid w:val="006465F3"/>
    <w:rsid w:val="00646B61"/>
    <w:rsid w:val="00650E96"/>
    <w:rsid w:val="00652D51"/>
    <w:rsid w:val="00655B89"/>
    <w:rsid w:val="006564DF"/>
    <w:rsid w:val="00656588"/>
    <w:rsid w:val="006566A6"/>
    <w:rsid w:val="006572EA"/>
    <w:rsid w:val="00660B67"/>
    <w:rsid w:val="006616FB"/>
    <w:rsid w:val="00661848"/>
    <w:rsid w:val="006625B5"/>
    <w:rsid w:val="006634EC"/>
    <w:rsid w:val="00664638"/>
    <w:rsid w:val="006668CF"/>
    <w:rsid w:val="00673D38"/>
    <w:rsid w:val="00675936"/>
    <w:rsid w:val="00675D5D"/>
    <w:rsid w:val="0067767E"/>
    <w:rsid w:val="006833D3"/>
    <w:rsid w:val="00683839"/>
    <w:rsid w:val="0068385B"/>
    <w:rsid w:val="00684DCF"/>
    <w:rsid w:val="00684FF3"/>
    <w:rsid w:val="00685201"/>
    <w:rsid w:val="00685902"/>
    <w:rsid w:val="0068624D"/>
    <w:rsid w:val="00691CAD"/>
    <w:rsid w:val="0069284D"/>
    <w:rsid w:val="00694084"/>
    <w:rsid w:val="00694255"/>
    <w:rsid w:val="0069592E"/>
    <w:rsid w:val="006965F2"/>
    <w:rsid w:val="00696937"/>
    <w:rsid w:val="006A1A73"/>
    <w:rsid w:val="006A6873"/>
    <w:rsid w:val="006A7790"/>
    <w:rsid w:val="006A7DDF"/>
    <w:rsid w:val="006B1250"/>
    <w:rsid w:val="006B1F22"/>
    <w:rsid w:val="006B429D"/>
    <w:rsid w:val="006B484F"/>
    <w:rsid w:val="006B4C34"/>
    <w:rsid w:val="006B6141"/>
    <w:rsid w:val="006B6749"/>
    <w:rsid w:val="006C63A0"/>
    <w:rsid w:val="006D0F9F"/>
    <w:rsid w:val="006D2308"/>
    <w:rsid w:val="006D6115"/>
    <w:rsid w:val="006D770B"/>
    <w:rsid w:val="006D7726"/>
    <w:rsid w:val="006E09E7"/>
    <w:rsid w:val="006E23AA"/>
    <w:rsid w:val="006E3D2C"/>
    <w:rsid w:val="006E7360"/>
    <w:rsid w:val="006F0269"/>
    <w:rsid w:val="006F0A2D"/>
    <w:rsid w:val="006F131A"/>
    <w:rsid w:val="006F5D6C"/>
    <w:rsid w:val="006F7FCC"/>
    <w:rsid w:val="0070068C"/>
    <w:rsid w:val="00700C90"/>
    <w:rsid w:val="00702AEB"/>
    <w:rsid w:val="00703D62"/>
    <w:rsid w:val="007047A4"/>
    <w:rsid w:val="00704AF3"/>
    <w:rsid w:val="00705CF7"/>
    <w:rsid w:val="00706095"/>
    <w:rsid w:val="00706D9E"/>
    <w:rsid w:val="00707337"/>
    <w:rsid w:val="00711E2D"/>
    <w:rsid w:val="00711FA2"/>
    <w:rsid w:val="00712F89"/>
    <w:rsid w:val="00714B4D"/>
    <w:rsid w:val="00715A0F"/>
    <w:rsid w:val="0071615B"/>
    <w:rsid w:val="00717B46"/>
    <w:rsid w:val="00720806"/>
    <w:rsid w:val="00720DBA"/>
    <w:rsid w:val="0072242A"/>
    <w:rsid w:val="007237C5"/>
    <w:rsid w:val="00723AF1"/>
    <w:rsid w:val="00724042"/>
    <w:rsid w:val="0073089C"/>
    <w:rsid w:val="00730AE9"/>
    <w:rsid w:val="007321C1"/>
    <w:rsid w:val="00734A07"/>
    <w:rsid w:val="00735769"/>
    <w:rsid w:val="00736A66"/>
    <w:rsid w:val="00737DF5"/>
    <w:rsid w:val="007403DB"/>
    <w:rsid w:val="0074171D"/>
    <w:rsid w:val="00741C28"/>
    <w:rsid w:val="0074256F"/>
    <w:rsid w:val="00743DE4"/>
    <w:rsid w:val="00746D1D"/>
    <w:rsid w:val="007477A4"/>
    <w:rsid w:val="007508FF"/>
    <w:rsid w:val="00750AC6"/>
    <w:rsid w:val="00751B47"/>
    <w:rsid w:val="007524BA"/>
    <w:rsid w:val="00752FD0"/>
    <w:rsid w:val="007534C0"/>
    <w:rsid w:val="0075380B"/>
    <w:rsid w:val="0075575D"/>
    <w:rsid w:val="00755DFF"/>
    <w:rsid w:val="007569F5"/>
    <w:rsid w:val="00756F06"/>
    <w:rsid w:val="0076106E"/>
    <w:rsid w:val="00761D2F"/>
    <w:rsid w:val="007632CA"/>
    <w:rsid w:val="0076431A"/>
    <w:rsid w:val="007645F7"/>
    <w:rsid w:val="007669C4"/>
    <w:rsid w:val="007703B4"/>
    <w:rsid w:val="00770A92"/>
    <w:rsid w:val="00770C30"/>
    <w:rsid w:val="0078005B"/>
    <w:rsid w:val="00780B8D"/>
    <w:rsid w:val="00781997"/>
    <w:rsid w:val="00783021"/>
    <w:rsid w:val="00783547"/>
    <w:rsid w:val="00783CDF"/>
    <w:rsid w:val="00783E34"/>
    <w:rsid w:val="00784241"/>
    <w:rsid w:val="00784A15"/>
    <w:rsid w:val="00784F57"/>
    <w:rsid w:val="007850A1"/>
    <w:rsid w:val="007851E3"/>
    <w:rsid w:val="0078630B"/>
    <w:rsid w:val="00787D4D"/>
    <w:rsid w:val="00790B16"/>
    <w:rsid w:val="00792769"/>
    <w:rsid w:val="00792A64"/>
    <w:rsid w:val="0079454E"/>
    <w:rsid w:val="00794AA6"/>
    <w:rsid w:val="007978E8"/>
    <w:rsid w:val="007A0287"/>
    <w:rsid w:val="007A08BA"/>
    <w:rsid w:val="007A0B6F"/>
    <w:rsid w:val="007A0D5F"/>
    <w:rsid w:val="007A1FBE"/>
    <w:rsid w:val="007A2476"/>
    <w:rsid w:val="007A30A5"/>
    <w:rsid w:val="007A3C88"/>
    <w:rsid w:val="007A52D7"/>
    <w:rsid w:val="007A6403"/>
    <w:rsid w:val="007A6D05"/>
    <w:rsid w:val="007A6E2D"/>
    <w:rsid w:val="007A7589"/>
    <w:rsid w:val="007A7D6B"/>
    <w:rsid w:val="007B027A"/>
    <w:rsid w:val="007B2103"/>
    <w:rsid w:val="007B27E4"/>
    <w:rsid w:val="007B2C4F"/>
    <w:rsid w:val="007B4597"/>
    <w:rsid w:val="007B598B"/>
    <w:rsid w:val="007B77DC"/>
    <w:rsid w:val="007C1548"/>
    <w:rsid w:val="007C1677"/>
    <w:rsid w:val="007C2A7C"/>
    <w:rsid w:val="007C2D40"/>
    <w:rsid w:val="007C379C"/>
    <w:rsid w:val="007C44E6"/>
    <w:rsid w:val="007C55B2"/>
    <w:rsid w:val="007C578B"/>
    <w:rsid w:val="007C6E26"/>
    <w:rsid w:val="007C761B"/>
    <w:rsid w:val="007D18FA"/>
    <w:rsid w:val="007D3ADD"/>
    <w:rsid w:val="007D3F81"/>
    <w:rsid w:val="007D3FF3"/>
    <w:rsid w:val="007D429C"/>
    <w:rsid w:val="007D4A93"/>
    <w:rsid w:val="007D5173"/>
    <w:rsid w:val="007D526F"/>
    <w:rsid w:val="007D5479"/>
    <w:rsid w:val="007D7DDC"/>
    <w:rsid w:val="007E05D5"/>
    <w:rsid w:val="007E15E9"/>
    <w:rsid w:val="007E4A3D"/>
    <w:rsid w:val="007E69E7"/>
    <w:rsid w:val="007E7BD2"/>
    <w:rsid w:val="007F2001"/>
    <w:rsid w:val="007F25CD"/>
    <w:rsid w:val="007F4584"/>
    <w:rsid w:val="007F7935"/>
    <w:rsid w:val="007F7A7E"/>
    <w:rsid w:val="007F7BC6"/>
    <w:rsid w:val="00803096"/>
    <w:rsid w:val="00805D94"/>
    <w:rsid w:val="008060A6"/>
    <w:rsid w:val="00810C8E"/>
    <w:rsid w:val="00811DFF"/>
    <w:rsid w:val="00813F26"/>
    <w:rsid w:val="00815E2A"/>
    <w:rsid w:val="008168D6"/>
    <w:rsid w:val="00821C3F"/>
    <w:rsid w:val="008247A8"/>
    <w:rsid w:val="008266AD"/>
    <w:rsid w:val="0083109D"/>
    <w:rsid w:val="00833D7C"/>
    <w:rsid w:val="00835894"/>
    <w:rsid w:val="00835A38"/>
    <w:rsid w:val="00835FEC"/>
    <w:rsid w:val="00837B3A"/>
    <w:rsid w:val="00837CBA"/>
    <w:rsid w:val="008410FB"/>
    <w:rsid w:val="008411D8"/>
    <w:rsid w:val="00842009"/>
    <w:rsid w:val="008430B5"/>
    <w:rsid w:val="0084678C"/>
    <w:rsid w:val="00847817"/>
    <w:rsid w:val="0085102A"/>
    <w:rsid w:val="00852375"/>
    <w:rsid w:val="00857891"/>
    <w:rsid w:val="00862597"/>
    <w:rsid w:val="00865CC5"/>
    <w:rsid w:val="00872311"/>
    <w:rsid w:val="00876D42"/>
    <w:rsid w:val="008777E4"/>
    <w:rsid w:val="00880134"/>
    <w:rsid w:val="00880A92"/>
    <w:rsid w:val="008814B6"/>
    <w:rsid w:val="00882413"/>
    <w:rsid w:val="00882A83"/>
    <w:rsid w:val="00884536"/>
    <w:rsid w:val="00886239"/>
    <w:rsid w:val="00887126"/>
    <w:rsid w:val="00887859"/>
    <w:rsid w:val="00890ED0"/>
    <w:rsid w:val="00891448"/>
    <w:rsid w:val="00894E7F"/>
    <w:rsid w:val="008A1E74"/>
    <w:rsid w:val="008A4BD0"/>
    <w:rsid w:val="008A7F3F"/>
    <w:rsid w:val="008B099F"/>
    <w:rsid w:val="008B1FB2"/>
    <w:rsid w:val="008B2122"/>
    <w:rsid w:val="008B23C8"/>
    <w:rsid w:val="008B2A52"/>
    <w:rsid w:val="008B39B3"/>
    <w:rsid w:val="008B6419"/>
    <w:rsid w:val="008B695E"/>
    <w:rsid w:val="008B6A4D"/>
    <w:rsid w:val="008C023F"/>
    <w:rsid w:val="008C38E6"/>
    <w:rsid w:val="008C3F64"/>
    <w:rsid w:val="008C4203"/>
    <w:rsid w:val="008C42D9"/>
    <w:rsid w:val="008C500E"/>
    <w:rsid w:val="008C707C"/>
    <w:rsid w:val="008C78F7"/>
    <w:rsid w:val="008D03DA"/>
    <w:rsid w:val="008D1CEB"/>
    <w:rsid w:val="008D379F"/>
    <w:rsid w:val="008D4734"/>
    <w:rsid w:val="008D5D81"/>
    <w:rsid w:val="008D71DB"/>
    <w:rsid w:val="008D774A"/>
    <w:rsid w:val="008E0FC6"/>
    <w:rsid w:val="008E170A"/>
    <w:rsid w:val="008E1F2C"/>
    <w:rsid w:val="008E29F9"/>
    <w:rsid w:val="008E4AAA"/>
    <w:rsid w:val="008F108B"/>
    <w:rsid w:val="008F1D37"/>
    <w:rsid w:val="008F2854"/>
    <w:rsid w:val="008F3858"/>
    <w:rsid w:val="008F47F4"/>
    <w:rsid w:val="008F5A2F"/>
    <w:rsid w:val="008F5BE9"/>
    <w:rsid w:val="008F7B28"/>
    <w:rsid w:val="008F7B55"/>
    <w:rsid w:val="00900A21"/>
    <w:rsid w:val="00900EB8"/>
    <w:rsid w:val="00900F0A"/>
    <w:rsid w:val="00901C18"/>
    <w:rsid w:val="00901EEC"/>
    <w:rsid w:val="0090283C"/>
    <w:rsid w:val="00905238"/>
    <w:rsid w:val="00905C06"/>
    <w:rsid w:val="009070CC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58D3"/>
    <w:rsid w:val="00937952"/>
    <w:rsid w:val="00940B40"/>
    <w:rsid w:val="00941C5A"/>
    <w:rsid w:val="00943093"/>
    <w:rsid w:val="00943A04"/>
    <w:rsid w:val="009441D1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029C"/>
    <w:rsid w:val="00963E4E"/>
    <w:rsid w:val="009645AD"/>
    <w:rsid w:val="00966CA1"/>
    <w:rsid w:val="00967BB9"/>
    <w:rsid w:val="00971649"/>
    <w:rsid w:val="009719DF"/>
    <w:rsid w:val="00973CF3"/>
    <w:rsid w:val="00974B8F"/>
    <w:rsid w:val="00974F75"/>
    <w:rsid w:val="00975593"/>
    <w:rsid w:val="009802CC"/>
    <w:rsid w:val="009816A0"/>
    <w:rsid w:val="00983703"/>
    <w:rsid w:val="00986D07"/>
    <w:rsid w:val="009900EC"/>
    <w:rsid w:val="00990F4C"/>
    <w:rsid w:val="00993762"/>
    <w:rsid w:val="00994A54"/>
    <w:rsid w:val="00994B39"/>
    <w:rsid w:val="00994DDE"/>
    <w:rsid w:val="00995C0F"/>
    <w:rsid w:val="00996551"/>
    <w:rsid w:val="00996F70"/>
    <w:rsid w:val="00997119"/>
    <w:rsid w:val="009A174A"/>
    <w:rsid w:val="009A2812"/>
    <w:rsid w:val="009A4BFF"/>
    <w:rsid w:val="009A5B78"/>
    <w:rsid w:val="009A77C2"/>
    <w:rsid w:val="009B02B1"/>
    <w:rsid w:val="009B2772"/>
    <w:rsid w:val="009B29B9"/>
    <w:rsid w:val="009B3BE1"/>
    <w:rsid w:val="009B3FB4"/>
    <w:rsid w:val="009B52DA"/>
    <w:rsid w:val="009B5D99"/>
    <w:rsid w:val="009B63CB"/>
    <w:rsid w:val="009C02FF"/>
    <w:rsid w:val="009C2238"/>
    <w:rsid w:val="009C35C3"/>
    <w:rsid w:val="009C47FF"/>
    <w:rsid w:val="009C4BAD"/>
    <w:rsid w:val="009C5819"/>
    <w:rsid w:val="009C5E67"/>
    <w:rsid w:val="009C71D3"/>
    <w:rsid w:val="009C72D4"/>
    <w:rsid w:val="009D0A3E"/>
    <w:rsid w:val="009D210B"/>
    <w:rsid w:val="009D276B"/>
    <w:rsid w:val="009D2C37"/>
    <w:rsid w:val="009D33C1"/>
    <w:rsid w:val="009D3BB3"/>
    <w:rsid w:val="009D6B45"/>
    <w:rsid w:val="009E0498"/>
    <w:rsid w:val="009E0F09"/>
    <w:rsid w:val="009E115A"/>
    <w:rsid w:val="009E23B5"/>
    <w:rsid w:val="009E252E"/>
    <w:rsid w:val="009E2B1B"/>
    <w:rsid w:val="009E2E64"/>
    <w:rsid w:val="009E4310"/>
    <w:rsid w:val="009E51A8"/>
    <w:rsid w:val="009E51DC"/>
    <w:rsid w:val="009E52E8"/>
    <w:rsid w:val="009E61A5"/>
    <w:rsid w:val="009E7A4D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0864"/>
    <w:rsid w:val="00A01395"/>
    <w:rsid w:val="00A03226"/>
    <w:rsid w:val="00A078BD"/>
    <w:rsid w:val="00A1092E"/>
    <w:rsid w:val="00A10D26"/>
    <w:rsid w:val="00A144CC"/>
    <w:rsid w:val="00A1478F"/>
    <w:rsid w:val="00A149EC"/>
    <w:rsid w:val="00A201CD"/>
    <w:rsid w:val="00A2070A"/>
    <w:rsid w:val="00A21A09"/>
    <w:rsid w:val="00A21F24"/>
    <w:rsid w:val="00A2396F"/>
    <w:rsid w:val="00A243F0"/>
    <w:rsid w:val="00A26281"/>
    <w:rsid w:val="00A30808"/>
    <w:rsid w:val="00A31E03"/>
    <w:rsid w:val="00A32F08"/>
    <w:rsid w:val="00A33743"/>
    <w:rsid w:val="00A346DA"/>
    <w:rsid w:val="00A36D26"/>
    <w:rsid w:val="00A3754B"/>
    <w:rsid w:val="00A42244"/>
    <w:rsid w:val="00A43E12"/>
    <w:rsid w:val="00A44013"/>
    <w:rsid w:val="00A440EB"/>
    <w:rsid w:val="00A44D36"/>
    <w:rsid w:val="00A4522D"/>
    <w:rsid w:val="00A45CBF"/>
    <w:rsid w:val="00A46109"/>
    <w:rsid w:val="00A479AE"/>
    <w:rsid w:val="00A515E9"/>
    <w:rsid w:val="00A51F52"/>
    <w:rsid w:val="00A54A26"/>
    <w:rsid w:val="00A578FB"/>
    <w:rsid w:val="00A60C48"/>
    <w:rsid w:val="00A60D18"/>
    <w:rsid w:val="00A6324C"/>
    <w:rsid w:val="00A671E5"/>
    <w:rsid w:val="00A67218"/>
    <w:rsid w:val="00A67682"/>
    <w:rsid w:val="00A67DE5"/>
    <w:rsid w:val="00A71B90"/>
    <w:rsid w:val="00A72A9D"/>
    <w:rsid w:val="00A73C2E"/>
    <w:rsid w:val="00A7556B"/>
    <w:rsid w:val="00A756E9"/>
    <w:rsid w:val="00A757D2"/>
    <w:rsid w:val="00A774E1"/>
    <w:rsid w:val="00A80523"/>
    <w:rsid w:val="00A806FC"/>
    <w:rsid w:val="00A810A1"/>
    <w:rsid w:val="00A857AB"/>
    <w:rsid w:val="00A87444"/>
    <w:rsid w:val="00A87ADB"/>
    <w:rsid w:val="00A906FC"/>
    <w:rsid w:val="00A90ED4"/>
    <w:rsid w:val="00A930BF"/>
    <w:rsid w:val="00A93E35"/>
    <w:rsid w:val="00A94CAB"/>
    <w:rsid w:val="00A95DC7"/>
    <w:rsid w:val="00A96C20"/>
    <w:rsid w:val="00A96D43"/>
    <w:rsid w:val="00AA0BEB"/>
    <w:rsid w:val="00AA0C20"/>
    <w:rsid w:val="00AA0C34"/>
    <w:rsid w:val="00AA0FC3"/>
    <w:rsid w:val="00AA279D"/>
    <w:rsid w:val="00AA65DE"/>
    <w:rsid w:val="00AB088F"/>
    <w:rsid w:val="00AB0F1A"/>
    <w:rsid w:val="00AB2E68"/>
    <w:rsid w:val="00AB40A5"/>
    <w:rsid w:val="00AB5EE1"/>
    <w:rsid w:val="00AB7FBB"/>
    <w:rsid w:val="00AC0824"/>
    <w:rsid w:val="00AC154F"/>
    <w:rsid w:val="00AC2CA8"/>
    <w:rsid w:val="00AC484F"/>
    <w:rsid w:val="00AC4A3F"/>
    <w:rsid w:val="00AC6391"/>
    <w:rsid w:val="00AC71F5"/>
    <w:rsid w:val="00AC7AAB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60D"/>
    <w:rsid w:val="00AE2E0B"/>
    <w:rsid w:val="00AE4C6C"/>
    <w:rsid w:val="00AE4F33"/>
    <w:rsid w:val="00AE5C2C"/>
    <w:rsid w:val="00AF1B12"/>
    <w:rsid w:val="00AF2FF6"/>
    <w:rsid w:val="00AF3381"/>
    <w:rsid w:val="00AF40C8"/>
    <w:rsid w:val="00AF5A6C"/>
    <w:rsid w:val="00AF5A87"/>
    <w:rsid w:val="00AF72C8"/>
    <w:rsid w:val="00AF7BFF"/>
    <w:rsid w:val="00B01619"/>
    <w:rsid w:val="00B06293"/>
    <w:rsid w:val="00B0681D"/>
    <w:rsid w:val="00B06A0D"/>
    <w:rsid w:val="00B06DC5"/>
    <w:rsid w:val="00B10CDC"/>
    <w:rsid w:val="00B13459"/>
    <w:rsid w:val="00B1534B"/>
    <w:rsid w:val="00B1713C"/>
    <w:rsid w:val="00B20022"/>
    <w:rsid w:val="00B227CB"/>
    <w:rsid w:val="00B22E12"/>
    <w:rsid w:val="00B2393C"/>
    <w:rsid w:val="00B24501"/>
    <w:rsid w:val="00B24DC1"/>
    <w:rsid w:val="00B24E06"/>
    <w:rsid w:val="00B27713"/>
    <w:rsid w:val="00B30627"/>
    <w:rsid w:val="00B31536"/>
    <w:rsid w:val="00B321CD"/>
    <w:rsid w:val="00B351A1"/>
    <w:rsid w:val="00B36130"/>
    <w:rsid w:val="00B375D7"/>
    <w:rsid w:val="00B412EC"/>
    <w:rsid w:val="00B42D59"/>
    <w:rsid w:val="00B4341B"/>
    <w:rsid w:val="00B469D0"/>
    <w:rsid w:val="00B4797C"/>
    <w:rsid w:val="00B519F7"/>
    <w:rsid w:val="00B5215D"/>
    <w:rsid w:val="00B53A7B"/>
    <w:rsid w:val="00B560C5"/>
    <w:rsid w:val="00B5618C"/>
    <w:rsid w:val="00B57800"/>
    <w:rsid w:val="00B6056E"/>
    <w:rsid w:val="00B60A14"/>
    <w:rsid w:val="00B6239C"/>
    <w:rsid w:val="00B64120"/>
    <w:rsid w:val="00B641CA"/>
    <w:rsid w:val="00B66130"/>
    <w:rsid w:val="00B71508"/>
    <w:rsid w:val="00B739EA"/>
    <w:rsid w:val="00B76D1D"/>
    <w:rsid w:val="00B8036D"/>
    <w:rsid w:val="00B803F5"/>
    <w:rsid w:val="00B81937"/>
    <w:rsid w:val="00B82077"/>
    <w:rsid w:val="00B85DEF"/>
    <w:rsid w:val="00B90226"/>
    <w:rsid w:val="00B90332"/>
    <w:rsid w:val="00B90C68"/>
    <w:rsid w:val="00B9394F"/>
    <w:rsid w:val="00B97261"/>
    <w:rsid w:val="00BA130E"/>
    <w:rsid w:val="00BA17BC"/>
    <w:rsid w:val="00BA301A"/>
    <w:rsid w:val="00BA486D"/>
    <w:rsid w:val="00BA6075"/>
    <w:rsid w:val="00BA7B05"/>
    <w:rsid w:val="00BA7E54"/>
    <w:rsid w:val="00BB00F9"/>
    <w:rsid w:val="00BB01A3"/>
    <w:rsid w:val="00BB1C91"/>
    <w:rsid w:val="00BB5A5C"/>
    <w:rsid w:val="00BC0656"/>
    <w:rsid w:val="00BC1F16"/>
    <w:rsid w:val="00BC2572"/>
    <w:rsid w:val="00BC39F7"/>
    <w:rsid w:val="00BC4C4D"/>
    <w:rsid w:val="00BC59D9"/>
    <w:rsid w:val="00BD0BC2"/>
    <w:rsid w:val="00BD15C1"/>
    <w:rsid w:val="00BD1D44"/>
    <w:rsid w:val="00BD210C"/>
    <w:rsid w:val="00BD4E13"/>
    <w:rsid w:val="00BD5977"/>
    <w:rsid w:val="00BD6EDB"/>
    <w:rsid w:val="00BE1376"/>
    <w:rsid w:val="00BE171F"/>
    <w:rsid w:val="00BE1FB4"/>
    <w:rsid w:val="00BE218D"/>
    <w:rsid w:val="00BE52CE"/>
    <w:rsid w:val="00BE5328"/>
    <w:rsid w:val="00BE6A74"/>
    <w:rsid w:val="00BF5128"/>
    <w:rsid w:val="00BF716A"/>
    <w:rsid w:val="00C01AC9"/>
    <w:rsid w:val="00C02DE7"/>
    <w:rsid w:val="00C07111"/>
    <w:rsid w:val="00C07218"/>
    <w:rsid w:val="00C07489"/>
    <w:rsid w:val="00C07A96"/>
    <w:rsid w:val="00C107E0"/>
    <w:rsid w:val="00C1086D"/>
    <w:rsid w:val="00C1149A"/>
    <w:rsid w:val="00C11711"/>
    <w:rsid w:val="00C1188C"/>
    <w:rsid w:val="00C12051"/>
    <w:rsid w:val="00C124FF"/>
    <w:rsid w:val="00C12534"/>
    <w:rsid w:val="00C129C6"/>
    <w:rsid w:val="00C13EA2"/>
    <w:rsid w:val="00C14E2E"/>
    <w:rsid w:val="00C157F8"/>
    <w:rsid w:val="00C15B51"/>
    <w:rsid w:val="00C15F30"/>
    <w:rsid w:val="00C16C6E"/>
    <w:rsid w:val="00C20DBB"/>
    <w:rsid w:val="00C2343F"/>
    <w:rsid w:val="00C24157"/>
    <w:rsid w:val="00C30374"/>
    <w:rsid w:val="00C306EC"/>
    <w:rsid w:val="00C31B48"/>
    <w:rsid w:val="00C32163"/>
    <w:rsid w:val="00C337FB"/>
    <w:rsid w:val="00C33D05"/>
    <w:rsid w:val="00C33E66"/>
    <w:rsid w:val="00C352A7"/>
    <w:rsid w:val="00C35A95"/>
    <w:rsid w:val="00C404A1"/>
    <w:rsid w:val="00C4089E"/>
    <w:rsid w:val="00C4178D"/>
    <w:rsid w:val="00C426EC"/>
    <w:rsid w:val="00C4364F"/>
    <w:rsid w:val="00C46118"/>
    <w:rsid w:val="00C4611F"/>
    <w:rsid w:val="00C51485"/>
    <w:rsid w:val="00C5162F"/>
    <w:rsid w:val="00C521F9"/>
    <w:rsid w:val="00C5771C"/>
    <w:rsid w:val="00C578E6"/>
    <w:rsid w:val="00C60C12"/>
    <w:rsid w:val="00C60CA7"/>
    <w:rsid w:val="00C63613"/>
    <w:rsid w:val="00C6476E"/>
    <w:rsid w:val="00C66221"/>
    <w:rsid w:val="00C66433"/>
    <w:rsid w:val="00C66C9B"/>
    <w:rsid w:val="00C66D93"/>
    <w:rsid w:val="00C70528"/>
    <w:rsid w:val="00C71138"/>
    <w:rsid w:val="00C729F9"/>
    <w:rsid w:val="00C76921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16C2"/>
    <w:rsid w:val="00CA30C8"/>
    <w:rsid w:val="00CA628E"/>
    <w:rsid w:val="00CA7E23"/>
    <w:rsid w:val="00CC0C80"/>
    <w:rsid w:val="00CC1647"/>
    <w:rsid w:val="00CC2055"/>
    <w:rsid w:val="00CC4BDB"/>
    <w:rsid w:val="00CC6663"/>
    <w:rsid w:val="00CC6AD1"/>
    <w:rsid w:val="00CC7C2D"/>
    <w:rsid w:val="00CD01C6"/>
    <w:rsid w:val="00CD1495"/>
    <w:rsid w:val="00CD39DB"/>
    <w:rsid w:val="00CD6289"/>
    <w:rsid w:val="00CD6A0D"/>
    <w:rsid w:val="00CE0528"/>
    <w:rsid w:val="00CE06B4"/>
    <w:rsid w:val="00CE1638"/>
    <w:rsid w:val="00CE299C"/>
    <w:rsid w:val="00CE3AA0"/>
    <w:rsid w:val="00CE3C60"/>
    <w:rsid w:val="00CE59F3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59B"/>
    <w:rsid w:val="00CF78AA"/>
    <w:rsid w:val="00CF7B06"/>
    <w:rsid w:val="00D0490C"/>
    <w:rsid w:val="00D06E0C"/>
    <w:rsid w:val="00D07071"/>
    <w:rsid w:val="00D07280"/>
    <w:rsid w:val="00D07F8E"/>
    <w:rsid w:val="00D1129F"/>
    <w:rsid w:val="00D14E7D"/>
    <w:rsid w:val="00D15C4C"/>
    <w:rsid w:val="00D15F68"/>
    <w:rsid w:val="00D21542"/>
    <w:rsid w:val="00D221DC"/>
    <w:rsid w:val="00D22B9A"/>
    <w:rsid w:val="00D2305C"/>
    <w:rsid w:val="00D243CE"/>
    <w:rsid w:val="00D257D2"/>
    <w:rsid w:val="00D25F10"/>
    <w:rsid w:val="00D26FDF"/>
    <w:rsid w:val="00D279BA"/>
    <w:rsid w:val="00D27DBC"/>
    <w:rsid w:val="00D30D4E"/>
    <w:rsid w:val="00D30FDF"/>
    <w:rsid w:val="00D3169C"/>
    <w:rsid w:val="00D3554E"/>
    <w:rsid w:val="00D35AC1"/>
    <w:rsid w:val="00D40D04"/>
    <w:rsid w:val="00D41C46"/>
    <w:rsid w:val="00D45D54"/>
    <w:rsid w:val="00D50F5B"/>
    <w:rsid w:val="00D52BDD"/>
    <w:rsid w:val="00D54C95"/>
    <w:rsid w:val="00D55930"/>
    <w:rsid w:val="00D6006D"/>
    <w:rsid w:val="00D61D4A"/>
    <w:rsid w:val="00D630CF"/>
    <w:rsid w:val="00D63BAD"/>
    <w:rsid w:val="00D64B89"/>
    <w:rsid w:val="00D7291E"/>
    <w:rsid w:val="00D72E00"/>
    <w:rsid w:val="00D73DD9"/>
    <w:rsid w:val="00D75F78"/>
    <w:rsid w:val="00D7651C"/>
    <w:rsid w:val="00D7654B"/>
    <w:rsid w:val="00D77002"/>
    <w:rsid w:val="00D80224"/>
    <w:rsid w:val="00D808E5"/>
    <w:rsid w:val="00D81DBB"/>
    <w:rsid w:val="00D829B7"/>
    <w:rsid w:val="00D83616"/>
    <w:rsid w:val="00D83B12"/>
    <w:rsid w:val="00D83E51"/>
    <w:rsid w:val="00D85215"/>
    <w:rsid w:val="00D858B7"/>
    <w:rsid w:val="00D867DA"/>
    <w:rsid w:val="00D86ED6"/>
    <w:rsid w:val="00D87938"/>
    <w:rsid w:val="00D9247E"/>
    <w:rsid w:val="00D92AAA"/>
    <w:rsid w:val="00D97F7A"/>
    <w:rsid w:val="00DA005A"/>
    <w:rsid w:val="00DA00E9"/>
    <w:rsid w:val="00DA04EA"/>
    <w:rsid w:val="00DA34BB"/>
    <w:rsid w:val="00DA3C44"/>
    <w:rsid w:val="00DA5E99"/>
    <w:rsid w:val="00DA709D"/>
    <w:rsid w:val="00DA7625"/>
    <w:rsid w:val="00DA7CC2"/>
    <w:rsid w:val="00DB3085"/>
    <w:rsid w:val="00DB4345"/>
    <w:rsid w:val="00DB4A51"/>
    <w:rsid w:val="00DB603C"/>
    <w:rsid w:val="00DC076D"/>
    <w:rsid w:val="00DC39A7"/>
    <w:rsid w:val="00DC4220"/>
    <w:rsid w:val="00DC42BD"/>
    <w:rsid w:val="00DC5423"/>
    <w:rsid w:val="00DC5FE7"/>
    <w:rsid w:val="00DD04D8"/>
    <w:rsid w:val="00DD17C9"/>
    <w:rsid w:val="00DD415D"/>
    <w:rsid w:val="00DD4456"/>
    <w:rsid w:val="00DD4EA3"/>
    <w:rsid w:val="00DE13A7"/>
    <w:rsid w:val="00DE2255"/>
    <w:rsid w:val="00DE2F45"/>
    <w:rsid w:val="00DF3E41"/>
    <w:rsid w:val="00DF5775"/>
    <w:rsid w:val="00DF6019"/>
    <w:rsid w:val="00DF6F8F"/>
    <w:rsid w:val="00E00D96"/>
    <w:rsid w:val="00E010DD"/>
    <w:rsid w:val="00E024F6"/>
    <w:rsid w:val="00E027DF"/>
    <w:rsid w:val="00E03FD1"/>
    <w:rsid w:val="00E050F2"/>
    <w:rsid w:val="00E054A4"/>
    <w:rsid w:val="00E05BE2"/>
    <w:rsid w:val="00E06384"/>
    <w:rsid w:val="00E1475F"/>
    <w:rsid w:val="00E1548D"/>
    <w:rsid w:val="00E15E79"/>
    <w:rsid w:val="00E167C2"/>
    <w:rsid w:val="00E17FD6"/>
    <w:rsid w:val="00E21E37"/>
    <w:rsid w:val="00E22507"/>
    <w:rsid w:val="00E22A40"/>
    <w:rsid w:val="00E23199"/>
    <w:rsid w:val="00E24AC0"/>
    <w:rsid w:val="00E25C5E"/>
    <w:rsid w:val="00E26193"/>
    <w:rsid w:val="00E31B7C"/>
    <w:rsid w:val="00E33D71"/>
    <w:rsid w:val="00E35A3D"/>
    <w:rsid w:val="00E370EE"/>
    <w:rsid w:val="00E37F72"/>
    <w:rsid w:val="00E40D83"/>
    <w:rsid w:val="00E40D92"/>
    <w:rsid w:val="00E411B1"/>
    <w:rsid w:val="00E4296D"/>
    <w:rsid w:val="00E435E0"/>
    <w:rsid w:val="00E441E6"/>
    <w:rsid w:val="00E45585"/>
    <w:rsid w:val="00E458BA"/>
    <w:rsid w:val="00E45BD6"/>
    <w:rsid w:val="00E470C2"/>
    <w:rsid w:val="00E47432"/>
    <w:rsid w:val="00E5128F"/>
    <w:rsid w:val="00E55758"/>
    <w:rsid w:val="00E56FF3"/>
    <w:rsid w:val="00E607DF"/>
    <w:rsid w:val="00E60C7C"/>
    <w:rsid w:val="00E614C9"/>
    <w:rsid w:val="00E61925"/>
    <w:rsid w:val="00E61BFD"/>
    <w:rsid w:val="00E631AC"/>
    <w:rsid w:val="00E6555E"/>
    <w:rsid w:val="00E6635E"/>
    <w:rsid w:val="00E67222"/>
    <w:rsid w:val="00E70438"/>
    <w:rsid w:val="00E704EB"/>
    <w:rsid w:val="00E7078B"/>
    <w:rsid w:val="00E718F9"/>
    <w:rsid w:val="00E71943"/>
    <w:rsid w:val="00E72C29"/>
    <w:rsid w:val="00E758C2"/>
    <w:rsid w:val="00E759E1"/>
    <w:rsid w:val="00E804A1"/>
    <w:rsid w:val="00E82079"/>
    <w:rsid w:val="00E82188"/>
    <w:rsid w:val="00E82FB1"/>
    <w:rsid w:val="00E83186"/>
    <w:rsid w:val="00E84FD9"/>
    <w:rsid w:val="00E85274"/>
    <w:rsid w:val="00E86CBF"/>
    <w:rsid w:val="00E9136E"/>
    <w:rsid w:val="00E91774"/>
    <w:rsid w:val="00E917B4"/>
    <w:rsid w:val="00E91E34"/>
    <w:rsid w:val="00E9244F"/>
    <w:rsid w:val="00E92B00"/>
    <w:rsid w:val="00E93C32"/>
    <w:rsid w:val="00E9506C"/>
    <w:rsid w:val="00EA08A0"/>
    <w:rsid w:val="00EA0A39"/>
    <w:rsid w:val="00EA1A76"/>
    <w:rsid w:val="00EA2837"/>
    <w:rsid w:val="00EA29DA"/>
    <w:rsid w:val="00EA43B0"/>
    <w:rsid w:val="00EA4B05"/>
    <w:rsid w:val="00EA6912"/>
    <w:rsid w:val="00EB07EA"/>
    <w:rsid w:val="00EB2FE3"/>
    <w:rsid w:val="00EB321A"/>
    <w:rsid w:val="00EB504A"/>
    <w:rsid w:val="00EB5A67"/>
    <w:rsid w:val="00EB5E2B"/>
    <w:rsid w:val="00EB614A"/>
    <w:rsid w:val="00EB66B3"/>
    <w:rsid w:val="00EB7182"/>
    <w:rsid w:val="00EC0B78"/>
    <w:rsid w:val="00EC168B"/>
    <w:rsid w:val="00EC1B03"/>
    <w:rsid w:val="00EC1CCA"/>
    <w:rsid w:val="00EC2031"/>
    <w:rsid w:val="00EC4152"/>
    <w:rsid w:val="00EC5D57"/>
    <w:rsid w:val="00EC61BB"/>
    <w:rsid w:val="00EC681C"/>
    <w:rsid w:val="00ED0777"/>
    <w:rsid w:val="00ED1381"/>
    <w:rsid w:val="00ED1D74"/>
    <w:rsid w:val="00ED5830"/>
    <w:rsid w:val="00ED763A"/>
    <w:rsid w:val="00ED7A6F"/>
    <w:rsid w:val="00EE2151"/>
    <w:rsid w:val="00EE4C3C"/>
    <w:rsid w:val="00EE4EF3"/>
    <w:rsid w:val="00EE6AAF"/>
    <w:rsid w:val="00EE7A8C"/>
    <w:rsid w:val="00EE7F45"/>
    <w:rsid w:val="00EF0C28"/>
    <w:rsid w:val="00EF19BD"/>
    <w:rsid w:val="00EF350B"/>
    <w:rsid w:val="00EF3D8C"/>
    <w:rsid w:val="00EF58F2"/>
    <w:rsid w:val="00EF5960"/>
    <w:rsid w:val="00EF5F56"/>
    <w:rsid w:val="00F00690"/>
    <w:rsid w:val="00F00B23"/>
    <w:rsid w:val="00F038B3"/>
    <w:rsid w:val="00F03A90"/>
    <w:rsid w:val="00F04271"/>
    <w:rsid w:val="00F071F6"/>
    <w:rsid w:val="00F07F33"/>
    <w:rsid w:val="00F117F8"/>
    <w:rsid w:val="00F13E46"/>
    <w:rsid w:val="00F14733"/>
    <w:rsid w:val="00F14907"/>
    <w:rsid w:val="00F14A7C"/>
    <w:rsid w:val="00F163F3"/>
    <w:rsid w:val="00F17AB5"/>
    <w:rsid w:val="00F2046D"/>
    <w:rsid w:val="00F2072E"/>
    <w:rsid w:val="00F213B1"/>
    <w:rsid w:val="00F22237"/>
    <w:rsid w:val="00F22EED"/>
    <w:rsid w:val="00F24CEF"/>
    <w:rsid w:val="00F253AD"/>
    <w:rsid w:val="00F26A5C"/>
    <w:rsid w:val="00F26FCB"/>
    <w:rsid w:val="00F31C43"/>
    <w:rsid w:val="00F3221F"/>
    <w:rsid w:val="00F337DC"/>
    <w:rsid w:val="00F351FA"/>
    <w:rsid w:val="00F35CFC"/>
    <w:rsid w:val="00F408F9"/>
    <w:rsid w:val="00F4414A"/>
    <w:rsid w:val="00F530A7"/>
    <w:rsid w:val="00F557A4"/>
    <w:rsid w:val="00F60C53"/>
    <w:rsid w:val="00F60C7A"/>
    <w:rsid w:val="00F61FDC"/>
    <w:rsid w:val="00F631BF"/>
    <w:rsid w:val="00F64818"/>
    <w:rsid w:val="00F66591"/>
    <w:rsid w:val="00F66659"/>
    <w:rsid w:val="00F70221"/>
    <w:rsid w:val="00F71C78"/>
    <w:rsid w:val="00F7200F"/>
    <w:rsid w:val="00F72C7A"/>
    <w:rsid w:val="00F744FD"/>
    <w:rsid w:val="00F76AA2"/>
    <w:rsid w:val="00F80100"/>
    <w:rsid w:val="00F81A8C"/>
    <w:rsid w:val="00F83BE9"/>
    <w:rsid w:val="00F864A4"/>
    <w:rsid w:val="00F9059F"/>
    <w:rsid w:val="00F9074F"/>
    <w:rsid w:val="00F93515"/>
    <w:rsid w:val="00F9360B"/>
    <w:rsid w:val="00F93E5F"/>
    <w:rsid w:val="00F95169"/>
    <w:rsid w:val="00F95980"/>
    <w:rsid w:val="00F95BBA"/>
    <w:rsid w:val="00F960CF"/>
    <w:rsid w:val="00F97529"/>
    <w:rsid w:val="00FA01C1"/>
    <w:rsid w:val="00FA0E9C"/>
    <w:rsid w:val="00FA126A"/>
    <w:rsid w:val="00FA2662"/>
    <w:rsid w:val="00FA2A28"/>
    <w:rsid w:val="00FA3179"/>
    <w:rsid w:val="00FA4CC8"/>
    <w:rsid w:val="00FA51F9"/>
    <w:rsid w:val="00FB01CE"/>
    <w:rsid w:val="00FB1219"/>
    <w:rsid w:val="00FB5558"/>
    <w:rsid w:val="00FB5E31"/>
    <w:rsid w:val="00FB6371"/>
    <w:rsid w:val="00FB6BD1"/>
    <w:rsid w:val="00FB7004"/>
    <w:rsid w:val="00FB7427"/>
    <w:rsid w:val="00FC0DE7"/>
    <w:rsid w:val="00FC0E4B"/>
    <w:rsid w:val="00FC115B"/>
    <w:rsid w:val="00FC1B74"/>
    <w:rsid w:val="00FC1CA9"/>
    <w:rsid w:val="00FC23FB"/>
    <w:rsid w:val="00FC415F"/>
    <w:rsid w:val="00FC44FA"/>
    <w:rsid w:val="00FC5447"/>
    <w:rsid w:val="00FC5462"/>
    <w:rsid w:val="00FC69B0"/>
    <w:rsid w:val="00FC6CB8"/>
    <w:rsid w:val="00FC75EE"/>
    <w:rsid w:val="00FC7E77"/>
    <w:rsid w:val="00FD1472"/>
    <w:rsid w:val="00FD169F"/>
    <w:rsid w:val="00FD4748"/>
    <w:rsid w:val="00FD711C"/>
    <w:rsid w:val="00FE03FD"/>
    <w:rsid w:val="00FE2FEE"/>
    <w:rsid w:val="00FE6426"/>
    <w:rsid w:val="00FE6812"/>
    <w:rsid w:val="00FE6B08"/>
    <w:rsid w:val="00FF28D9"/>
    <w:rsid w:val="00FF29B9"/>
    <w:rsid w:val="00FF4767"/>
    <w:rsid w:val="00FF53CE"/>
    <w:rsid w:val="00FF5BAA"/>
    <w:rsid w:val="00FF7700"/>
    <w:rsid w:val="025C2990"/>
    <w:rsid w:val="26C3AD95"/>
    <w:rsid w:val="2E2A1E9D"/>
    <w:rsid w:val="34D6CF2C"/>
    <w:rsid w:val="3BFCE9D8"/>
    <w:rsid w:val="3C8C39CD"/>
    <w:rsid w:val="40E65B2F"/>
    <w:rsid w:val="57E5B44D"/>
    <w:rsid w:val="6E4B6674"/>
    <w:rsid w:val="748F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3cc">
      <v:fill color="white" on="f"/>
      <v:stroke color="#3cc" weight="2.25pt" endcap="round"/>
    </o:shapedefaults>
    <o:shapelayout v:ext="edit">
      <o:idmap v:ext="edit" data="2"/>
    </o:shapelayout>
  </w:shapeDefaults>
  <w:decimalSymbol w:val=","/>
  <w:listSeparator w:val=";"/>
  <w14:docId w14:val="3CE77FA0"/>
  <w15:chartTrackingRefBased/>
  <w15:docId w15:val="{9129D6A5-6D00-4647-B3AE-96FEAF9E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251F04"/>
    <w:pPr>
      <w:tabs>
        <w:tab w:val="left" w:pos="480"/>
        <w:tab w:val="right" w:leader="dot" w:pos="8302"/>
      </w:tabs>
    </w:pPr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CD1495"/>
    <w:pPr>
      <w:tabs>
        <w:tab w:val="left" w:pos="880"/>
        <w:tab w:val="right" w:leader="dot" w:pos="8302"/>
      </w:tabs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  <w:style w:type="paragraph" w:styleId="Muutos">
    <w:name w:val="Revision"/>
    <w:hidden/>
    <w:uiPriority w:val="99"/>
    <w:semiHidden/>
    <w:rsid w:val="0006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kanta.fi/jarjestelmakehittajat/resept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kanta.fi/jarjestelmakehittajat/sahkoisen-allekirjoituksen-maarittely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5" Type="http://schemas.openxmlformats.org/officeDocument/2006/relationships/image" Target="media/image6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5.png"/><Relationship Id="rId32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image" Target="media/image4.png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ww.kanta.fi/documents/20143/107120/Yksityisen+terveydenhuollon+organisaatiotiedot+HL7-sanomissa+ja+-asiakirjoissa.xls/f7a1ba15-466d-26a1-b877-fa27726bec52?t=1538140638547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simplifier.net/guide/finnish-kanta-medication-list-r4-versio-1.0?version=current" TargetMode="External"/><Relationship Id="rId22" Type="http://schemas.openxmlformats.org/officeDocument/2006/relationships/image" Target="media/image3.wmf"/><Relationship Id="rId27" Type="http://schemas.openxmlformats.org/officeDocument/2006/relationships/header" Target="header3.xml"/><Relationship Id="rId30" Type="http://schemas.openxmlformats.org/officeDocument/2006/relationships/footer" Target="foot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V5.00_RC3</TermName>
          <TermId xmlns="http://schemas.microsoft.com/office/infopath/2007/PartnerControls">c40956ae-89cd-44d9-b7ca-cab979c8108a</TermId>
        </TermInfo>
      </Terms>
    </j875f3fda00345e6808e9e260f685289>
    <TaxCatchAll xmlns="28d5f0a3-ab75-4f37-b21c-c5486e890318">
      <Value>149</Value>
      <Value>229</Value>
      <Value>22</Value>
      <Value>21</Value>
      <Value>20</Value>
      <Value>19</Value>
      <Value>17</Value>
    </TaxCatchAll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f0fcb769b1ae337b95971d49a7bf794e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56667d4fcc77f6303a9b8f52db9384b6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7363C-D2FE-4570-8AB6-5022CC367D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CFF108-A38E-4255-B830-E7A2B9709DC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CC0BCAC-8F88-4804-A161-0AADD6609FC0}">
  <ds:schemaRefs>
    <ds:schemaRef ds:uri="28d5f0a3-ab75-4f37-b21c-c5486e890318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881D9DC-009E-4B34-B5CC-9E197C14B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6428</Words>
  <Characters>52070</Characters>
  <Application>Microsoft Office Word</Application>
  <DocSecurity>0</DocSecurity>
  <Lines>433</Lines>
  <Paragraphs>116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Lääkemääräyksen CDA R2 Header</vt:lpstr>
    </vt:vector>
  </TitlesOfParts>
  <Company>Kela</Company>
  <LinksUpToDate>false</LinksUpToDate>
  <CharactersWithSpaces>58382</CharactersWithSpaces>
  <SharedDoc>false</SharedDoc>
  <HLinks>
    <vt:vector size="156" baseType="variant">
      <vt:variant>
        <vt:i4>6291505</vt:i4>
      </vt:variant>
      <vt:variant>
        <vt:i4>188</vt:i4>
      </vt:variant>
      <vt:variant>
        <vt:i4>0</vt:i4>
      </vt:variant>
      <vt:variant>
        <vt:i4>5</vt:i4>
      </vt:variant>
      <vt:variant>
        <vt:lpwstr>https://www.kanta.fi/jarjestelmakehittajat/resepti</vt:lpwstr>
      </vt:variant>
      <vt:variant>
        <vt:lpwstr/>
      </vt:variant>
      <vt:variant>
        <vt:i4>1966164</vt:i4>
      </vt:variant>
      <vt:variant>
        <vt:i4>185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2621496</vt:i4>
      </vt:variant>
      <vt:variant>
        <vt:i4>176</vt:i4>
      </vt:variant>
      <vt:variant>
        <vt:i4>0</vt:i4>
      </vt:variant>
      <vt:variant>
        <vt:i4>5</vt:i4>
      </vt:variant>
      <vt:variant>
        <vt:lpwstr>https://www.kanta.fi/documents/20143/107120/Yksityisen+terveydenhuollon+organisaatiotiedot+HL7-sanomissa+ja+-asiakirjoissa.xls/f7a1ba15-466d-26a1-b877-fa27726bec52?t=1538140638547</vt:lpwstr>
      </vt:variant>
      <vt:variant>
        <vt:lpwstr/>
      </vt:variant>
      <vt:variant>
        <vt:i4>8061029</vt:i4>
      </vt:variant>
      <vt:variant>
        <vt:i4>173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_Toc136001207</vt:lpwstr>
      </vt:variant>
      <vt:variant>
        <vt:i4>1376309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_Toc136001206</vt:lpwstr>
      </vt:variant>
      <vt:variant>
        <vt:i4>1376309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_Toc136001205</vt:lpwstr>
      </vt:variant>
      <vt:variant>
        <vt:i4>1376309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_Toc136001204</vt:lpwstr>
      </vt:variant>
      <vt:variant>
        <vt:i4>1376309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_Toc136001203</vt:lpwstr>
      </vt:variant>
      <vt:variant>
        <vt:i4>1376309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_Toc136001202</vt:lpwstr>
      </vt:variant>
      <vt:variant>
        <vt:i4>1376309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_Toc136001201</vt:lpwstr>
      </vt:variant>
      <vt:variant>
        <vt:i4>1376309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_Toc136001200</vt:lpwstr>
      </vt:variant>
      <vt:variant>
        <vt:i4>1835062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_Toc136001199</vt:lpwstr>
      </vt:variant>
      <vt:variant>
        <vt:i4>1835062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_Toc136001198</vt:lpwstr>
      </vt:variant>
      <vt:variant>
        <vt:i4>1835062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_Toc136001197</vt:lpwstr>
      </vt:variant>
      <vt:variant>
        <vt:i4>1835062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_Toc136001196</vt:lpwstr>
      </vt:variant>
      <vt:variant>
        <vt:i4>1835062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_Toc136001195</vt:lpwstr>
      </vt:variant>
      <vt:variant>
        <vt:i4>1835062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_Toc136001194</vt:lpwstr>
      </vt:variant>
      <vt:variant>
        <vt:i4>1835062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_Toc136001193</vt:lpwstr>
      </vt:variant>
      <vt:variant>
        <vt:i4>1835062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_Toc136001192</vt:lpwstr>
      </vt:variant>
      <vt:variant>
        <vt:i4>1835062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_Toc136001191</vt:lpwstr>
      </vt:variant>
      <vt:variant>
        <vt:i4>1835062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_Toc136001190</vt:lpwstr>
      </vt:variant>
      <vt:variant>
        <vt:i4>1900598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_Toc136001189</vt:lpwstr>
      </vt:variant>
      <vt:variant>
        <vt:i4>1900598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_Toc136001188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Kela;NHG Finland</dc:creator>
  <cp:keywords/>
  <cp:lastModifiedBy>Pettersson Mirkka</cp:lastModifiedBy>
  <cp:revision>2</cp:revision>
  <cp:lastPrinted>2010-03-15T04:13:00Z</cp:lastPrinted>
  <dcterms:created xsi:type="dcterms:W3CDTF">2024-09-13T10:29:00Z</dcterms:created>
  <dcterms:modified xsi:type="dcterms:W3CDTF">2024-09-13T10:29:00Z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Pvm">
    <vt:lpwstr>30.6.2023</vt:lpwstr>
  </property>
  <property fmtid="{D5CDD505-2E9C-101B-9397-08002B2CF9AE}" pid="3" name="VersioNro">
    <vt:lpwstr>5.00</vt:lpwstr>
  </property>
  <property fmtid="{D5CDD505-2E9C-101B-9397-08002B2CF9AE}" pid="4" name="Paketti">
    <vt:lpwstr>5.00</vt:lpwstr>
  </property>
  <property fmtid="{D5CDD505-2E9C-101B-9397-08002B2CF9AE}" pid="5" name="ContentTypeId">
    <vt:lpwstr>0x010100B5B0C7C8E89E4B24A1DD48391A5B64DF00104209A661E54CD587BC7C170A805A750F00F58B2F090C2C514D89A65EA55AFE1082</vt:lpwstr>
  </property>
  <property fmtid="{D5CDD505-2E9C-101B-9397-08002B2CF9AE}" pid="6" name="TaxKeyword">
    <vt:lpwstr/>
  </property>
  <property fmtid="{D5CDD505-2E9C-101B-9397-08002B2CF9AE}" pid="7" name="KelaOmaLuokitus">
    <vt:lpwstr>229;#V5.00_RC3|c40956ae-89cd-44d9-b7ca-cab979c8108a</vt:lpwstr>
  </property>
  <property fmtid="{D5CDD505-2E9C-101B-9397-08002B2CF9AE}" pid="8" name="KelaNavigaatiotermi">
    <vt:lpwstr>22;#Reseptin projektit|3761bfbb-ba12-44ff-a4f6-bc560e2f79f9</vt:lpwstr>
  </property>
  <property fmtid="{D5CDD505-2E9C-101B-9397-08002B2CF9AE}" pid="9" name="KelaProjekti">
    <vt:lpwstr>21;#Reseptin projektit|1f5e150b-8072-4a30-94fe-9ed25dfc087d</vt:lpwstr>
  </property>
  <property fmtid="{D5CDD505-2E9C-101B-9397-08002B2CF9AE}" pid="10" name="KelaPihlaLuokitus">
    <vt:lpwstr/>
  </property>
  <property fmtid="{D5CDD505-2E9C-101B-9397-08002B2CF9AE}" pid="11" name="KelaOrganisaatio">
    <vt:lpwstr/>
  </property>
  <property fmtid="{D5CDD505-2E9C-101B-9397-08002B2CF9AE}" pid="12" name="KelaNostaIntranettiin">
    <vt:lpwstr>19;#Ei|4da38706-6322-4438-8e0a-a80ce46c1d74</vt:lpwstr>
  </property>
  <property fmtid="{D5CDD505-2E9C-101B-9397-08002B2CF9AE}" pid="13" name="KelaTyoryhma">
    <vt:lpwstr>17;#Sähköinen resepti|956f2e6b-336d-49b4-a312-1e24e6f3ee35</vt:lpwstr>
  </property>
  <property fmtid="{D5CDD505-2E9C-101B-9397-08002B2CF9AE}" pid="14" name="KelaSinettiLuokka">
    <vt:lpwstr>20;#Projektidokumentaatio|46a885a8-d012-4ce3-9e3d-2c376f037c4d</vt:lpwstr>
  </property>
  <property fmtid="{D5CDD505-2E9C-101B-9397-08002B2CF9AE}" pid="15" name="KelaDokumenttiluokka">
    <vt:lpwstr>149;#Reseptin määrittelyt_HL7|1bae9729-4396-4b7c-81eb-cb3f06c9c8f6</vt:lpwstr>
  </property>
  <property fmtid="{D5CDD505-2E9C-101B-9397-08002B2CF9AE}" pid="16" name="KelaAsiasanat">
    <vt:lpwstr/>
  </property>
  <property fmtid="{D5CDD505-2E9C-101B-9397-08002B2CF9AE}" pid="17" name="OID">
    <vt:lpwstr>1.2.246.777.11.2023.3</vt:lpwstr>
  </property>
  <property fmtid="{D5CDD505-2E9C-101B-9397-08002B2CF9AE}" pid="18" name="KelaJarjestelmadokumentti">
    <vt:lpwstr/>
  </property>
</Properties>
</file>